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6.xml" ContentType="application/vnd.openxmlformats-officedocument.wordprocessingml.footer+xml"/>
  <Override PartName="/word/footer5.xml" ContentType="application/vnd.openxmlformats-officedocument.wordprocessingml.footer+xml"/>
  <Override PartName="/word/footer4.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footer1.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commentsExtensible.xml" ContentType="application/vnd.openxmlformats-officedocument.wordprocessingml.commentsExtensible+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people.xml" ContentType="application/vnd.openxmlformats-officedocument.wordprocessingml.peop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CA20C6" w14:textId="77777777" w:rsidR="004B799C" w:rsidRDefault="004B799C">
      <w:pPr>
        <w:pStyle w:val="BodyText"/>
        <w:rPr>
          <w:sz w:val="20"/>
        </w:rPr>
      </w:pPr>
    </w:p>
    <w:p w14:paraId="015820C1" w14:textId="77777777" w:rsidR="004B799C" w:rsidRDefault="004B799C">
      <w:pPr>
        <w:pStyle w:val="BodyText"/>
        <w:rPr>
          <w:sz w:val="20"/>
        </w:rPr>
      </w:pPr>
    </w:p>
    <w:p w14:paraId="2CED30E8" w14:textId="77777777" w:rsidR="004B799C" w:rsidRDefault="004B799C">
      <w:pPr>
        <w:pStyle w:val="BodyText"/>
        <w:spacing w:before="7"/>
        <w:rPr>
          <w:sz w:val="15"/>
        </w:rPr>
      </w:pPr>
    </w:p>
    <w:p w14:paraId="2279EEE1" w14:textId="77777777" w:rsidR="004B799C" w:rsidRDefault="00CA4AAC">
      <w:pPr>
        <w:spacing w:before="91"/>
        <w:ind w:left="3598" w:right="4688"/>
        <w:rPr>
          <w:rFonts w:ascii="Arial"/>
          <w:sz w:val="23"/>
        </w:rPr>
      </w:pPr>
      <w:r>
        <w:rPr>
          <w:noProof/>
        </w:rPr>
        <w:drawing>
          <wp:anchor distT="0" distB="0" distL="0" distR="0" simplePos="0" relativeHeight="15729152" behindDoc="0" locked="0" layoutInCell="1" allowOverlap="1" wp14:anchorId="06E807C4" wp14:editId="0E7EA2ED">
            <wp:simplePos x="0" y="0"/>
            <wp:positionH relativeFrom="page">
              <wp:posOffset>908953</wp:posOffset>
            </wp:positionH>
            <wp:positionV relativeFrom="paragraph">
              <wp:posOffset>-406035</wp:posOffset>
            </wp:positionV>
            <wp:extent cx="1571420" cy="773965"/>
            <wp:effectExtent l="0" t="0" r="0" b="0"/>
            <wp:wrapNone/>
            <wp:docPr id="1" name="image1.jpeg" descr="681A5772-2B15-4E00-8E87-B80A195F22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1571420" cy="773965"/>
                    </a:xfrm>
                    <a:prstGeom prst="rect">
                      <a:avLst/>
                    </a:prstGeom>
                  </pic:spPr>
                </pic:pic>
              </a:graphicData>
            </a:graphic>
          </wp:anchor>
        </w:drawing>
      </w:r>
      <w:r>
        <w:rPr>
          <w:rFonts w:ascii="Arial"/>
          <w:sz w:val="23"/>
        </w:rPr>
        <w:t>EUROPEAN</w:t>
      </w:r>
      <w:r>
        <w:rPr>
          <w:rFonts w:ascii="Arial"/>
          <w:spacing w:val="1"/>
          <w:sz w:val="23"/>
        </w:rPr>
        <w:t xml:space="preserve"> </w:t>
      </w:r>
      <w:r>
        <w:rPr>
          <w:rFonts w:ascii="Arial"/>
          <w:w w:val="95"/>
          <w:sz w:val="23"/>
        </w:rPr>
        <w:t>COMMISSION</w:t>
      </w:r>
    </w:p>
    <w:p w14:paraId="3ACDEE5D" w14:textId="77777777" w:rsidR="004B799C" w:rsidRDefault="004B799C">
      <w:pPr>
        <w:pStyle w:val="BodyText"/>
        <w:rPr>
          <w:rFonts w:ascii="Arial"/>
          <w:sz w:val="20"/>
        </w:rPr>
      </w:pPr>
    </w:p>
    <w:p w14:paraId="093E45F6" w14:textId="77777777" w:rsidR="004B799C" w:rsidRDefault="004B799C">
      <w:pPr>
        <w:pStyle w:val="BodyText"/>
        <w:rPr>
          <w:rFonts w:ascii="Arial"/>
          <w:sz w:val="20"/>
        </w:rPr>
      </w:pPr>
    </w:p>
    <w:p w14:paraId="350E93D5" w14:textId="77777777" w:rsidR="004B799C" w:rsidRDefault="004B799C">
      <w:pPr>
        <w:pStyle w:val="BodyText"/>
        <w:rPr>
          <w:rFonts w:ascii="Arial"/>
          <w:sz w:val="20"/>
        </w:rPr>
      </w:pPr>
    </w:p>
    <w:p w14:paraId="0B4A2554" w14:textId="77777777" w:rsidR="004B799C" w:rsidRDefault="004B799C">
      <w:pPr>
        <w:pStyle w:val="BodyText"/>
        <w:rPr>
          <w:rFonts w:ascii="Arial"/>
          <w:sz w:val="21"/>
        </w:rPr>
      </w:pPr>
    </w:p>
    <w:p w14:paraId="3686BDEA" w14:textId="77777777" w:rsidR="004B799C" w:rsidRDefault="00CA4AAC">
      <w:pPr>
        <w:spacing w:before="97" w:line="247" w:lineRule="auto"/>
        <w:ind w:left="6012" w:right="2539"/>
        <w:rPr>
          <w:sz w:val="23"/>
        </w:rPr>
      </w:pPr>
      <w:r>
        <w:rPr>
          <w:w w:val="105"/>
          <w:sz w:val="23"/>
        </w:rPr>
        <w:t xml:space="preserve">Brussels, </w:t>
      </w:r>
      <w:r>
        <w:rPr>
          <w:color w:val="FF0000"/>
          <w:w w:val="105"/>
          <w:sz w:val="23"/>
        </w:rPr>
        <w:t>XXX</w:t>
      </w:r>
      <w:r>
        <w:rPr>
          <w:color w:val="FF0000"/>
          <w:spacing w:val="1"/>
          <w:w w:val="105"/>
          <w:sz w:val="23"/>
        </w:rPr>
        <w:t xml:space="preserve"> </w:t>
      </w:r>
      <w:r>
        <w:rPr>
          <w:color w:val="FF0000"/>
          <w:sz w:val="23"/>
        </w:rPr>
        <w:t>[…]</w:t>
      </w:r>
      <w:r>
        <w:rPr>
          <w:sz w:val="23"/>
        </w:rPr>
        <w:t>(2021)</w:t>
      </w:r>
      <w:r>
        <w:rPr>
          <w:spacing w:val="18"/>
          <w:sz w:val="23"/>
        </w:rPr>
        <w:t xml:space="preserve"> </w:t>
      </w:r>
      <w:r>
        <w:rPr>
          <w:color w:val="FF0000"/>
          <w:sz w:val="23"/>
        </w:rPr>
        <w:t>XXX</w:t>
      </w:r>
      <w:r>
        <w:rPr>
          <w:color w:val="FF0000"/>
          <w:spacing w:val="19"/>
          <w:sz w:val="23"/>
        </w:rPr>
        <w:t xml:space="preserve"> </w:t>
      </w:r>
      <w:r>
        <w:rPr>
          <w:sz w:val="23"/>
        </w:rPr>
        <w:t>draft</w:t>
      </w:r>
    </w:p>
    <w:p w14:paraId="6A308EE6" w14:textId="77777777" w:rsidR="004B799C" w:rsidRDefault="00CA4AAC">
      <w:pPr>
        <w:spacing w:before="229"/>
        <w:ind w:left="6012"/>
        <w:rPr>
          <w:sz w:val="28"/>
        </w:rPr>
      </w:pPr>
      <w:r>
        <w:rPr>
          <w:b/>
          <w:sz w:val="28"/>
        </w:rPr>
        <w:t>SENSITIVE</w:t>
      </w:r>
      <w:r>
        <w:rPr>
          <w:sz w:val="28"/>
          <w:vertAlign w:val="superscript"/>
        </w:rPr>
        <w:t>*</w:t>
      </w:r>
    </w:p>
    <w:p w14:paraId="63E7060A" w14:textId="77777777" w:rsidR="004B799C" w:rsidRDefault="00CA4AAC">
      <w:pPr>
        <w:spacing w:before="47"/>
        <w:ind w:left="6012"/>
        <w:rPr>
          <w:i/>
          <w:sz w:val="28"/>
        </w:rPr>
      </w:pPr>
      <w:r>
        <w:rPr>
          <w:i/>
          <w:sz w:val="28"/>
        </w:rPr>
        <w:t>UNTIL</w:t>
      </w:r>
      <w:r>
        <w:rPr>
          <w:i/>
          <w:spacing w:val="-16"/>
          <w:sz w:val="28"/>
        </w:rPr>
        <w:t xml:space="preserve"> </w:t>
      </w:r>
      <w:r>
        <w:rPr>
          <w:i/>
          <w:sz w:val="28"/>
        </w:rPr>
        <w:t>ADOPTION</w:t>
      </w:r>
    </w:p>
    <w:p w14:paraId="30DF8A78" w14:textId="77777777" w:rsidR="004B799C" w:rsidRDefault="004B799C">
      <w:pPr>
        <w:pStyle w:val="BodyText"/>
        <w:spacing w:before="2"/>
        <w:rPr>
          <w:i/>
          <w:sz w:val="36"/>
        </w:rPr>
      </w:pPr>
    </w:p>
    <w:p w14:paraId="0ACFF976" w14:textId="77777777" w:rsidR="004B799C" w:rsidRDefault="00CA4AAC">
      <w:pPr>
        <w:ind w:left="1057" w:right="1139"/>
        <w:jc w:val="center"/>
        <w:rPr>
          <w:b/>
          <w:sz w:val="23"/>
        </w:rPr>
      </w:pPr>
      <w:r>
        <w:rPr>
          <w:b/>
          <w:sz w:val="23"/>
        </w:rPr>
        <w:t>COMMUNICATION</w:t>
      </w:r>
      <w:r>
        <w:rPr>
          <w:b/>
          <w:spacing w:val="34"/>
          <w:sz w:val="23"/>
        </w:rPr>
        <w:t xml:space="preserve"> </w:t>
      </w:r>
      <w:r>
        <w:rPr>
          <w:b/>
          <w:sz w:val="23"/>
        </w:rPr>
        <w:t>FROM</w:t>
      </w:r>
      <w:r>
        <w:rPr>
          <w:b/>
          <w:spacing w:val="32"/>
          <w:sz w:val="23"/>
        </w:rPr>
        <w:t xml:space="preserve"> </w:t>
      </w:r>
      <w:r>
        <w:rPr>
          <w:b/>
          <w:sz w:val="23"/>
        </w:rPr>
        <w:t>THE</w:t>
      </w:r>
      <w:r>
        <w:rPr>
          <w:b/>
          <w:spacing w:val="36"/>
          <w:sz w:val="23"/>
        </w:rPr>
        <w:t xml:space="preserve"> </w:t>
      </w:r>
      <w:r>
        <w:rPr>
          <w:b/>
          <w:sz w:val="23"/>
        </w:rPr>
        <w:t>COMMISSION</w:t>
      </w:r>
    </w:p>
    <w:p w14:paraId="67A1CB81" w14:textId="77777777" w:rsidR="004B799C" w:rsidRDefault="004B799C">
      <w:pPr>
        <w:pStyle w:val="BodyText"/>
        <w:spacing w:before="8"/>
        <w:rPr>
          <w:b/>
          <w:sz w:val="31"/>
        </w:rPr>
      </w:pPr>
    </w:p>
    <w:p w14:paraId="4508F113" w14:textId="77777777" w:rsidR="004B799C" w:rsidRDefault="00CA4AAC">
      <w:pPr>
        <w:spacing w:before="1"/>
        <w:ind w:left="1051" w:right="1139"/>
        <w:jc w:val="center"/>
        <w:rPr>
          <w:b/>
          <w:sz w:val="23"/>
        </w:rPr>
      </w:pPr>
      <w:r>
        <w:rPr>
          <w:b/>
          <w:spacing w:val="-1"/>
          <w:w w:val="105"/>
          <w:sz w:val="23"/>
        </w:rPr>
        <w:t>Guidelines</w:t>
      </w:r>
      <w:r>
        <w:rPr>
          <w:b/>
          <w:spacing w:val="-13"/>
          <w:w w:val="105"/>
          <w:sz w:val="23"/>
        </w:rPr>
        <w:t xml:space="preserve"> </w:t>
      </w:r>
      <w:r>
        <w:rPr>
          <w:b/>
          <w:spacing w:val="-1"/>
          <w:w w:val="105"/>
          <w:sz w:val="23"/>
        </w:rPr>
        <w:t>on</w:t>
      </w:r>
      <w:r>
        <w:rPr>
          <w:b/>
          <w:spacing w:val="-13"/>
          <w:w w:val="105"/>
          <w:sz w:val="23"/>
        </w:rPr>
        <w:t xml:space="preserve"> </w:t>
      </w:r>
      <w:r>
        <w:rPr>
          <w:b/>
          <w:spacing w:val="-1"/>
          <w:w w:val="105"/>
          <w:sz w:val="23"/>
        </w:rPr>
        <w:t>State</w:t>
      </w:r>
      <w:r>
        <w:rPr>
          <w:b/>
          <w:spacing w:val="-13"/>
          <w:w w:val="105"/>
          <w:sz w:val="23"/>
        </w:rPr>
        <w:t xml:space="preserve"> </w:t>
      </w:r>
      <w:r>
        <w:rPr>
          <w:b/>
          <w:spacing w:val="-1"/>
          <w:w w:val="105"/>
          <w:sz w:val="23"/>
        </w:rPr>
        <w:t>aid</w:t>
      </w:r>
      <w:r>
        <w:rPr>
          <w:b/>
          <w:spacing w:val="-14"/>
          <w:w w:val="105"/>
          <w:sz w:val="23"/>
        </w:rPr>
        <w:t xml:space="preserve"> </w:t>
      </w:r>
      <w:r>
        <w:rPr>
          <w:b/>
          <w:spacing w:val="-1"/>
          <w:w w:val="105"/>
          <w:sz w:val="23"/>
        </w:rPr>
        <w:t>for</w:t>
      </w:r>
      <w:r>
        <w:rPr>
          <w:b/>
          <w:spacing w:val="-14"/>
          <w:w w:val="105"/>
          <w:sz w:val="23"/>
        </w:rPr>
        <w:t xml:space="preserve"> </w:t>
      </w:r>
      <w:r>
        <w:rPr>
          <w:b/>
          <w:spacing w:val="-1"/>
          <w:w w:val="105"/>
          <w:sz w:val="23"/>
        </w:rPr>
        <w:t>climate,</w:t>
      </w:r>
      <w:r>
        <w:rPr>
          <w:b/>
          <w:spacing w:val="-13"/>
          <w:w w:val="105"/>
          <w:sz w:val="23"/>
        </w:rPr>
        <w:t xml:space="preserve"> </w:t>
      </w:r>
      <w:r>
        <w:rPr>
          <w:b/>
          <w:w w:val="105"/>
          <w:sz w:val="23"/>
        </w:rPr>
        <w:t>environmental</w:t>
      </w:r>
      <w:r>
        <w:rPr>
          <w:b/>
          <w:spacing w:val="-13"/>
          <w:w w:val="105"/>
          <w:sz w:val="23"/>
        </w:rPr>
        <w:t xml:space="preserve"> </w:t>
      </w:r>
      <w:r>
        <w:rPr>
          <w:b/>
          <w:w w:val="105"/>
          <w:sz w:val="23"/>
        </w:rPr>
        <w:t>protection</w:t>
      </w:r>
      <w:r>
        <w:rPr>
          <w:b/>
          <w:spacing w:val="-12"/>
          <w:w w:val="105"/>
          <w:sz w:val="23"/>
        </w:rPr>
        <w:t xml:space="preserve"> </w:t>
      </w:r>
      <w:r>
        <w:rPr>
          <w:b/>
          <w:w w:val="105"/>
          <w:sz w:val="23"/>
        </w:rPr>
        <w:t>and</w:t>
      </w:r>
      <w:r>
        <w:rPr>
          <w:b/>
          <w:spacing w:val="-12"/>
          <w:w w:val="105"/>
          <w:sz w:val="23"/>
        </w:rPr>
        <w:t xml:space="preserve"> </w:t>
      </w:r>
      <w:r>
        <w:rPr>
          <w:b/>
          <w:w w:val="105"/>
          <w:sz w:val="23"/>
        </w:rPr>
        <w:t>energy</w:t>
      </w:r>
      <w:r>
        <w:rPr>
          <w:b/>
          <w:spacing w:val="-13"/>
          <w:w w:val="105"/>
          <w:sz w:val="23"/>
        </w:rPr>
        <w:t xml:space="preserve"> </w:t>
      </w:r>
      <w:r>
        <w:rPr>
          <w:b/>
          <w:w w:val="105"/>
          <w:sz w:val="23"/>
        </w:rPr>
        <w:t>2022</w:t>
      </w:r>
    </w:p>
    <w:p w14:paraId="03153E3F" w14:textId="77777777" w:rsidR="004B799C" w:rsidRDefault="004B799C">
      <w:pPr>
        <w:pStyle w:val="BodyText"/>
        <w:rPr>
          <w:b/>
          <w:sz w:val="20"/>
        </w:rPr>
      </w:pPr>
    </w:p>
    <w:p w14:paraId="6101B048" w14:textId="77777777" w:rsidR="004B799C" w:rsidRDefault="004B799C">
      <w:pPr>
        <w:pStyle w:val="BodyText"/>
        <w:rPr>
          <w:b/>
          <w:sz w:val="20"/>
        </w:rPr>
      </w:pPr>
    </w:p>
    <w:p w14:paraId="18D4993F" w14:textId="77777777" w:rsidR="004B799C" w:rsidRDefault="004B799C">
      <w:pPr>
        <w:pStyle w:val="BodyText"/>
        <w:rPr>
          <w:b/>
          <w:sz w:val="20"/>
        </w:rPr>
      </w:pPr>
    </w:p>
    <w:p w14:paraId="2F07BD43" w14:textId="77777777" w:rsidR="004B799C" w:rsidRDefault="004B799C">
      <w:pPr>
        <w:pStyle w:val="BodyText"/>
        <w:rPr>
          <w:b/>
          <w:sz w:val="20"/>
        </w:rPr>
      </w:pPr>
    </w:p>
    <w:p w14:paraId="56F46FBB" w14:textId="77777777" w:rsidR="004B799C" w:rsidRDefault="004B799C">
      <w:pPr>
        <w:pStyle w:val="BodyText"/>
        <w:rPr>
          <w:b/>
          <w:sz w:val="20"/>
        </w:rPr>
      </w:pPr>
    </w:p>
    <w:p w14:paraId="7A6F4234" w14:textId="77777777" w:rsidR="004B799C" w:rsidRDefault="004B799C">
      <w:pPr>
        <w:pStyle w:val="BodyText"/>
        <w:rPr>
          <w:b/>
          <w:sz w:val="20"/>
        </w:rPr>
      </w:pPr>
    </w:p>
    <w:p w14:paraId="194BCCF7" w14:textId="77777777" w:rsidR="004B799C" w:rsidRDefault="004B799C">
      <w:pPr>
        <w:pStyle w:val="BodyText"/>
        <w:rPr>
          <w:b/>
          <w:sz w:val="20"/>
        </w:rPr>
      </w:pPr>
    </w:p>
    <w:p w14:paraId="0C02CDD1" w14:textId="77777777" w:rsidR="004B799C" w:rsidRDefault="004B799C">
      <w:pPr>
        <w:pStyle w:val="BodyText"/>
        <w:rPr>
          <w:b/>
          <w:sz w:val="20"/>
        </w:rPr>
      </w:pPr>
    </w:p>
    <w:p w14:paraId="629E733C" w14:textId="77777777" w:rsidR="004B799C" w:rsidRDefault="004B799C">
      <w:pPr>
        <w:pStyle w:val="BodyText"/>
        <w:rPr>
          <w:b/>
          <w:sz w:val="20"/>
        </w:rPr>
      </w:pPr>
    </w:p>
    <w:p w14:paraId="73B7BA5B" w14:textId="77777777" w:rsidR="004B799C" w:rsidRDefault="004B799C">
      <w:pPr>
        <w:pStyle w:val="BodyText"/>
        <w:rPr>
          <w:b/>
          <w:sz w:val="20"/>
        </w:rPr>
      </w:pPr>
    </w:p>
    <w:p w14:paraId="6A753509" w14:textId="77777777" w:rsidR="004B799C" w:rsidRDefault="004B799C">
      <w:pPr>
        <w:pStyle w:val="BodyText"/>
        <w:rPr>
          <w:b/>
          <w:sz w:val="20"/>
        </w:rPr>
      </w:pPr>
    </w:p>
    <w:p w14:paraId="2D807D67" w14:textId="77777777" w:rsidR="004B799C" w:rsidRDefault="004B799C">
      <w:pPr>
        <w:pStyle w:val="BodyText"/>
        <w:rPr>
          <w:b/>
          <w:sz w:val="20"/>
        </w:rPr>
      </w:pPr>
    </w:p>
    <w:p w14:paraId="355797CF" w14:textId="77777777" w:rsidR="004B799C" w:rsidRDefault="004B799C">
      <w:pPr>
        <w:pStyle w:val="BodyText"/>
        <w:rPr>
          <w:b/>
          <w:sz w:val="20"/>
        </w:rPr>
      </w:pPr>
    </w:p>
    <w:p w14:paraId="7C67AD4C" w14:textId="77777777" w:rsidR="004B799C" w:rsidRDefault="004B799C">
      <w:pPr>
        <w:pStyle w:val="BodyText"/>
        <w:rPr>
          <w:b/>
          <w:sz w:val="20"/>
        </w:rPr>
      </w:pPr>
    </w:p>
    <w:p w14:paraId="3070394B" w14:textId="77777777" w:rsidR="004B799C" w:rsidRDefault="004B799C">
      <w:pPr>
        <w:pStyle w:val="BodyText"/>
        <w:rPr>
          <w:b/>
          <w:sz w:val="20"/>
        </w:rPr>
      </w:pPr>
    </w:p>
    <w:p w14:paraId="5C52AF50" w14:textId="77777777" w:rsidR="004B799C" w:rsidRDefault="004B799C">
      <w:pPr>
        <w:pStyle w:val="BodyText"/>
        <w:rPr>
          <w:b/>
          <w:sz w:val="20"/>
        </w:rPr>
      </w:pPr>
    </w:p>
    <w:p w14:paraId="6B1C6B53" w14:textId="77777777" w:rsidR="004B799C" w:rsidRDefault="004B799C">
      <w:pPr>
        <w:pStyle w:val="BodyText"/>
        <w:rPr>
          <w:b/>
          <w:sz w:val="20"/>
        </w:rPr>
      </w:pPr>
    </w:p>
    <w:p w14:paraId="3C4E3222" w14:textId="77777777" w:rsidR="004B799C" w:rsidRDefault="004B799C">
      <w:pPr>
        <w:pStyle w:val="BodyText"/>
        <w:rPr>
          <w:b/>
          <w:sz w:val="20"/>
        </w:rPr>
      </w:pPr>
    </w:p>
    <w:p w14:paraId="1EE61A3F" w14:textId="77777777" w:rsidR="004B799C" w:rsidRDefault="004B799C">
      <w:pPr>
        <w:pStyle w:val="BodyText"/>
        <w:rPr>
          <w:b/>
          <w:sz w:val="20"/>
        </w:rPr>
      </w:pPr>
    </w:p>
    <w:p w14:paraId="7C8998D5" w14:textId="77777777" w:rsidR="004B799C" w:rsidRDefault="004B799C">
      <w:pPr>
        <w:pStyle w:val="BodyText"/>
        <w:rPr>
          <w:b/>
          <w:sz w:val="20"/>
        </w:rPr>
      </w:pPr>
    </w:p>
    <w:p w14:paraId="45B91B30" w14:textId="77777777" w:rsidR="004B799C" w:rsidRDefault="004B799C">
      <w:pPr>
        <w:pStyle w:val="BodyText"/>
        <w:rPr>
          <w:b/>
          <w:sz w:val="20"/>
        </w:rPr>
      </w:pPr>
    </w:p>
    <w:p w14:paraId="6954EB5C" w14:textId="77777777" w:rsidR="004B799C" w:rsidRDefault="004B799C">
      <w:pPr>
        <w:pStyle w:val="BodyText"/>
        <w:rPr>
          <w:b/>
          <w:sz w:val="20"/>
        </w:rPr>
      </w:pPr>
    </w:p>
    <w:p w14:paraId="79D609FA" w14:textId="77777777" w:rsidR="004B799C" w:rsidRDefault="004B799C">
      <w:pPr>
        <w:pStyle w:val="BodyText"/>
        <w:rPr>
          <w:b/>
          <w:sz w:val="20"/>
        </w:rPr>
      </w:pPr>
    </w:p>
    <w:p w14:paraId="2349A8B1" w14:textId="77777777" w:rsidR="004B799C" w:rsidRDefault="004B799C">
      <w:pPr>
        <w:pStyle w:val="BodyText"/>
        <w:rPr>
          <w:b/>
          <w:sz w:val="20"/>
        </w:rPr>
      </w:pPr>
    </w:p>
    <w:p w14:paraId="5BD9654B" w14:textId="77777777" w:rsidR="004B799C" w:rsidRDefault="004B799C">
      <w:pPr>
        <w:pStyle w:val="BodyText"/>
        <w:rPr>
          <w:b/>
          <w:sz w:val="20"/>
        </w:rPr>
      </w:pPr>
    </w:p>
    <w:p w14:paraId="3E0FC3AA" w14:textId="77777777" w:rsidR="004B799C" w:rsidRDefault="004B799C">
      <w:pPr>
        <w:pStyle w:val="BodyText"/>
        <w:rPr>
          <w:b/>
          <w:sz w:val="20"/>
        </w:rPr>
      </w:pPr>
    </w:p>
    <w:p w14:paraId="7DD22D4A" w14:textId="77777777" w:rsidR="004B799C" w:rsidRDefault="004B799C">
      <w:pPr>
        <w:pStyle w:val="BodyText"/>
        <w:rPr>
          <w:b/>
          <w:sz w:val="20"/>
        </w:rPr>
      </w:pPr>
    </w:p>
    <w:p w14:paraId="03207C9A" w14:textId="77777777" w:rsidR="004B799C" w:rsidRDefault="004B799C">
      <w:pPr>
        <w:pStyle w:val="BodyText"/>
        <w:rPr>
          <w:b/>
          <w:sz w:val="20"/>
        </w:rPr>
      </w:pPr>
    </w:p>
    <w:p w14:paraId="1058D838" w14:textId="77777777" w:rsidR="004B799C" w:rsidRDefault="004B799C">
      <w:pPr>
        <w:pStyle w:val="BodyText"/>
        <w:rPr>
          <w:b/>
          <w:sz w:val="20"/>
        </w:rPr>
      </w:pPr>
    </w:p>
    <w:p w14:paraId="3B6B9FA2" w14:textId="77777777" w:rsidR="004B799C" w:rsidRDefault="004B799C">
      <w:pPr>
        <w:pStyle w:val="BodyText"/>
        <w:rPr>
          <w:b/>
          <w:sz w:val="20"/>
        </w:rPr>
      </w:pPr>
    </w:p>
    <w:p w14:paraId="2AD7D8AE" w14:textId="77777777" w:rsidR="004B799C" w:rsidRDefault="004B799C">
      <w:pPr>
        <w:pStyle w:val="BodyText"/>
        <w:rPr>
          <w:b/>
          <w:sz w:val="20"/>
        </w:rPr>
      </w:pPr>
    </w:p>
    <w:p w14:paraId="35A041FC" w14:textId="77777777" w:rsidR="004B799C" w:rsidRDefault="004B799C">
      <w:pPr>
        <w:pStyle w:val="BodyText"/>
        <w:rPr>
          <w:b/>
          <w:sz w:val="20"/>
        </w:rPr>
      </w:pPr>
    </w:p>
    <w:p w14:paraId="601031EB" w14:textId="7A3BA68B" w:rsidR="004B799C" w:rsidRDefault="00161D3B">
      <w:pPr>
        <w:pStyle w:val="BodyText"/>
        <w:spacing w:before="9"/>
        <w:rPr>
          <w:b/>
          <w:sz w:val="20"/>
        </w:rPr>
      </w:pPr>
      <w:r>
        <w:rPr>
          <w:noProof/>
        </w:rPr>
        <mc:AlternateContent>
          <mc:Choice Requires="wps">
            <w:drawing>
              <wp:anchor distT="0" distB="0" distL="0" distR="0" simplePos="0" relativeHeight="487587840" behindDoc="1" locked="0" layoutInCell="1" allowOverlap="1" wp14:anchorId="2B3D24D5" wp14:editId="65F81B49">
                <wp:simplePos x="0" y="0"/>
                <wp:positionH relativeFrom="page">
                  <wp:posOffset>908685</wp:posOffset>
                </wp:positionH>
                <wp:positionV relativeFrom="paragraph">
                  <wp:posOffset>167005</wp:posOffset>
                </wp:positionV>
                <wp:extent cx="1806575" cy="7620"/>
                <wp:effectExtent l="0" t="0" r="0" b="0"/>
                <wp:wrapTopAndBottom/>
                <wp:docPr id="140"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657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CB46EC" id="docshape1" o:spid="_x0000_s1026" style="position:absolute;margin-left:71.55pt;margin-top:13.15pt;width:142.25pt;height:.6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" fillcolor="black" stroked="f">
                <w10:wrap type="topAndBottom" anchorx="page"/>
              </v:rect>
            </w:pict>
          </mc:Fallback>
        </mc:AlternateContent>
      </w:r>
    </w:p>
    <w:p w14:paraId="6857E840" w14:textId="77777777" w:rsidR="004B799C" w:rsidRDefault="004B799C">
      <w:pPr>
        <w:pStyle w:val="BodyText"/>
        <w:spacing w:before="5"/>
        <w:rPr>
          <w:b/>
          <w:sz w:val="10"/>
        </w:rPr>
      </w:pPr>
    </w:p>
    <w:p w14:paraId="0F75BDF6" w14:textId="77777777" w:rsidR="004B799C" w:rsidRDefault="00CA4AAC">
      <w:pPr>
        <w:tabs>
          <w:tab w:val="left" w:pos="1682"/>
        </w:tabs>
        <w:spacing w:before="106" w:line="249" w:lineRule="auto"/>
        <w:ind w:left="1683" w:right="1059" w:hanging="712"/>
        <w:jc w:val="both"/>
        <w:rPr>
          <w:sz w:val="19"/>
        </w:rPr>
      </w:pPr>
      <w:r>
        <w:rPr>
          <w:w w:val="105"/>
          <w:sz w:val="19"/>
          <w:vertAlign w:val="superscript"/>
        </w:rPr>
        <w:t>*</w:t>
      </w:r>
      <w:r>
        <w:rPr>
          <w:w w:val="105"/>
          <w:sz w:val="19"/>
        </w:rPr>
        <w:tab/>
        <w:t>Distribution only on a ‘Need to know' basis - Do not read or carry openly in public places. Must be</w:t>
      </w:r>
      <w:r>
        <w:rPr>
          <w:spacing w:val="1"/>
          <w:w w:val="105"/>
          <w:sz w:val="19"/>
        </w:rPr>
        <w:t xml:space="preserve"> </w:t>
      </w:r>
      <w:r>
        <w:rPr>
          <w:w w:val="105"/>
          <w:sz w:val="19"/>
        </w:rPr>
        <w:t>stored securely and encrypted in storage and transmission. Destroy copies by shredding or secure</w:t>
      </w:r>
      <w:r>
        <w:rPr>
          <w:spacing w:val="1"/>
          <w:w w:val="105"/>
          <w:sz w:val="19"/>
        </w:rPr>
        <w:t xml:space="preserve"> </w:t>
      </w:r>
      <w:r>
        <w:rPr>
          <w:w w:val="105"/>
          <w:sz w:val="19"/>
        </w:rPr>
        <w:t>deletion.</w:t>
      </w:r>
      <w:r>
        <w:rPr>
          <w:spacing w:val="-2"/>
          <w:w w:val="105"/>
          <w:sz w:val="19"/>
        </w:rPr>
        <w:t xml:space="preserve"> </w:t>
      </w:r>
      <w:r>
        <w:rPr>
          <w:w w:val="105"/>
          <w:sz w:val="19"/>
        </w:rPr>
        <w:t>Full</w:t>
      </w:r>
      <w:r>
        <w:rPr>
          <w:spacing w:val="-2"/>
          <w:w w:val="105"/>
          <w:sz w:val="19"/>
        </w:rPr>
        <w:t xml:space="preserve"> </w:t>
      </w:r>
      <w:r>
        <w:rPr>
          <w:w w:val="105"/>
          <w:sz w:val="19"/>
        </w:rPr>
        <w:t>handling</w:t>
      </w:r>
      <w:r>
        <w:rPr>
          <w:spacing w:val="-4"/>
          <w:w w:val="105"/>
          <w:sz w:val="19"/>
        </w:rPr>
        <w:t xml:space="preserve"> </w:t>
      </w:r>
      <w:r>
        <w:rPr>
          <w:w w:val="105"/>
          <w:sz w:val="19"/>
        </w:rPr>
        <w:t>instructions</w:t>
      </w:r>
      <w:r>
        <w:rPr>
          <w:color w:val="0000FF"/>
          <w:spacing w:val="4"/>
          <w:w w:val="105"/>
          <w:sz w:val="19"/>
        </w:rPr>
        <w:t xml:space="preserve"> </w:t>
      </w:r>
      <w:r>
        <w:rPr>
          <w:color w:val="0000FF"/>
          <w:w w:val="105"/>
          <w:sz w:val="19"/>
          <w:u w:val="single" w:color="0000FF"/>
        </w:rPr>
        <w:t>https://europa.eu/!db43PX</w:t>
      </w:r>
    </w:p>
    <w:p w14:paraId="3305509F" w14:textId="77777777" w:rsidR="004B799C" w:rsidRDefault="004B799C">
      <w:pPr>
        <w:pStyle w:val="BodyText"/>
        <w:rPr>
          <w:sz w:val="22"/>
        </w:rPr>
      </w:pPr>
    </w:p>
    <w:p w14:paraId="6DF2BDD3" w14:textId="77777777" w:rsidR="004B799C" w:rsidRDefault="004B799C">
      <w:pPr>
        <w:pStyle w:val="BodyText"/>
        <w:spacing w:before="9"/>
        <w:rPr>
          <w:sz w:val="20"/>
        </w:rPr>
      </w:pPr>
    </w:p>
    <w:p w14:paraId="14692E3B" w14:textId="77777777" w:rsidR="004B799C" w:rsidRDefault="00CA4AAC">
      <w:pPr>
        <w:pStyle w:val="Title"/>
        <w:tabs>
          <w:tab w:val="left" w:pos="10212"/>
        </w:tabs>
      </w:pPr>
      <w:r>
        <w:t>EN</w:t>
      </w:r>
      <w:r>
        <w:tab/>
        <w:t>EN</w:t>
      </w:r>
    </w:p>
    <w:p w14:paraId="221F5A89" w14:textId="77777777" w:rsidR="004B799C" w:rsidRDefault="004B799C">
      <w:pPr>
        <w:sectPr w:rsidR="004B799C">
          <w:type w:val="continuous"/>
          <w:pgSz w:w="11910" w:h="16840"/>
          <w:pgMar w:top="1460" w:right="460" w:bottom="280" w:left="460" w:header="720" w:footer="720" w:gutter="0"/>
          <w:cols w:space="720"/>
        </w:sectPr>
      </w:pPr>
    </w:p>
    <w:p w14:paraId="27E11017" w14:textId="77777777" w:rsidR="004B799C" w:rsidRDefault="00CA4AAC">
      <w:pPr>
        <w:pStyle w:val="Heading1"/>
        <w:spacing w:before="76"/>
        <w:ind w:left="1138" w:right="1139" w:firstLine="0"/>
        <w:jc w:val="center"/>
      </w:pPr>
      <w:r>
        <w:lastRenderedPageBreak/>
        <w:t>COMMUNICATION</w:t>
      </w:r>
      <w:r>
        <w:rPr>
          <w:spacing w:val="-2"/>
        </w:rPr>
        <w:t xml:space="preserve"> </w:t>
      </w:r>
      <w:r>
        <w:t>FROM</w:t>
      </w:r>
      <w:r>
        <w:rPr>
          <w:spacing w:val="-2"/>
        </w:rPr>
        <w:t xml:space="preserve"> </w:t>
      </w:r>
      <w:r>
        <w:t>THE</w:t>
      </w:r>
      <w:r>
        <w:rPr>
          <w:spacing w:val="-1"/>
        </w:rPr>
        <w:t xml:space="preserve"> </w:t>
      </w:r>
      <w:r>
        <w:t>COMMISSION</w:t>
      </w:r>
    </w:p>
    <w:p w14:paraId="0032FF6D" w14:textId="77777777" w:rsidR="004B799C" w:rsidRDefault="004B799C">
      <w:pPr>
        <w:pStyle w:val="BodyText"/>
        <w:spacing w:before="4"/>
        <w:rPr>
          <w:b/>
          <w:sz w:val="31"/>
        </w:rPr>
      </w:pPr>
    </w:p>
    <w:p w14:paraId="3F7DAD7F" w14:textId="77777777" w:rsidR="004B799C" w:rsidRDefault="00CA4AAC">
      <w:pPr>
        <w:ind w:left="1137" w:right="1139"/>
        <w:jc w:val="center"/>
        <w:rPr>
          <w:b/>
          <w:sz w:val="24"/>
        </w:rPr>
      </w:pPr>
      <w:r>
        <w:rPr>
          <w:b/>
          <w:sz w:val="24"/>
        </w:rPr>
        <w:t>Guidelines</w:t>
      </w:r>
      <w:r>
        <w:rPr>
          <w:b/>
          <w:spacing w:val="-2"/>
          <w:sz w:val="24"/>
        </w:rPr>
        <w:t xml:space="preserve"> </w:t>
      </w:r>
      <w:r>
        <w:rPr>
          <w:b/>
          <w:sz w:val="24"/>
        </w:rPr>
        <w:t>on</w:t>
      </w:r>
      <w:r>
        <w:rPr>
          <w:b/>
          <w:spacing w:val="-2"/>
          <w:sz w:val="24"/>
        </w:rPr>
        <w:t xml:space="preserve"> </w:t>
      </w:r>
      <w:r>
        <w:rPr>
          <w:b/>
          <w:sz w:val="24"/>
        </w:rPr>
        <w:t>State</w:t>
      </w:r>
      <w:r>
        <w:rPr>
          <w:b/>
          <w:spacing w:val="-2"/>
          <w:sz w:val="24"/>
        </w:rPr>
        <w:t xml:space="preserve"> </w:t>
      </w:r>
      <w:r>
        <w:rPr>
          <w:b/>
          <w:sz w:val="24"/>
        </w:rPr>
        <w:t>aid</w:t>
      </w:r>
      <w:r>
        <w:rPr>
          <w:b/>
          <w:spacing w:val="-4"/>
          <w:sz w:val="24"/>
        </w:rPr>
        <w:t xml:space="preserve"> </w:t>
      </w:r>
      <w:r>
        <w:rPr>
          <w:b/>
          <w:sz w:val="24"/>
        </w:rPr>
        <w:t>for</w:t>
      </w:r>
      <w:r>
        <w:rPr>
          <w:b/>
          <w:spacing w:val="-3"/>
          <w:sz w:val="24"/>
        </w:rPr>
        <w:t xml:space="preserve"> </w:t>
      </w:r>
      <w:r>
        <w:rPr>
          <w:b/>
          <w:sz w:val="24"/>
        </w:rPr>
        <w:t>climate,</w:t>
      </w:r>
      <w:r>
        <w:rPr>
          <w:b/>
          <w:spacing w:val="-1"/>
          <w:sz w:val="24"/>
        </w:rPr>
        <w:t xml:space="preserve"> </w:t>
      </w:r>
      <w:r>
        <w:rPr>
          <w:b/>
          <w:sz w:val="24"/>
        </w:rPr>
        <w:t>environmental</w:t>
      </w:r>
      <w:r>
        <w:rPr>
          <w:b/>
          <w:spacing w:val="-2"/>
          <w:sz w:val="24"/>
        </w:rPr>
        <w:t xml:space="preserve"> </w:t>
      </w:r>
      <w:r>
        <w:rPr>
          <w:b/>
          <w:sz w:val="24"/>
        </w:rPr>
        <w:t>protection</w:t>
      </w:r>
      <w:r>
        <w:rPr>
          <w:b/>
          <w:spacing w:val="-2"/>
          <w:sz w:val="24"/>
        </w:rPr>
        <w:t xml:space="preserve"> </w:t>
      </w:r>
      <w:r>
        <w:rPr>
          <w:b/>
          <w:sz w:val="24"/>
        </w:rPr>
        <w:t>and</w:t>
      </w:r>
      <w:r>
        <w:rPr>
          <w:b/>
          <w:spacing w:val="-1"/>
          <w:sz w:val="24"/>
        </w:rPr>
        <w:t xml:space="preserve"> </w:t>
      </w:r>
      <w:r>
        <w:rPr>
          <w:b/>
          <w:sz w:val="24"/>
        </w:rPr>
        <w:t>energy</w:t>
      </w:r>
      <w:r>
        <w:rPr>
          <w:b/>
          <w:spacing w:val="-2"/>
          <w:sz w:val="24"/>
        </w:rPr>
        <w:t xml:space="preserve"> </w:t>
      </w:r>
      <w:r>
        <w:rPr>
          <w:b/>
          <w:sz w:val="24"/>
        </w:rPr>
        <w:t>2022</w:t>
      </w:r>
    </w:p>
    <w:p w14:paraId="5375C41E" w14:textId="77777777" w:rsidR="004B799C" w:rsidRDefault="001022B1">
      <w:pPr>
        <w:pStyle w:val="ListParagraph"/>
        <w:numPr>
          <w:ilvl w:val="0"/>
          <w:numId w:val="44"/>
        </w:numPr>
        <w:tabs>
          <w:tab w:val="left" w:pos="1441"/>
          <w:tab w:val="left" w:pos="1442"/>
          <w:tab w:val="left" w:leader="dot" w:pos="9480"/>
        </w:tabs>
        <w:spacing w:before="356"/>
        <w:ind w:hanging="484"/>
        <w:rPr>
          <w:sz w:val="24"/>
        </w:rPr>
      </w:pPr>
      <w:hyperlink w:anchor="_bookmark0" w:history="1">
        <w:r w:rsidR="00CA4AAC">
          <w:rPr>
            <w:sz w:val="24"/>
          </w:rPr>
          <w:t>INTRODUCTION</w:t>
        </w:r>
        <w:r w:rsidR="00CA4AAC">
          <w:rPr>
            <w:sz w:val="24"/>
          </w:rPr>
          <w:tab/>
          <w:t>6</w:t>
        </w:r>
      </w:hyperlink>
    </w:p>
    <w:p w14:paraId="67F19919" w14:textId="77777777" w:rsidR="004B799C" w:rsidRDefault="001022B1">
      <w:pPr>
        <w:pStyle w:val="ListParagraph"/>
        <w:numPr>
          <w:ilvl w:val="0"/>
          <w:numId w:val="44"/>
        </w:numPr>
        <w:tabs>
          <w:tab w:val="left" w:pos="1441"/>
          <w:tab w:val="left" w:pos="1442"/>
          <w:tab w:val="left" w:leader="dot" w:pos="9480"/>
        </w:tabs>
        <w:spacing w:before="120"/>
        <w:ind w:hanging="484"/>
        <w:rPr>
          <w:sz w:val="24"/>
        </w:rPr>
      </w:pPr>
      <w:hyperlink w:anchor="_bookmark1" w:history="1">
        <w:r w:rsidR="00CA4AAC">
          <w:rPr>
            <w:sz w:val="24"/>
          </w:rPr>
          <w:t>SCOPE</w:t>
        </w:r>
        <w:r w:rsidR="00CA4AAC">
          <w:rPr>
            <w:spacing w:val="-2"/>
            <w:sz w:val="24"/>
          </w:rPr>
          <w:t xml:space="preserve"> </w:t>
        </w:r>
        <w:r w:rsidR="00CA4AAC">
          <w:rPr>
            <w:sz w:val="24"/>
          </w:rPr>
          <w:t>AND</w:t>
        </w:r>
        <w:r w:rsidR="00CA4AAC">
          <w:rPr>
            <w:spacing w:val="-2"/>
            <w:sz w:val="24"/>
          </w:rPr>
          <w:t xml:space="preserve"> </w:t>
        </w:r>
        <w:r w:rsidR="00CA4AAC">
          <w:rPr>
            <w:sz w:val="24"/>
          </w:rPr>
          <w:t>DEFINITIONS</w:t>
        </w:r>
        <w:r w:rsidR="00CA4AAC">
          <w:rPr>
            <w:sz w:val="24"/>
          </w:rPr>
          <w:tab/>
          <w:t>7</w:t>
        </w:r>
      </w:hyperlink>
    </w:p>
    <w:p w14:paraId="3A8B4AFE" w14:textId="77777777" w:rsidR="004B799C" w:rsidRDefault="001022B1">
      <w:pPr>
        <w:pStyle w:val="ListParagraph"/>
        <w:numPr>
          <w:ilvl w:val="1"/>
          <w:numId w:val="44"/>
        </w:numPr>
        <w:tabs>
          <w:tab w:val="left" w:pos="1757"/>
          <w:tab w:val="left" w:pos="1758"/>
          <w:tab w:val="left" w:leader="dot" w:pos="9480"/>
        </w:tabs>
        <w:spacing w:before="120"/>
        <w:rPr>
          <w:sz w:val="24"/>
        </w:rPr>
      </w:pPr>
      <w:hyperlink w:anchor="_bookmark2" w:history="1">
        <w:r w:rsidR="00CA4AAC">
          <w:rPr>
            <w:sz w:val="24"/>
          </w:rPr>
          <w:t>Scope</w:t>
        </w:r>
        <w:r w:rsidR="00CA4AAC">
          <w:rPr>
            <w:spacing w:val="-3"/>
            <w:sz w:val="24"/>
          </w:rPr>
          <w:t xml:space="preserve"> </w:t>
        </w:r>
        <w:r w:rsidR="00CA4AAC">
          <w:rPr>
            <w:sz w:val="24"/>
          </w:rPr>
          <w:t>of</w:t>
        </w:r>
        <w:r w:rsidR="00CA4AAC">
          <w:rPr>
            <w:spacing w:val="-1"/>
            <w:sz w:val="24"/>
          </w:rPr>
          <w:t xml:space="preserve"> </w:t>
        </w:r>
        <w:r w:rsidR="00CA4AAC">
          <w:rPr>
            <w:sz w:val="24"/>
          </w:rPr>
          <w:t>application</w:t>
        </w:r>
        <w:r w:rsidR="00CA4AAC">
          <w:rPr>
            <w:sz w:val="24"/>
          </w:rPr>
          <w:tab/>
          <w:t>7</w:t>
        </w:r>
      </w:hyperlink>
    </w:p>
    <w:p w14:paraId="0CC8D63B" w14:textId="77777777" w:rsidR="004B799C" w:rsidRDefault="001022B1">
      <w:pPr>
        <w:pStyle w:val="ListParagraph"/>
        <w:numPr>
          <w:ilvl w:val="1"/>
          <w:numId w:val="44"/>
        </w:numPr>
        <w:tabs>
          <w:tab w:val="left" w:pos="1757"/>
          <w:tab w:val="left" w:pos="1758"/>
          <w:tab w:val="left" w:leader="dot" w:pos="9480"/>
        </w:tabs>
        <w:spacing w:before="60"/>
        <w:rPr>
          <w:sz w:val="24"/>
        </w:rPr>
      </w:pPr>
      <w:hyperlink w:anchor="_bookmark3" w:history="1">
        <w:r w:rsidR="00CA4AAC">
          <w:rPr>
            <w:sz w:val="24"/>
          </w:rPr>
          <w:t>Aid</w:t>
        </w:r>
        <w:r w:rsidR="00CA4AAC">
          <w:rPr>
            <w:spacing w:val="-1"/>
            <w:sz w:val="24"/>
          </w:rPr>
          <w:t xml:space="preserve"> </w:t>
        </w:r>
        <w:r w:rsidR="00CA4AAC">
          <w:rPr>
            <w:sz w:val="24"/>
          </w:rPr>
          <w:t>measures</w:t>
        </w:r>
        <w:r w:rsidR="00CA4AAC">
          <w:rPr>
            <w:spacing w:val="1"/>
            <w:sz w:val="24"/>
          </w:rPr>
          <w:t xml:space="preserve"> </w:t>
        </w:r>
        <w:r w:rsidR="00CA4AAC">
          <w:rPr>
            <w:sz w:val="24"/>
          </w:rPr>
          <w:t>covered</w:t>
        </w:r>
        <w:r w:rsidR="00CA4AAC">
          <w:rPr>
            <w:spacing w:val="-1"/>
            <w:sz w:val="24"/>
          </w:rPr>
          <w:t xml:space="preserve"> </w:t>
        </w:r>
        <w:r w:rsidR="00CA4AAC">
          <w:rPr>
            <w:sz w:val="24"/>
          </w:rPr>
          <w:t>by</w:t>
        </w:r>
        <w:r w:rsidR="00CA4AAC">
          <w:rPr>
            <w:spacing w:val="-3"/>
            <w:sz w:val="24"/>
          </w:rPr>
          <w:t xml:space="preserve"> </w:t>
        </w:r>
        <w:r w:rsidR="00CA4AAC">
          <w:rPr>
            <w:sz w:val="24"/>
          </w:rPr>
          <w:t>these</w:t>
        </w:r>
        <w:r w:rsidR="00CA4AAC">
          <w:rPr>
            <w:spacing w:val="-3"/>
            <w:sz w:val="24"/>
          </w:rPr>
          <w:t xml:space="preserve"> </w:t>
        </w:r>
        <w:r w:rsidR="00CA4AAC">
          <w:rPr>
            <w:sz w:val="24"/>
          </w:rPr>
          <w:t>guidelines</w:t>
        </w:r>
        <w:r w:rsidR="00CA4AAC">
          <w:rPr>
            <w:sz w:val="24"/>
          </w:rPr>
          <w:tab/>
          <w:t>9</w:t>
        </w:r>
      </w:hyperlink>
    </w:p>
    <w:p w14:paraId="0FCF54C0" w14:textId="77777777" w:rsidR="004B799C" w:rsidRDefault="001022B1">
      <w:pPr>
        <w:pStyle w:val="ListParagraph"/>
        <w:numPr>
          <w:ilvl w:val="1"/>
          <w:numId w:val="44"/>
        </w:numPr>
        <w:tabs>
          <w:tab w:val="left" w:pos="1757"/>
          <w:tab w:val="left" w:pos="1758"/>
          <w:tab w:val="left" w:leader="dot" w:pos="9360"/>
        </w:tabs>
        <w:spacing w:before="60"/>
        <w:rPr>
          <w:sz w:val="24"/>
        </w:rPr>
      </w:pPr>
      <w:hyperlink w:anchor="_bookmark4" w:history="1">
        <w:r w:rsidR="00CA4AAC">
          <w:rPr>
            <w:sz w:val="24"/>
          </w:rPr>
          <w:t>Structure</w:t>
        </w:r>
        <w:r w:rsidR="00CA4AAC">
          <w:rPr>
            <w:spacing w:val="-3"/>
            <w:sz w:val="24"/>
          </w:rPr>
          <w:t xml:space="preserve"> </w:t>
        </w:r>
        <w:r w:rsidR="00CA4AAC">
          <w:rPr>
            <w:sz w:val="24"/>
          </w:rPr>
          <w:t>of</w:t>
        </w:r>
        <w:r w:rsidR="00CA4AAC">
          <w:rPr>
            <w:spacing w:val="-1"/>
            <w:sz w:val="24"/>
          </w:rPr>
          <w:t xml:space="preserve"> </w:t>
        </w:r>
        <w:r w:rsidR="00CA4AAC">
          <w:rPr>
            <w:sz w:val="24"/>
          </w:rPr>
          <w:t>the</w:t>
        </w:r>
        <w:r w:rsidR="00CA4AAC">
          <w:rPr>
            <w:spacing w:val="-1"/>
            <w:sz w:val="24"/>
          </w:rPr>
          <w:t xml:space="preserve"> </w:t>
        </w:r>
        <w:r w:rsidR="00CA4AAC">
          <w:rPr>
            <w:sz w:val="24"/>
          </w:rPr>
          <w:t>guidelines</w:t>
        </w:r>
        <w:r w:rsidR="00CA4AAC">
          <w:rPr>
            <w:sz w:val="24"/>
          </w:rPr>
          <w:tab/>
          <w:t>10</w:t>
        </w:r>
      </w:hyperlink>
    </w:p>
    <w:p w14:paraId="1FF30FE3" w14:textId="77777777" w:rsidR="004B799C" w:rsidRDefault="001022B1">
      <w:pPr>
        <w:pStyle w:val="ListParagraph"/>
        <w:numPr>
          <w:ilvl w:val="1"/>
          <w:numId w:val="44"/>
        </w:numPr>
        <w:tabs>
          <w:tab w:val="left" w:pos="1757"/>
          <w:tab w:val="left" w:pos="1758"/>
          <w:tab w:val="left" w:leader="dot" w:pos="9360"/>
        </w:tabs>
        <w:spacing w:before="60"/>
        <w:rPr>
          <w:sz w:val="24"/>
        </w:rPr>
      </w:pPr>
      <w:hyperlink w:anchor="_bookmark5" w:history="1">
        <w:r w:rsidR="00CA4AAC">
          <w:rPr>
            <w:sz w:val="24"/>
          </w:rPr>
          <w:t>Definitions</w:t>
        </w:r>
        <w:r w:rsidR="00CA4AAC">
          <w:rPr>
            <w:sz w:val="24"/>
          </w:rPr>
          <w:tab/>
          <w:t>10</w:t>
        </w:r>
      </w:hyperlink>
    </w:p>
    <w:p w14:paraId="4AB52B8A" w14:textId="77777777" w:rsidR="004B799C" w:rsidRDefault="001022B1">
      <w:pPr>
        <w:pStyle w:val="ListParagraph"/>
        <w:numPr>
          <w:ilvl w:val="0"/>
          <w:numId w:val="44"/>
        </w:numPr>
        <w:tabs>
          <w:tab w:val="left" w:pos="1441"/>
          <w:tab w:val="left" w:pos="1442"/>
          <w:tab w:val="left" w:leader="dot" w:pos="9360"/>
        </w:tabs>
        <w:spacing w:before="120"/>
        <w:ind w:right="1384"/>
        <w:rPr>
          <w:sz w:val="24"/>
        </w:rPr>
      </w:pPr>
      <w:hyperlink w:anchor="_bookmark11" w:history="1">
        <w:r w:rsidR="00CA4AAC">
          <w:rPr>
            <w:sz w:val="24"/>
          </w:rPr>
          <w:t>COMPATIBILITY</w:t>
        </w:r>
        <w:r w:rsidR="00CA4AAC">
          <w:rPr>
            <w:spacing w:val="15"/>
            <w:sz w:val="24"/>
          </w:rPr>
          <w:t xml:space="preserve"> </w:t>
        </w:r>
        <w:r w:rsidR="00CA4AAC">
          <w:rPr>
            <w:sz w:val="24"/>
          </w:rPr>
          <w:t>ASSESSMENT</w:t>
        </w:r>
        <w:r w:rsidR="00CA4AAC">
          <w:rPr>
            <w:spacing w:val="14"/>
            <w:sz w:val="24"/>
          </w:rPr>
          <w:t xml:space="preserve"> </w:t>
        </w:r>
        <w:r w:rsidR="00CA4AAC">
          <w:rPr>
            <w:sz w:val="24"/>
          </w:rPr>
          <w:t>UNDER</w:t>
        </w:r>
        <w:r w:rsidR="00CA4AAC">
          <w:rPr>
            <w:spacing w:val="16"/>
            <w:sz w:val="24"/>
          </w:rPr>
          <w:t xml:space="preserve"> </w:t>
        </w:r>
        <w:r w:rsidR="00CA4AAC">
          <w:rPr>
            <w:sz w:val="24"/>
          </w:rPr>
          <w:t>ARTICLE</w:t>
        </w:r>
        <w:r w:rsidR="00CA4AAC">
          <w:rPr>
            <w:spacing w:val="15"/>
            <w:sz w:val="24"/>
          </w:rPr>
          <w:t xml:space="preserve"> </w:t>
        </w:r>
        <w:r w:rsidR="00CA4AAC">
          <w:rPr>
            <w:sz w:val="24"/>
          </w:rPr>
          <w:t>107(3),</w:t>
        </w:r>
        <w:r w:rsidR="00CA4AAC">
          <w:rPr>
            <w:spacing w:val="14"/>
            <w:sz w:val="24"/>
          </w:rPr>
          <w:t xml:space="preserve"> </w:t>
        </w:r>
        <w:r w:rsidR="00CA4AAC">
          <w:rPr>
            <w:sz w:val="24"/>
          </w:rPr>
          <w:t>POINT</w:t>
        </w:r>
        <w:r w:rsidR="00CA4AAC">
          <w:rPr>
            <w:spacing w:val="14"/>
            <w:sz w:val="24"/>
          </w:rPr>
          <w:t xml:space="preserve"> </w:t>
        </w:r>
        <w:r w:rsidR="00CA4AAC">
          <w:rPr>
            <w:sz w:val="24"/>
          </w:rPr>
          <w:t>(C),</w:t>
        </w:r>
        <w:r w:rsidR="00CA4AAC">
          <w:rPr>
            <w:spacing w:val="14"/>
            <w:sz w:val="24"/>
          </w:rPr>
          <w:t xml:space="preserve"> </w:t>
        </w:r>
        <w:r w:rsidR="00CA4AAC">
          <w:rPr>
            <w:sz w:val="24"/>
          </w:rPr>
          <w:t>OF</w:t>
        </w:r>
      </w:hyperlink>
      <w:r w:rsidR="00CA4AAC">
        <w:rPr>
          <w:spacing w:val="1"/>
          <w:sz w:val="24"/>
        </w:rPr>
        <w:t xml:space="preserve"> </w:t>
      </w:r>
      <w:hyperlink w:anchor="_bookmark11" w:history="1">
        <w:r w:rsidR="00CA4AAC">
          <w:rPr>
            <w:sz w:val="24"/>
          </w:rPr>
          <w:t>THE</w:t>
        </w:r>
        <w:r w:rsidR="00CA4AAC">
          <w:rPr>
            <w:spacing w:val="-1"/>
            <w:sz w:val="24"/>
          </w:rPr>
          <w:t xml:space="preserve"> </w:t>
        </w:r>
        <w:r w:rsidR="00CA4AAC">
          <w:rPr>
            <w:sz w:val="24"/>
          </w:rPr>
          <w:t>TREATY</w:t>
        </w:r>
        <w:r w:rsidR="00CA4AAC">
          <w:rPr>
            <w:sz w:val="24"/>
          </w:rPr>
          <w:tab/>
        </w:r>
        <w:r w:rsidR="00CA4AAC">
          <w:rPr>
            <w:spacing w:val="-1"/>
            <w:sz w:val="24"/>
          </w:rPr>
          <w:t>24</w:t>
        </w:r>
      </w:hyperlink>
    </w:p>
    <w:p w14:paraId="23543031" w14:textId="77777777" w:rsidR="004B799C" w:rsidRDefault="001022B1">
      <w:pPr>
        <w:pStyle w:val="ListParagraph"/>
        <w:numPr>
          <w:ilvl w:val="1"/>
          <w:numId w:val="44"/>
        </w:numPr>
        <w:tabs>
          <w:tab w:val="left" w:pos="1757"/>
          <w:tab w:val="left" w:pos="1758"/>
          <w:tab w:val="left" w:leader="dot" w:pos="9360"/>
        </w:tabs>
        <w:spacing w:before="120"/>
        <w:ind w:right="1355"/>
        <w:rPr>
          <w:sz w:val="24"/>
        </w:rPr>
      </w:pPr>
      <w:hyperlink w:anchor="_bookmark12" w:history="1">
        <w:r w:rsidR="00CA4AAC">
          <w:rPr>
            <w:sz w:val="24"/>
          </w:rPr>
          <w:t>Positive</w:t>
        </w:r>
        <w:r w:rsidR="00CA4AAC">
          <w:rPr>
            <w:spacing w:val="13"/>
            <w:sz w:val="24"/>
          </w:rPr>
          <w:t xml:space="preserve"> </w:t>
        </w:r>
        <w:r w:rsidR="00CA4AAC">
          <w:rPr>
            <w:sz w:val="24"/>
          </w:rPr>
          <w:t>condition:</w:t>
        </w:r>
        <w:r w:rsidR="00CA4AAC">
          <w:rPr>
            <w:spacing w:val="12"/>
            <w:sz w:val="24"/>
          </w:rPr>
          <w:t xml:space="preserve"> </w:t>
        </w:r>
        <w:r w:rsidR="00CA4AAC">
          <w:rPr>
            <w:sz w:val="24"/>
          </w:rPr>
          <w:t>the</w:t>
        </w:r>
        <w:r w:rsidR="00CA4AAC">
          <w:rPr>
            <w:spacing w:val="11"/>
            <w:sz w:val="24"/>
          </w:rPr>
          <w:t xml:space="preserve"> </w:t>
        </w:r>
        <w:r w:rsidR="00CA4AAC">
          <w:rPr>
            <w:sz w:val="24"/>
          </w:rPr>
          <w:t>aid</w:t>
        </w:r>
        <w:r w:rsidR="00CA4AAC">
          <w:rPr>
            <w:spacing w:val="14"/>
            <w:sz w:val="24"/>
          </w:rPr>
          <w:t xml:space="preserve"> </w:t>
        </w:r>
        <w:r w:rsidR="00CA4AAC">
          <w:rPr>
            <w:sz w:val="24"/>
          </w:rPr>
          <w:t>must</w:t>
        </w:r>
        <w:r w:rsidR="00CA4AAC">
          <w:rPr>
            <w:spacing w:val="15"/>
            <w:sz w:val="24"/>
          </w:rPr>
          <w:t xml:space="preserve"> </w:t>
        </w:r>
        <w:r w:rsidR="00CA4AAC">
          <w:rPr>
            <w:sz w:val="24"/>
          </w:rPr>
          <w:t>facilitate</w:t>
        </w:r>
        <w:r w:rsidR="00CA4AAC">
          <w:rPr>
            <w:spacing w:val="13"/>
            <w:sz w:val="24"/>
          </w:rPr>
          <w:t xml:space="preserve"> </w:t>
        </w:r>
        <w:r w:rsidR="00CA4AAC">
          <w:rPr>
            <w:sz w:val="24"/>
          </w:rPr>
          <w:t>the</w:t>
        </w:r>
        <w:r w:rsidR="00CA4AAC">
          <w:rPr>
            <w:spacing w:val="13"/>
            <w:sz w:val="24"/>
          </w:rPr>
          <w:t xml:space="preserve"> </w:t>
        </w:r>
        <w:r w:rsidR="00CA4AAC">
          <w:rPr>
            <w:sz w:val="24"/>
          </w:rPr>
          <w:t>development</w:t>
        </w:r>
        <w:r w:rsidR="00CA4AAC">
          <w:rPr>
            <w:spacing w:val="14"/>
            <w:sz w:val="24"/>
          </w:rPr>
          <w:t xml:space="preserve"> </w:t>
        </w:r>
        <w:r w:rsidR="00CA4AAC">
          <w:rPr>
            <w:sz w:val="24"/>
          </w:rPr>
          <w:t>of</w:t>
        </w:r>
        <w:r w:rsidR="00CA4AAC">
          <w:rPr>
            <w:spacing w:val="13"/>
            <w:sz w:val="24"/>
          </w:rPr>
          <w:t xml:space="preserve"> </w:t>
        </w:r>
        <w:r w:rsidR="00CA4AAC">
          <w:rPr>
            <w:sz w:val="24"/>
          </w:rPr>
          <w:t>an</w:t>
        </w:r>
        <w:r w:rsidR="00CA4AAC">
          <w:rPr>
            <w:spacing w:val="18"/>
            <w:sz w:val="24"/>
          </w:rPr>
          <w:t xml:space="preserve"> </w:t>
        </w:r>
        <w:r w:rsidR="00CA4AAC">
          <w:rPr>
            <w:sz w:val="24"/>
          </w:rPr>
          <w:t>economic</w:t>
        </w:r>
      </w:hyperlink>
      <w:r w:rsidR="00CA4AAC">
        <w:rPr>
          <w:spacing w:val="-57"/>
          <w:sz w:val="24"/>
        </w:rPr>
        <w:t xml:space="preserve"> </w:t>
      </w:r>
      <w:hyperlink w:anchor="_bookmark12" w:history="1">
        <w:r w:rsidR="00CA4AAC">
          <w:rPr>
            <w:sz w:val="24"/>
          </w:rPr>
          <w:t>activity</w:t>
        </w:r>
        <w:r w:rsidR="00CA4AAC">
          <w:rPr>
            <w:sz w:val="24"/>
          </w:rPr>
          <w:tab/>
          <w:t>25</w:t>
        </w:r>
      </w:hyperlink>
    </w:p>
    <w:p w14:paraId="6FC98038" w14:textId="77777777" w:rsidR="004B799C" w:rsidRDefault="00CA4AAC">
      <w:pPr>
        <w:pStyle w:val="BodyText"/>
        <w:tabs>
          <w:tab w:val="left" w:leader="dot" w:pos="9360"/>
        </w:tabs>
        <w:spacing w:before="60"/>
        <w:ind w:left="2158" w:right="1384"/>
      </w:pPr>
      <w:r>
        <w:rPr>
          <w:noProof/>
        </w:rPr>
        <w:drawing>
          <wp:anchor distT="0" distB="0" distL="0" distR="0" simplePos="0" relativeHeight="15729664" behindDoc="0" locked="0" layoutInCell="1" allowOverlap="1" wp14:anchorId="63BAC4D6" wp14:editId="0F1E2E32">
            <wp:simplePos x="0" y="0"/>
            <wp:positionH relativeFrom="page">
              <wp:posOffset>1289340</wp:posOffset>
            </wp:positionH>
            <wp:positionV relativeFrom="paragraph">
              <wp:posOffset>77732</wp:posOffset>
            </wp:positionV>
            <wp:extent cx="281141" cy="107345"/>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8" cstate="print"/>
                    <a:stretch>
                      <a:fillRect/>
                    </a:stretch>
                  </pic:blipFill>
                  <pic:spPr>
                    <a:xfrm>
                      <a:off x="0" y="0"/>
                      <a:ext cx="281141" cy="107345"/>
                    </a:xfrm>
                    <a:prstGeom prst="rect">
                      <a:avLst/>
                    </a:prstGeom>
                  </pic:spPr>
                </pic:pic>
              </a:graphicData>
            </a:graphic>
          </wp:anchor>
        </w:drawing>
      </w:r>
      <w:hyperlink w:anchor="_bookmark13" w:history="1">
        <w:r>
          <w:t>Identification</w:t>
        </w:r>
        <w:r>
          <w:rPr>
            <w:spacing w:val="1"/>
          </w:rPr>
          <w:t xml:space="preserve"> </w:t>
        </w:r>
        <w:r>
          <w:t>of</w:t>
        </w:r>
        <w:r>
          <w:rPr>
            <w:spacing w:val="1"/>
          </w:rPr>
          <w:t xml:space="preserve"> </w:t>
        </w:r>
        <w:r>
          <w:t>the</w:t>
        </w:r>
        <w:r>
          <w:rPr>
            <w:spacing w:val="1"/>
          </w:rPr>
          <w:t xml:space="preserve"> </w:t>
        </w:r>
        <w:r>
          <w:t>economic</w:t>
        </w:r>
        <w:r>
          <w:rPr>
            <w:spacing w:val="1"/>
          </w:rPr>
          <w:t xml:space="preserve"> </w:t>
        </w:r>
        <w:r>
          <w:t>activity which</w:t>
        </w:r>
        <w:r>
          <w:rPr>
            <w:spacing w:val="1"/>
          </w:rPr>
          <w:t xml:space="preserve"> </w:t>
        </w:r>
        <w:r>
          <w:t>is</w:t>
        </w:r>
        <w:r>
          <w:rPr>
            <w:spacing w:val="1"/>
          </w:rPr>
          <w:t xml:space="preserve"> </w:t>
        </w:r>
        <w:r>
          <w:t>being</w:t>
        </w:r>
        <w:r>
          <w:rPr>
            <w:spacing w:val="1"/>
          </w:rPr>
          <w:t xml:space="preserve"> </w:t>
        </w:r>
        <w:r>
          <w:t>facilitated</w:t>
        </w:r>
        <w:r>
          <w:rPr>
            <w:spacing w:val="1"/>
          </w:rPr>
          <w:t xml:space="preserve"> </w:t>
        </w:r>
        <w:r>
          <w:t>by the</w:t>
        </w:r>
      </w:hyperlink>
      <w:r>
        <w:rPr>
          <w:spacing w:val="1"/>
        </w:rPr>
        <w:t xml:space="preserve"> </w:t>
      </w:r>
      <w:hyperlink w:anchor="_bookmark13" w:history="1">
        <w:r>
          <w:t>measure,</w:t>
        </w:r>
        <w:r>
          <w:rPr>
            <w:spacing w:val="10"/>
          </w:rPr>
          <w:t xml:space="preserve"> </w:t>
        </w:r>
        <w:r>
          <w:t>its</w:t>
        </w:r>
        <w:r>
          <w:rPr>
            <w:spacing w:val="11"/>
          </w:rPr>
          <w:t xml:space="preserve"> </w:t>
        </w:r>
        <w:r>
          <w:t>positive</w:t>
        </w:r>
        <w:r>
          <w:rPr>
            <w:spacing w:val="10"/>
          </w:rPr>
          <w:t xml:space="preserve"> </w:t>
        </w:r>
        <w:r>
          <w:t>effects</w:t>
        </w:r>
        <w:r>
          <w:rPr>
            <w:spacing w:val="11"/>
          </w:rPr>
          <w:t xml:space="preserve"> </w:t>
        </w:r>
        <w:r>
          <w:t>for</w:t>
        </w:r>
        <w:r>
          <w:rPr>
            <w:spacing w:val="11"/>
          </w:rPr>
          <w:t xml:space="preserve"> </w:t>
        </w:r>
        <w:r>
          <w:t>society</w:t>
        </w:r>
        <w:r>
          <w:rPr>
            <w:spacing w:val="5"/>
          </w:rPr>
          <w:t xml:space="preserve"> </w:t>
        </w:r>
        <w:r>
          <w:t>at</w:t>
        </w:r>
        <w:r>
          <w:rPr>
            <w:spacing w:val="12"/>
          </w:rPr>
          <w:t xml:space="preserve"> </w:t>
        </w:r>
        <w:r>
          <w:t>large</w:t>
        </w:r>
        <w:r>
          <w:rPr>
            <w:spacing w:val="9"/>
          </w:rPr>
          <w:t xml:space="preserve"> </w:t>
        </w:r>
        <w:r>
          <w:t>and,</w:t>
        </w:r>
        <w:r>
          <w:rPr>
            <w:spacing w:val="11"/>
          </w:rPr>
          <w:t xml:space="preserve"> </w:t>
        </w:r>
        <w:r>
          <w:t>where</w:t>
        </w:r>
        <w:r>
          <w:rPr>
            <w:spacing w:val="9"/>
          </w:rPr>
          <w:t xml:space="preserve"> </w:t>
        </w:r>
        <w:r>
          <w:t>applicable,</w:t>
        </w:r>
        <w:r>
          <w:rPr>
            <w:spacing w:val="11"/>
          </w:rPr>
          <w:t xml:space="preserve"> </w:t>
        </w:r>
        <w:r>
          <w:t>its</w:t>
        </w:r>
      </w:hyperlink>
      <w:r>
        <w:rPr>
          <w:spacing w:val="1"/>
        </w:rPr>
        <w:t xml:space="preserve"> </w:t>
      </w:r>
      <w:hyperlink w:anchor="_bookmark13" w:history="1">
        <w:r>
          <w:t>relevance</w:t>
        </w:r>
        <w:r>
          <w:rPr>
            <w:spacing w:val="-2"/>
          </w:rPr>
          <w:t xml:space="preserve"> </w:t>
        </w:r>
        <w:r>
          <w:t>for</w:t>
        </w:r>
        <w:r>
          <w:rPr>
            <w:spacing w:val="-1"/>
          </w:rPr>
          <w:t xml:space="preserve"> </w:t>
        </w:r>
        <w:r>
          <w:t>specific</w:t>
        </w:r>
        <w:r>
          <w:rPr>
            <w:spacing w:val="-1"/>
          </w:rPr>
          <w:t xml:space="preserve"> </w:t>
        </w:r>
        <w:r>
          <w:t>policies</w:t>
        </w:r>
        <w:r>
          <w:rPr>
            <w:spacing w:val="-1"/>
          </w:rPr>
          <w:t xml:space="preserve"> </w:t>
        </w:r>
        <w:r>
          <w:t>of</w:t>
        </w:r>
        <w:r>
          <w:rPr>
            <w:spacing w:val="-2"/>
          </w:rPr>
          <w:t xml:space="preserve"> </w:t>
        </w:r>
        <w:r>
          <w:t>the Union</w:t>
        </w:r>
        <w:r>
          <w:tab/>
        </w:r>
        <w:r>
          <w:rPr>
            <w:spacing w:val="-2"/>
          </w:rPr>
          <w:t>25</w:t>
        </w:r>
      </w:hyperlink>
    </w:p>
    <w:p w14:paraId="2048DBEE" w14:textId="77777777" w:rsidR="004B799C" w:rsidRDefault="00CA4AAC">
      <w:pPr>
        <w:pStyle w:val="BodyText"/>
        <w:tabs>
          <w:tab w:val="left" w:leader="dot" w:pos="9360"/>
        </w:tabs>
        <w:spacing w:before="61"/>
        <w:ind w:left="2158"/>
      </w:pPr>
      <w:r>
        <w:rPr>
          <w:noProof/>
        </w:rPr>
        <w:drawing>
          <wp:anchor distT="0" distB="0" distL="0" distR="0" simplePos="0" relativeHeight="15730176" behindDoc="0" locked="0" layoutInCell="1" allowOverlap="1" wp14:anchorId="13DEEF96" wp14:editId="6A9A028A">
            <wp:simplePos x="0" y="0"/>
            <wp:positionH relativeFrom="page">
              <wp:posOffset>1289315</wp:posOffset>
            </wp:positionH>
            <wp:positionV relativeFrom="paragraph">
              <wp:posOffset>78366</wp:posOffset>
            </wp:positionV>
            <wp:extent cx="293358" cy="107346"/>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9" cstate="print"/>
                    <a:stretch>
                      <a:fillRect/>
                    </a:stretch>
                  </pic:blipFill>
                  <pic:spPr>
                    <a:xfrm>
                      <a:off x="0" y="0"/>
                      <a:ext cx="293358" cy="107346"/>
                    </a:xfrm>
                    <a:prstGeom prst="rect">
                      <a:avLst/>
                    </a:prstGeom>
                  </pic:spPr>
                </pic:pic>
              </a:graphicData>
            </a:graphic>
          </wp:anchor>
        </w:drawing>
      </w:r>
      <w:hyperlink w:anchor="_bookmark14" w:history="1">
        <w:r>
          <w:t>Incentive</w:t>
        </w:r>
        <w:r>
          <w:rPr>
            <w:spacing w:val="-3"/>
          </w:rPr>
          <w:t xml:space="preserve"> </w:t>
        </w:r>
        <w:r>
          <w:t>effect</w:t>
        </w:r>
        <w:r>
          <w:tab/>
          <w:t>25</w:t>
        </w:r>
      </w:hyperlink>
    </w:p>
    <w:p w14:paraId="262A0F68" w14:textId="77777777" w:rsidR="004B799C" w:rsidRDefault="00CA4AAC">
      <w:pPr>
        <w:pStyle w:val="BodyText"/>
        <w:tabs>
          <w:tab w:val="left" w:leader="dot" w:pos="9360"/>
        </w:tabs>
        <w:spacing w:before="60"/>
        <w:ind w:left="2158"/>
      </w:pPr>
      <w:r>
        <w:rPr>
          <w:noProof/>
        </w:rPr>
        <w:drawing>
          <wp:anchor distT="0" distB="0" distL="0" distR="0" simplePos="0" relativeHeight="15730688" behindDoc="0" locked="0" layoutInCell="1" allowOverlap="1" wp14:anchorId="3160590D" wp14:editId="5845174C">
            <wp:simplePos x="0" y="0"/>
            <wp:positionH relativeFrom="page">
              <wp:posOffset>1289364</wp:posOffset>
            </wp:positionH>
            <wp:positionV relativeFrom="paragraph">
              <wp:posOffset>77732</wp:posOffset>
            </wp:positionV>
            <wp:extent cx="287213" cy="107346"/>
            <wp:effectExtent l="0" t="0" r="0" b="0"/>
            <wp:wrapNone/>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0" cstate="print"/>
                    <a:stretch>
                      <a:fillRect/>
                    </a:stretch>
                  </pic:blipFill>
                  <pic:spPr>
                    <a:xfrm>
                      <a:off x="0" y="0"/>
                      <a:ext cx="287213" cy="107346"/>
                    </a:xfrm>
                    <a:prstGeom prst="rect">
                      <a:avLst/>
                    </a:prstGeom>
                  </pic:spPr>
                </pic:pic>
              </a:graphicData>
            </a:graphic>
          </wp:anchor>
        </w:drawing>
      </w:r>
      <w:hyperlink w:anchor="_bookmark15" w:history="1">
        <w:r>
          <w:t>No</w:t>
        </w:r>
        <w:r>
          <w:rPr>
            <w:spacing w:val="-1"/>
          </w:rPr>
          <w:t xml:space="preserve"> </w:t>
        </w:r>
        <w:r>
          <w:t>breach of any</w:t>
        </w:r>
        <w:r>
          <w:rPr>
            <w:spacing w:val="-3"/>
          </w:rPr>
          <w:t xml:space="preserve"> </w:t>
        </w:r>
        <w:r>
          <w:t>relevant provision of</w:t>
        </w:r>
        <w:r>
          <w:rPr>
            <w:spacing w:val="-1"/>
          </w:rPr>
          <w:t xml:space="preserve"> </w:t>
        </w:r>
        <w:r>
          <w:t>Union law</w:t>
        </w:r>
        <w:r>
          <w:tab/>
          <w:t>26</w:t>
        </w:r>
      </w:hyperlink>
    </w:p>
    <w:p w14:paraId="369DC95F" w14:textId="77777777" w:rsidR="004B799C" w:rsidRDefault="001022B1">
      <w:pPr>
        <w:pStyle w:val="ListParagraph"/>
        <w:numPr>
          <w:ilvl w:val="1"/>
          <w:numId w:val="44"/>
        </w:numPr>
        <w:tabs>
          <w:tab w:val="left" w:pos="1757"/>
          <w:tab w:val="left" w:pos="1758"/>
          <w:tab w:val="left" w:leader="dot" w:pos="9360"/>
        </w:tabs>
        <w:spacing w:before="60"/>
        <w:ind w:right="1363"/>
        <w:rPr>
          <w:sz w:val="24"/>
        </w:rPr>
      </w:pPr>
      <w:hyperlink w:anchor="_bookmark16" w:history="1">
        <w:r w:rsidR="00CA4AAC">
          <w:rPr>
            <w:sz w:val="24"/>
          </w:rPr>
          <w:t>Negative</w:t>
        </w:r>
        <w:r w:rsidR="00CA4AAC">
          <w:rPr>
            <w:spacing w:val="9"/>
            <w:sz w:val="24"/>
          </w:rPr>
          <w:t xml:space="preserve"> </w:t>
        </w:r>
        <w:r w:rsidR="00CA4AAC">
          <w:rPr>
            <w:sz w:val="24"/>
          </w:rPr>
          <w:t>condition:</w:t>
        </w:r>
        <w:r w:rsidR="00CA4AAC">
          <w:rPr>
            <w:spacing w:val="11"/>
            <w:sz w:val="24"/>
          </w:rPr>
          <w:t xml:space="preserve"> </w:t>
        </w:r>
        <w:r w:rsidR="00CA4AAC">
          <w:rPr>
            <w:sz w:val="24"/>
          </w:rPr>
          <w:t>the</w:t>
        </w:r>
        <w:r w:rsidR="00CA4AAC">
          <w:rPr>
            <w:spacing w:val="11"/>
            <w:sz w:val="24"/>
          </w:rPr>
          <w:t xml:space="preserve"> </w:t>
        </w:r>
        <w:r w:rsidR="00CA4AAC">
          <w:rPr>
            <w:sz w:val="24"/>
          </w:rPr>
          <w:t>aid</w:t>
        </w:r>
        <w:r w:rsidR="00CA4AAC">
          <w:rPr>
            <w:spacing w:val="11"/>
            <w:sz w:val="24"/>
          </w:rPr>
          <w:t xml:space="preserve"> </w:t>
        </w:r>
        <w:r w:rsidR="00CA4AAC">
          <w:rPr>
            <w:sz w:val="24"/>
          </w:rPr>
          <w:t>measure</w:t>
        </w:r>
        <w:r w:rsidR="00CA4AAC">
          <w:rPr>
            <w:spacing w:val="10"/>
            <w:sz w:val="24"/>
          </w:rPr>
          <w:t xml:space="preserve"> </w:t>
        </w:r>
        <w:r w:rsidR="00CA4AAC">
          <w:rPr>
            <w:sz w:val="24"/>
          </w:rPr>
          <w:t>must</w:t>
        </w:r>
        <w:r w:rsidR="00CA4AAC">
          <w:rPr>
            <w:spacing w:val="11"/>
            <w:sz w:val="24"/>
          </w:rPr>
          <w:t xml:space="preserve"> </w:t>
        </w:r>
        <w:r w:rsidR="00CA4AAC">
          <w:rPr>
            <w:sz w:val="24"/>
          </w:rPr>
          <w:t>not</w:t>
        </w:r>
        <w:r w:rsidR="00CA4AAC">
          <w:rPr>
            <w:spacing w:val="12"/>
            <w:sz w:val="24"/>
          </w:rPr>
          <w:t xml:space="preserve"> </w:t>
        </w:r>
        <w:r w:rsidR="00CA4AAC">
          <w:rPr>
            <w:sz w:val="24"/>
          </w:rPr>
          <w:t>unduly</w:t>
        </w:r>
        <w:r w:rsidR="00CA4AAC">
          <w:rPr>
            <w:spacing w:val="5"/>
            <w:sz w:val="24"/>
          </w:rPr>
          <w:t xml:space="preserve"> </w:t>
        </w:r>
        <w:r w:rsidR="00CA4AAC">
          <w:rPr>
            <w:sz w:val="24"/>
          </w:rPr>
          <w:t>affect</w:t>
        </w:r>
        <w:r w:rsidR="00CA4AAC">
          <w:rPr>
            <w:spacing w:val="12"/>
            <w:sz w:val="24"/>
          </w:rPr>
          <w:t xml:space="preserve"> </w:t>
        </w:r>
        <w:r w:rsidR="00CA4AAC">
          <w:rPr>
            <w:sz w:val="24"/>
          </w:rPr>
          <w:t>trading</w:t>
        </w:r>
        <w:r w:rsidR="00CA4AAC">
          <w:rPr>
            <w:spacing w:val="8"/>
            <w:sz w:val="24"/>
          </w:rPr>
          <w:t xml:space="preserve"> </w:t>
        </w:r>
        <w:r w:rsidR="00CA4AAC">
          <w:rPr>
            <w:sz w:val="24"/>
          </w:rPr>
          <w:t>conditions</w:t>
        </w:r>
        <w:r w:rsidR="00CA4AAC">
          <w:rPr>
            <w:spacing w:val="12"/>
            <w:sz w:val="24"/>
          </w:rPr>
          <w:t xml:space="preserve"> </w:t>
        </w:r>
        <w:r w:rsidR="00CA4AAC">
          <w:rPr>
            <w:sz w:val="24"/>
          </w:rPr>
          <w:t>to</w:t>
        </w:r>
      </w:hyperlink>
      <w:r w:rsidR="00CA4AAC">
        <w:rPr>
          <w:spacing w:val="-57"/>
          <w:sz w:val="24"/>
        </w:rPr>
        <w:t xml:space="preserve"> </w:t>
      </w:r>
      <w:hyperlink w:anchor="_bookmark16" w:history="1">
        <w:r w:rsidR="00CA4AAC">
          <w:rPr>
            <w:sz w:val="24"/>
          </w:rPr>
          <w:t>an</w:t>
        </w:r>
        <w:r w:rsidR="00CA4AAC">
          <w:rPr>
            <w:spacing w:val="-1"/>
            <w:sz w:val="24"/>
          </w:rPr>
          <w:t xml:space="preserve"> </w:t>
        </w:r>
        <w:r w:rsidR="00CA4AAC">
          <w:rPr>
            <w:sz w:val="24"/>
          </w:rPr>
          <w:t>extent contrary</w:t>
        </w:r>
        <w:r w:rsidR="00CA4AAC">
          <w:rPr>
            <w:spacing w:val="-6"/>
            <w:sz w:val="24"/>
          </w:rPr>
          <w:t xml:space="preserve"> </w:t>
        </w:r>
        <w:r w:rsidR="00CA4AAC">
          <w:rPr>
            <w:sz w:val="24"/>
          </w:rPr>
          <w:t>to the common interest</w:t>
        </w:r>
        <w:r w:rsidR="00CA4AAC">
          <w:rPr>
            <w:sz w:val="24"/>
          </w:rPr>
          <w:tab/>
          <w:t>27</w:t>
        </w:r>
      </w:hyperlink>
    </w:p>
    <w:p w14:paraId="5E430B04" w14:textId="77777777" w:rsidR="004B799C" w:rsidRDefault="00CA4AAC">
      <w:pPr>
        <w:pStyle w:val="BodyText"/>
        <w:tabs>
          <w:tab w:val="left" w:leader="dot" w:pos="9360"/>
        </w:tabs>
        <w:spacing w:before="60"/>
        <w:ind w:left="2158"/>
      </w:pPr>
      <w:r>
        <w:rPr>
          <w:noProof/>
        </w:rPr>
        <w:drawing>
          <wp:anchor distT="0" distB="0" distL="0" distR="0" simplePos="0" relativeHeight="15731200" behindDoc="0" locked="0" layoutInCell="1" allowOverlap="1" wp14:anchorId="6D9B94B3" wp14:editId="04A48BEB">
            <wp:simplePos x="0" y="0"/>
            <wp:positionH relativeFrom="page">
              <wp:posOffset>1289340</wp:posOffset>
            </wp:positionH>
            <wp:positionV relativeFrom="paragraph">
              <wp:posOffset>77732</wp:posOffset>
            </wp:positionV>
            <wp:extent cx="281141" cy="107346"/>
            <wp:effectExtent l="0" t="0" r="0" b="0"/>
            <wp:wrapNone/>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11" cstate="print"/>
                    <a:stretch>
                      <a:fillRect/>
                    </a:stretch>
                  </pic:blipFill>
                  <pic:spPr>
                    <a:xfrm>
                      <a:off x="0" y="0"/>
                      <a:ext cx="281141" cy="107346"/>
                    </a:xfrm>
                    <a:prstGeom prst="rect">
                      <a:avLst/>
                    </a:prstGeom>
                  </pic:spPr>
                </pic:pic>
              </a:graphicData>
            </a:graphic>
          </wp:anchor>
        </w:drawing>
      </w:r>
      <w:hyperlink w:anchor="_bookmark17" w:history="1">
        <w:r>
          <w:t>Minimisation</w:t>
        </w:r>
        <w:r>
          <w:rPr>
            <w:spacing w:val="-1"/>
          </w:rPr>
          <w:t xml:space="preserve"> </w:t>
        </w:r>
        <w:r>
          <w:t>of</w:t>
        </w:r>
        <w:r>
          <w:rPr>
            <w:spacing w:val="-2"/>
          </w:rPr>
          <w:t xml:space="preserve"> </w:t>
        </w:r>
        <w:r>
          <w:t>distortions</w:t>
        </w:r>
        <w:r>
          <w:rPr>
            <w:spacing w:val="-1"/>
          </w:rPr>
          <w:t xml:space="preserve"> </w:t>
        </w:r>
        <w:r>
          <w:t>of competition</w:t>
        </w:r>
        <w:r>
          <w:rPr>
            <w:spacing w:val="-1"/>
          </w:rPr>
          <w:t xml:space="preserve"> </w:t>
        </w:r>
        <w:r>
          <w:t>and</w:t>
        </w:r>
        <w:r>
          <w:rPr>
            <w:spacing w:val="-1"/>
          </w:rPr>
          <w:t xml:space="preserve"> </w:t>
        </w:r>
        <w:r>
          <w:t>trade</w:t>
        </w:r>
        <w:r>
          <w:tab/>
          <w:t>27</w:t>
        </w:r>
      </w:hyperlink>
    </w:p>
    <w:p w14:paraId="4D0A798F" w14:textId="77777777" w:rsidR="004B799C" w:rsidRDefault="001022B1">
      <w:pPr>
        <w:pStyle w:val="ListParagraph"/>
        <w:numPr>
          <w:ilvl w:val="3"/>
          <w:numId w:val="43"/>
        </w:numPr>
        <w:tabs>
          <w:tab w:val="left" w:pos="2758"/>
          <w:tab w:val="left" w:pos="2759"/>
          <w:tab w:val="left" w:leader="dot" w:pos="9360"/>
        </w:tabs>
        <w:spacing w:before="60"/>
        <w:ind w:hanging="901"/>
        <w:rPr>
          <w:sz w:val="24"/>
        </w:rPr>
      </w:pPr>
      <w:hyperlink w:anchor="_bookmark18" w:history="1">
        <w:r w:rsidR="00CA4AAC">
          <w:rPr>
            <w:sz w:val="24"/>
          </w:rPr>
          <w:t>Necessity</w:t>
        </w:r>
        <w:r w:rsidR="00CA4AAC">
          <w:rPr>
            <w:spacing w:val="-6"/>
            <w:sz w:val="24"/>
          </w:rPr>
          <w:t xml:space="preserve"> </w:t>
        </w:r>
        <w:r w:rsidR="00CA4AAC">
          <w:rPr>
            <w:sz w:val="24"/>
          </w:rPr>
          <w:t>of the aid</w:t>
        </w:r>
        <w:r w:rsidR="00CA4AAC">
          <w:rPr>
            <w:sz w:val="24"/>
          </w:rPr>
          <w:tab/>
          <w:t>27</w:t>
        </w:r>
      </w:hyperlink>
    </w:p>
    <w:p w14:paraId="25E64C60" w14:textId="77777777" w:rsidR="004B799C" w:rsidRDefault="001022B1">
      <w:pPr>
        <w:pStyle w:val="ListParagraph"/>
        <w:numPr>
          <w:ilvl w:val="3"/>
          <w:numId w:val="43"/>
        </w:numPr>
        <w:tabs>
          <w:tab w:val="left" w:pos="2758"/>
          <w:tab w:val="left" w:pos="2759"/>
          <w:tab w:val="left" w:leader="dot" w:pos="9360"/>
        </w:tabs>
        <w:spacing w:before="60"/>
        <w:ind w:hanging="901"/>
        <w:rPr>
          <w:sz w:val="24"/>
        </w:rPr>
      </w:pPr>
      <w:hyperlink w:anchor="_bookmark19" w:history="1">
        <w:r w:rsidR="00CA4AAC">
          <w:rPr>
            <w:sz w:val="24"/>
          </w:rPr>
          <w:t>Appropriateness</w:t>
        </w:r>
        <w:r w:rsidR="00CA4AAC">
          <w:rPr>
            <w:sz w:val="24"/>
          </w:rPr>
          <w:tab/>
          <w:t>29</w:t>
        </w:r>
      </w:hyperlink>
    </w:p>
    <w:p w14:paraId="0F0CC828" w14:textId="77777777" w:rsidR="004B799C" w:rsidRDefault="001022B1">
      <w:pPr>
        <w:pStyle w:val="ListParagraph"/>
        <w:numPr>
          <w:ilvl w:val="4"/>
          <w:numId w:val="43"/>
        </w:numPr>
        <w:tabs>
          <w:tab w:val="left" w:pos="4019"/>
          <w:tab w:val="left" w:pos="4020"/>
        </w:tabs>
        <w:spacing w:before="60"/>
        <w:rPr>
          <w:sz w:val="24"/>
        </w:rPr>
      </w:pPr>
      <w:hyperlink w:anchor="_bookmark20" w:history="1">
        <w:r w:rsidR="00CA4AAC">
          <w:rPr>
            <w:spacing w:val="-1"/>
            <w:sz w:val="24"/>
          </w:rPr>
          <w:t>Appropriateness</w:t>
        </w:r>
        <w:r w:rsidR="00CA4AAC">
          <w:rPr>
            <w:spacing w:val="1"/>
            <w:sz w:val="24"/>
          </w:rPr>
          <w:t xml:space="preserve"> </w:t>
        </w:r>
        <w:r w:rsidR="00CA4AAC">
          <w:rPr>
            <w:sz w:val="24"/>
          </w:rPr>
          <w:t>among</w:t>
        </w:r>
        <w:r w:rsidR="00CA4AAC">
          <w:rPr>
            <w:spacing w:val="-1"/>
            <w:sz w:val="24"/>
          </w:rPr>
          <w:t xml:space="preserve"> </w:t>
        </w:r>
        <w:r w:rsidR="00CA4AAC">
          <w:rPr>
            <w:sz w:val="24"/>
          </w:rPr>
          <w:t>alternative</w:t>
        </w:r>
        <w:r w:rsidR="00CA4AAC">
          <w:rPr>
            <w:spacing w:val="1"/>
            <w:sz w:val="24"/>
          </w:rPr>
          <w:t xml:space="preserve"> </w:t>
        </w:r>
        <w:r w:rsidR="00CA4AAC">
          <w:rPr>
            <w:sz w:val="24"/>
          </w:rPr>
          <w:t>policy</w:t>
        </w:r>
        <w:r w:rsidR="00CA4AAC">
          <w:rPr>
            <w:spacing w:val="-4"/>
            <w:sz w:val="24"/>
          </w:rPr>
          <w:t xml:space="preserve"> </w:t>
        </w:r>
        <w:r w:rsidR="00CA4AAC">
          <w:rPr>
            <w:sz w:val="24"/>
          </w:rPr>
          <w:t>instruments</w:t>
        </w:r>
        <w:r w:rsidR="00CA4AAC">
          <w:rPr>
            <w:spacing w:val="-11"/>
            <w:sz w:val="24"/>
          </w:rPr>
          <w:t xml:space="preserve"> </w:t>
        </w:r>
        <w:r w:rsidR="00CA4AAC">
          <w:rPr>
            <w:sz w:val="24"/>
          </w:rPr>
          <w:t>.</w:t>
        </w:r>
        <w:r w:rsidR="00CA4AAC">
          <w:rPr>
            <w:spacing w:val="-21"/>
            <w:sz w:val="24"/>
          </w:rPr>
          <w:t xml:space="preserve"> </w:t>
        </w:r>
        <w:r w:rsidR="00CA4AAC">
          <w:rPr>
            <w:sz w:val="24"/>
          </w:rPr>
          <w:t>29</w:t>
        </w:r>
      </w:hyperlink>
    </w:p>
    <w:p w14:paraId="786772BB" w14:textId="77777777" w:rsidR="004B799C" w:rsidRDefault="001022B1">
      <w:pPr>
        <w:pStyle w:val="ListParagraph"/>
        <w:numPr>
          <w:ilvl w:val="4"/>
          <w:numId w:val="43"/>
        </w:numPr>
        <w:tabs>
          <w:tab w:val="left" w:pos="4019"/>
          <w:tab w:val="left" w:pos="4020"/>
          <w:tab w:val="left" w:leader="dot" w:pos="9360"/>
        </w:tabs>
        <w:rPr>
          <w:sz w:val="24"/>
        </w:rPr>
      </w:pPr>
      <w:hyperlink w:anchor="_bookmark21" w:history="1">
        <w:r w:rsidR="00CA4AAC">
          <w:rPr>
            <w:sz w:val="24"/>
          </w:rPr>
          <w:t>Appropriateness</w:t>
        </w:r>
        <w:r w:rsidR="00CA4AAC">
          <w:rPr>
            <w:spacing w:val="-2"/>
            <w:sz w:val="24"/>
          </w:rPr>
          <w:t xml:space="preserve"> </w:t>
        </w:r>
        <w:r w:rsidR="00CA4AAC">
          <w:rPr>
            <w:sz w:val="24"/>
          </w:rPr>
          <w:t>among</w:t>
        </w:r>
        <w:r w:rsidR="00CA4AAC">
          <w:rPr>
            <w:spacing w:val="-2"/>
            <w:sz w:val="24"/>
          </w:rPr>
          <w:t xml:space="preserve"> </w:t>
        </w:r>
        <w:r w:rsidR="00CA4AAC">
          <w:rPr>
            <w:sz w:val="24"/>
          </w:rPr>
          <w:t>different</w:t>
        </w:r>
        <w:r w:rsidR="00CA4AAC">
          <w:rPr>
            <w:spacing w:val="1"/>
            <w:sz w:val="24"/>
          </w:rPr>
          <w:t xml:space="preserve"> </w:t>
        </w:r>
        <w:r w:rsidR="00CA4AAC">
          <w:rPr>
            <w:sz w:val="24"/>
          </w:rPr>
          <w:t>aid</w:t>
        </w:r>
        <w:r w:rsidR="00CA4AAC">
          <w:rPr>
            <w:spacing w:val="-1"/>
            <w:sz w:val="24"/>
          </w:rPr>
          <w:t xml:space="preserve"> </w:t>
        </w:r>
        <w:r w:rsidR="00CA4AAC">
          <w:rPr>
            <w:sz w:val="24"/>
          </w:rPr>
          <w:t>instruments</w:t>
        </w:r>
        <w:r w:rsidR="00CA4AAC">
          <w:rPr>
            <w:sz w:val="24"/>
          </w:rPr>
          <w:tab/>
          <w:t>29</w:t>
        </w:r>
      </w:hyperlink>
    </w:p>
    <w:p w14:paraId="33A965B9" w14:textId="77777777" w:rsidR="004B799C" w:rsidRDefault="001022B1">
      <w:pPr>
        <w:pStyle w:val="ListParagraph"/>
        <w:numPr>
          <w:ilvl w:val="3"/>
          <w:numId w:val="43"/>
        </w:numPr>
        <w:tabs>
          <w:tab w:val="left" w:pos="2758"/>
          <w:tab w:val="left" w:pos="2759"/>
          <w:tab w:val="left" w:leader="dot" w:pos="9360"/>
        </w:tabs>
        <w:spacing w:before="60"/>
        <w:ind w:hanging="901"/>
        <w:rPr>
          <w:sz w:val="24"/>
        </w:rPr>
      </w:pPr>
      <w:hyperlink w:anchor="_bookmark22" w:history="1">
        <w:r w:rsidR="00CA4AAC">
          <w:rPr>
            <w:sz w:val="24"/>
          </w:rPr>
          <w:t>Proportionality</w:t>
        </w:r>
        <w:r w:rsidR="00CA4AAC">
          <w:rPr>
            <w:sz w:val="24"/>
          </w:rPr>
          <w:tab/>
          <w:t>30</w:t>
        </w:r>
      </w:hyperlink>
    </w:p>
    <w:p w14:paraId="04B0325E" w14:textId="77777777" w:rsidR="004B799C" w:rsidRDefault="001022B1">
      <w:pPr>
        <w:pStyle w:val="ListParagraph"/>
        <w:numPr>
          <w:ilvl w:val="4"/>
          <w:numId w:val="43"/>
        </w:numPr>
        <w:tabs>
          <w:tab w:val="left" w:pos="4019"/>
          <w:tab w:val="left" w:pos="4020"/>
          <w:tab w:val="left" w:leader="dot" w:pos="9360"/>
        </w:tabs>
        <w:spacing w:before="60"/>
        <w:rPr>
          <w:sz w:val="24"/>
        </w:rPr>
      </w:pPr>
      <w:hyperlink w:anchor="_bookmark29" w:history="1">
        <w:r w:rsidR="00CA4AAC">
          <w:rPr>
            <w:sz w:val="24"/>
          </w:rPr>
          <w:t>Cumulation</w:t>
        </w:r>
        <w:r w:rsidR="00CA4AAC">
          <w:rPr>
            <w:sz w:val="24"/>
          </w:rPr>
          <w:tab/>
          <w:t>32</w:t>
        </w:r>
      </w:hyperlink>
    </w:p>
    <w:p w14:paraId="7688F08D" w14:textId="77777777" w:rsidR="004B799C" w:rsidRDefault="001022B1">
      <w:pPr>
        <w:pStyle w:val="ListParagraph"/>
        <w:numPr>
          <w:ilvl w:val="3"/>
          <w:numId w:val="43"/>
        </w:numPr>
        <w:tabs>
          <w:tab w:val="left" w:pos="2758"/>
          <w:tab w:val="left" w:pos="2759"/>
          <w:tab w:val="left" w:leader="dot" w:pos="9360"/>
        </w:tabs>
        <w:spacing w:before="60"/>
        <w:ind w:hanging="901"/>
        <w:rPr>
          <w:sz w:val="24"/>
        </w:rPr>
      </w:pPr>
      <w:hyperlink w:anchor="_bookmark30" w:history="1">
        <w:r w:rsidR="00CA4AAC">
          <w:rPr>
            <w:sz w:val="24"/>
          </w:rPr>
          <w:t>Transparency</w:t>
        </w:r>
        <w:r w:rsidR="00CA4AAC">
          <w:rPr>
            <w:sz w:val="24"/>
          </w:rPr>
          <w:tab/>
          <w:t>32</w:t>
        </w:r>
      </w:hyperlink>
    </w:p>
    <w:p w14:paraId="7E813819" w14:textId="77777777" w:rsidR="004B799C" w:rsidRDefault="00CA4AAC">
      <w:pPr>
        <w:pStyle w:val="BodyText"/>
        <w:tabs>
          <w:tab w:val="left" w:leader="dot" w:pos="9360"/>
        </w:tabs>
        <w:spacing w:before="60"/>
        <w:ind w:left="2158"/>
      </w:pPr>
      <w:r>
        <w:rPr>
          <w:noProof/>
        </w:rPr>
        <w:drawing>
          <wp:anchor distT="0" distB="0" distL="0" distR="0" simplePos="0" relativeHeight="15731712" behindDoc="0" locked="0" layoutInCell="1" allowOverlap="1" wp14:anchorId="379877A2" wp14:editId="6F3263B5">
            <wp:simplePos x="0" y="0"/>
            <wp:positionH relativeFrom="page">
              <wp:posOffset>1289315</wp:posOffset>
            </wp:positionH>
            <wp:positionV relativeFrom="paragraph">
              <wp:posOffset>77479</wp:posOffset>
            </wp:positionV>
            <wp:extent cx="293358" cy="107345"/>
            <wp:effectExtent l="0" t="0" r="0" b="0"/>
            <wp:wrapNone/>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12" cstate="print"/>
                    <a:stretch>
                      <a:fillRect/>
                    </a:stretch>
                  </pic:blipFill>
                  <pic:spPr>
                    <a:xfrm>
                      <a:off x="0" y="0"/>
                      <a:ext cx="293358" cy="107345"/>
                    </a:xfrm>
                    <a:prstGeom prst="rect">
                      <a:avLst/>
                    </a:prstGeom>
                  </pic:spPr>
                </pic:pic>
              </a:graphicData>
            </a:graphic>
          </wp:anchor>
        </w:drawing>
      </w:r>
      <w:hyperlink w:anchor="_bookmark33" w:history="1">
        <w:r>
          <w:t>Avoidance</w:t>
        </w:r>
        <w:r>
          <w:rPr>
            <w:spacing w:val="-2"/>
          </w:rPr>
          <w:t xml:space="preserve"> </w:t>
        </w:r>
        <w:r>
          <w:t>of undue</w:t>
        </w:r>
        <w:r>
          <w:rPr>
            <w:spacing w:val="-2"/>
          </w:rPr>
          <w:t xml:space="preserve"> </w:t>
        </w:r>
        <w:r>
          <w:t>negative</w:t>
        </w:r>
        <w:r>
          <w:rPr>
            <w:spacing w:val="-1"/>
          </w:rPr>
          <w:t xml:space="preserve"> </w:t>
        </w:r>
        <w:r>
          <w:t>effects</w:t>
        </w:r>
        <w:r>
          <w:rPr>
            <w:spacing w:val="-1"/>
          </w:rPr>
          <w:t xml:space="preserve"> </w:t>
        </w:r>
        <w:r>
          <w:t>on</w:t>
        </w:r>
        <w:r>
          <w:rPr>
            <w:spacing w:val="-1"/>
          </w:rPr>
          <w:t xml:space="preserve"> </w:t>
        </w:r>
        <w:r>
          <w:t>competition and</w:t>
        </w:r>
        <w:r>
          <w:rPr>
            <w:spacing w:val="-1"/>
          </w:rPr>
          <w:t xml:space="preserve"> </w:t>
        </w:r>
        <w:r>
          <w:t>trade</w:t>
        </w:r>
        <w:r>
          <w:tab/>
          <w:t>33</w:t>
        </w:r>
      </w:hyperlink>
    </w:p>
    <w:p w14:paraId="3E52000F" w14:textId="77777777" w:rsidR="004B799C" w:rsidRDefault="001022B1">
      <w:pPr>
        <w:pStyle w:val="ListParagraph"/>
        <w:numPr>
          <w:ilvl w:val="1"/>
          <w:numId w:val="43"/>
        </w:numPr>
        <w:tabs>
          <w:tab w:val="left" w:pos="1757"/>
          <w:tab w:val="left" w:pos="1758"/>
          <w:tab w:val="left" w:leader="dot" w:pos="9360"/>
        </w:tabs>
        <w:spacing w:before="60"/>
        <w:ind w:left="1758" w:right="1355" w:hanging="800"/>
        <w:jc w:val="left"/>
        <w:rPr>
          <w:sz w:val="24"/>
        </w:rPr>
      </w:pPr>
      <w:hyperlink w:anchor="_bookmark34" w:history="1">
        <w:r w:rsidR="00CA4AAC">
          <w:rPr>
            <w:sz w:val="24"/>
          </w:rPr>
          <w:t>Weighing</w:t>
        </w:r>
        <w:r w:rsidR="00CA4AAC">
          <w:rPr>
            <w:spacing w:val="41"/>
            <w:sz w:val="24"/>
          </w:rPr>
          <w:t xml:space="preserve"> </w:t>
        </w:r>
        <w:r w:rsidR="00CA4AAC">
          <w:rPr>
            <w:sz w:val="24"/>
          </w:rPr>
          <w:t>the</w:t>
        </w:r>
        <w:r w:rsidR="00CA4AAC">
          <w:rPr>
            <w:spacing w:val="40"/>
            <w:sz w:val="24"/>
          </w:rPr>
          <w:t xml:space="preserve"> </w:t>
        </w:r>
        <w:r w:rsidR="00CA4AAC">
          <w:rPr>
            <w:sz w:val="24"/>
          </w:rPr>
          <w:t>positive</w:t>
        </w:r>
        <w:r w:rsidR="00CA4AAC">
          <w:rPr>
            <w:spacing w:val="41"/>
            <w:sz w:val="24"/>
          </w:rPr>
          <w:t xml:space="preserve"> </w:t>
        </w:r>
        <w:r w:rsidR="00CA4AAC">
          <w:rPr>
            <w:sz w:val="24"/>
          </w:rPr>
          <w:t>effects</w:t>
        </w:r>
        <w:r w:rsidR="00CA4AAC">
          <w:rPr>
            <w:spacing w:val="41"/>
            <w:sz w:val="24"/>
          </w:rPr>
          <w:t xml:space="preserve"> </w:t>
        </w:r>
        <w:r w:rsidR="00CA4AAC">
          <w:rPr>
            <w:sz w:val="24"/>
          </w:rPr>
          <w:t>of</w:t>
        </w:r>
        <w:r w:rsidR="00CA4AAC">
          <w:rPr>
            <w:spacing w:val="39"/>
            <w:sz w:val="24"/>
          </w:rPr>
          <w:t xml:space="preserve"> </w:t>
        </w:r>
        <w:r w:rsidR="00CA4AAC">
          <w:rPr>
            <w:sz w:val="24"/>
          </w:rPr>
          <w:t>the</w:t>
        </w:r>
        <w:r w:rsidR="00CA4AAC">
          <w:rPr>
            <w:spacing w:val="42"/>
            <w:sz w:val="24"/>
          </w:rPr>
          <w:t xml:space="preserve"> </w:t>
        </w:r>
        <w:r w:rsidR="00CA4AAC">
          <w:rPr>
            <w:sz w:val="24"/>
          </w:rPr>
          <w:t>aid</w:t>
        </w:r>
        <w:r w:rsidR="00CA4AAC">
          <w:rPr>
            <w:spacing w:val="43"/>
            <w:sz w:val="24"/>
          </w:rPr>
          <w:t xml:space="preserve"> </w:t>
        </w:r>
        <w:r w:rsidR="00CA4AAC">
          <w:rPr>
            <w:sz w:val="24"/>
          </w:rPr>
          <w:t>against</w:t>
        </w:r>
        <w:r w:rsidR="00CA4AAC">
          <w:rPr>
            <w:spacing w:val="41"/>
            <w:sz w:val="24"/>
          </w:rPr>
          <w:t xml:space="preserve"> </w:t>
        </w:r>
        <w:r w:rsidR="00CA4AAC">
          <w:rPr>
            <w:sz w:val="24"/>
          </w:rPr>
          <w:t>the</w:t>
        </w:r>
        <w:r w:rsidR="00CA4AAC">
          <w:rPr>
            <w:spacing w:val="42"/>
            <w:sz w:val="24"/>
          </w:rPr>
          <w:t xml:space="preserve"> </w:t>
        </w:r>
        <w:r w:rsidR="00CA4AAC">
          <w:rPr>
            <w:sz w:val="24"/>
          </w:rPr>
          <w:t>negative</w:t>
        </w:r>
        <w:r w:rsidR="00CA4AAC">
          <w:rPr>
            <w:spacing w:val="39"/>
            <w:sz w:val="24"/>
          </w:rPr>
          <w:t xml:space="preserve"> </w:t>
        </w:r>
        <w:r w:rsidR="00CA4AAC">
          <w:rPr>
            <w:sz w:val="24"/>
          </w:rPr>
          <w:t>effects</w:t>
        </w:r>
        <w:r w:rsidR="00CA4AAC">
          <w:rPr>
            <w:spacing w:val="49"/>
            <w:sz w:val="24"/>
          </w:rPr>
          <w:t xml:space="preserve"> </w:t>
        </w:r>
        <w:r w:rsidR="00CA4AAC">
          <w:rPr>
            <w:sz w:val="24"/>
          </w:rPr>
          <w:t>on</w:t>
        </w:r>
      </w:hyperlink>
      <w:r w:rsidR="00CA4AAC">
        <w:rPr>
          <w:spacing w:val="-57"/>
          <w:sz w:val="24"/>
        </w:rPr>
        <w:t xml:space="preserve"> </w:t>
      </w:r>
      <w:hyperlink w:anchor="_bookmark34" w:history="1">
        <w:r w:rsidR="00CA4AAC">
          <w:rPr>
            <w:sz w:val="24"/>
          </w:rPr>
          <w:t>competition</w:t>
        </w:r>
        <w:r w:rsidR="00CA4AAC">
          <w:rPr>
            <w:spacing w:val="-1"/>
            <w:sz w:val="24"/>
          </w:rPr>
          <w:t xml:space="preserve"> </w:t>
        </w:r>
        <w:r w:rsidR="00CA4AAC">
          <w:rPr>
            <w:sz w:val="24"/>
          </w:rPr>
          <w:t>and</w:t>
        </w:r>
        <w:r w:rsidR="00CA4AAC">
          <w:rPr>
            <w:spacing w:val="-1"/>
            <w:sz w:val="24"/>
          </w:rPr>
          <w:t xml:space="preserve"> </w:t>
        </w:r>
        <w:r w:rsidR="00CA4AAC">
          <w:rPr>
            <w:sz w:val="24"/>
          </w:rPr>
          <w:t>trade</w:t>
        </w:r>
        <w:r w:rsidR="00CA4AAC">
          <w:rPr>
            <w:sz w:val="24"/>
          </w:rPr>
          <w:tab/>
          <w:t>34</w:t>
        </w:r>
      </w:hyperlink>
    </w:p>
    <w:p w14:paraId="6AD9055B" w14:textId="77777777" w:rsidR="004B799C" w:rsidRDefault="001022B1">
      <w:pPr>
        <w:pStyle w:val="ListParagraph"/>
        <w:numPr>
          <w:ilvl w:val="0"/>
          <w:numId w:val="44"/>
        </w:numPr>
        <w:tabs>
          <w:tab w:val="left" w:pos="1441"/>
          <w:tab w:val="left" w:pos="1442"/>
          <w:tab w:val="left" w:leader="dot" w:pos="9360"/>
        </w:tabs>
        <w:spacing w:before="120"/>
        <w:ind w:hanging="484"/>
        <w:rPr>
          <w:sz w:val="24"/>
        </w:rPr>
      </w:pPr>
      <w:hyperlink w:anchor="_bookmark35" w:history="1">
        <w:r w:rsidR="00CA4AAC">
          <w:rPr>
            <w:sz w:val="24"/>
          </w:rPr>
          <w:t>CATEGORIES</w:t>
        </w:r>
        <w:r w:rsidR="00CA4AAC">
          <w:rPr>
            <w:spacing w:val="-2"/>
            <w:sz w:val="24"/>
          </w:rPr>
          <w:t xml:space="preserve"> </w:t>
        </w:r>
        <w:r w:rsidR="00CA4AAC">
          <w:rPr>
            <w:sz w:val="24"/>
          </w:rPr>
          <w:t>OF</w:t>
        </w:r>
        <w:r w:rsidR="00CA4AAC">
          <w:rPr>
            <w:spacing w:val="-2"/>
            <w:sz w:val="24"/>
          </w:rPr>
          <w:t xml:space="preserve"> </w:t>
        </w:r>
        <w:r w:rsidR="00CA4AAC">
          <w:rPr>
            <w:sz w:val="24"/>
          </w:rPr>
          <w:t>AID</w:t>
        </w:r>
        <w:r w:rsidR="00CA4AAC">
          <w:rPr>
            <w:sz w:val="24"/>
          </w:rPr>
          <w:tab/>
          <w:t>36</w:t>
        </w:r>
      </w:hyperlink>
    </w:p>
    <w:p w14:paraId="22AF5FF5" w14:textId="77777777" w:rsidR="004B799C" w:rsidRDefault="001022B1">
      <w:pPr>
        <w:pStyle w:val="ListParagraph"/>
        <w:numPr>
          <w:ilvl w:val="1"/>
          <w:numId w:val="44"/>
        </w:numPr>
        <w:tabs>
          <w:tab w:val="left" w:pos="1757"/>
          <w:tab w:val="left" w:pos="1758"/>
          <w:tab w:val="left" w:leader="dot" w:pos="9360"/>
        </w:tabs>
        <w:spacing w:before="120"/>
        <w:ind w:right="1360"/>
        <w:rPr>
          <w:sz w:val="24"/>
        </w:rPr>
      </w:pPr>
      <w:hyperlink w:anchor="_bookmark36" w:history="1">
        <w:r w:rsidR="00CA4AAC">
          <w:rPr>
            <w:sz w:val="24"/>
          </w:rPr>
          <w:t>Aid</w:t>
        </w:r>
        <w:r w:rsidR="00CA4AAC">
          <w:rPr>
            <w:spacing w:val="1"/>
            <w:sz w:val="24"/>
          </w:rPr>
          <w:t xml:space="preserve"> </w:t>
        </w:r>
        <w:r w:rsidR="00CA4AAC">
          <w:rPr>
            <w:sz w:val="24"/>
          </w:rPr>
          <w:t>for</w:t>
        </w:r>
        <w:r w:rsidR="00CA4AAC">
          <w:rPr>
            <w:spacing w:val="-1"/>
            <w:sz w:val="24"/>
          </w:rPr>
          <w:t xml:space="preserve"> </w:t>
        </w:r>
        <w:r w:rsidR="00CA4AAC">
          <w:rPr>
            <w:sz w:val="24"/>
          </w:rPr>
          <w:t>the reduction</w:t>
        </w:r>
        <w:r w:rsidR="00CA4AAC">
          <w:rPr>
            <w:spacing w:val="1"/>
            <w:sz w:val="24"/>
          </w:rPr>
          <w:t xml:space="preserve"> </w:t>
        </w:r>
        <w:r w:rsidR="00CA4AAC">
          <w:rPr>
            <w:sz w:val="24"/>
          </w:rPr>
          <w:t>and</w:t>
        </w:r>
        <w:r w:rsidR="00CA4AAC">
          <w:rPr>
            <w:spacing w:val="3"/>
            <w:sz w:val="24"/>
          </w:rPr>
          <w:t xml:space="preserve"> </w:t>
        </w:r>
        <w:r w:rsidR="00CA4AAC">
          <w:rPr>
            <w:sz w:val="24"/>
          </w:rPr>
          <w:t>removal</w:t>
        </w:r>
        <w:r w:rsidR="00CA4AAC">
          <w:rPr>
            <w:spacing w:val="1"/>
            <w:sz w:val="24"/>
          </w:rPr>
          <w:t xml:space="preserve"> </w:t>
        </w:r>
        <w:r w:rsidR="00CA4AAC">
          <w:rPr>
            <w:sz w:val="24"/>
          </w:rPr>
          <w:t>of</w:t>
        </w:r>
        <w:r w:rsidR="00CA4AAC">
          <w:rPr>
            <w:spacing w:val="2"/>
            <w:sz w:val="24"/>
          </w:rPr>
          <w:t xml:space="preserve"> </w:t>
        </w:r>
        <w:r w:rsidR="00CA4AAC">
          <w:rPr>
            <w:sz w:val="24"/>
          </w:rPr>
          <w:t>greenhouse</w:t>
        </w:r>
        <w:r w:rsidR="00CA4AAC">
          <w:rPr>
            <w:spacing w:val="2"/>
            <w:sz w:val="24"/>
          </w:rPr>
          <w:t xml:space="preserve"> </w:t>
        </w:r>
        <w:r w:rsidR="00CA4AAC">
          <w:rPr>
            <w:sz w:val="24"/>
          </w:rPr>
          <w:t>gas</w:t>
        </w:r>
        <w:r w:rsidR="00CA4AAC">
          <w:rPr>
            <w:spacing w:val="1"/>
            <w:sz w:val="24"/>
          </w:rPr>
          <w:t xml:space="preserve"> </w:t>
        </w:r>
        <w:r w:rsidR="00CA4AAC">
          <w:rPr>
            <w:sz w:val="24"/>
          </w:rPr>
          <w:t>emissions</w:t>
        </w:r>
        <w:r w:rsidR="00CA4AAC">
          <w:rPr>
            <w:spacing w:val="1"/>
            <w:sz w:val="24"/>
          </w:rPr>
          <w:t xml:space="preserve"> </w:t>
        </w:r>
        <w:r w:rsidR="00CA4AAC">
          <w:rPr>
            <w:sz w:val="24"/>
          </w:rPr>
          <w:t>including through</w:t>
        </w:r>
      </w:hyperlink>
      <w:r w:rsidR="00CA4AAC">
        <w:rPr>
          <w:spacing w:val="-57"/>
          <w:sz w:val="24"/>
        </w:rPr>
        <w:t xml:space="preserve"> </w:t>
      </w:r>
      <w:hyperlink w:anchor="_bookmark36" w:history="1">
        <w:r w:rsidR="00CA4AAC">
          <w:rPr>
            <w:sz w:val="24"/>
          </w:rPr>
          <w:t>support for</w:t>
        </w:r>
        <w:r w:rsidR="00CA4AAC">
          <w:rPr>
            <w:spacing w:val="-1"/>
            <w:sz w:val="24"/>
          </w:rPr>
          <w:t xml:space="preserve"> </w:t>
        </w:r>
        <w:r w:rsidR="00CA4AAC">
          <w:rPr>
            <w:sz w:val="24"/>
          </w:rPr>
          <w:t>renewable</w:t>
        </w:r>
        <w:r w:rsidR="00CA4AAC">
          <w:rPr>
            <w:spacing w:val="-1"/>
            <w:sz w:val="24"/>
          </w:rPr>
          <w:t xml:space="preserve"> </w:t>
        </w:r>
        <w:r w:rsidR="00CA4AAC">
          <w:rPr>
            <w:sz w:val="24"/>
          </w:rPr>
          <w:t>energy</w:t>
        </w:r>
        <w:r w:rsidR="00CA4AAC">
          <w:rPr>
            <w:sz w:val="24"/>
          </w:rPr>
          <w:tab/>
          <w:t>36</w:t>
        </w:r>
      </w:hyperlink>
    </w:p>
    <w:p w14:paraId="3D01030F" w14:textId="77777777" w:rsidR="004B799C" w:rsidRDefault="00CA4AAC">
      <w:pPr>
        <w:pStyle w:val="BodyText"/>
        <w:tabs>
          <w:tab w:val="left" w:leader="dot" w:pos="9360"/>
        </w:tabs>
        <w:spacing w:before="60"/>
        <w:ind w:left="2158"/>
      </w:pPr>
      <w:r>
        <w:rPr>
          <w:noProof/>
        </w:rPr>
        <w:drawing>
          <wp:anchor distT="0" distB="0" distL="0" distR="0" simplePos="0" relativeHeight="15732224" behindDoc="0" locked="0" layoutInCell="1" allowOverlap="1" wp14:anchorId="7B27F922" wp14:editId="478D7A39">
            <wp:simplePos x="0" y="0"/>
            <wp:positionH relativeFrom="page">
              <wp:posOffset>1284768</wp:posOffset>
            </wp:positionH>
            <wp:positionV relativeFrom="paragraph">
              <wp:posOffset>77479</wp:posOffset>
            </wp:positionV>
            <wp:extent cx="285713" cy="107345"/>
            <wp:effectExtent l="0" t="0" r="0" b="0"/>
            <wp:wrapNone/>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13" cstate="print"/>
                    <a:stretch>
                      <a:fillRect/>
                    </a:stretch>
                  </pic:blipFill>
                  <pic:spPr>
                    <a:xfrm>
                      <a:off x="0" y="0"/>
                      <a:ext cx="285713" cy="107345"/>
                    </a:xfrm>
                    <a:prstGeom prst="rect">
                      <a:avLst/>
                    </a:prstGeom>
                  </pic:spPr>
                </pic:pic>
              </a:graphicData>
            </a:graphic>
          </wp:anchor>
        </w:drawing>
      </w:r>
      <w:hyperlink w:anchor="_bookmark37" w:history="1">
        <w:r>
          <w:t>Rationale</w:t>
        </w:r>
        <w:r>
          <w:tab/>
          <w:t>36</w:t>
        </w:r>
      </w:hyperlink>
    </w:p>
    <w:p w14:paraId="6ADF341B" w14:textId="77777777" w:rsidR="004B799C" w:rsidRDefault="00CA4AAC">
      <w:pPr>
        <w:pStyle w:val="BodyText"/>
        <w:tabs>
          <w:tab w:val="left" w:leader="dot" w:pos="9360"/>
        </w:tabs>
        <w:spacing w:before="61"/>
        <w:ind w:left="2158"/>
      </w:pPr>
      <w:r>
        <w:rPr>
          <w:noProof/>
        </w:rPr>
        <w:drawing>
          <wp:anchor distT="0" distB="0" distL="0" distR="0" simplePos="0" relativeHeight="15732736" behindDoc="0" locked="0" layoutInCell="1" allowOverlap="1" wp14:anchorId="1996B3B4" wp14:editId="4578AF72">
            <wp:simplePos x="0" y="0"/>
            <wp:positionH relativeFrom="page">
              <wp:posOffset>1284743</wp:posOffset>
            </wp:positionH>
            <wp:positionV relativeFrom="paragraph">
              <wp:posOffset>77733</wp:posOffset>
            </wp:positionV>
            <wp:extent cx="297930" cy="107345"/>
            <wp:effectExtent l="0" t="0" r="0" b="0"/>
            <wp:wrapNone/>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14" cstate="print"/>
                    <a:stretch>
                      <a:fillRect/>
                    </a:stretch>
                  </pic:blipFill>
                  <pic:spPr>
                    <a:xfrm>
                      <a:off x="0" y="0"/>
                      <a:ext cx="297930" cy="107345"/>
                    </a:xfrm>
                    <a:prstGeom prst="rect">
                      <a:avLst/>
                    </a:prstGeom>
                  </pic:spPr>
                </pic:pic>
              </a:graphicData>
            </a:graphic>
          </wp:anchor>
        </w:drawing>
      </w:r>
      <w:hyperlink w:anchor="_bookmark38" w:history="1">
        <w:r>
          <w:t>Scope</w:t>
        </w:r>
        <w:r>
          <w:rPr>
            <w:spacing w:val="-2"/>
          </w:rPr>
          <w:t xml:space="preserve"> </w:t>
        </w:r>
        <w:r>
          <w:t>and supported</w:t>
        </w:r>
        <w:r>
          <w:rPr>
            <w:spacing w:val="1"/>
          </w:rPr>
          <w:t xml:space="preserve"> </w:t>
        </w:r>
        <w:r>
          <w:t>activities</w:t>
        </w:r>
        <w:r>
          <w:tab/>
          <w:t>36</w:t>
        </w:r>
      </w:hyperlink>
    </w:p>
    <w:p w14:paraId="0FDEF1F6" w14:textId="77777777" w:rsidR="004B799C" w:rsidRDefault="00CA4AAC">
      <w:pPr>
        <w:pStyle w:val="BodyText"/>
        <w:tabs>
          <w:tab w:val="left" w:leader="dot" w:pos="9360"/>
        </w:tabs>
        <w:spacing w:before="60"/>
        <w:ind w:left="2158"/>
      </w:pPr>
      <w:r>
        <w:rPr>
          <w:noProof/>
        </w:rPr>
        <w:drawing>
          <wp:anchor distT="0" distB="0" distL="0" distR="0" simplePos="0" relativeHeight="15733248" behindDoc="0" locked="0" layoutInCell="1" allowOverlap="1" wp14:anchorId="41EF84F3" wp14:editId="1CCC44A2">
            <wp:simplePos x="0" y="0"/>
            <wp:positionH relativeFrom="page">
              <wp:posOffset>1284791</wp:posOffset>
            </wp:positionH>
            <wp:positionV relativeFrom="paragraph">
              <wp:posOffset>77098</wp:posOffset>
            </wp:positionV>
            <wp:extent cx="291786" cy="107345"/>
            <wp:effectExtent l="0" t="0" r="0" b="0"/>
            <wp:wrapNone/>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15" cstate="print"/>
                    <a:stretch>
                      <a:fillRect/>
                    </a:stretch>
                  </pic:blipFill>
                  <pic:spPr>
                    <a:xfrm>
                      <a:off x="0" y="0"/>
                      <a:ext cx="291786" cy="107345"/>
                    </a:xfrm>
                    <a:prstGeom prst="rect">
                      <a:avLst/>
                    </a:prstGeom>
                  </pic:spPr>
                </pic:pic>
              </a:graphicData>
            </a:graphic>
          </wp:anchor>
        </w:drawing>
      </w:r>
      <w:hyperlink w:anchor="_bookmark39" w:history="1">
        <w:r>
          <w:t>Minimisation</w:t>
        </w:r>
        <w:r>
          <w:rPr>
            <w:spacing w:val="-1"/>
          </w:rPr>
          <w:t xml:space="preserve"> </w:t>
        </w:r>
        <w:r>
          <w:t>of</w:t>
        </w:r>
        <w:r>
          <w:rPr>
            <w:spacing w:val="-2"/>
          </w:rPr>
          <w:t xml:space="preserve"> </w:t>
        </w:r>
        <w:r>
          <w:t>distortions</w:t>
        </w:r>
        <w:r>
          <w:rPr>
            <w:spacing w:val="-1"/>
          </w:rPr>
          <w:t xml:space="preserve"> </w:t>
        </w:r>
        <w:r>
          <w:t>of competition</w:t>
        </w:r>
        <w:r>
          <w:rPr>
            <w:spacing w:val="-1"/>
          </w:rPr>
          <w:t xml:space="preserve"> </w:t>
        </w:r>
        <w:r>
          <w:t>and</w:t>
        </w:r>
        <w:r>
          <w:rPr>
            <w:spacing w:val="-1"/>
          </w:rPr>
          <w:t xml:space="preserve"> </w:t>
        </w:r>
        <w:r>
          <w:t>trade</w:t>
        </w:r>
        <w:r>
          <w:tab/>
          <w:t>37</w:t>
        </w:r>
      </w:hyperlink>
    </w:p>
    <w:p w14:paraId="76F53179" w14:textId="77777777" w:rsidR="004B799C" w:rsidRDefault="001022B1">
      <w:pPr>
        <w:pStyle w:val="ListParagraph"/>
        <w:numPr>
          <w:ilvl w:val="3"/>
          <w:numId w:val="42"/>
        </w:numPr>
        <w:tabs>
          <w:tab w:val="left" w:pos="2758"/>
          <w:tab w:val="left" w:pos="2759"/>
          <w:tab w:val="left" w:leader="dot" w:pos="9360"/>
        </w:tabs>
        <w:spacing w:before="60"/>
        <w:ind w:hanging="901"/>
        <w:rPr>
          <w:sz w:val="24"/>
        </w:rPr>
      </w:pPr>
      <w:hyperlink w:anchor="_bookmark40" w:history="1">
        <w:r w:rsidR="00CA4AAC">
          <w:rPr>
            <w:sz w:val="24"/>
          </w:rPr>
          <w:t>Necessity</w:t>
        </w:r>
        <w:r w:rsidR="00CA4AAC">
          <w:rPr>
            <w:spacing w:val="-6"/>
            <w:sz w:val="24"/>
          </w:rPr>
          <w:t xml:space="preserve"> </w:t>
        </w:r>
        <w:r w:rsidR="00CA4AAC">
          <w:rPr>
            <w:sz w:val="24"/>
          </w:rPr>
          <w:t>of the aid</w:t>
        </w:r>
        <w:r w:rsidR="00CA4AAC">
          <w:rPr>
            <w:sz w:val="24"/>
          </w:rPr>
          <w:tab/>
          <w:t>37</w:t>
        </w:r>
      </w:hyperlink>
    </w:p>
    <w:p w14:paraId="3777D742" w14:textId="77777777" w:rsidR="004B799C" w:rsidRDefault="001022B1">
      <w:pPr>
        <w:pStyle w:val="ListParagraph"/>
        <w:numPr>
          <w:ilvl w:val="3"/>
          <w:numId w:val="42"/>
        </w:numPr>
        <w:tabs>
          <w:tab w:val="left" w:pos="2758"/>
          <w:tab w:val="left" w:pos="2759"/>
          <w:tab w:val="left" w:leader="dot" w:pos="9360"/>
        </w:tabs>
        <w:spacing w:before="60"/>
        <w:ind w:hanging="901"/>
        <w:rPr>
          <w:sz w:val="24"/>
        </w:rPr>
      </w:pPr>
      <w:hyperlink w:anchor="_bookmark41" w:history="1">
        <w:r w:rsidR="00CA4AAC">
          <w:rPr>
            <w:sz w:val="24"/>
          </w:rPr>
          <w:t>Appropriateness</w:t>
        </w:r>
        <w:r w:rsidR="00CA4AAC">
          <w:rPr>
            <w:sz w:val="24"/>
          </w:rPr>
          <w:tab/>
          <w:t>37</w:t>
        </w:r>
      </w:hyperlink>
    </w:p>
    <w:p w14:paraId="0B89D2D3" w14:textId="77777777" w:rsidR="004B799C" w:rsidRDefault="001022B1">
      <w:pPr>
        <w:pStyle w:val="ListParagraph"/>
        <w:numPr>
          <w:ilvl w:val="3"/>
          <w:numId w:val="42"/>
        </w:numPr>
        <w:tabs>
          <w:tab w:val="left" w:pos="2758"/>
          <w:tab w:val="left" w:pos="2759"/>
          <w:tab w:val="left" w:leader="dot" w:pos="9360"/>
        </w:tabs>
        <w:spacing w:before="60"/>
        <w:ind w:hanging="901"/>
        <w:rPr>
          <w:sz w:val="24"/>
        </w:rPr>
      </w:pPr>
      <w:hyperlink w:anchor="_bookmark42" w:history="1">
        <w:r w:rsidR="00CA4AAC">
          <w:rPr>
            <w:sz w:val="24"/>
          </w:rPr>
          <w:t>Eligibility</w:t>
        </w:r>
        <w:r w:rsidR="00CA4AAC">
          <w:rPr>
            <w:sz w:val="24"/>
          </w:rPr>
          <w:tab/>
          <w:t>37</w:t>
        </w:r>
      </w:hyperlink>
    </w:p>
    <w:p w14:paraId="4169A5F2" w14:textId="77777777" w:rsidR="004B799C" w:rsidRDefault="004B799C">
      <w:pPr>
        <w:rPr>
          <w:sz w:val="24"/>
        </w:rPr>
        <w:sectPr w:rsidR="004B799C">
          <w:pgSz w:w="11910" w:h="16840"/>
          <w:pgMar w:top="1140" w:right="460" w:bottom="280" w:left="460" w:header="720" w:footer="720" w:gutter="0"/>
          <w:cols w:space="720"/>
        </w:sectPr>
      </w:pPr>
    </w:p>
    <w:p w14:paraId="0D0FFEB9" w14:textId="77777777" w:rsidR="004B799C" w:rsidRDefault="001022B1">
      <w:pPr>
        <w:pStyle w:val="ListParagraph"/>
        <w:numPr>
          <w:ilvl w:val="3"/>
          <w:numId w:val="42"/>
        </w:numPr>
        <w:tabs>
          <w:tab w:val="left" w:pos="2758"/>
          <w:tab w:val="left" w:pos="2759"/>
          <w:tab w:val="left" w:leader="dot" w:pos="9360"/>
        </w:tabs>
        <w:spacing w:before="72"/>
        <w:ind w:hanging="901"/>
        <w:rPr>
          <w:sz w:val="24"/>
        </w:rPr>
      </w:pPr>
      <w:hyperlink w:anchor="_bookmark43" w:history="1">
        <w:r w:rsidR="00CA4AAC">
          <w:rPr>
            <w:sz w:val="24"/>
          </w:rPr>
          <w:t>Public</w:t>
        </w:r>
        <w:r w:rsidR="00CA4AAC">
          <w:rPr>
            <w:spacing w:val="-2"/>
            <w:sz w:val="24"/>
          </w:rPr>
          <w:t xml:space="preserve"> </w:t>
        </w:r>
        <w:r w:rsidR="00CA4AAC">
          <w:rPr>
            <w:sz w:val="24"/>
          </w:rPr>
          <w:t>consultation</w:t>
        </w:r>
        <w:r w:rsidR="00CA4AAC">
          <w:rPr>
            <w:sz w:val="24"/>
          </w:rPr>
          <w:tab/>
          <w:t>38</w:t>
        </w:r>
      </w:hyperlink>
    </w:p>
    <w:p w14:paraId="39ABAF76" w14:textId="77777777" w:rsidR="004B799C" w:rsidRDefault="001022B1">
      <w:pPr>
        <w:pStyle w:val="ListParagraph"/>
        <w:numPr>
          <w:ilvl w:val="3"/>
          <w:numId w:val="42"/>
        </w:numPr>
        <w:tabs>
          <w:tab w:val="left" w:pos="2758"/>
          <w:tab w:val="left" w:pos="2759"/>
          <w:tab w:val="left" w:leader="dot" w:pos="9360"/>
        </w:tabs>
        <w:spacing w:before="60"/>
        <w:ind w:hanging="901"/>
        <w:rPr>
          <w:sz w:val="24"/>
        </w:rPr>
      </w:pPr>
      <w:hyperlink w:anchor="_bookmark45" w:history="1">
        <w:r w:rsidR="00CA4AAC">
          <w:rPr>
            <w:sz w:val="24"/>
          </w:rPr>
          <w:t>Proportionality</w:t>
        </w:r>
        <w:r w:rsidR="00CA4AAC">
          <w:rPr>
            <w:sz w:val="24"/>
          </w:rPr>
          <w:tab/>
          <w:t>40</w:t>
        </w:r>
      </w:hyperlink>
    </w:p>
    <w:p w14:paraId="0A771AD0" w14:textId="77777777" w:rsidR="004B799C" w:rsidRDefault="00CA4AAC">
      <w:pPr>
        <w:pStyle w:val="BodyText"/>
        <w:tabs>
          <w:tab w:val="left" w:leader="dot" w:pos="9360"/>
        </w:tabs>
        <w:spacing w:before="60"/>
        <w:ind w:left="2158" w:right="1384"/>
      </w:pPr>
      <w:r>
        <w:rPr>
          <w:noProof/>
        </w:rPr>
        <w:drawing>
          <wp:anchor distT="0" distB="0" distL="0" distR="0" simplePos="0" relativeHeight="15733760" behindDoc="0" locked="0" layoutInCell="1" allowOverlap="1" wp14:anchorId="6371B2F9" wp14:editId="1BEBD62C">
            <wp:simplePos x="0" y="0"/>
            <wp:positionH relativeFrom="page">
              <wp:posOffset>1284766</wp:posOffset>
            </wp:positionH>
            <wp:positionV relativeFrom="paragraph">
              <wp:posOffset>78113</wp:posOffset>
            </wp:positionV>
            <wp:extent cx="299431" cy="107346"/>
            <wp:effectExtent l="0" t="0" r="0" b="0"/>
            <wp:wrapNone/>
            <wp:docPr id="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png"/>
                    <pic:cNvPicPr/>
                  </pic:nvPicPr>
                  <pic:blipFill>
                    <a:blip r:embed="rId16" cstate="print"/>
                    <a:stretch>
                      <a:fillRect/>
                    </a:stretch>
                  </pic:blipFill>
                  <pic:spPr>
                    <a:xfrm>
                      <a:off x="0" y="0"/>
                      <a:ext cx="299431" cy="107346"/>
                    </a:xfrm>
                    <a:prstGeom prst="rect">
                      <a:avLst/>
                    </a:prstGeom>
                  </pic:spPr>
                </pic:pic>
              </a:graphicData>
            </a:graphic>
          </wp:anchor>
        </w:drawing>
      </w:r>
      <w:hyperlink w:anchor="_bookmark46" w:history="1">
        <w:r>
          <w:t>Avoidance</w:t>
        </w:r>
        <w:r>
          <w:rPr>
            <w:spacing w:val="25"/>
          </w:rPr>
          <w:t xml:space="preserve"> </w:t>
        </w:r>
        <w:r>
          <w:t>of</w:t>
        </w:r>
        <w:r>
          <w:rPr>
            <w:spacing w:val="25"/>
          </w:rPr>
          <w:t xml:space="preserve"> </w:t>
        </w:r>
        <w:r>
          <w:t>undue</w:t>
        </w:r>
        <w:r>
          <w:rPr>
            <w:spacing w:val="25"/>
          </w:rPr>
          <w:t xml:space="preserve"> </w:t>
        </w:r>
        <w:r>
          <w:t>negative</w:t>
        </w:r>
        <w:r>
          <w:rPr>
            <w:spacing w:val="25"/>
          </w:rPr>
          <w:t xml:space="preserve"> </w:t>
        </w:r>
        <w:r>
          <w:t>effects</w:t>
        </w:r>
        <w:r>
          <w:rPr>
            <w:spacing w:val="26"/>
          </w:rPr>
          <w:t xml:space="preserve"> </w:t>
        </w:r>
        <w:r>
          <w:t>on</w:t>
        </w:r>
        <w:r>
          <w:rPr>
            <w:spacing w:val="26"/>
          </w:rPr>
          <w:t xml:space="preserve"> </w:t>
        </w:r>
        <w:r>
          <w:t>competition</w:t>
        </w:r>
        <w:r>
          <w:rPr>
            <w:spacing w:val="26"/>
          </w:rPr>
          <w:t xml:space="preserve"> </w:t>
        </w:r>
        <w:r>
          <w:t>and</w:t>
        </w:r>
        <w:r>
          <w:rPr>
            <w:spacing w:val="26"/>
          </w:rPr>
          <w:t xml:space="preserve"> </w:t>
        </w:r>
        <w:r>
          <w:t>trade</w:t>
        </w:r>
        <w:r>
          <w:rPr>
            <w:spacing w:val="25"/>
          </w:rPr>
          <w:t xml:space="preserve"> </w:t>
        </w:r>
        <w:r>
          <w:t>and</w:t>
        </w:r>
      </w:hyperlink>
      <w:r>
        <w:rPr>
          <w:spacing w:val="1"/>
        </w:rPr>
        <w:t xml:space="preserve"> </w:t>
      </w:r>
      <w:hyperlink w:anchor="_bookmark46" w:history="1">
        <w:r>
          <w:t>balancing</w:t>
        </w:r>
        <w:r>
          <w:tab/>
        </w:r>
        <w:r>
          <w:rPr>
            <w:spacing w:val="-2"/>
          </w:rPr>
          <w:t>41</w:t>
        </w:r>
      </w:hyperlink>
    </w:p>
    <w:p w14:paraId="164C41FB" w14:textId="77777777" w:rsidR="004B799C" w:rsidRDefault="001022B1">
      <w:pPr>
        <w:pStyle w:val="ListParagraph"/>
        <w:numPr>
          <w:ilvl w:val="1"/>
          <w:numId w:val="44"/>
        </w:numPr>
        <w:tabs>
          <w:tab w:val="left" w:pos="1757"/>
          <w:tab w:val="left" w:pos="1758"/>
          <w:tab w:val="left" w:leader="dot" w:pos="9360"/>
        </w:tabs>
        <w:spacing w:before="60"/>
        <w:ind w:right="1356"/>
        <w:rPr>
          <w:sz w:val="24"/>
        </w:rPr>
      </w:pPr>
      <w:hyperlink w:anchor="_bookmark47" w:history="1">
        <w:r w:rsidR="00CA4AAC">
          <w:rPr>
            <w:sz w:val="24"/>
          </w:rPr>
          <w:t>Aid</w:t>
        </w:r>
        <w:r w:rsidR="00CA4AAC">
          <w:rPr>
            <w:spacing w:val="17"/>
            <w:sz w:val="24"/>
          </w:rPr>
          <w:t xml:space="preserve"> </w:t>
        </w:r>
        <w:r w:rsidR="00CA4AAC">
          <w:rPr>
            <w:sz w:val="24"/>
          </w:rPr>
          <w:t>for</w:t>
        </w:r>
        <w:r w:rsidR="00CA4AAC">
          <w:rPr>
            <w:spacing w:val="16"/>
            <w:sz w:val="24"/>
          </w:rPr>
          <w:t xml:space="preserve"> </w:t>
        </w:r>
        <w:r w:rsidR="00CA4AAC">
          <w:rPr>
            <w:sz w:val="24"/>
          </w:rPr>
          <w:t>the</w:t>
        </w:r>
        <w:r w:rsidR="00CA4AAC">
          <w:rPr>
            <w:spacing w:val="17"/>
            <w:sz w:val="24"/>
          </w:rPr>
          <w:t xml:space="preserve"> </w:t>
        </w:r>
        <w:r w:rsidR="00CA4AAC">
          <w:rPr>
            <w:sz w:val="24"/>
          </w:rPr>
          <w:t>improvement</w:t>
        </w:r>
        <w:r w:rsidR="00CA4AAC">
          <w:rPr>
            <w:spacing w:val="18"/>
            <w:sz w:val="24"/>
          </w:rPr>
          <w:t xml:space="preserve"> </w:t>
        </w:r>
        <w:r w:rsidR="00CA4AAC">
          <w:rPr>
            <w:sz w:val="24"/>
          </w:rPr>
          <w:t>of</w:t>
        </w:r>
        <w:r w:rsidR="00CA4AAC">
          <w:rPr>
            <w:spacing w:val="16"/>
            <w:sz w:val="24"/>
          </w:rPr>
          <w:t xml:space="preserve"> </w:t>
        </w:r>
        <w:r w:rsidR="00CA4AAC">
          <w:rPr>
            <w:sz w:val="24"/>
          </w:rPr>
          <w:t>the</w:t>
        </w:r>
        <w:r w:rsidR="00CA4AAC">
          <w:rPr>
            <w:spacing w:val="17"/>
            <w:sz w:val="24"/>
          </w:rPr>
          <w:t xml:space="preserve"> </w:t>
        </w:r>
        <w:r w:rsidR="00CA4AAC">
          <w:rPr>
            <w:sz w:val="24"/>
          </w:rPr>
          <w:t>energy</w:t>
        </w:r>
        <w:r w:rsidR="00CA4AAC">
          <w:rPr>
            <w:spacing w:val="12"/>
            <w:sz w:val="24"/>
          </w:rPr>
          <w:t xml:space="preserve"> </w:t>
        </w:r>
        <w:r w:rsidR="00CA4AAC">
          <w:rPr>
            <w:sz w:val="24"/>
          </w:rPr>
          <w:t>and</w:t>
        </w:r>
        <w:r w:rsidR="00CA4AAC">
          <w:rPr>
            <w:spacing w:val="19"/>
            <w:sz w:val="24"/>
          </w:rPr>
          <w:t xml:space="preserve"> </w:t>
        </w:r>
        <w:r w:rsidR="00CA4AAC">
          <w:rPr>
            <w:sz w:val="24"/>
          </w:rPr>
          <w:t>environmental</w:t>
        </w:r>
        <w:r w:rsidR="00CA4AAC">
          <w:rPr>
            <w:spacing w:val="18"/>
            <w:sz w:val="24"/>
          </w:rPr>
          <w:t xml:space="preserve"> </w:t>
        </w:r>
        <w:r w:rsidR="00CA4AAC">
          <w:rPr>
            <w:sz w:val="24"/>
          </w:rPr>
          <w:t>performance</w:t>
        </w:r>
        <w:r w:rsidR="00CA4AAC">
          <w:rPr>
            <w:spacing w:val="16"/>
            <w:sz w:val="24"/>
          </w:rPr>
          <w:t xml:space="preserve"> </w:t>
        </w:r>
        <w:r w:rsidR="00CA4AAC">
          <w:rPr>
            <w:sz w:val="24"/>
          </w:rPr>
          <w:t>of</w:t>
        </w:r>
      </w:hyperlink>
      <w:r w:rsidR="00CA4AAC">
        <w:rPr>
          <w:spacing w:val="-57"/>
          <w:sz w:val="24"/>
        </w:rPr>
        <w:t xml:space="preserve"> </w:t>
      </w:r>
      <w:hyperlink w:anchor="_bookmark47" w:history="1">
        <w:r w:rsidR="00CA4AAC">
          <w:rPr>
            <w:sz w:val="24"/>
          </w:rPr>
          <w:t>buildings</w:t>
        </w:r>
        <w:r w:rsidR="00CA4AAC">
          <w:rPr>
            <w:sz w:val="24"/>
          </w:rPr>
          <w:tab/>
          <w:t>45</w:t>
        </w:r>
      </w:hyperlink>
    </w:p>
    <w:p w14:paraId="068BF84E" w14:textId="77777777" w:rsidR="004B799C" w:rsidRDefault="00CA4AAC">
      <w:pPr>
        <w:pStyle w:val="BodyText"/>
        <w:tabs>
          <w:tab w:val="left" w:leader="dot" w:pos="9360"/>
        </w:tabs>
        <w:spacing w:before="60"/>
        <w:ind w:left="2158"/>
      </w:pPr>
      <w:r>
        <w:rPr>
          <w:noProof/>
        </w:rPr>
        <w:drawing>
          <wp:anchor distT="0" distB="0" distL="0" distR="0" simplePos="0" relativeHeight="15734272" behindDoc="0" locked="0" layoutInCell="1" allowOverlap="1" wp14:anchorId="4184160C" wp14:editId="034EAFD1">
            <wp:simplePos x="0" y="0"/>
            <wp:positionH relativeFrom="page">
              <wp:posOffset>1284768</wp:posOffset>
            </wp:positionH>
            <wp:positionV relativeFrom="paragraph">
              <wp:posOffset>78113</wp:posOffset>
            </wp:positionV>
            <wp:extent cx="285713" cy="107346"/>
            <wp:effectExtent l="0" t="0" r="0" b="0"/>
            <wp:wrapNone/>
            <wp:docPr id="21"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1.png"/>
                    <pic:cNvPicPr/>
                  </pic:nvPicPr>
                  <pic:blipFill>
                    <a:blip r:embed="rId17" cstate="print"/>
                    <a:stretch>
                      <a:fillRect/>
                    </a:stretch>
                  </pic:blipFill>
                  <pic:spPr>
                    <a:xfrm>
                      <a:off x="0" y="0"/>
                      <a:ext cx="285713" cy="107346"/>
                    </a:xfrm>
                    <a:prstGeom prst="rect">
                      <a:avLst/>
                    </a:prstGeom>
                  </pic:spPr>
                </pic:pic>
              </a:graphicData>
            </a:graphic>
          </wp:anchor>
        </w:drawing>
      </w:r>
      <w:hyperlink w:anchor="_bookmark48" w:history="1">
        <w:r>
          <w:t>Rationale</w:t>
        </w:r>
        <w:r>
          <w:rPr>
            <w:spacing w:val="-1"/>
          </w:rPr>
          <w:t xml:space="preserve"> </w:t>
        </w:r>
        <w:r>
          <w:t>for</w:t>
        </w:r>
        <w:r>
          <w:rPr>
            <w:spacing w:val="-1"/>
          </w:rPr>
          <w:t xml:space="preserve"> </w:t>
        </w:r>
        <w:r>
          <w:t>the</w:t>
        </w:r>
        <w:r>
          <w:rPr>
            <w:spacing w:val="-3"/>
          </w:rPr>
          <w:t xml:space="preserve"> </w:t>
        </w:r>
        <w:r>
          <w:t>aid</w:t>
        </w:r>
        <w:r>
          <w:tab/>
          <w:t>45</w:t>
        </w:r>
      </w:hyperlink>
    </w:p>
    <w:p w14:paraId="42C16BB4" w14:textId="77777777" w:rsidR="004B799C" w:rsidRDefault="00CA4AAC">
      <w:pPr>
        <w:pStyle w:val="BodyText"/>
        <w:tabs>
          <w:tab w:val="left" w:leader="dot" w:pos="9360"/>
        </w:tabs>
        <w:spacing w:before="60"/>
        <w:ind w:left="2158"/>
      </w:pPr>
      <w:r>
        <w:rPr>
          <w:noProof/>
        </w:rPr>
        <w:drawing>
          <wp:anchor distT="0" distB="0" distL="0" distR="0" simplePos="0" relativeHeight="15734784" behindDoc="0" locked="0" layoutInCell="1" allowOverlap="1" wp14:anchorId="7CBB9626" wp14:editId="437C3CF9">
            <wp:simplePos x="0" y="0"/>
            <wp:positionH relativeFrom="page">
              <wp:posOffset>1284743</wp:posOffset>
            </wp:positionH>
            <wp:positionV relativeFrom="paragraph">
              <wp:posOffset>78113</wp:posOffset>
            </wp:positionV>
            <wp:extent cx="297930" cy="107346"/>
            <wp:effectExtent l="0" t="0" r="0" b="0"/>
            <wp:wrapNone/>
            <wp:docPr id="23"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2.png"/>
                    <pic:cNvPicPr/>
                  </pic:nvPicPr>
                  <pic:blipFill>
                    <a:blip r:embed="rId18" cstate="print"/>
                    <a:stretch>
                      <a:fillRect/>
                    </a:stretch>
                  </pic:blipFill>
                  <pic:spPr>
                    <a:xfrm>
                      <a:off x="0" y="0"/>
                      <a:ext cx="297930" cy="107346"/>
                    </a:xfrm>
                    <a:prstGeom prst="rect">
                      <a:avLst/>
                    </a:prstGeom>
                  </pic:spPr>
                </pic:pic>
              </a:graphicData>
            </a:graphic>
          </wp:anchor>
        </w:drawing>
      </w:r>
      <w:hyperlink w:anchor="_bookmark49" w:history="1">
        <w:r>
          <w:t>Scope</w:t>
        </w:r>
        <w:r>
          <w:rPr>
            <w:spacing w:val="-2"/>
          </w:rPr>
          <w:t xml:space="preserve"> </w:t>
        </w:r>
        <w:r>
          <w:t>and supported</w:t>
        </w:r>
        <w:r>
          <w:rPr>
            <w:spacing w:val="1"/>
          </w:rPr>
          <w:t xml:space="preserve"> </w:t>
        </w:r>
        <w:r>
          <w:t>activities</w:t>
        </w:r>
        <w:r>
          <w:tab/>
          <w:t>45</w:t>
        </w:r>
      </w:hyperlink>
    </w:p>
    <w:p w14:paraId="114DA80B" w14:textId="77777777" w:rsidR="004B799C" w:rsidRDefault="00CA4AAC">
      <w:pPr>
        <w:pStyle w:val="BodyText"/>
        <w:tabs>
          <w:tab w:val="left" w:leader="dot" w:pos="9360"/>
        </w:tabs>
        <w:spacing w:before="60"/>
        <w:ind w:left="2158"/>
      </w:pPr>
      <w:r>
        <w:rPr>
          <w:noProof/>
        </w:rPr>
        <w:drawing>
          <wp:anchor distT="0" distB="0" distL="0" distR="0" simplePos="0" relativeHeight="15735296" behindDoc="0" locked="0" layoutInCell="1" allowOverlap="1" wp14:anchorId="103BEF1B" wp14:editId="66509FB2">
            <wp:simplePos x="0" y="0"/>
            <wp:positionH relativeFrom="page">
              <wp:posOffset>1284791</wp:posOffset>
            </wp:positionH>
            <wp:positionV relativeFrom="paragraph">
              <wp:posOffset>78113</wp:posOffset>
            </wp:positionV>
            <wp:extent cx="291786" cy="107346"/>
            <wp:effectExtent l="0" t="0" r="0" b="0"/>
            <wp:wrapNone/>
            <wp:docPr id="25"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3.png"/>
                    <pic:cNvPicPr/>
                  </pic:nvPicPr>
                  <pic:blipFill>
                    <a:blip r:embed="rId19" cstate="print"/>
                    <a:stretch>
                      <a:fillRect/>
                    </a:stretch>
                  </pic:blipFill>
                  <pic:spPr>
                    <a:xfrm>
                      <a:off x="0" y="0"/>
                      <a:ext cx="291786" cy="107346"/>
                    </a:xfrm>
                    <a:prstGeom prst="rect">
                      <a:avLst/>
                    </a:prstGeom>
                  </pic:spPr>
                </pic:pic>
              </a:graphicData>
            </a:graphic>
          </wp:anchor>
        </w:drawing>
      </w:r>
      <w:hyperlink w:anchor="_bookmark50" w:history="1">
        <w:r>
          <w:t>Incentive</w:t>
        </w:r>
        <w:r>
          <w:rPr>
            <w:spacing w:val="-3"/>
          </w:rPr>
          <w:t xml:space="preserve"> </w:t>
        </w:r>
        <w:r>
          <w:t>effect</w:t>
        </w:r>
        <w:r>
          <w:tab/>
          <w:t>46</w:t>
        </w:r>
      </w:hyperlink>
    </w:p>
    <w:p w14:paraId="6B3464B1" w14:textId="77777777" w:rsidR="004B799C" w:rsidRDefault="00CA4AAC">
      <w:pPr>
        <w:pStyle w:val="BodyText"/>
        <w:tabs>
          <w:tab w:val="left" w:leader="dot" w:pos="9360"/>
        </w:tabs>
        <w:spacing w:before="60"/>
        <w:ind w:left="2158"/>
      </w:pPr>
      <w:r>
        <w:rPr>
          <w:noProof/>
        </w:rPr>
        <w:drawing>
          <wp:anchor distT="0" distB="0" distL="0" distR="0" simplePos="0" relativeHeight="15735808" behindDoc="0" locked="0" layoutInCell="1" allowOverlap="1" wp14:anchorId="3E0B550B" wp14:editId="53CA579E">
            <wp:simplePos x="0" y="0"/>
            <wp:positionH relativeFrom="page">
              <wp:posOffset>1284766</wp:posOffset>
            </wp:positionH>
            <wp:positionV relativeFrom="paragraph">
              <wp:posOffset>78112</wp:posOffset>
            </wp:positionV>
            <wp:extent cx="299431" cy="107346"/>
            <wp:effectExtent l="0" t="0" r="0" b="0"/>
            <wp:wrapNone/>
            <wp:docPr id="27"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4.png"/>
                    <pic:cNvPicPr/>
                  </pic:nvPicPr>
                  <pic:blipFill>
                    <a:blip r:embed="rId20" cstate="print"/>
                    <a:stretch>
                      <a:fillRect/>
                    </a:stretch>
                  </pic:blipFill>
                  <pic:spPr>
                    <a:xfrm>
                      <a:off x="0" y="0"/>
                      <a:ext cx="299431" cy="107346"/>
                    </a:xfrm>
                    <a:prstGeom prst="rect">
                      <a:avLst/>
                    </a:prstGeom>
                  </pic:spPr>
                </pic:pic>
              </a:graphicData>
            </a:graphic>
          </wp:anchor>
        </w:drawing>
      </w:r>
      <w:hyperlink w:anchor="_bookmark53" w:history="1">
        <w:r>
          <w:t>Minimisation</w:t>
        </w:r>
        <w:r>
          <w:rPr>
            <w:spacing w:val="-1"/>
          </w:rPr>
          <w:t xml:space="preserve"> </w:t>
        </w:r>
        <w:r>
          <w:t>of</w:t>
        </w:r>
        <w:r>
          <w:rPr>
            <w:spacing w:val="-2"/>
          </w:rPr>
          <w:t xml:space="preserve"> </w:t>
        </w:r>
        <w:r>
          <w:t>distortions on</w:t>
        </w:r>
        <w:r>
          <w:rPr>
            <w:spacing w:val="-1"/>
          </w:rPr>
          <w:t xml:space="preserve"> </w:t>
        </w:r>
        <w:r>
          <w:t>competition</w:t>
        </w:r>
        <w:r>
          <w:rPr>
            <w:spacing w:val="-1"/>
          </w:rPr>
          <w:t xml:space="preserve"> </w:t>
        </w:r>
        <w:r>
          <w:t>and trade</w:t>
        </w:r>
        <w:r>
          <w:tab/>
          <w:t>46</w:t>
        </w:r>
      </w:hyperlink>
    </w:p>
    <w:p w14:paraId="5407CB11" w14:textId="77777777" w:rsidR="004B799C" w:rsidRDefault="001022B1">
      <w:pPr>
        <w:pStyle w:val="ListParagraph"/>
        <w:numPr>
          <w:ilvl w:val="3"/>
          <w:numId w:val="41"/>
        </w:numPr>
        <w:tabs>
          <w:tab w:val="left" w:pos="2758"/>
          <w:tab w:val="left" w:pos="2759"/>
          <w:tab w:val="left" w:leader="dot" w:pos="9360"/>
        </w:tabs>
        <w:spacing w:before="60"/>
        <w:ind w:hanging="901"/>
        <w:rPr>
          <w:sz w:val="24"/>
        </w:rPr>
      </w:pPr>
      <w:hyperlink w:anchor="_bookmark54" w:history="1">
        <w:r w:rsidR="00CA4AAC">
          <w:rPr>
            <w:sz w:val="24"/>
          </w:rPr>
          <w:t>Appropriateness</w:t>
        </w:r>
        <w:r w:rsidR="00CA4AAC">
          <w:rPr>
            <w:sz w:val="24"/>
          </w:rPr>
          <w:tab/>
          <w:t>46</w:t>
        </w:r>
      </w:hyperlink>
    </w:p>
    <w:p w14:paraId="4A063340" w14:textId="77777777" w:rsidR="004B799C" w:rsidRDefault="001022B1">
      <w:pPr>
        <w:pStyle w:val="ListParagraph"/>
        <w:numPr>
          <w:ilvl w:val="3"/>
          <w:numId w:val="41"/>
        </w:numPr>
        <w:tabs>
          <w:tab w:val="left" w:pos="2758"/>
          <w:tab w:val="left" w:pos="2759"/>
          <w:tab w:val="left" w:leader="dot" w:pos="9360"/>
        </w:tabs>
        <w:spacing w:before="60"/>
        <w:ind w:hanging="901"/>
        <w:rPr>
          <w:sz w:val="24"/>
        </w:rPr>
      </w:pPr>
      <w:hyperlink w:anchor="_bookmark56" w:history="1">
        <w:r w:rsidR="00CA4AAC">
          <w:rPr>
            <w:sz w:val="24"/>
          </w:rPr>
          <w:t>Proportionality</w:t>
        </w:r>
        <w:r w:rsidR="00CA4AAC">
          <w:rPr>
            <w:sz w:val="24"/>
          </w:rPr>
          <w:tab/>
          <w:t>47</w:t>
        </w:r>
      </w:hyperlink>
    </w:p>
    <w:p w14:paraId="6AE9038D" w14:textId="77777777" w:rsidR="004B799C" w:rsidRDefault="00CA4AAC">
      <w:pPr>
        <w:pStyle w:val="BodyText"/>
        <w:tabs>
          <w:tab w:val="left" w:leader="dot" w:pos="9360"/>
        </w:tabs>
        <w:spacing w:before="60"/>
        <w:ind w:left="2158" w:right="1384"/>
      </w:pPr>
      <w:r>
        <w:rPr>
          <w:noProof/>
        </w:rPr>
        <w:drawing>
          <wp:anchor distT="0" distB="0" distL="0" distR="0" simplePos="0" relativeHeight="15736320" behindDoc="0" locked="0" layoutInCell="1" allowOverlap="1" wp14:anchorId="14903353" wp14:editId="7B0DB258">
            <wp:simplePos x="0" y="0"/>
            <wp:positionH relativeFrom="page">
              <wp:posOffset>1284767</wp:posOffset>
            </wp:positionH>
            <wp:positionV relativeFrom="paragraph">
              <wp:posOffset>78114</wp:posOffset>
            </wp:positionV>
            <wp:extent cx="294858" cy="107345"/>
            <wp:effectExtent l="0" t="0" r="0" b="0"/>
            <wp:wrapNone/>
            <wp:docPr id="29"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5.png"/>
                    <pic:cNvPicPr/>
                  </pic:nvPicPr>
                  <pic:blipFill>
                    <a:blip r:embed="rId21" cstate="print"/>
                    <a:stretch>
                      <a:fillRect/>
                    </a:stretch>
                  </pic:blipFill>
                  <pic:spPr>
                    <a:xfrm>
                      <a:off x="0" y="0"/>
                      <a:ext cx="294858" cy="107345"/>
                    </a:xfrm>
                    <a:prstGeom prst="rect">
                      <a:avLst/>
                    </a:prstGeom>
                  </pic:spPr>
                </pic:pic>
              </a:graphicData>
            </a:graphic>
          </wp:anchor>
        </w:drawing>
      </w:r>
      <w:hyperlink w:anchor="_bookmark59" w:history="1">
        <w:r>
          <w:t>Avoidance</w:t>
        </w:r>
        <w:r>
          <w:rPr>
            <w:spacing w:val="25"/>
          </w:rPr>
          <w:t xml:space="preserve"> </w:t>
        </w:r>
        <w:r>
          <w:t>of</w:t>
        </w:r>
        <w:r>
          <w:rPr>
            <w:spacing w:val="25"/>
          </w:rPr>
          <w:t xml:space="preserve"> </w:t>
        </w:r>
        <w:r>
          <w:t>undue</w:t>
        </w:r>
        <w:r>
          <w:rPr>
            <w:spacing w:val="25"/>
          </w:rPr>
          <w:t xml:space="preserve"> </w:t>
        </w:r>
        <w:r>
          <w:t>negative</w:t>
        </w:r>
        <w:r>
          <w:rPr>
            <w:spacing w:val="25"/>
          </w:rPr>
          <w:t xml:space="preserve"> </w:t>
        </w:r>
        <w:r>
          <w:t>effects</w:t>
        </w:r>
        <w:r>
          <w:rPr>
            <w:spacing w:val="26"/>
          </w:rPr>
          <w:t xml:space="preserve"> </w:t>
        </w:r>
        <w:r>
          <w:t>on</w:t>
        </w:r>
        <w:r>
          <w:rPr>
            <w:spacing w:val="26"/>
          </w:rPr>
          <w:t xml:space="preserve"> </w:t>
        </w:r>
        <w:r>
          <w:t>competition</w:t>
        </w:r>
        <w:r>
          <w:rPr>
            <w:spacing w:val="26"/>
          </w:rPr>
          <w:t xml:space="preserve"> </w:t>
        </w:r>
        <w:r>
          <w:t>and</w:t>
        </w:r>
        <w:r>
          <w:rPr>
            <w:spacing w:val="26"/>
          </w:rPr>
          <w:t xml:space="preserve"> </w:t>
        </w:r>
        <w:r>
          <w:t>trade</w:t>
        </w:r>
        <w:r>
          <w:rPr>
            <w:spacing w:val="25"/>
          </w:rPr>
          <w:t xml:space="preserve"> </w:t>
        </w:r>
        <w:r>
          <w:t>and</w:t>
        </w:r>
      </w:hyperlink>
      <w:r>
        <w:rPr>
          <w:spacing w:val="1"/>
        </w:rPr>
        <w:t xml:space="preserve"> </w:t>
      </w:r>
      <w:hyperlink w:anchor="_bookmark59" w:history="1">
        <w:r>
          <w:t>balancing</w:t>
        </w:r>
        <w:r>
          <w:tab/>
        </w:r>
        <w:r>
          <w:rPr>
            <w:spacing w:val="-2"/>
          </w:rPr>
          <w:t>47</w:t>
        </w:r>
      </w:hyperlink>
    </w:p>
    <w:p w14:paraId="083A283F" w14:textId="77777777" w:rsidR="004B799C" w:rsidRDefault="001022B1">
      <w:pPr>
        <w:pStyle w:val="ListParagraph"/>
        <w:numPr>
          <w:ilvl w:val="1"/>
          <w:numId w:val="44"/>
        </w:numPr>
        <w:tabs>
          <w:tab w:val="left" w:pos="1757"/>
          <w:tab w:val="left" w:pos="1758"/>
          <w:tab w:val="left" w:leader="dot" w:pos="9360"/>
        </w:tabs>
        <w:spacing w:before="61"/>
        <w:rPr>
          <w:sz w:val="24"/>
        </w:rPr>
      </w:pPr>
      <w:hyperlink w:anchor="_bookmark62" w:history="1">
        <w:r w:rsidR="00CA4AAC">
          <w:rPr>
            <w:sz w:val="24"/>
          </w:rPr>
          <w:t>Aid</w:t>
        </w:r>
        <w:r w:rsidR="00CA4AAC">
          <w:rPr>
            <w:spacing w:val="-1"/>
            <w:sz w:val="24"/>
          </w:rPr>
          <w:t xml:space="preserve"> </w:t>
        </w:r>
        <w:r w:rsidR="00CA4AAC">
          <w:rPr>
            <w:sz w:val="24"/>
          </w:rPr>
          <w:t>for clean mobility</w:t>
        </w:r>
        <w:r w:rsidR="00CA4AAC">
          <w:rPr>
            <w:sz w:val="24"/>
          </w:rPr>
          <w:tab/>
          <w:t>48</w:t>
        </w:r>
      </w:hyperlink>
    </w:p>
    <w:p w14:paraId="3A269B48" w14:textId="77777777" w:rsidR="004B799C" w:rsidRDefault="00CA4AAC">
      <w:pPr>
        <w:pStyle w:val="BodyText"/>
        <w:tabs>
          <w:tab w:val="left" w:leader="dot" w:pos="9360"/>
        </w:tabs>
        <w:spacing w:before="60"/>
        <w:ind w:left="2158" w:right="1384"/>
      </w:pPr>
      <w:r>
        <w:rPr>
          <w:noProof/>
        </w:rPr>
        <w:drawing>
          <wp:anchor distT="0" distB="0" distL="0" distR="0" simplePos="0" relativeHeight="15736832" behindDoc="0" locked="0" layoutInCell="1" allowOverlap="1" wp14:anchorId="577FC6D7" wp14:editId="5BFBFD19">
            <wp:simplePos x="0" y="0"/>
            <wp:positionH relativeFrom="page">
              <wp:posOffset>1284768</wp:posOffset>
            </wp:positionH>
            <wp:positionV relativeFrom="paragraph">
              <wp:posOffset>77733</wp:posOffset>
            </wp:positionV>
            <wp:extent cx="285713" cy="107345"/>
            <wp:effectExtent l="0" t="0" r="0" b="0"/>
            <wp:wrapNone/>
            <wp:docPr id="31"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6.png"/>
                    <pic:cNvPicPr/>
                  </pic:nvPicPr>
                  <pic:blipFill>
                    <a:blip r:embed="rId22" cstate="print"/>
                    <a:stretch>
                      <a:fillRect/>
                    </a:stretch>
                  </pic:blipFill>
                  <pic:spPr>
                    <a:xfrm>
                      <a:off x="0" y="0"/>
                      <a:ext cx="285713" cy="107345"/>
                    </a:xfrm>
                    <a:prstGeom prst="rect">
                      <a:avLst/>
                    </a:prstGeom>
                  </pic:spPr>
                </pic:pic>
              </a:graphicData>
            </a:graphic>
          </wp:anchor>
        </w:drawing>
      </w:r>
      <w:hyperlink w:anchor="_bookmark63" w:history="1">
        <w:r>
          <w:t>Aid</w:t>
        </w:r>
        <w:r>
          <w:rPr>
            <w:spacing w:val="24"/>
          </w:rPr>
          <w:t xml:space="preserve"> </w:t>
        </w:r>
        <w:r>
          <w:t>for</w:t>
        </w:r>
        <w:r>
          <w:rPr>
            <w:spacing w:val="23"/>
          </w:rPr>
          <w:t xml:space="preserve"> </w:t>
        </w:r>
        <w:r>
          <w:t>the</w:t>
        </w:r>
        <w:r>
          <w:rPr>
            <w:spacing w:val="24"/>
          </w:rPr>
          <w:t xml:space="preserve"> </w:t>
        </w:r>
        <w:r>
          <w:t>acquisition</w:t>
        </w:r>
        <w:r>
          <w:rPr>
            <w:spacing w:val="25"/>
          </w:rPr>
          <w:t xml:space="preserve"> </w:t>
        </w:r>
        <w:r>
          <w:t>and</w:t>
        </w:r>
        <w:r>
          <w:rPr>
            <w:spacing w:val="25"/>
          </w:rPr>
          <w:t xml:space="preserve"> </w:t>
        </w:r>
        <w:r>
          <w:t>leasing</w:t>
        </w:r>
        <w:r>
          <w:rPr>
            <w:spacing w:val="23"/>
          </w:rPr>
          <w:t xml:space="preserve"> </w:t>
        </w:r>
        <w:r>
          <w:t>of</w:t>
        </w:r>
        <w:r>
          <w:rPr>
            <w:spacing w:val="23"/>
          </w:rPr>
          <w:t xml:space="preserve"> </w:t>
        </w:r>
        <w:r>
          <w:t>clean</w:t>
        </w:r>
        <w:r>
          <w:rPr>
            <w:spacing w:val="25"/>
          </w:rPr>
          <w:t xml:space="preserve"> </w:t>
        </w:r>
        <w:r>
          <w:t>transport</w:t>
        </w:r>
        <w:r>
          <w:rPr>
            <w:spacing w:val="24"/>
          </w:rPr>
          <w:t xml:space="preserve"> </w:t>
        </w:r>
        <w:r>
          <w:t>vehicles</w:t>
        </w:r>
        <w:r>
          <w:rPr>
            <w:spacing w:val="25"/>
          </w:rPr>
          <w:t xml:space="preserve"> </w:t>
        </w:r>
        <w:r>
          <w:t>and</w:t>
        </w:r>
        <w:r>
          <w:rPr>
            <w:spacing w:val="25"/>
          </w:rPr>
          <w:t xml:space="preserve"> </w:t>
        </w:r>
        <w:r>
          <w:t>clean</w:t>
        </w:r>
      </w:hyperlink>
      <w:r>
        <w:rPr>
          <w:spacing w:val="1"/>
        </w:rPr>
        <w:t xml:space="preserve"> </w:t>
      </w:r>
      <w:hyperlink w:anchor="_bookmark63" w:history="1">
        <w:r>
          <w:t>service equipment</w:t>
        </w:r>
        <w:r>
          <w:rPr>
            <w:spacing w:val="-1"/>
          </w:rPr>
          <w:t xml:space="preserve"> </w:t>
        </w:r>
        <w:r>
          <w:t>and</w:t>
        </w:r>
        <w:r>
          <w:rPr>
            <w:spacing w:val="-1"/>
          </w:rPr>
          <w:t xml:space="preserve"> </w:t>
        </w:r>
        <w:r>
          <w:t>for</w:t>
        </w:r>
        <w:r>
          <w:rPr>
            <w:spacing w:val="-1"/>
          </w:rPr>
          <w:t xml:space="preserve"> </w:t>
        </w:r>
        <w:r>
          <w:t>the</w:t>
        </w:r>
        <w:r>
          <w:rPr>
            <w:spacing w:val="-2"/>
          </w:rPr>
          <w:t xml:space="preserve"> </w:t>
        </w:r>
        <w:r>
          <w:t>retrofitting</w:t>
        </w:r>
        <w:r>
          <w:rPr>
            <w:spacing w:val="-4"/>
          </w:rPr>
          <w:t xml:space="preserve"> </w:t>
        </w:r>
        <w:r>
          <w:t>of</w:t>
        </w:r>
        <w:r>
          <w:rPr>
            <w:spacing w:val="-1"/>
          </w:rPr>
          <w:t xml:space="preserve"> </w:t>
        </w:r>
        <w:r>
          <w:t>vehicles</w:t>
        </w:r>
        <w:r>
          <w:tab/>
        </w:r>
        <w:r>
          <w:rPr>
            <w:spacing w:val="-2"/>
          </w:rPr>
          <w:t>49</w:t>
        </w:r>
      </w:hyperlink>
    </w:p>
    <w:p w14:paraId="761FDAF1" w14:textId="77777777" w:rsidR="004B799C" w:rsidRDefault="001022B1">
      <w:pPr>
        <w:pStyle w:val="ListParagraph"/>
        <w:numPr>
          <w:ilvl w:val="3"/>
          <w:numId w:val="40"/>
        </w:numPr>
        <w:tabs>
          <w:tab w:val="left" w:pos="2758"/>
          <w:tab w:val="left" w:pos="2759"/>
          <w:tab w:val="left" w:leader="dot" w:pos="9360"/>
        </w:tabs>
        <w:spacing w:before="60"/>
        <w:ind w:hanging="901"/>
        <w:rPr>
          <w:sz w:val="24"/>
        </w:rPr>
      </w:pPr>
      <w:hyperlink w:anchor="_bookmark64" w:history="1">
        <w:r w:rsidR="00CA4AAC">
          <w:rPr>
            <w:sz w:val="24"/>
          </w:rPr>
          <w:t>Rationale</w:t>
        </w:r>
        <w:r w:rsidR="00CA4AAC">
          <w:rPr>
            <w:spacing w:val="-1"/>
            <w:sz w:val="24"/>
          </w:rPr>
          <w:t xml:space="preserve"> </w:t>
        </w:r>
        <w:r w:rsidR="00CA4AAC">
          <w:rPr>
            <w:sz w:val="24"/>
          </w:rPr>
          <w:t>for</w:t>
        </w:r>
        <w:r w:rsidR="00CA4AAC">
          <w:rPr>
            <w:spacing w:val="-1"/>
            <w:sz w:val="24"/>
          </w:rPr>
          <w:t xml:space="preserve"> </w:t>
        </w:r>
        <w:r w:rsidR="00CA4AAC">
          <w:rPr>
            <w:sz w:val="24"/>
          </w:rPr>
          <w:t>the</w:t>
        </w:r>
        <w:r w:rsidR="00CA4AAC">
          <w:rPr>
            <w:spacing w:val="-3"/>
            <w:sz w:val="24"/>
          </w:rPr>
          <w:t xml:space="preserve"> </w:t>
        </w:r>
        <w:r w:rsidR="00CA4AAC">
          <w:rPr>
            <w:sz w:val="24"/>
          </w:rPr>
          <w:t>aid</w:t>
        </w:r>
        <w:r w:rsidR="00CA4AAC">
          <w:rPr>
            <w:sz w:val="24"/>
          </w:rPr>
          <w:tab/>
          <w:t>49</w:t>
        </w:r>
      </w:hyperlink>
    </w:p>
    <w:p w14:paraId="3F1F3BD3" w14:textId="77777777" w:rsidR="004B799C" w:rsidRDefault="001022B1">
      <w:pPr>
        <w:pStyle w:val="ListParagraph"/>
        <w:numPr>
          <w:ilvl w:val="3"/>
          <w:numId w:val="40"/>
        </w:numPr>
        <w:tabs>
          <w:tab w:val="left" w:pos="2758"/>
          <w:tab w:val="left" w:pos="2759"/>
          <w:tab w:val="left" w:leader="dot" w:pos="9360"/>
        </w:tabs>
        <w:spacing w:before="60"/>
        <w:ind w:hanging="901"/>
        <w:rPr>
          <w:sz w:val="24"/>
        </w:rPr>
      </w:pPr>
      <w:hyperlink w:anchor="_bookmark65" w:history="1">
        <w:r w:rsidR="00CA4AAC">
          <w:rPr>
            <w:sz w:val="24"/>
          </w:rPr>
          <w:t>Scope</w:t>
        </w:r>
        <w:r w:rsidR="00CA4AAC">
          <w:rPr>
            <w:spacing w:val="-2"/>
            <w:sz w:val="24"/>
          </w:rPr>
          <w:t xml:space="preserve"> </w:t>
        </w:r>
        <w:r w:rsidR="00CA4AAC">
          <w:rPr>
            <w:sz w:val="24"/>
          </w:rPr>
          <w:t>and</w:t>
        </w:r>
        <w:r w:rsidR="00CA4AAC">
          <w:rPr>
            <w:spacing w:val="-1"/>
            <w:sz w:val="24"/>
          </w:rPr>
          <w:t xml:space="preserve"> </w:t>
        </w:r>
        <w:r w:rsidR="00CA4AAC">
          <w:rPr>
            <w:sz w:val="24"/>
          </w:rPr>
          <w:t>activities supported</w:t>
        </w:r>
        <w:r w:rsidR="00CA4AAC">
          <w:rPr>
            <w:sz w:val="24"/>
          </w:rPr>
          <w:tab/>
          <w:t>49</w:t>
        </w:r>
      </w:hyperlink>
    </w:p>
    <w:p w14:paraId="2C46D343" w14:textId="77777777" w:rsidR="004B799C" w:rsidRDefault="001022B1">
      <w:pPr>
        <w:pStyle w:val="ListParagraph"/>
        <w:numPr>
          <w:ilvl w:val="3"/>
          <w:numId w:val="40"/>
        </w:numPr>
        <w:tabs>
          <w:tab w:val="left" w:pos="2758"/>
          <w:tab w:val="left" w:pos="2759"/>
          <w:tab w:val="left" w:leader="dot" w:pos="9360"/>
        </w:tabs>
        <w:spacing w:before="60"/>
        <w:ind w:hanging="901"/>
        <w:rPr>
          <w:sz w:val="24"/>
        </w:rPr>
      </w:pPr>
      <w:hyperlink w:anchor="_bookmark66" w:history="1">
        <w:r w:rsidR="00CA4AAC">
          <w:rPr>
            <w:sz w:val="24"/>
          </w:rPr>
          <w:t>Incentive</w:t>
        </w:r>
        <w:r w:rsidR="00CA4AAC">
          <w:rPr>
            <w:spacing w:val="-3"/>
            <w:sz w:val="24"/>
          </w:rPr>
          <w:t xml:space="preserve"> </w:t>
        </w:r>
        <w:r w:rsidR="00CA4AAC">
          <w:rPr>
            <w:sz w:val="24"/>
          </w:rPr>
          <w:t>effect</w:t>
        </w:r>
        <w:r w:rsidR="00CA4AAC">
          <w:rPr>
            <w:sz w:val="24"/>
          </w:rPr>
          <w:tab/>
          <w:t>49</w:t>
        </w:r>
      </w:hyperlink>
    </w:p>
    <w:p w14:paraId="3423815D" w14:textId="77777777" w:rsidR="004B799C" w:rsidRDefault="001022B1">
      <w:pPr>
        <w:pStyle w:val="ListParagraph"/>
        <w:numPr>
          <w:ilvl w:val="3"/>
          <w:numId w:val="40"/>
        </w:numPr>
        <w:tabs>
          <w:tab w:val="left" w:pos="2758"/>
          <w:tab w:val="left" w:pos="2759"/>
          <w:tab w:val="left" w:leader="dot" w:pos="9360"/>
        </w:tabs>
        <w:spacing w:before="60"/>
        <w:ind w:hanging="901"/>
        <w:rPr>
          <w:sz w:val="24"/>
        </w:rPr>
      </w:pPr>
      <w:hyperlink w:anchor="_bookmark70" w:history="1">
        <w:r w:rsidR="00CA4AAC">
          <w:rPr>
            <w:sz w:val="24"/>
          </w:rPr>
          <w:t>Minimising</w:t>
        </w:r>
        <w:r w:rsidR="00CA4AAC">
          <w:rPr>
            <w:spacing w:val="-3"/>
            <w:sz w:val="24"/>
          </w:rPr>
          <w:t xml:space="preserve"> </w:t>
        </w:r>
        <w:r w:rsidR="00CA4AAC">
          <w:rPr>
            <w:sz w:val="24"/>
          </w:rPr>
          <w:t>distortions of</w:t>
        </w:r>
        <w:r w:rsidR="00CA4AAC">
          <w:rPr>
            <w:spacing w:val="-4"/>
            <w:sz w:val="24"/>
          </w:rPr>
          <w:t xml:space="preserve"> </w:t>
        </w:r>
        <w:r w:rsidR="00CA4AAC">
          <w:rPr>
            <w:sz w:val="24"/>
          </w:rPr>
          <w:t>competition and</w:t>
        </w:r>
        <w:r w:rsidR="00CA4AAC">
          <w:rPr>
            <w:spacing w:val="-1"/>
            <w:sz w:val="24"/>
          </w:rPr>
          <w:t xml:space="preserve"> </w:t>
        </w:r>
        <w:r w:rsidR="00CA4AAC">
          <w:rPr>
            <w:sz w:val="24"/>
          </w:rPr>
          <w:t>trade</w:t>
        </w:r>
        <w:r w:rsidR="00CA4AAC">
          <w:rPr>
            <w:sz w:val="24"/>
          </w:rPr>
          <w:tab/>
          <w:t>50</w:t>
        </w:r>
      </w:hyperlink>
    </w:p>
    <w:p w14:paraId="5126A653" w14:textId="77777777" w:rsidR="004B799C" w:rsidRDefault="001022B1">
      <w:pPr>
        <w:pStyle w:val="ListParagraph"/>
        <w:numPr>
          <w:ilvl w:val="4"/>
          <w:numId w:val="40"/>
        </w:numPr>
        <w:tabs>
          <w:tab w:val="left" w:pos="4019"/>
          <w:tab w:val="left" w:pos="4020"/>
          <w:tab w:val="left" w:leader="dot" w:pos="9360"/>
        </w:tabs>
        <w:spacing w:before="60"/>
        <w:rPr>
          <w:sz w:val="24"/>
        </w:rPr>
      </w:pPr>
      <w:hyperlink w:anchor="_bookmark71" w:history="1">
        <w:r w:rsidR="00CA4AAC">
          <w:rPr>
            <w:sz w:val="24"/>
          </w:rPr>
          <w:t>Appropriateness</w:t>
        </w:r>
        <w:r w:rsidR="00CA4AAC">
          <w:rPr>
            <w:sz w:val="24"/>
          </w:rPr>
          <w:tab/>
          <w:t>50</w:t>
        </w:r>
      </w:hyperlink>
    </w:p>
    <w:p w14:paraId="52C79A50" w14:textId="77777777" w:rsidR="004B799C" w:rsidRDefault="001022B1">
      <w:pPr>
        <w:pStyle w:val="ListParagraph"/>
        <w:numPr>
          <w:ilvl w:val="4"/>
          <w:numId w:val="40"/>
        </w:numPr>
        <w:tabs>
          <w:tab w:val="left" w:pos="4019"/>
          <w:tab w:val="left" w:pos="4020"/>
          <w:tab w:val="left" w:leader="dot" w:pos="9360"/>
        </w:tabs>
        <w:rPr>
          <w:sz w:val="24"/>
        </w:rPr>
      </w:pPr>
      <w:hyperlink w:anchor="_bookmark74" w:history="1">
        <w:r w:rsidR="00CA4AAC">
          <w:rPr>
            <w:sz w:val="24"/>
          </w:rPr>
          <w:t>Proportionality</w:t>
        </w:r>
        <w:r w:rsidR="00CA4AAC">
          <w:rPr>
            <w:sz w:val="24"/>
          </w:rPr>
          <w:tab/>
          <w:t>51</w:t>
        </w:r>
      </w:hyperlink>
    </w:p>
    <w:p w14:paraId="4E77D8F0" w14:textId="77777777" w:rsidR="004B799C" w:rsidRDefault="001022B1">
      <w:pPr>
        <w:pStyle w:val="ListParagraph"/>
        <w:numPr>
          <w:ilvl w:val="3"/>
          <w:numId w:val="40"/>
        </w:numPr>
        <w:tabs>
          <w:tab w:val="left" w:pos="2758"/>
          <w:tab w:val="left" w:pos="2759"/>
          <w:tab w:val="left" w:leader="dot" w:pos="9360"/>
        </w:tabs>
        <w:spacing w:before="60"/>
        <w:ind w:right="1384"/>
        <w:rPr>
          <w:sz w:val="24"/>
        </w:rPr>
      </w:pPr>
      <w:hyperlink w:anchor="_bookmark80" w:history="1">
        <w:r w:rsidR="00CA4AAC">
          <w:rPr>
            <w:sz w:val="24"/>
          </w:rPr>
          <w:t>Avoidance</w:t>
        </w:r>
        <w:r w:rsidR="00CA4AAC">
          <w:rPr>
            <w:spacing w:val="17"/>
            <w:sz w:val="24"/>
          </w:rPr>
          <w:t xml:space="preserve"> </w:t>
        </w:r>
        <w:r w:rsidR="00CA4AAC">
          <w:rPr>
            <w:sz w:val="24"/>
          </w:rPr>
          <w:t>of</w:t>
        </w:r>
        <w:r w:rsidR="00CA4AAC">
          <w:rPr>
            <w:spacing w:val="18"/>
            <w:sz w:val="24"/>
          </w:rPr>
          <w:t xml:space="preserve"> </w:t>
        </w:r>
        <w:r w:rsidR="00CA4AAC">
          <w:rPr>
            <w:sz w:val="24"/>
          </w:rPr>
          <w:t>undue</w:t>
        </w:r>
        <w:r w:rsidR="00CA4AAC">
          <w:rPr>
            <w:spacing w:val="17"/>
            <w:sz w:val="24"/>
          </w:rPr>
          <w:t xml:space="preserve"> </w:t>
        </w:r>
        <w:r w:rsidR="00CA4AAC">
          <w:rPr>
            <w:sz w:val="24"/>
          </w:rPr>
          <w:t>negative</w:t>
        </w:r>
        <w:r w:rsidR="00CA4AAC">
          <w:rPr>
            <w:spacing w:val="18"/>
            <w:sz w:val="24"/>
          </w:rPr>
          <w:t xml:space="preserve"> </w:t>
        </w:r>
        <w:r w:rsidR="00CA4AAC">
          <w:rPr>
            <w:sz w:val="24"/>
          </w:rPr>
          <w:t>effects</w:t>
        </w:r>
        <w:r w:rsidR="00CA4AAC">
          <w:rPr>
            <w:spacing w:val="19"/>
            <w:sz w:val="24"/>
          </w:rPr>
          <w:t xml:space="preserve"> </w:t>
        </w:r>
        <w:r w:rsidR="00CA4AAC">
          <w:rPr>
            <w:sz w:val="24"/>
          </w:rPr>
          <w:t>on</w:t>
        </w:r>
        <w:r w:rsidR="00CA4AAC">
          <w:rPr>
            <w:spacing w:val="17"/>
            <w:sz w:val="24"/>
          </w:rPr>
          <w:t xml:space="preserve"> </w:t>
        </w:r>
        <w:r w:rsidR="00CA4AAC">
          <w:rPr>
            <w:sz w:val="24"/>
          </w:rPr>
          <w:t>competition</w:t>
        </w:r>
        <w:r w:rsidR="00CA4AAC">
          <w:rPr>
            <w:spacing w:val="19"/>
            <w:sz w:val="24"/>
          </w:rPr>
          <w:t xml:space="preserve"> </w:t>
        </w:r>
        <w:r w:rsidR="00CA4AAC">
          <w:rPr>
            <w:sz w:val="24"/>
          </w:rPr>
          <w:t>and</w:t>
        </w:r>
        <w:r w:rsidR="00CA4AAC">
          <w:rPr>
            <w:spacing w:val="17"/>
            <w:sz w:val="24"/>
          </w:rPr>
          <w:t xml:space="preserve"> </w:t>
        </w:r>
        <w:r w:rsidR="00CA4AAC">
          <w:rPr>
            <w:sz w:val="24"/>
          </w:rPr>
          <w:t>trade</w:t>
        </w:r>
        <w:r w:rsidR="00CA4AAC">
          <w:rPr>
            <w:spacing w:val="18"/>
            <w:sz w:val="24"/>
          </w:rPr>
          <w:t xml:space="preserve"> </w:t>
        </w:r>
        <w:r w:rsidR="00CA4AAC">
          <w:rPr>
            <w:sz w:val="24"/>
          </w:rPr>
          <w:t>and</w:t>
        </w:r>
      </w:hyperlink>
      <w:r w:rsidR="00CA4AAC">
        <w:rPr>
          <w:spacing w:val="1"/>
          <w:sz w:val="24"/>
        </w:rPr>
        <w:t xml:space="preserve"> </w:t>
      </w:r>
      <w:hyperlink w:anchor="_bookmark80" w:history="1">
        <w:r w:rsidR="00CA4AAC">
          <w:rPr>
            <w:sz w:val="24"/>
          </w:rPr>
          <w:t>balancing</w:t>
        </w:r>
        <w:r w:rsidR="00CA4AAC">
          <w:rPr>
            <w:sz w:val="24"/>
          </w:rPr>
          <w:tab/>
        </w:r>
        <w:r w:rsidR="00CA4AAC">
          <w:rPr>
            <w:spacing w:val="-2"/>
            <w:sz w:val="24"/>
          </w:rPr>
          <w:t>52</w:t>
        </w:r>
      </w:hyperlink>
    </w:p>
    <w:p w14:paraId="66CA3BE9" w14:textId="77777777" w:rsidR="004B799C" w:rsidRDefault="00CA4AAC">
      <w:pPr>
        <w:pStyle w:val="BodyText"/>
        <w:tabs>
          <w:tab w:val="left" w:leader="dot" w:pos="9360"/>
        </w:tabs>
        <w:spacing w:before="60"/>
        <w:ind w:left="2158"/>
      </w:pPr>
      <w:r>
        <w:rPr>
          <w:noProof/>
        </w:rPr>
        <w:drawing>
          <wp:anchor distT="0" distB="0" distL="0" distR="0" simplePos="0" relativeHeight="15737344" behindDoc="0" locked="0" layoutInCell="1" allowOverlap="1" wp14:anchorId="6D297D7F" wp14:editId="6BC07409">
            <wp:simplePos x="0" y="0"/>
            <wp:positionH relativeFrom="page">
              <wp:posOffset>1284743</wp:posOffset>
            </wp:positionH>
            <wp:positionV relativeFrom="paragraph">
              <wp:posOffset>77731</wp:posOffset>
            </wp:positionV>
            <wp:extent cx="297930" cy="107346"/>
            <wp:effectExtent l="0" t="0" r="0" b="0"/>
            <wp:wrapNone/>
            <wp:docPr id="33"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7.png"/>
                    <pic:cNvPicPr/>
                  </pic:nvPicPr>
                  <pic:blipFill>
                    <a:blip r:embed="rId23" cstate="print"/>
                    <a:stretch>
                      <a:fillRect/>
                    </a:stretch>
                  </pic:blipFill>
                  <pic:spPr>
                    <a:xfrm>
                      <a:off x="0" y="0"/>
                      <a:ext cx="297930" cy="107346"/>
                    </a:xfrm>
                    <a:prstGeom prst="rect">
                      <a:avLst/>
                    </a:prstGeom>
                  </pic:spPr>
                </pic:pic>
              </a:graphicData>
            </a:graphic>
          </wp:anchor>
        </w:drawing>
      </w:r>
      <w:hyperlink w:anchor="_bookmark83" w:history="1">
        <w:r>
          <w:t>Aid</w:t>
        </w:r>
        <w:r>
          <w:rPr>
            <w:spacing w:val="-1"/>
          </w:rPr>
          <w:t xml:space="preserve"> </w:t>
        </w:r>
        <w:r>
          <w:t>for</w:t>
        </w:r>
        <w:r>
          <w:rPr>
            <w:spacing w:val="-1"/>
          </w:rPr>
          <w:t xml:space="preserve"> </w:t>
        </w:r>
        <w:r>
          <w:t>the</w:t>
        </w:r>
        <w:r>
          <w:rPr>
            <w:spacing w:val="-3"/>
          </w:rPr>
          <w:t xml:space="preserve"> </w:t>
        </w:r>
        <w:r>
          <w:t>deployment of</w:t>
        </w:r>
        <w:r>
          <w:rPr>
            <w:spacing w:val="-1"/>
          </w:rPr>
          <w:t xml:space="preserve"> </w:t>
        </w:r>
        <w:r>
          <w:t>recharging</w:t>
        </w:r>
        <w:r>
          <w:rPr>
            <w:spacing w:val="-4"/>
          </w:rPr>
          <w:t xml:space="preserve"> </w:t>
        </w:r>
        <w:r>
          <w:t>or refuelling</w:t>
        </w:r>
        <w:r>
          <w:rPr>
            <w:spacing w:val="-1"/>
          </w:rPr>
          <w:t xml:space="preserve"> </w:t>
        </w:r>
        <w:r>
          <w:t>infrastructure</w:t>
        </w:r>
        <w:r>
          <w:tab/>
          <w:t>53</w:t>
        </w:r>
      </w:hyperlink>
    </w:p>
    <w:p w14:paraId="776959D8" w14:textId="77777777" w:rsidR="004B799C" w:rsidRDefault="001022B1">
      <w:pPr>
        <w:pStyle w:val="ListParagraph"/>
        <w:numPr>
          <w:ilvl w:val="3"/>
          <w:numId w:val="39"/>
        </w:numPr>
        <w:tabs>
          <w:tab w:val="left" w:pos="2758"/>
          <w:tab w:val="left" w:pos="2759"/>
          <w:tab w:val="left" w:leader="dot" w:pos="9360"/>
        </w:tabs>
        <w:spacing w:before="61"/>
        <w:ind w:hanging="901"/>
        <w:rPr>
          <w:sz w:val="24"/>
        </w:rPr>
      </w:pPr>
      <w:hyperlink w:anchor="_bookmark84" w:history="1">
        <w:r w:rsidR="00CA4AAC">
          <w:rPr>
            <w:sz w:val="24"/>
          </w:rPr>
          <w:t>Rationale</w:t>
        </w:r>
        <w:r w:rsidR="00CA4AAC">
          <w:rPr>
            <w:spacing w:val="-1"/>
            <w:sz w:val="24"/>
          </w:rPr>
          <w:t xml:space="preserve"> </w:t>
        </w:r>
        <w:r w:rsidR="00CA4AAC">
          <w:rPr>
            <w:sz w:val="24"/>
          </w:rPr>
          <w:t>for</w:t>
        </w:r>
        <w:r w:rsidR="00CA4AAC">
          <w:rPr>
            <w:spacing w:val="-1"/>
            <w:sz w:val="24"/>
          </w:rPr>
          <w:t xml:space="preserve"> </w:t>
        </w:r>
        <w:r w:rsidR="00CA4AAC">
          <w:rPr>
            <w:sz w:val="24"/>
          </w:rPr>
          <w:t>the</w:t>
        </w:r>
        <w:r w:rsidR="00CA4AAC">
          <w:rPr>
            <w:spacing w:val="-3"/>
            <w:sz w:val="24"/>
          </w:rPr>
          <w:t xml:space="preserve"> </w:t>
        </w:r>
        <w:r w:rsidR="00CA4AAC">
          <w:rPr>
            <w:sz w:val="24"/>
          </w:rPr>
          <w:t>aid</w:t>
        </w:r>
        <w:r w:rsidR="00CA4AAC">
          <w:rPr>
            <w:sz w:val="24"/>
          </w:rPr>
          <w:tab/>
          <w:t>53</w:t>
        </w:r>
      </w:hyperlink>
    </w:p>
    <w:p w14:paraId="1FA8AB82" w14:textId="77777777" w:rsidR="004B799C" w:rsidRDefault="001022B1">
      <w:pPr>
        <w:pStyle w:val="ListParagraph"/>
        <w:numPr>
          <w:ilvl w:val="3"/>
          <w:numId w:val="39"/>
        </w:numPr>
        <w:tabs>
          <w:tab w:val="left" w:pos="2758"/>
          <w:tab w:val="left" w:pos="2759"/>
          <w:tab w:val="left" w:leader="dot" w:pos="9360"/>
        </w:tabs>
        <w:spacing w:before="60"/>
        <w:ind w:hanging="901"/>
        <w:rPr>
          <w:sz w:val="24"/>
        </w:rPr>
      </w:pPr>
      <w:hyperlink w:anchor="_bookmark85" w:history="1">
        <w:r w:rsidR="00CA4AAC">
          <w:rPr>
            <w:sz w:val="24"/>
          </w:rPr>
          <w:t>Scope</w:t>
        </w:r>
        <w:r w:rsidR="00CA4AAC">
          <w:rPr>
            <w:spacing w:val="-2"/>
            <w:sz w:val="24"/>
          </w:rPr>
          <w:t xml:space="preserve"> </w:t>
        </w:r>
        <w:r w:rsidR="00CA4AAC">
          <w:rPr>
            <w:sz w:val="24"/>
          </w:rPr>
          <w:t>and</w:t>
        </w:r>
        <w:r w:rsidR="00CA4AAC">
          <w:rPr>
            <w:spacing w:val="-1"/>
            <w:sz w:val="24"/>
          </w:rPr>
          <w:t xml:space="preserve"> </w:t>
        </w:r>
        <w:r w:rsidR="00CA4AAC">
          <w:rPr>
            <w:sz w:val="24"/>
          </w:rPr>
          <w:t>activities supported</w:t>
        </w:r>
        <w:r w:rsidR="00CA4AAC">
          <w:rPr>
            <w:sz w:val="24"/>
          </w:rPr>
          <w:tab/>
          <w:t>54</w:t>
        </w:r>
      </w:hyperlink>
    </w:p>
    <w:p w14:paraId="24C84D68" w14:textId="77777777" w:rsidR="004B799C" w:rsidRDefault="001022B1">
      <w:pPr>
        <w:pStyle w:val="ListParagraph"/>
        <w:numPr>
          <w:ilvl w:val="3"/>
          <w:numId w:val="39"/>
        </w:numPr>
        <w:tabs>
          <w:tab w:val="left" w:pos="2758"/>
          <w:tab w:val="left" w:pos="2759"/>
          <w:tab w:val="left" w:leader="dot" w:pos="9360"/>
        </w:tabs>
        <w:spacing w:before="60"/>
        <w:ind w:hanging="901"/>
        <w:rPr>
          <w:sz w:val="24"/>
        </w:rPr>
      </w:pPr>
      <w:hyperlink w:anchor="_bookmark86" w:history="1">
        <w:r w:rsidR="00CA4AAC">
          <w:rPr>
            <w:sz w:val="24"/>
          </w:rPr>
          <w:t>Minimisation</w:t>
        </w:r>
        <w:r w:rsidR="00CA4AAC">
          <w:rPr>
            <w:spacing w:val="-1"/>
            <w:sz w:val="24"/>
          </w:rPr>
          <w:t xml:space="preserve"> </w:t>
        </w:r>
        <w:r w:rsidR="00CA4AAC">
          <w:rPr>
            <w:sz w:val="24"/>
          </w:rPr>
          <w:t>of</w:t>
        </w:r>
        <w:r w:rsidR="00CA4AAC">
          <w:rPr>
            <w:spacing w:val="-2"/>
            <w:sz w:val="24"/>
          </w:rPr>
          <w:t xml:space="preserve"> </w:t>
        </w:r>
        <w:r w:rsidR="00CA4AAC">
          <w:rPr>
            <w:sz w:val="24"/>
          </w:rPr>
          <w:t>distortions</w:t>
        </w:r>
        <w:r w:rsidR="00CA4AAC">
          <w:rPr>
            <w:spacing w:val="-1"/>
            <w:sz w:val="24"/>
          </w:rPr>
          <w:t xml:space="preserve"> </w:t>
        </w:r>
        <w:r w:rsidR="00CA4AAC">
          <w:rPr>
            <w:sz w:val="24"/>
          </w:rPr>
          <w:t>of competition</w:t>
        </w:r>
        <w:r w:rsidR="00CA4AAC">
          <w:rPr>
            <w:spacing w:val="-1"/>
            <w:sz w:val="24"/>
          </w:rPr>
          <w:t xml:space="preserve"> </w:t>
        </w:r>
        <w:r w:rsidR="00CA4AAC">
          <w:rPr>
            <w:sz w:val="24"/>
          </w:rPr>
          <w:t>and</w:t>
        </w:r>
        <w:r w:rsidR="00CA4AAC">
          <w:rPr>
            <w:spacing w:val="-1"/>
            <w:sz w:val="24"/>
          </w:rPr>
          <w:t xml:space="preserve"> </w:t>
        </w:r>
        <w:r w:rsidR="00CA4AAC">
          <w:rPr>
            <w:sz w:val="24"/>
          </w:rPr>
          <w:t>trade</w:t>
        </w:r>
        <w:r w:rsidR="00CA4AAC">
          <w:rPr>
            <w:sz w:val="24"/>
          </w:rPr>
          <w:tab/>
          <w:t>54</w:t>
        </w:r>
      </w:hyperlink>
    </w:p>
    <w:p w14:paraId="334E4495" w14:textId="77777777" w:rsidR="004B799C" w:rsidRDefault="001022B1">
      <w:pPr>
        <w:pStyle w:val="ListParagraph"/>
        <w:numPr>
          <w:ilvl w:val="4"/>
          <w:numId w:val="39"/>
        </w:numPr>
        <w:tabs>
          <w:tab w:val="left" w:pos="4019"/>
          <w:tab w:val="left" w:pos="4020"/>
          <w:tab w:val="left" w:leader="dot" w:pos="9360"/>
        </w:tabs>
        <w:spacing w:before="60"/>
        <w:rPr>
          <w:sz w:val="24"/>
        </w:rPr>
      </w:pPr>
      <w:hyperlink w:anchor="_bookmark87" w:history="1">
        <w:r w:rsidR="00CA4AAC">
          <w:rPr>
            <w:sz w:val="24"/>
          </w:rPr>
          <w:t>Necessity</w:t>
        </w:r>
        <w:r w:rsidR="00CA4AAC">
          <w:rPr>
            <w:spacing w:val="-6"/>
            <w:sz w:val="24"/>
          </w:rPr>
          <w:t xml:space="preserve"> </w:t>
        </w:r>
        <w:r w:rsidR="00CA4AAC">
          <w:rPr>
            <w:sz w:val="24"/>
          </w:rPr>
          <w:t>of the aid</w:t>
        </w:r>
        <w:r w:rsidR="00CA4AAC">
          <w:rPr>
            <w:sz w:val="24"/>
          </w:rPr>
          <w:tab/>
          <w:t>54</w:t>
        </w:r>
      </w:hyperlink>
    </w:p>
    <w:p w14:paraId="5CA9CBA3" w14:textId="77777777" w:rsidR="004B799C" w:rsidRDefault="001022B1">
      <w:pPr>
        <w:pStyle w:val="ListParagraph"/>
        <w:numPr>
          <w:ilvl w:val="4"/>
          <w:numId w:val="39"/>
        </w:numPr>
        <w:tabs>
          <w:tab w:val="left" w:pos="4019"/>
          <w:tab w:val="left" w:pos="4020"/>
          <w:tab w:val="left" w:leader="dot" w:pos="9360"/>
        </w:tabs>
        <w:rPr>
          <w:sz w:val="24"/>
        </w:rPr>
      </w:pPr>
      <w:hyperlink w:anchor="_bookmark89" w:history="1">
        <w:r w:rsidR="00CA4AAC">
          <w:rPr>
            <w:sz w:val="24"/>
          </w:rPr>
          <w:t>Appropriateness</w:t>
        </w:r>
        <w:r w:rsidR="00CA4AAC">
          <w:rPr>
            <w:sz w:val="24"/>
          </w:rPr>
          <w:tab/>
          <w:t>54</w:t>
        </w:r>
      </w:hyperlink>
    </w:p>
    <w:p w14:paraId="78F61F4D" w14:textId="77777777" w:rsidR="004B799C" w:rsidRDefault="001022B1">
      <w:pPr>
        <w:pStyle w:val="ListParagraph"/>
        <w:numPr>
          <w:ilvl w:val="4"/>
          <w:numId w:val="39"/>
        </w:numPr>
        <w:tabs>
          <w:tab w:val="left" w:pos="4019"/>
          <w:tab w:val="left" w:pos="4020"/>
          <w:tab w:val="left" w:leader="dot" w:pos="9360"/>
        </w:tabs>
        <w:rPr>
          <w:sz w:val="24"/>
        </w:rPr>
      </w:pPr>
      <w:hyperlink w:anchor="_bookmark92" w:history="1">
        <w:r w:rsidR="00CA4AAC">
          <w:rPr>
            <w:sz w:val="24"/>
          </w:rPr>
          <w:t>Proportionality</w:t>
        </w:r>
        <w:r w:rsidR="00CA4AAC">
          <w:rPr>
            <w:sz w:val="24"/>
          </w:rPr>
          <w:tab/>
          <w:t>55</w:t>
        </w:r>
      </w:hyperlink>
    </w:p>
    <w:p w14:paraId="151BCD2E" w14:textId="77777777" w:rsidR="004B799C" w:rsidRDefault="001022B1">
      <w:pPr>
        <w:pStyle w:val="ListParagraph"/>
        <w:numPr>
          <w:ilvl w:val="3"/>
          <w:numId w:val="39"/>
        </w:numPr>
        <w:tabs>
          <w:tab w:val="left" w:pos="2758"/>
          <w:tab w:val="left" w:pos="2759"/>
          <w:tab w:val="left" w:leader="dot" w:pos="9360"/>
        </w:tabs>
        <w:spacing w:before="60"/>
        <w:ind w:right="1384"/>
        <w:rPr>
          <w:sz w:val="24"/>
        </w:rPr>
      </w:pPr>
      <w:hyperlink w:anchor="_bookmark98" w:history="1">
        <w:r w:rsidR="00CA4AAC">
          <w:rPr>
            <w:sz w:val="24"/>
          </w:rPr>
          <w:t>Avoidance</w:t>
        </w:r>
        <w:r w:rsidR="00CA4AAC">
          <w:rPr>
            <w:spacing w:val="17"/>
            <w:sz w:val="24"/>
          </w:rPr>
          <w:t xml:space="preserve"> </w:t>
        </w:r>
        <w:r w:rsidR="00CA4AAC">
          <w:rPr>
            <w:sz w:val="24"/>
          </w:rPr>
          <w:t>of</w:t>
        </w:r>
        <w:r w:rsidR="00CA4AAC">
          <w:rPr>
            <w:spacing w:val="18"/>
            <w:sz w:val="24"/>
          </w:rPr>
          <w:t xml:space="preserve"> </w:t>
        </w:r>
        <w:r w:rsidR="00CA4AAC">
          <w:rPr>
            <w:sz w:val="24"/>
          </w:rPr>
          <w:t>undue</w:t>
        </w:r>
        <w:r w:rsidR="00CA4AAC">
          <w:rPr>
            <w:spacing w:val="17"/>
            <w:sz w:val="24"/>
          </w:rPr>
          <w:t xml:space="preserve"> </w:t>
        </w:r>
        <w:r w:rsidR="00CA4AAC">
          <w:rPr>
            <w:sz w:val="24"/>
          </w:rPr>
          <w:t>negative</w:t>
        </w:r>
        <w:r w:rsidR="00CA4AAC">
          <w:rPr>
            <w:spacing w:val="18"/>
            <w:sz w:val="24"/>
          </w:rPr>
          <w:t xml:space="preserve"> </w:t>
        </w:r>
        <w:r w:rsidR="00CA4AAC">
          <w:rPr>
            <w:sz w:val="24"/>
          </w:rPr>
          <w:t>effects</w:t>
        </w:r>
        <w:r w:rsidR="00CA4AAC">
          <w:rPr>
            <w:spacing w:val="19"/>
            <w:sz w:val="24"/>
          </w:rPr>
          <w:t xml:space="preserve"> </w:t>
        </w:r>
        <w:r w:rsidR="00CA4AAC">
          <w:rPr>
            <w:sz w:val="24"/>
          </w:rPr>
          <w:t>on</w:t>
        </w:r>
        <w:r w:rsidR="00CA4AAC">
          <w:rPr>
            <w:spacing w:val="17"/>
            <w:sz w:val="24"/>
          </w:rPr>
          <w:t xml:space="preserve"> </w:t>
        </w:r>
        <w:r w:rsidR="00CA4AAC">
          <w:rPr>
            <w:sz w:val="24"/>
          </w:rPr>
          <w:t>competition</w:t>
        </w:r>
        <w:r w:rsidR="00CA4AAC">
          <w:rPr>
            <w:spacing w:val="19"/>
            <w:sz w:val="24"/>
          </w:rPr>
          <w:t xml:space="preserve"> </w:t>
        </w:r>
        <w:r w:rsidR="00CA4AAC">
          <w:rPr>
            <w:sz w:val="24"/>
          </w:rPr>
          <w:t>and</w:t>
        </w:r>
        <w:r w:rsidR="00CA4AAC">
          <w:rPr>
            <w:spacing w:val="17"/>
            <w:sz w:val="24"/>
          </w:rPr>
          <w:t xml:space="preserve"> </w:t>
        </w:r>
        <w:r w:rsidR="00CA4AAC">
          <w:rPr>
            <w:sz w:val="24"/>
          </w:rPr>
          <w:t>trade</w:t>
        </w:r>
        <w:r w:rsidR="00CA4AAC">
          <w:rPr>
            <w:spacing w:val="18"/>
            <w:sz w:val="24"/>
          </w:rPr>
          <w:t xml:space="preserve"> </w:t>
        </w:r>
        <w:r w:rsidR="00CA4AAC">
          <w:rPr>
            <w:sz w:val="24"/>
          </w:rPr>
          <w:t>and</w:t>
        </w:r>
      </w:hyperlink>
      <w:r w:rsidR="00CA4AAC">
        <w:rPr>
          <w:spacing w:val="1"/>
          <w:sz w:val="24"/>
        </w:rPr>
        <w:t xml:space="preserve"> </w:t>
      </w:r>
      <w:hyperlink w:anchor="_bookmark98" w:history="1">
        <w:r w:rsidR="00CA4AAC">
          <w:rPr>
            <w:sz w:val="24"/>
          </w:rPr>
          <w:t>balancing</w:t>
        </w:r>
        <w:r w:rsidR="00CA4AAC">
          <w:rPr>
            <w:sz w:val="24"/>
          </w:rPr>
          <w:tab/>
        </w:r>
        <w:r w:rsidR="00CA4AAC">
          <w:rPr>
            <w:spacing w:val="-2"/>
            <w:sz w:val="24"/>
          </w:rPr>
          <w:t>56</w:t>
        </w:r>
      </w:hyperlink>
    </w:p>
    <w:p w14:paraId="669B0918" w14:textId="77777777" w:rsidR="004B799C" w:rsidRDefault="001022B1">
      <w:pPr>
        <w:pStyle w:val="ListParagraph"/>
        <w:numPr>
          <w:ilvl w:val="1"/>
          <w:numId w:val="40"/>
        </w:numPr>
        <w:tabs>
          <w:tab w:val="left" w:pos="1757"/>
          <w:tab w:val="left" w:pos="1758"/>
          <w:tab w:val="left" w:leader="dot" w:pos="9360"/>
        </w:tabs>
        <w:spacing w:before="60"/>
        <w:ind w:left="1758" w:right="1356" w:hanging="800"/>
        <w:jc w:val="left"/>
        <w:rPr>
          <w:sz w:val="24"/>
        </w:rPr>
      </w:pPr>
      <w:hyperlink w:anchor="_bookmark101" w:history="1">
        <w:r w:rsidR="00CA4AAC">
          <w:rPr>
            <w:sz w:val="24"/>
          </w:rPr>
          <w:t>Aid</w:t>
        </w:r>
        <w:r w:rsidR="00CA4AAC">
          <w:rPr>
            <w:spacing w:val="29"/>
            <w:sz w:val="24"/>
          </w:rPr>
          <w:t xml:space="preserve"> </w:t>
        </w:r>
        <w:r w:rsidR="00CA4AAC">
          <w:rPr>
            <w:sz w:val="24"/>
          </w:rPr>
          <w:t>for</w:t>
        </w:r>
        <w:r w:rsidR="00CA4AAC">
          <w:rPr>
            <w:spacing w:val="29"/>
            <w:sz w:val="24"/>
          </w:rPr>
          <w:t xml:space="preserve"> </w:t>
        </w:r>
        <w:r w:rsidR="00CA4AAC">
          <w:rPr>
            <w:sz w:val="24"/>
          </w:rPr>
          <w:t>resource</w:t>
        </w:r>
        <w:r w:rsidR="00CA4AAC">
          <w:rPr>
            <w:spacing w:val="30"/>
            <w:sz w:val="24"/>
          </w:rPr>
          <w:t xml:space="preserve"> </w:t>
        </w:r>
        <w:r w:rsidR="00CA4AAC">
          <w:rPr>
            <w:sz w:val="24"/>
          </w:rPr>
          <w:t>efficiency</w:t>
        </w:r>
        <w:r w:rsidR="00CA4AAC">
          <w:rPr>
            <w:spacing w:val="27"/>
            <w:sz w:val="24"/>
          </w:rPr>
          <w:t xml:space="preserve"> </w:t>
        </w:r>
        <w:r w:rsidR="00CA4AAC">
          <w:rPr>
            <w:sz w:val="24"/>
          </w:rPr>
          <w:t>and</w:t>
        </w:r>
        <w:r w:rsidR="00CA4AAC">
          <w:rPr>
            <w:spacing w:val="30"/>
            <w:sz w:val="24"/>
          </w:rPr>
          <w:t xml:space="preserve"> </w:t>
        </w:r>
        <w:r w:rsidR="00CA4AAC">
          <w:rPr>
            <w:sz w:val="24"/>
          </w:rPr>
          <w:t>for</w:t>
        </w:r>
        <w:r w:rsidR="00CA4AAC">
          <w:rPr>
            <w:spacing w:val="30"/>
            <w:sz w:val="24"/>
          </w:rPr>
          <w:t xml:space="preserve"> </w:t>
        </w:r>
        <w:r w:rsidR="00CA4AAC">
          <w:rPr>
            <w:sz w:val="24"/>
          </w:rPr>
          <w:t>supporting</w:t>
        </w:r>
        <w:r w:rsidR="00CA4AAC">
          <w:rPr>
            <w:spacing w:val="28"/>
            <w:sz w:val="24"/>
          </w:rPr>
          <w:t xml:space="preserve"> </w:t>
        </w:r>
        <w:r w:rsidR="00CA4AAC">
          <w:rPr>
            <w:sz w:val="24"/>
          </w:rPr>
          <w:t>the</w:t>
        </w:r>
        <w:r w:rsidR="00CA4AAC">
          <w:rPr>
            <w:spacing w:val="34"/>
            <w:sz w:val="24"/>
          </w:rPr>
          <w:t xml:space="preserve"> </w:t>
        </w:r>
        <w:r w:rsidR="00CA4AAC">
          <w:rPr>
            <w:sz w:val="24"/>
          </w:rPr>
          <w:t>transition</w:t>
        </w:r>
        <w:r w:rsidR="00CA4AAC">
          <w:rPr>
            <w:spacing w:val="31"/>
            <w:sz w:val="24"/>
          </w:rPr>
          <w:t xml:space="preserve"> </w:t>
        </w:r>
        <w:r w:rsidR="00CA4AAC">
          <w:rPr>
            <w:sz w:val="24"/>
          </w:rPr>
          <w:t>towards</w:t>
        </w:r>
        <w:r w:rsidR="00CA4AAC">
          <w:rPr>
            <w:spacing w:val="32"/>
            <w:sz w:val="24"/>
          </w:rPr>
          <w:t xml:space="preserve"> </w:t>
        </w:r>
        <w:r w:rsidR="00CA4AAC">
          <w:rPr>
            <w:sz w:val="24"/>
          </w:rPr>
          <w:t>a</w:t>
        </w:r>
        <w:r w:rsidR="00CA4AAC">
          <w:rPr>
            <w:spacing w:val="31"/>
            <w:sz w:val="24"/>
          </w:rPr>
          <w:t xml:space="preserve"> </w:t>
        </w:r>
        <w:r w:rsidR="00CA4AAC">
          <w:rPr>
            <w:sz w:val="24"/>
          </w:rPr>
          <w:t>circular</w:t>
        </w:r>
      </w:hyperlink>
      <w:r w:rsidR="00CA4AAC">
        <w:rPr>
          <w:spacing w:val="-57"/>
          <w:sz w:val="24"/>
        </w:rPr>
        <w:t xml:space="preserve"> </w:t>
      </w:r>
      <w:hyperlink w:anchor="_bookmark101" w:history="1">
        <w:r w:rsidR="00CA4AAC">
          <w:rPr>
            <w:sz w:val="24"/>
          </w:rPr>
          <w:t>economy</w:t>
        </w:r>
        <w:r w:rsidR="00CA4AAC">
          <w:rPr>
            <w:sz w:val="24"/>
          </w:rPr>
          <w:tab/>
          <w:t>57</w:t>
        </w:r>
      </w:hyperlink>
    </w:p>
    <w:p w14:paraId="64B8BE13" w14:textId="77777777" w:rsidR="004B799C" w:rsidRDefault="00CA4AAC">
      <w:pPr>
        <w:pStyle w:val="BodyText"/>
        <w:tabs>
          <w:tab w:val="left" w:leader="dot" w:pos="9360"/>
        </w:tabs>
        <w:spacing w:before="60"/>
        <w:ind w:left="2158"/>
      </w:pPr>
      <w:r>
        <w:rPr>
          <w:noProof/>
        </w:rPr>
        <w:drawing>
          <wp:anchor distT="0" distB="0" distL="0" distR="0" simplePos="0" relativeHeight="15737856" behindDoc="0" locked="0" layoutInCell="1" allowOverlap="1" wp14:anchorId="513063B2" wp14:editId="486D8931">
            <wp:simplePos x="0" y="0"/>
            <wp:positionH relativeFrom="page">
              <wp:posOffset>1284768</wp:posOffset>
            </wp:positionH>
            <wp:positionV relativeFrom="paragraph">
              <wp:posOffset>77479</wp:posOffset>
            </wp:positionV>
            <wp:extent cx="285713" cy="107345"/>
            <wp:effectExtent l="0" t="0" r="0" b="0"/>
            <wp:wrapNone/>
            <wp:docPr id="35"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8.png"/>
                    <pic:cNvPicPr/>
                  </pic:nvPicPr>
                  <pic:blipFill>
                    <a:blip r:embed="rId24" cstate="print"/>
                    <a:stretch>
                      <a:fillRect/>
                    </a:stretch>
                  </pic:blipFill>
                  <pic:spPr>
                    <a:xfrm>
                      <a:off x="0" y="0"/>
                      <a:ext cx="285713" cy="107345"/>
                    </a:xfrm>
                    <a:prstGeom prst="rect">
                      <a:avLst/>
                    </a:prstGeom>
                  </pic:spPr>
                </pic:pic>
              </a:graphicData>
            </a:graphic>
          </wp:anchor>
        </w:drawing>
      </w:r>
      <w:hyperlink w:anchor="_bookmark102" w:history="1">
        <w:r>
          <w:t>Rationale</w:t>
        </w:r>
        <w:r>
          <w:rPr>
            <w:spacing w:val="-1"/>
          </w:rPr>
          <w:t xml:space="preserve"> </w:t>
        </w:r>
        <w:r>
          <w:t>for</w:t>
        </w:r>
        <w:r>
          <w:rPr>
            <w:spacing w:val="-1"/>
          </w:rPr>
          <w:t xml:space="preserve"> </w:t>
        </w:r>
        <w:r>
          <w:t>the</w:t>
        </w:r>
        <w:r>
          <w:rPr>
            <w:spacing w:val="-3"/>
          </w:rPr>
          <w:t xml:space="preserve"> </w:t>
        </w:r>
        <w:r>
          <w:t>aid</w:t>
        </w:r>
        <w:r>
          <w:tab/>
          <w:t>57</w:t>
        </w:r>
      </w:hyperlink>
    </w:p>
    <w:p w14:paraId="1E60CF5F" w14:textId="77777777" w:rsidR="004B799C" w:rsidRDefault="00CA4AAC">
      <w:pPr>
        <w:pStyle w:val="BodyText"/>
        <w:tabs>
          <w:tab w:val="left" w:leader="dot" w:pos="9360"/>
        </w:tabs>
        <w:spacing w:before="60"/>
        <w:ind w:left="2158"/>
      </w:pPr>
      <w:r>
        <w:rPr>
          <w:noProof/>
        </w:rPr>
        <w:drawing>
          <wp:anchor distT="0" distB="0" distL="0" distR="0" simplePos="0" relativeHeight="15738368" behindDoc="0" locked="0" layoutInCell="1" allowOverlap="1" wp14:anchorId="2D34FB5D" wp14:editId="649BDB1A">
            <wp:simplePos x="0" y="0"/>
            <wp:positionH relativeFrom="page">
              <wp:posOffset>1284743</wp:posOffset>
            </wp:positionH>
            <wp:positionV relativeFrom="paragraph">
              <wp:posOffset>77479</wp:posOffset>
            </wp:positionV>
            <wp:extent cx="297930" cy="107345"/>
            <wp:effectExtent l="0" t="0" r="0" b="0"/>
            <wp:wrapNone/>
            <wp:docPr id="37" name="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9.png"/>
                    <pic:cNvPicPr/>
                  </pic:nvPicPr>
                  <pic:blipFill>
                    <a:blip r:embed="rId25" cstate="print"/>
                    <a:stretch>
                      <a:fillRect/>
                    </a:stretch>
                  </pic:blipFill>
                  <pic:spPr>
                    <a:xfrm>
                      <a:off x="0" y="0"/>
                      <a:ext cx="297930" cy="107345"/>
                    </a:xfrm>
                    <a:prstGeom prst="rect">
                      <a:avLst/>
                    </a:prstGeom>
                  </pic:spPr>
                </pic:pic>
              </a:graphicData>
            </a:graphic>
          </wp:anchor>
        </w:drawing>
      </w:r>
      <w:hyperlink w:anchor="_bookmark103" w:history="1">
        <w:r>
          <w:t>Scope</w:t>
        </w:r>
        <w:r>
          <w:rPr>
            <w:spacing w:val="-2"/>
          </w:rPr>
          <w:t xml:space="preserve"> </w:t>
        </w:r>
        <w:r>
          <w:t>and supported</w:t>
        </w:r>
        <w:r>
          <w:rPr>
            <w:spacing w:val="1"/>
          </w:rPr>
          <w:t xml:space="preserve"> </w:t>
        </w:r>
        <w:r>
          <w:t>activities</w:t>
        </w:r>
        <w:r>
          <w:tab/>
          <w:t>58</w:t>
        </w:r>
      </w:hyperlink>
    </w:p>
    <w:p w14:paraId="03003BA5" w14:textId="77777777" w:rsidR="004B799C" w:rsidRDefault="00CA4AAC">
      <w:pPr>
        <w:pStyle w:val="BodyText"/>
        <w:tabs>
          <w:tab w:val="left" w:leader="dot" w:pos="9360"/>
        </w:tabs>
        <w:spacing w:before="61"/>
        <w:ind w:left="2158"/>
      </w:pPr>
      <w:r>
        <w:rPr>
          <w:noProof/>
        </w:rPr>
        <w:drawing>
          <wp:anchor distT="0" distB="0" distL="0" distR="0" simplePos="0" relativeHeight="15738880" behindDoc="0" locked="0" layoutInCell="1" allowOverlap="1" wp14:anchorId="4A3156C0" wp14:editId="61D9E993">
            <wp:simplePos x="0" y="0"/>
            <wp:positionH relativeFrom="page">
              <wp:posOffset>1284791</wp:posOffset>
            </wp:positionH>
            <wp:positionV relativeFrom="paragraph">
              <wp:posOffset>77733</wp:posOffset>
            </wp:positionV>
            <wp:extent cx="291786" cy="107345"/>
            <wp:effectExtent l="0" t="0" r="0" b="0"/>
            <wp:wrapNone/>
            <wp:docPr id="39"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20.png"/>
                    <pic:cNvPicPr/>
                  </pic:nvPicPr>
                  <pic:blipFill>
                    <a:blip r:embed="rId26" cstate="print"/>
                    <a:stretch>
                      <a:fillRect/>
                    </a:stretch>
                  </pic:blipFill>
                  <pic:spPr>
                    <a:xfrm>
                      <a:off x="0" y="0"/>
                      <a:ext cx="291786" cy="107345"/>
                    </a:xfrm>
                    <a:prstGeom prst="rect">
                      <a:avLst/>
                    </a:prstGeom>
                  </pic:spPr>
                </pic:pic>
              </a:graphicData>
            </a:graphic>
          </wp:anchor>
        </w:drawing>
      </w:r>
      <w:hyperlink w:anchor="_bookmark108" w:history="1">
        <w:r>
          <w:t>Incentive</w:t>
        </w:r>
        <w:r>
          <w:rPr>
            <w:spacing w:val="-3"/>
          </w:rPr>
          <w:t xml:space="preserve"> </w:t>
        </w:r>
        <w:r>
          <w:t>effect</w:t>
        </w:r>
        <w:r>
          <w:tab/>
          <w:t>59</w:t>
        </w:r>
      </w:hyperlink>
    </w:p>
    <w:p w14:paraId="3AFCCB09" w14:textId="77777777" w:rsidR="004B799C" w:rsidRDefault="00CA4AAC">
      <w:pPr>
        <w:pStyle w:val="BodyText"/>
        <w:tabs>
          <w:tab w:val="left" w:leader="dot" w:pos="9360"/>
        </w:tabs>
        <w:spacing w:before="60"/>
        <w:ind w:left="2158"/>
      </w:pPr>
      <w:r>
        <w:rPr>
          <w:noProof/>
        </w:rPr>
        <w:drawing>
          <wp:anchor distT="0" distB="0" distL="0" distR="0" simplePos="0" relativeHeight="15739392" behindDoc="0" locked="0" layoutInCell="1" allowOverlap="1" wp14:anchorId="7FE2A6D5" wp14:editId="352731F1">
            <wp:simplePos x="0" y="0"/>
            <wp:positionH relativeFrom="page">
              <wp:posOffset>1284766</wp:posOffset>
            </wp:positionH>
            <wp:positionV relativeFrom="paragraph">
              <wp:posOffset>77098</wp:posOffset>
            </wp:positionV>
            <wp:extent cx="299431" cy="107345"/>
            <wp:effectExtent l="0" t="0" r="0" b="0"/>
            <wp:wrapNone/>
            <wp:docPr id="41"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21.png"/>
                    <pic:cNvPicPr/>
                  </pic:nvPicPr>
                  <pic:blipFill>
                    <a:blip r:embed="rId27" cstate="print"/>
                    <a:stretch>
                      <a:fillRect/>
                    </a:stretch>
                  </pic:blipFill>
                  <pic:spPr>
                    <a:xfrm>
                      <a:off x="0" y="0"/>
                      <a:ext cx="299431" cy="107345"/>
                    </a:xfrm>
                    <a:prstGeom prst="rect">
                      <a:avLst/>
                    </a:prstGeom>
                  </pic:spPr>
                </pic:pic>
              </a:graphicData>
            </a:graphic>
          </wp:anchor>
        </w:drawing>
      </w:r>
      <w:hyperlink w:anchor="_bookmark113" w:history="1">
        <w:r>
          <w:t>Minimisation</w:t>
        </w:r>
        <w:r>
          <w:rPr>
            <w:spacing w:val="-1"/>
          </w:rPr>
          <w:t xml:space="preserve"> </w:t>
        </w:r>
        <w:r>
          <w:t>of</w:t>
        </w:r>
        <w:r>
          <w:rPr>
            <w:spacing w:val="-2"/>
          </w:rPr>
          <w:t xml:space="preserve"> </w:t>
        </w:r>
        <w:r>
          <w:t>distortions on</w:t>
        </w:r>
        <w:r>
          <w:rPr>
            <w:spacing w:val="-1"/>
          </w:rPr>
          <w:t xml:space="preserve"> </w:t>
        </w:r>
        <w:r>
          <w:t>competition</w:t>
        </w:r>
        <w:r>
          <w:rPr>
            <w:spacing w:val="-1"/>
          </w:rPr>
          <w:t xml:space="preserve"> </w:t>
        </w:r>
        <w:r>
          <w:t>and trade</w:t>
        </w:r>
        <w:r>
          <w:tab/>
          <w:t>60</w:t>
        </w:r>
      </w:hyperlink>
    </w:p>
    <w:p w14:paraId="0F05E48D" w14:textId="77777777" w:rsidR="004B799C" w:rsidRDefault="001022B1">
      <w:pPr>
        <w:pStyle w:val="ListParagraph"/>
        <w:numPr>
          <w:ilvl w:val="3"/>
          <w:numId w:val="38"/>
        </w:numPr>
        <w:tabs>
          <w:tab w:val="left" w:pos="2758"/>
          <w:tab w:val="left" w:pos="2759"/>
          <w:tab w:val="left" w:leader="dot" w:pos="9360"/>
        </w:tabs>
        <w:spacing w:before="60"/>
        <w:ind w:hanging="901"/>
        <w:rPr>
          <w:sz w:val="24"/>
        </w:rPr>
      </w:pPr>
      <w:hyperlink w:anchor="_bookmark114" w:history="1">
        <w:r w:rsidR="00CA4AAC">
          <w:rPr>
            <w:sz w:val="24"/>
          </w:rPr>
          <w:t>Necessity</w:t>
        </w:r>
        <w:r w:rsidR="00CA4AAC">
          <w:rPr>
            <w:spacing w:val="-6"/>
            <w:sz w:val="24"/>
          </w:rPr>
          <w:t xml:space="preserve"> </w:t>
        </w:r>
        <w:r w:rsidR="00CA4AAC">
          <w:rPr>
            <w:sz w:val="24"/>
          </w:rPr>
          <w:t>of the aid</w:t>
        </w:r>
        <w:r w:rsidR="00CA4AAC">
          <w:rPr>
            <w:sz w:val="24"/>
          </w:rPr>
          <w:tab/>
          <w:t>60</w:t>
        </w:r>
      </w:hyperlink>
    </w:p>
    <w:p w14:paraId="701DBC41" w14:textId="77777777" w:rsidR="004B799C" w:rsidRDefault="001022B1">
      <w:pPr>
        <w:pStyle w:val="ListParagraph"/>
        <w:numPr>
          <w:ilvl w:val="3"/>
          <w:numId w:val="38"/>
        </w:numPr>
        <w:tabs>
          <w:tab w:val="left" w:pos="2758"/>
          <w:tab w:val="left" w:pos="2759"/>
          <w:tab w:val="left" w:leader="dot" w:pos="9360"/>
        </w:tabs>
        <w:spacing w:before="60"/>
        <w:ind w:hanging="901"/>
        <w:rPr>
          <w:sz w:val="24"/>
        </w:rPr>
      </w:pPr>
      <w:hyperlink w:anchor="_bookmark117" w:history="1">
        <w:r w:rsidR="00CA4AAC">
          <w:rPr>
            <w:sz w:val="24"/>
          </w:rPr>
          <w:t>Appropriateness</w:t>
        </w:r>
        <w:r w:rsidR="00CA4AAC">
          <w:rPr>
            <w:sz w:val="24"/>
          </w:rPr>
          <w:tab/>
          <w:t>60</w:t>
        </w:r>
      </w:hyperlink>
    </w:p>
    <w:p w14:paraId="3FCBEAF2" w14:textId="77777777" w:rsidR="004B799C" w:rsidRDefault="004B799C">
      <w:pPr>
        <w:rPr>
          <w:sz w:val="24"/>
        </w:rPr>
        <w:sectPr w:rsidR="004B799C">
          <w:footerReference w:type="default" r:id="rId28"/>
          <w:pgSz w:w="11910" w:h="16840"/>
          <w:pgMar w:top="1020" w:right="460" w:bottom="1620" w:left="460" w:header="0" w:footer="1426" w:gutter="0"/>
          <w:cols w:space="720"/>
        </w:sectPr>
      </w:pPr>
    </w:p>
    <w:p w14:paraId="0D011DF5" w14:textId="77777777" w:rsidR="004B799C" w:rsidRDefault="001022B1">
      <w:pPr>
        <w:pStyle w:val="ListParagraph"/>
        <w:numPr>
          <w:ilvl w:val="3"/>
          <w:numId w:val="38"/>
        </w:numPr>
        <w:tabs>
          <w:tab w:val="left" w:pos="2758"/>
          <w:tab w:val="left" w:pos="2759"/>
          <w:tab w:val="left" w:leader="dot" w:pos="9360"/>
        </w:tabs>
        <w:spacing w:before="72"/>
        <w:ind w:hanging="901"/>
        <w:rPr>
          <w:sz w:val="24"/>
        </w:rPr>
      </w:pPr>
      <w:hyperlink w:anchor="_bookmark119" w:history="1">
        <w:r w:rsidR="00CA4AAC">
          <w:rPr>
            <w:sz w:val="24"/>
          </w:rPr>
          <w:t>Proportionality</w:t>
        </w:r>
        <w:r w:rsidR="00CA4AAC">
          <w:rPr>
            <w:sz w:val="24"/>
          </w:rPr>
          <w:tab/>
          <w:t>60</w:t>
        </w:r>
      </w:hyperlink>
    </w:p>
    <w:p w14:paraId="7EE703E3" w14:textId="77777777" w:rsidR="004B799C" w:rsidRDefault="00CA4AAC">
      <w:pPr>
        <w:pStyle w:val="BodyText"/>
        <w:tabs>
          <w:tab w:val="left" w:leader="dot" w:pos="9360"/>
        </w:tabs>
        <w:spacing w:before="60"/>
        <w:ind w:left="2158"/>
      </w:pPr>
      <w:r>
        <w:rPr>
          <w:noProof/>
        </w:rPr>
        <w:drawing>
          <wp:anchor distT="0" distB="0" distL="0" distR="0" simplePos="0" relativeHeight="15739904" behindDoc="0" locked="0" layoutInCell="1" allowOverlap="1" wp14:anchorId="3BB3A811" wp14:editId="764372E2">
            <wp:simplePos x="0" y="0"/>
            <wp:positionH relativeFrom="page">
              <wp:posOffset>1284767</wp:posOffset>
            </wp:positionH>
            <wp:positionV relativeFrom="paragraph">
              <wp:posOffset>78367</wp:posOffset>
            </wp:positionV>
            <wp:extent cx="294858" cy="107346"/>
            <wp:effectExtent l="0" t="0" r="0" b="0"/>
            <wp:wrapNone/>
            <wp:docPr id="43"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22.png"/>
                    <pic:cNvPicPr/>
                  </pic:nvPicPr>
                  <pic:blipFill>
                    <a:blip r:embed="rId29" cstate="print"/>
                    <a:stretch>
                      <a:fillRect/>
                    </a:stretch>
                  </pic:blipFill>
                  <pic:spPr>
                    <a:xfrm>
                      <a:off x="0" y="0"/>
                      <a:ext cx="294858" cy="107346"/>
                    </a:xfrm>
                    <a:prstGeom prst="rect">
                      <a:avLst/>
                    </a:prstGeom>
                  </pic:spPr>
                </pic:pic>
              </a:graphicData>
            </a:graphic>
          </wp:anchor>
        </w:drawing>
      </w:r>
      <w:hyperlink w:anchor="_bookmark123" w:history="1">
        <w:r>
          <w:t>Avoidance</w:t>
        </w:r>
        <w:r>
          <w:rPr>
            <w:spacing w:val="-2"/>
          </w:rPr>
          <w:t xml:space="preserve"> </w:t>
        </w:r>
        <w:r>
          <w:t>of undue</w:t>
        </w:r>
        <w:r>
          <w:rPr>
            <w:spacing w:val="-2"/>
          </w:rPr>
          <w:t xml:space="preserve"> </w:t>
        </w:r>
        <w:r>
          <w:t>negative</w:t>
        </w:r>
        <w:r>
          <w:rPr>
            <w:spacing w:val="-1"/>
          </w:rPr>
          <w:t xml:space="preserve"> </w:t>
        </w:r>
        <w:r>
          <w:t>effects</w:t>
        </w:r>
        <w:r>
          <w:rPr>
            <w:spacing w:val="-1"/>
          </w:rPr>
          <w:t xml:space="preserve"> </w:t>
        </w:r>
        <w:r>
          <w:t>on</w:t>
        </w:r>
        <w:r>
          <w:rPr>
            <w:spacing w:val="-1"/>
          </w:rPr>
          <w:t xml:space="preserve"> </w:t>
        </w:r>
        <w:r>
          <w:t>competition and</w:t>
        </w:r>
        <w:r>
          <w:rPr>
            <w:spacing w:val="-1"/>
          </w:rPr>
          <w:t xml:space="preserve"> </w:t>
        </w:r>
        <w:r>
          <w:t>trade</w:t>
        </w:r>
        <w:r>
          <w:tab/>
          <w:t>62</w:t>
        </w:r>
      </w:hyperlink>
    </w:p>
    <w:p w14:paraId="7F8D0B08" w14:textId="77777777" w:rsidR="004B799C" w:rsidRDefault="001022B1">
      <w:pPr>
        <w:pStyle w:val="ListParagraph"/>
        <w:numPr>
          <w:ilvl w:val="1"/>
          <w:numId w:val="40"/>
        </w:numPr>
        <w:tabs>
          <w:tab w:val="left" w:pos="1757"/>
          <w:tab w:val="left" w:pos="1758"/>
          <w:tab w:val="left" w:leader="dot" w:pos="9360"/>
        </w:tabs>
        <w:spacing w:before="60"/>
        <w:ind w:left="1758" w:right="1361" w:hanging="800"/>
        <w:jc w:val="left"/>
        <w:rPr>
          <w:sz w:val="24"/>
        </w:rPr>
      </w:pPr>
      <w:hyperlink w:anchor="_bookmark126" w:history="1">
        <w:r w:rsidR="00CA4AAC">
          <w:rPr>
            <w:sz w:val="24"/>
          </w:rPr>
          <w:t>Aid</w:t>
        </w:r>
        <w:r w:rsidR="00CA4AAC">
          <w:rPr>
            <w:spacing w:val="20"/>
            <w:sz w:val="24"/>
          </w:rPr>
          <w:t xml:space="preserve"> </w:t>
        </w:r>
        <w:r w:rsidR="00CA4AAC">
          <w:rPr>
            <w:sz w:val="24"/>
          </w:rPr>
          <w:t>for</w:t>
        </w:r>
        <w:r w:rsidR="00CA4AAC">
          <w:rPr>
            <w:spacing w:val="19"/>
            <w:sz w:val="24"/>
          </w:rPr>
          <w:t xml:space="preserve"> </w:t>
        </w:r>
        <w:r w:rsidR="00CA4AAC">
          <w:rPr>
            <w:sz w:val="24"/>
          </w:rPr>
          <w:t>the</w:t>
        </w:r>
        <w:r w:rsidR="00CA4AAC">
          <w:rPr>
            <w:spacing w:val="19"/>
            <w:sz w:val="24"/>
          </w:rPr>
          <w:t xml:space="preserve"> </w:t>
        </w:r>
        <w:r w:rsidR="00CA4AAC">
          <w:rPr>
            <w:sz w:val="24"/>
          </w:rPr>
          <w:t>prevention</w:t>
        </w:r>
        <w:r w:rsidR="00CA4AAC">
          <w:rPr>
            <w:spacing w:val="21"/>
            <w:sz w:val="24"/>
          </w:rPr>
          <w:t xml:space="preserve"> </w:t>
        </w:r>
        <w:r w:rsidR="00CA4AAC">
          <w:rPr>
            <w:sz w:val="24"/>
          </w:rPr>
          <w:t>or</w:t>
        </w:r>
        <w:r w:rsidR="00CA4AAC">
          <w:rPr>
            <w:spacing w:val="19"/>
            <w:sz w:val="24"/>
          </w:rPr>
          <w:t xml:space="preserve"> </w:t>
        </w:r>
        <w:r w:rsidR="00CA4AAC">
          <w:rPr>
            <w:sz w:val="24"/>
          </w:rPr>
          <w:t>the</w:t>
        </w:r>
        <w:r w:rsidR="00CA4AAC">
          <w:rPr>
            <w:spacing w:val="20"/>
            <w:sz w:val="24"/>
          </w:rPr>
          <w:t xml:space="preserve"> </w:t>
        </w:r>
        <w:r w:rsidR="00CA4AAC">
          <w:rPr>
            <w:sz w:val="24"/>
          </w:rPr>
          <w:t>reduction</w:t>
        </w:r>
        <w:r w:rsidR="00CA4AAC">
          <w:rPr>
            <w:spacing w:val="20"/>
            <w:sz w:val="24"/>
          </w:rPr>
          <w:t xml:space="preserve"> </w:t>
        </w:r>
        <w:r w:rsidR="00CA4AAC">
          <w:rPr>
            <w:sz w:val="24"/>
          </w:rPr>
          <w:t>of</w:t>
        </w:r>
        <w:r w:rsidR="00CA4AAC">
          <w:rPr>
            <w:spacing w:val="20"/>
            <w:sz w:val="24"/>
          </w:rPr>
          <w:t xml:space="preserve"> </w:t>
        </w:r>
        <w:r w:rsidR="00CA4AAC">
          <w:rPr>
            <w:sz w:val="24"/>
          </w:rPr>
          <w:t>pollution</w:t>
        </w:r>
        <w:r w:rsidR="00CA4AAC">
          <w:rPr>
            <w:spacing w:val="20"/>
            <w:sz w:val="24"/>
          </w:rPr>
          <w:t xml:space="preserve"> </w:t>
        </w:r>
        <w:r w:rsidR="00CA4AAC">
          <w:rPr>
            <w:sz w:val="24"/>
          </w:rPr>
          <w:t>other</w:t>
        </w:r>
        <w:r w:rsidR="00CA4AAC">
          <w:rPr>
            <w:spacing w:val="20"/>
            <w:sz w:val="24"/>
          </w:rPr>
          <w:t xml:space="preserve"> </w:t>
        </w:r>
        <w:r w:rsidR="00CA4AAC">
          <w:rPr>
            <w:sz w:val="24"/>
          </w:rPr>
          <w:t>than</w:t>
        </w:r>
        <w:r w:rsidR="00CA4AAC">
          <w:rPr>
            <w:spacing w:val="19"/>
            <w:sz w:val="24"/>
          </w:rPr>
          <w:t xml:space="preserve"> </w:t>
        </w:r>
        <w:r w:rsidR="00CA4AAC">
          <w:rPr>
            <w:sz w:val="24"/>
          </w:rPr>
          <w:t>from</w:t>
        </w:r>
        <w:r w:rsidR="00CA4AAC">
          <w:rPr>
            <w:spacing w:val="24"/>
            <w:sz w:val="24"/>
          </w:rPr>
          <w:t xml:space="preserve"> </w:t>
        </w:r>
        <w:r w:rsidR="00CA4AAC">
          <w:rPr>
            <w:sz w:val="24"/>
          </w:rPr>
          <w:t>greenhouse</w:t>
        </w:r>
      </w:hyperlink>
      <w:r w:rsidR="00CA4AAC">
        <w:rPr>
          <w:spacing w:val="-57"/>
          <w:sz w:val="24"/>
        </w:rPr>
        <w:t xml:space="preserve"> </w:t>
      </w:r>
      <w:hyperlink w:anchor="_bookmark126" w:history="1">
        <w:r w:rsidR="00CA4AAC">
          <w:rPr>
            <w:sz w:val="24"/>
          </w:rPr>
          <w:t>gases</w:t>
        </w:r>
        <w:r w:rsidR="00CA4AAC">
          <w:rPr>
            <w:sz w:val="24"/>
          </w:rPr>
          <w:tab/>
          <w:t>63</w:t>
        </w:r>
      </w:hyperlink>
    </w:p>
    <w:p w14:paraId="60ED1D94" w14:textId="77777777" w:rsidR="004B799C" w:rsidRDefault="00CA4AAC">
      <w:pPr>
        <w:pStyle w:val="BodyText"/>
        <w:tabs>
          <w:tab w:val="left" w:leader="dot" w:pos="9360"/>
        </w:tabs>
        <w:spacing w:before="60"/>
        <w:ind w:left="2158"/>
      </w:pPr>
      <w:r>
        <w:rPr>
          <w:noProof/>
        </w:rPr>
        <w:drawing>
          <wp:anchor distT="0" distB="0" distL="0" distR="0" simplePos="0" relativeHeight="15740416" behindDoc="0" locked="0" layoutInCell="1" allowOverlap="1" wp14:anchorId="149B38B9" wp14:editId="21DBC4FC">
            <wp:simplePos x="0" y="0"/>
            <wp:positionH relativeFrom="page">
              <wp:posOffset>1284768</wp:posOffset>
            </wp:positionH>
            <wp:positionV relativeFrom="paragraph">
              <wp:posOffset>78112</wp:posOffset>
            </wp:positionV>
            <wp:extent cx="285713" cy="107346"/>
            <wp:effectExtent l="0" t="0" r="0" b="0"/>
            <wp:wrapNone/>
            <wp:docPr id="45"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23.png"/>
                    <pic:cNvPicPr/>
                  </pic:nvPicPr>
                  <pic:blipFill>
                    <a:blip r:embed="rId30" cstate="print"/>
                    <a:stretch>
                      <a:fillRect/>
                    </a:stretch>
                  </pic:blipFill>
                  <pic:spPr>
                    <a:xfrm>
                      <a:off x="0" y="0"/>
                      <a:ext cx="285713" cy="107346"/>
                    </a:xfrm>
                    <a:prstGeom prst="rect">
                      <a:avLst/>
                    </a:prstGeom>
                  </pic:spPr>
                </pic:pic>
              </a:graphicData>
            </a:graphic>
          </wp:anchor>
        </w:drawing>
      </w:r>
      <w:hyperlink w:anchor="_bookmark127" w:history="1">
        <w:r>
          <w:t>Rationale</w:t>
        </w:r>
        <w:r>
          <w:rPr>
            <w:spacing w:val="-1"/>
          </w:rPr>
          <w:t xml:space="preserve"> </w:t>
        </w:r>
        <w:r>
          <w:t>for</w:t>
        </w:r>
        <w:r>
          <w:rPr>
            <w:spacing w:val="-1"/>
          </w:rPr>
          <w:t xml:space="preserve"> </w:t>
        </w:r>
        <w:r>
          <w:t>the</w:t>
        </w:r>
        <w:r>
          <w:rPr>
            <w:spacing w:val="-3"/>
          </w:rPr>
          <w:t xml:space="preserve"> </w:t>
        </w:r>
        <w:r>
          <w:t>aid</w:t>
        </w:r>
        <w:r>
          <w:tab/>
          <w:t>63</w:t>
        </w:r>
      </w:hyperlink>
    </w:p>
    <w:p w14:paraId="0394915C" w14:textId="77777777" w:rsidR="004B799C" w:rsidRDefault="00CA4AAC">
      <w:pPr>
        <w:pStyle w:val="BodyText"/>
        <w:tabs>
          <w:tab w:val="left" w:leader="dot" w:pos="9360"/>
        </w:tabs>
        <w:spacing w:before="60"/>
        <w:ind w:left="2158"/>
      </w:pPr>
      <w:r>
        <w:rPr>
          <w:noProof/>
        </w:rPr>
        <w:drawing>
          <wp:anchor distT="0" distB="0" distL="0" distR="0" simplePos="0" relativeHeight="15740928" behindDoc="0" locked="0" layoutInCell="1" allowOverlap="1" wp14:anchorId="0720BEBC" wp14:editId="0E41D4D8">
            <wp:simplePos x="0" y="0"/>
            <wp:positionH relativeFrom="page">
              <wp:posOffset>1284743</wp:posOffset>
            </wp:positionH>
            <wp:positionV relativeFrom="paragraph">
              <wp:posOffset>78114</wp:posOffset>
            </wp:positionV>
            <wp:extent cx="297930" cy="107345"/>
            <wp:effectExtent l="0" t="0" r="0" b="0"/>
            <wp:wrapNone/>
            <wp:docPr id="47" name="image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24.png"/>
                    <pic:cNvPicPr/>
                  </pic:nvPicPr>
                  <pic:blipFill>
                    <a:blip r:embed="rId31" cstate="print"/>
                    <a:stretch>
                      <a:fillRect/>
                    </a:stretch>
                  </pic:blipFill>
                  <pic:spPr>
                    <a:xfrm>
                      <a:off x="0" y="0"/>
                      <a:ext cx="297930" cy="107345"/>
                    </a:xfrm>
                    <a:prstGeom prst="rect">
                      <a:avLst/>
                    </a:prstGeom>
                  </pic:spPr>
                </pic:pic>
              </a:graphicData>
            </a:graphic>
          </wp:anchor>
        </w:drawing>
      </w:r>
      <w:hyperlink w:anchor="_bookmark128" w:history="1">
        <w:r>
          <w:t>Scope</w:t>
        </w:r>
        <w:r>
          <w:rPr>
            <w:spacing w:val="-2"/>
          </w:rPr>
          <w:t xml:space="preserve"> </w:t>
        </w:r>
        <w:r>
          <w:t>and</w:t>
        </w:r>
        <w:r>
          <w:rPr>
            <w:spacing w:val="-1"/>
          </w:rPr>
          <w:t xml:space="preserve"> </w:t>
        </w:r>
        <w:r>
          <w:t>activities supported</w:t>
        </w:r>
        <w:r>
          <w:tab/>
          <w:t>64</w:t>
        </w:r>
      </w:hyperlink>
    </w:p>
    <w:p w14:paraId="75991AAF" w14:textId="77777777" w:rsidR="004B799C" w:rsidRDefault="00CA4AAC">
      <w:pPr>
        <w:pStyle w:val="BodyText"/>
        <w:tabs>
          <w:tab w:val="left" w:leader="dot" w:pos="9360"/>
        </w:tabs>
        <w:spacing w:before="60"/>
        <w:ind w:left="2158"/>
      </w:pPr>
      <w:r>
        <w:rPr>
          <w:noProof/>
        </w:rPr>
        <w:drawing>
          <wp:anchor distT="0" distB="0" distL="0" distR="0" simplePos="0" relativeHeight="15741440" behindDoc="0" locked="0" layoutInCell="1" allowOverlap="1" wp14:anchorId="0E8F0BD5" wp14:editId="20C5A80C">
            <wp:simplePos x="0" y="0"/>
            <wp:positionH relativeFrom="page">
              <wp:posOffset>1284791</wp:posOffset>
            </wp:positionH>
            <wp:positionV relativeFrom="paragraph">
              <wp:posOffset>78113</wp:posOffset>
            </wp:positionV>
            <wp:extent cx="291786" cy="107346"/>
            <wp:effectExtent l="0" t="0" r="0" b="0"/>
            <wp:wrapNone/>
            <wp:docPr id="49" name="image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25.png"/>
                    <pic:cNvPicPr/>
                  </pic:nvPicPr>
                  <pic:blipFill>
                    <a:blip r:embed="rId32" cstate="print"/>
                    <a:stretch>
                      <a:fillRect/>
                    </a:stretch>
                  </pic:blipFill>
                  <pic:spPr>
                    <a:xfrm>
                      <a:off x="0" y="0"/>
                      <a:ext cx="291786" cy="107346"/>
                    </a:xfrm>
                    <a:prstGeom prst="rect">
                      <a:avLst/>
                    </a:prstGeom>
                  </pic:spPr>
                </pic:pic>
              </a:graphicData>
            </a:graphic>
          </wp:anchor>
        </w:drawing>
      </w:r>
      <w:hyperlink w:anchor="_bookmark129" w:history="1">
        <w:r>
          <w:t>Incentive</w:t>
        </w:r>
        <w:r>
          <w:rPr>
            <w:spacing w:val="-3"/>
          </w:rPr>
          <w:t xml:space="preserve"> </w:t>
        </w:r>
        <w:r>
          <w:t>effect</w:t>
        </w:r>
        <w:r>
          <w:tab/>
          <w:t>64</w:t>
        </w:r>
      </w:hyperlink>
    </w:p>
    <w:p w14:paraId="0DA1A87C" w14:textId="77777777" w:rsidR="004B799C" w:rsidRDefault="00CA4AAC">
      <w:pPr>
        <w:pStyle w:val="BodyText"/>
        <w:tabs>
          <w:tab w:val="left" w:leader="dot" w:pos="9360"/>
        </w:tabs>
        <w:spacing w:before="60"/>
        <w:ind w:left="2158"/>
      </w:pPr>
      <w:r>
        <w:rPr>
          <w:noProof/>
        </w:rPr>
        <w:drawing>
          <wp:anchor distT="0" distB="0" distL="0" distR="0" simplePos="0" relativeHeight="15741952" behindDoc="0" locked="0" layoutInCell="1" allowOverlap="1" wp14:anchorId="59CC9AA4" wp14:editId="19556DF5">
            <wp:simplePos x="0" y="0"/>
            <wp:positionH relativeFrom="page">
              <wp:posOffset>1284766</wp:posOffset>
            </wp:positionH>
            <wp:positionV relativeFrom="paragraph">
              <wp:posOffset>78113</wp:posOffset>
            </wp:positionV>
            <wp:extent cx="299431" cy="107346"/>
            <wp:effectExtent l="0" t="0" r="0" b="0"/>
            <wp:wrapNone/>
            <wp:docPr id="51" name="image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26.png"/>
                    <pic:cNvPicPr/>
                  </pic:nvPicPr>
                  <pic:blipFill>
                    <a:blip r:embed="rId33" cstate="print"/>
                    <a:stretch>
                      <a:fillRect/>
                    </a:stretch>
                  </pic:blipFill>
                  <pic:spPr>
                    <a:xfrm>
                      <a:off x="0" y="0"/>
                      <a:ext cx="299431" cy="107346"/>
                    </a:xfrm>
                    <a:prstGeom prst="rect">
                      <a:avLst/>
                    </a:prstGeom>
                  </pic:spPr>
                </pic:pic>
              </a:graphicData>
            </a:graphic>
          </wp:anchor>
        </w:drawing>
      </w:r>
      <w:hyperlink w:anchor="_bookmark132" w:history="1">
        <w:r>
          <w:t>Minimisation</w:t>
        </w:r>
        <w:r>
          <w:rPr>
            <w:spacing w:val="-1"/>
          </w:rPr>
          <w:t xml:space="preserve"> </w:t>
        </w:r>
        <w:r>
          <w:t>of</w:t>
        </w:r>
        <w:r>
          <w:rPr>
            <w:spacing w:val="-2"/>
          </w:rPr>
          <w:t xml:space="preserve"> </w:t>
        </w:r>
        <w:r>
          <w:t>distortions on</w:t>
        </w:r>
        <w:r>
          <w:rPr>
            <w:spacing w:val="-1"/>
          </w:rPr>
          <w:t xml:space="preserve"> </w:t>
        </w:r>
        <w:r>
          <w:t>competition</w:t>
        </w:r>
        <w:r>
          <w:rPr>
            <w:spacing w:val="-1"/>
          </w:rPr>
          <w:t xml:space="preserve"> </w:t>
        </w:r>
        <w:r>
          <w:t>and trade</w:t>
        </w:r>
        <w:r>
          <w:tab/>
          <w:t>65</w:t>
        </w:r>
      </w:hyperlink>
    </w:p>
    <w:p w14:paraId="0DC948BC" w14:textId="77777777" w:rsidR="004B799C" w:rsidRDefault="001022B1">
      <w:pPr>
        <w:pStyle w:val="ListParagraph"/>
        <w:numPr>
          <w:ilvl w:val="3"/>
          <w:numId w:val="37"/>
        </w:numPr>
        <w:tabs>
          <w:tab w:val="left" w:pos="2758"/>
          <w:tab w:val="left" w:pos="2759"/>
          <w:tab w:val="left" w:leader="dot" w:pos="9360"/>
        </w:tabs>
        <w:spacing w:before="60"/>
        <w:ind w:hanging="901"/>
        <w:rPr>
          <w:sz w:val="24"/>
        </w:rPr>
      </w:pPr>
      <w:hyperlink w:anchor="_bookmark133" w:history="1">
        <w:r w:rsidR="00CA4AAC">
          <w:rPr>
            <w:sz w:val="24"/>
          </w:rPr>
          <w:t>Necessity</w:t>
        </w:r>
        <w:r w:rsidR="00CA4AAC">
          <w:rPr>
            <w:spacing w:val="-6"/>
            <w:sz w:val="24"/>
          </w:rPr>
          <w:t xml:space="preserve"> </w:t>
        </w:r>
        <w:r w:rsidR="00CA4AAC">
          <w:rPr>
            <w:sz w:val="24"/>
          </w:rPr>
          <w:t>of the aid</w:t>
        </w:r>
        <w:r w:rsidR="00CA4AAC">
          <w:rPr>
            <w:sz w:val="24"/>
          </w:rPr>
          <w:tab/>
          <w:t>65</w:t>
        </w:r>
      </w:hyperlink>
    </w:p>
    <w:p w14:paraId="7DF803CC" w14:textId="77777777" w:rsidR="004B799C" w:rsidRDefault="001022B1">
      <w:pPr>
        <w:pStyle w:val="ListParagraph"/>
        <w:numPr>
          <w:ilvl w:val="3"/>
          <w:numId w:val="37"/>
        </w:numPr>
        <w:tabs>
          <w:tab w:val="left" w:pos="2758"/>
          <w:tab w:val="left" w:pos="2759"/>
          <w:tab w:val="left" w:leader="dot" w:pos="9360"/>
        </w:tabs>
        <w:spacing w:before="60"/>
        <w:ind w:hanging="901"/>
        <w:rPr>
          <w:sz w:val="24"/>
        </w:rPr>
      </w:pPr>
      <w:hyperlink w:anchor="_bookmark135" w:history="1">
        <w:r w:rsidR="00CA4AAC">
          <w:rPr>
            <w:sz w:val="24"/>
          </w:rPr>
          <w:t>Proportionality</w:t>
        </w:r>
        <w:r w:rsidR="00CA4AAC">
          <w:rPr>
            <w:sz w:val="24"/>
          </w:rPr>
          <w:tab/>
          <w:t>65</w:t>
        </w:r>
      </w:hyperlink>
    </w:p>
    <w:p w14:paraId="2EB6AF75" w14:textId="77777777" w:rsidR="004B799C" w:rsidRDefault="00CA4AAC">
      <w:pPr>
        <w:pStyle w:val="BodyText"/>
        <w:tabs>
          <w:tab w:val="left" w:leader="dot" w:pos="9360"/>
        </w:tabs>
        <w:spacing w:before="60"/>
        <w:ind w:left="2158"/>
      </w:pPr>
      <w:r>
        <w:rPr>
          <w:noProof/>
        </w:rPr>
        <w:drawing>
          <wp:anchor distT="0" distB="0" distL="0" distR="0" simplePos="0" relativeHeight="15742464" behindDoc="0" locked="0" layoutInCell="1" allowOverlap="1" wp14:anchorId="7D680473" wp14:editId="1A7FB5AD">
            <wp:simplePos x="0" y="0"/>
            <wp:positionH relativeFrom="page">
              <wp:posOffset>1284767</wp:posOffset>
            </wp:positionH>
            <wp:positionV relativeFrom="paragraph">
              <wp:posOffset>78114</wp:posOffset>
            </wp:positionV>
            <wp:extent cx="294858" cy="107345"/>
            <wp:effectExtent l="0" t="0" r="0" b="0"/>
            <wp:wrapNone/>
            <wp:docPr id="53" name="image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27.png"/>
                    <pic:cNvPicPr/>
                  </pic:nvPicPr>
                  <pic:blipFill>
                    <a:blip r:embed="rId34" cstate="print"/>
                    <a:stretch>
                      <a:fillRect/>
                    </a:stretch>
                  </pic:blipFill>
                  <pic:spPr>
                    <a:xfrm>
                      <a:off x="0" y="0"/>
                      <a:ext cx="294858" cy="107345"/>
                    </a:xfrm>
                    <a:prstGeom prst="rect">
                      <a:avLst/>
                    </a:prstGeom>
                  </pic:spPr>
                </pic:pic>
              </a:graphicData>
            </a:graphic>
          </wp:anchor>
        </w:drawing>
      </w:r>
      <w:hyperlink w:anchor="_bookmark138" w:history="1">
        <w:r>
          <w:t>Avoidance</w:t>
        </w:r>
        <w:r>
          <w:rPr>
            <w:spacing w:val="-2"/>
          </w:rPr>
          <w:t xml:space="preserve"> </w:t>
        </w:r>
        <w:r>
          <w:t>of undue</w:t>
        </w:r>
        <w:r>
          <w:rPr>
            <w:spacing w:val="-2"/>
          </w:rPr>
          <w:t xml:space="preserve"> </w:t>
        </w:r>
        <w:r>
          <w:t>negative</w:t>
        </w:r>
        <w:r>
          <w:rPr>
            <w:spacing w:val="-1"/>
          </w:rPr>
          <w:t xml:space="preserve"> </w:t>
        </w:r>
        <w:r>
          <w:t>effects</w:t>
        </w:r>
        <w:r>
          <w:rPr>
            <w:spacing w:val="-1"/>
          </w:rPr>
          <w:t xml:space="preserve"> </w:t>
        </w:r>
        <w:r>
          <w:t>on</w:t>
        </w:r>
        <w:r>
          <w:rPr>
            <w:spacing w:val="-1"/>
          </w:rPr>
          <w:t xml:space="preserve"> </w:t>
        </w:r>
        <w:r>
          <w:t>competition and</w:t>
        </w:r>
        <w:r>
          <w:rPr>
            <w:spacing w:val="-1"/>
          </w:rPr>
          <w:t xml:space="preserve"> </w:t>
        </w:r>
        <w:r>
          <w:t>trade</w:t>
        </w:r>
        <w:r>
          <w:tab/>
          <w:t>66</w:t>
        </w:r>
      </w:hyperlink>
    </w:p>
    <w:p w14:paraId="3175E935" w14:textId="77777777" w:rsidR="004B799C" w:rsidRDefault="001022B1">
      <w:pPr>
        <w:pStyle w:val="ListParagraph"/>
        <w:numPr>
          <w:ilvl w:val="1"/>
          <w:numId w:val="40"/>
        </w:numPr>
        <w:tabs>
          <w:tab w:val="left" w:pos="1757"/>
          <w:tab w:val="left" w:pos="1758"/>
          <w:tab w:val="left" w:leader="dot" w:pos="9360"/>
        </w:tabs>
        <w:spacing w:before="60"/>
        <w:ind w:left="1758" w:right="1363" w:hanging="800"/>
        <w:jc w:val="left"/>
        <w:rPr>
          <w:sz w:val="24"/>
        </w:rPr>
      </w:pPr>
      <w:hyperlink w:anchor="_bookmark140" w:history="1">
        <w:r w:rsidR="00CA4AAC">
          <w:rPr>
            <w:sz w:val="24"/>
          </w:rPr>
          <w:t>Aid</w:t>
        </w:r>
        <w:r w:rsidR="00CA4AAC">
          <w:rPr>
            <w:spacing w:val="37"/>
            <w:sz w:val="24"/>
          </w:rPr>
          <w:t xml:space="preserve"> </w:t>
        </w:r>
        <w:r w:rsidR="00CA4AAC">
          <w:rPr>
            <w:sz w:val="24"/>
          </w:rPr>
          <w:t>for</w:t>
        </w:r>
        <w:r w:rsidR="00CA4AAC">
          <w:rPr>
            <w:spacing w:val="35"/>
            <w:sz w:val="24"/>
          </w:rPr>
          <w:t xml:space="preserve"> </w:t>
        </w:r>
        <w:r w:rsidR="00CA4AAC">
          <w:rPr>
            <w:sz w:val="24"/>
          </w:rPr>
          <w:t>the</w:t>
        </w:r>
        <w:r w:rsidR="00CA4AAC">
          <w:rPr>
            <w:spacing w:val="37"/>
            <w:sz w:val="24"/>
          </w:rPr>
          <w:t xml:space="preserve"> </w:t>
        </w:r>
        <w:r w:rsidR="00CA4AAC">
          <w:rPr>
            <w:sz w:val="24"/>
          </w:rPr>
          <w:t>remediation</w:t>
        </w:r>
        <w:r w:rsidR="00CA4AAC">
          <w:rPr>
            <w:spacing w:val="39"/>
            <w:sz w:val="24"/>
          </w:rPr>
          <w:t xml:space="preserve"> </w:t>
        </w:r>
        <w:r w:rsidR="00CA4AAC">
          <w:rPr>
            <w:sz w:val="24"/>
          </w:rPr>
          <w:t>of</w:t>
        </w:r>
        <w:r w:rsidR="00CA4AAC">
          <w:rPr>
            <w:spacing w:val="37"/>
            <w:sz w:val="24"/>
          </w:rPr>
          <w:t xml:space="preserve"> </w:t>
        </w:r>
        <w:r w:rsidR="00CA4AAC">
          <w:rPr>
            <w:sz w:val="24"/>
          </w:rPr>
          <w:t>contaminated</w:t>
        </w:r>
        <w:r w:rsidR="00CA4AAC">
          <w:rPr>
            <w:spacing w:val="36"/>
            <w:sz w:val="24"/>
          </w:rPr>
          <w:t xml:space="preserve"> </w:t>
        </w:r>
        <w:r w:rsidR="00CA4AAC">
          <w:rPr>
            <w:sz w:val="24"/>
          </w:rPr>
          <w:t>sites,</w:t>
        </w:r>
        <w:r w:rsidR="00CA4AAC">
          <w:rPr>
            <w:spacing w:val="40"/>
            <w:sz w:val="24"/>
          </w:rPr>
          <w:t xml:space="preserve"> </w:t>
        </w:r>
        <w:r w:rsidR="00CA4AAC">
          <w:rPr>
            <w:sz w:val="24"/>
          </w:rPr>
          <w:t>for</w:t>
        </w:r>
        <w:r w:rsidR="00CA4AAC">
          <w:rPr>
            <w:spacing w:val="35"/>
            <w:sz w:val="24"/>
          </w:rPr>
          <w:t xml:space="preserve"> </w:t>
        </w:r>
        <w:r w:rsidR="00CA4AAC">
          <w:rPr>
            <w:sz w:val="24"/>
          </w:rPr>
          <w:t>the</w:t>
        </w:r>
        <w:r w:rsidR="00CA4AAC">
          <w:rPr>
            <w:spacing w:val="39"/>
            <w:sz w:val="24"/>
          </w:rPr>
          <w:t xml:space="preserve"> </w:t>
        </w:r>
        <w:r w:rsidR="00CA4AAC">
          <w:rPr>
            <w:sz w:val="24"/>
          </w:rPr>
          <w:t>rehabilitation</w:t>
        </w:r>
        <w:r w:rsidR="00CA4AAC">
          <w:rPr>
            <w:spacing w:val="37"/>
            <w:sz w:val="24"/>
          </w:rPr>
          <w:t xml:space="preserve"> </w:t>
        </w:r>
        <w:r w:rsidR="00CA4AAC">
          <w:rPr>
            <w:sz w:val="24"/>
          </w:rPr>
          <w:t>of</w:t>
        </w:r>
        <w:r w:rsidR="00CA4AAC">
          <w:rPr>
            <w:spacing w:val="39"/>
            <w:sz w:val="24"/>
          </w:rPr>
          <w:t xml:space="preserve"> </w:t>
        </w:r>
        <w:r w:rsidR="00CA4AAC">
          <w:rPr>
            <w:sz w:val="24"/>
          </w:rPr>
          <w:t>natural</w:t>
        </w:r>
      </w:hyperlink>
      <w:r w:rsidR="00CA4AAC">
        <w:rPr>
          <w:spacing w:val="-57"/>
          <w:sz w:val="24"/>
        </w:rPr>
        <w:t xml:space="preserve"> </w:t>
      </w:r>
      <w:hyperlink w:anchor="_bookmark140" w:history="1">
        <w:r w:rsidR="00CA4AAC">
          <w:rPr>
            <w:sz w:val="24"/>
          </w:rPr>
          <w:t>habitats</w:t>
        </w:r>
        <w:r w:rsidR="00CA4AAC">
          <w:rPr>
            <w:spacing w:val="-1"/>
            <w:sz w:val="24"/>
          </w:rPr>
          <w:t xml:space="preserve"> </w:t>
        </w:r>
        <w:r w:rsidR="00CA4AAC">
          <w:rPr>
            <w:sz w:val="24"/>
          </w:rPr>
          <w:t>and</w:t>
        </w:r>
        <w:r w:rsidR="00CA4AAC">
          <w:rPr>
            <w:spacing w:val="-1"/>
            <w:sz w:val="24"/>
          </w:rPr>
          <w:t xml:space="preserve"> </w:t>
        </w:r>
        <w:r w:rsidR="00CA4AAC">
          <w:rPr>
            <w:sz w:val="24"/>
          </w:rPr>
          <w:t>ecosystems</w:t>
        </w:r>
        <w:r w:rsidR="00CA4AAC">
          <w:rPr>
            <w:spacing w:val="1"/>
            <w:sz w:val="24"/>
          </w:rPr>
          <w:t xml:space="preserve"> </w:t>
        </w:r>
        <w:r w:rsidR="00CA4AAC">
          <w:rPr>
            <w:sz w:val="24"/>
          </w:rPr>
          <w:t>and for</w:t>
        </w:r>
        <w:r w:rsidR="00CA4AAC">
          <w:rPr>
            <w:spacing w:val="-1"/>
            <w:sz w:val="24"/>
          </w:rPr>
          <w:t xml:space="preserve"> </w:t>
        </w:r>
        <w:r w:rsidR="00CA4AAC">
          <w:rPr>
            <w:sz w:val="24"/>
          </w:rPr>
          <w:t>biodiversity</w:t>
        </w:r>
        <w:r w:rsidR="00CA4AAC">
          <w:rPr>
            <w:spacing w:val="-6"/>
            <w:sz w:val="24"/>
          </w:rPr>
          <w:t xml:space="preserve"> </w:t>
        </w:r>
        <w:r w:rsidR="00CA4AAC">
          <w:rPr>
            <w:sz w:val="24"/>
          </w:rPr>
          <w:t>and</w:t>
        </w:r>
        <w:r w:rsidR="00CA4AAC">
          <w:rPr>
            <w:spacing w:val="2"/>
            <w:sz w:val="24"/>
          </w:rPr>
          <w:t xml:space="preserve"> </w:t>
        </w:r>
        <w:r w:rsidR="00CA4AAC">
          <w:rPr>
            <w:sz w:val="24"/>
          </w:rPr>
          <w:t>nature-based</w:t>
        </w:r>
        <w:r w:rsidR="00CA4AAC">
          <w:rPr>
            <w:spacing w:val="-1"/>
            <w:sz w:val="24"/>
          </w:rPr>
          <w:t xml:space="preserve"> </w:t>
        </w:r>
        <w:r w:rsidR="00CA4AAC">
          <w:rPr>
            <w:sz w:val="24"/>
          </w:rPr>
          <w:t>solutions</w:t>
        </w:r>
        <w:r w:rsidR="00CA4AAC">
          <w:rPr>
            <w:sz w:val="24"/>
          </w:rPr>
          <w:tab/>
          <w:t>67</w:t>
        </w:r>
      </w:hyperlink>
    </w:p>
    <w:p w14:paraId="13805798" w14:textId="77777777" w:rsidR="004B799C" w:rsidRDefault="00CA4AAC">
      <w:pPr>
        <w:pStyle w:val="BodyText"/>
        <w:tabs>
          <w:tab w:val="left" w:leader="dot" w:pos="9360"/>
        </w:tabs>
        <w:spacing w:before="60"/>
        <w:ind w:left="2158"/>
      </w:pPr>
      <w:r>
        <w:rPr>
          <w:noProof/>
        </w:rPr>
        <w:drawing>
          <wp:anchor distT="0" distB="0" distL="0" distR="0" simplePos="0" relativeHeight="15742976" behindDoc="0" locked="0" layoutInCell="1" allowOverlap="1" wp14:anchorId="3069781A" wp14:editId="59315782">
            <wp:simplePos x="0" y="0"/>
            <wp:positionH relativeFrom="page">
              <wp:posOffset>1284768</wp:posOffset>
            </wp:positionH>
            <wp:positionV relativeFrom="paragraph">
              <wp:posOffset>78113</wp:posOffset>
            </wp:positionV>
            <wp:extent cx="285713" cy="107346"/>
            <wp:effectExtent l="0" t="0" r="0" b="0"/>
            <wp:wrapNone/>
            <wp:docPr id="55" name="image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28.png"/>
                    <pic:cNvPicPr/>
                  </pic:nvPicPr>
                  <pic:blipFill>
                    <a:blip r:embed="rId35" cstate="print"/>
                    <a:stretch>
                      <a:fillRect/>
                    </a:stretch>
                  </pic:blipFill>
                  <pic:spPr>
                    <a:xfrm>
                      <a:off x="0" y="0"/>
                      <a:ext cx="285713" cy="107346"/>
                    </a:xfrm>
                    <a:prstGeom prst="rect">
                      <a:avLst/>
                    </a:prstGeom>
                  </pic:spPr>
                </pic:pic>
              </a:graphicData>
            </a:graphic>
          </wp:anchor>
        </w:drawing>
      </w:r>
      <w:hyperlink w:anchor="_bookmark141" w:history="1">
        <w:r>
          <w:t>Rationale</w:t>
        </w:r>
        <w:r>
          <w:rPr>
            <w:spacing w:val="-1"/>
          </w:rPr>
          <w:t xml:space="preserve"> </w:t>
        </w:r>
        <w:r>
          <w:t>for</w:t>
        </w:r>
        <w:r>
          <w:rPr>
            <w:spacing w:val="-1"/>
          </w:rPr>
          <w:t xml:space="preserve"> </w:t>
        </w:r>
        <w:r>
          <w:t>the</w:t>
        </w:r>
        <w:r>
          <w:rPr>
            <w:spacing w:val="-3"/>
          </w:rPr>
          <w:t xml:space="preserve"> </w:t>
        </w:r>
        <w:r>
          <w:t>aid</w:t>
        </w:r>
        <w:r>
          <w:tab/>
          <w:t>67</w:t>
        </w:r>
      </w:hyperlink>
    </w:p>
    <w:p w14:paraId="3DAD24AE" w14:textId="77777777" w:rsidR="004B799C" w:rsidRDefault="00CA4AAC">
      <w:pPr>
        <w:pStyle w:val="BodyText"/>
        <w:tabs>
          <w:tab w:val="left" w:leader="dot" w:pos="9360"/>
        </w:tabs>
        <w:spacing w:before="61"/>
        <w:ind w:left="2158"/>
      </w:pPr>
      <w:r>
        <w:rPr>
          <w:noProof/>
        </w:rPr>
        <w:drawing>
          <wp:anchor distT="0" distB="0" distL="0" distR="0" simplePos="0" relativeHeight="15743488" behindDoc="0" locked="0" layoutInCell="1" allowOverlap="1" wp14:anchorId="54F6FCCD" wp14:editId="224D37DD">
            <wp:simplePos x="0" y="0"/>
            <wp:positionH relativeFrom="page">
              <wp:posOffset>1284743</wp:posOffset>
            </wp:positionH>
            <wp:positionV relativeFrom="paragraph">
              <wp:posOffset>78367</wp:posOffset>
            </wp:positionV>
            <wp:extent cx="297930" cy="107346"/>
            <wp:effectExtent l="0" t="0" r="0" b="0"/>
            <wp:wrapNone/>
            <wp:docPr id="57" name="image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29.png"/>
                    <pic:cNvPicPr/>
                  </pic:nvPicPr>
                  <pic:blipFill>
                    <a:blip r:embed="rId36" cstate="print"/>
                    <a:stretch>
                      <a:fillRect/>
                    </a:stretch>
                  </pic:blipFill>
                  <pic:spPr>
                    <a:xfrm>
                      <a:off x="0" y="0"/>
                      <a:ext cx="297930" cy="107346"/>
                    </a:xfrm>
                    <a:prstGeom prst="rect">
                      <a:avLst/>
                    </a:prstGeom>
                  </pic:spPr>
                </pic:pic>
              </a:graphicData>
            </a:graphic>
          </wp:anchor>
        </w:drawing>
      </w:r>
      <w:hyperlink w:anchor="_bookmark142" w:history="1">
        <w:r>
          <w:t>Scope</w:t>
        </w:r>
        <w:r>
          <w:rPr>
            <w:spacing w:val="-2"/>
          </w:rPr>
          <w:t xml:space="preserve"> </w:t>
        </w:r>
        <w:r>
          <w:t>and</w:t>
        </w:r>
        <w:r>
          <w:rPr>
            <w:spacing w:val="-1"/>
          </w:rPr>
          <w:t xml:space="preserve"> </w:t>
        </w:r>
        <w:r>
          <w:t>activities supported</w:t>
        </w:r>
        <w:r>
          <w:tab/>
          <w:t>67</w:t>
        </w:r>
      </w:hyperlink>
    </w:p>
    <w:p w14:paraId="36650579" w14:textId="77777777" w:rsidR="004B799C" w:rsidRDefault="00CA4AAC">
      <w:pPr>
        <w:pStyle w:val="BodyText"/>
        <w:tabs>
          <w:tab w:val="left" w:leader="dot" w:pos="9360"/>
        </w:tabs>
        <w:spacing w:before="60"/>
        <w:ind w:left="2158"/>
      </w:pPr>
      <w:r>
        <w:rPr>
          <w:noProof/>
        </w:rPr>
        <w:drawing>
          <wp:anchor distT="0" distB="0" distL="0" distR="0" simplePos="0" relativeHeight="15744000" behindDoc="0" locked="0" layoutInCell="1" allowOverlap="1" wp14:anchorId="0764E8A3" wp14:editId="453D7667">
            <wp:simplePos x="0" y="0"/>
            <wp:positionH relativeFrom="page">
              <wp:posOffset>1284791</wp:posOffset>
            </wp:positionH>
            <wp:positionV relativeFrom="paragraph">
              <wp:posOffset>77733</wp:posOffset>
            </wp:positionV>
            <wp:extent cx="291786" cy="107345"/>
            <wp:effectExtent l="0" t="0" r="0" b="0"/>
            <wp:wrapNone/>
            <wp:docPr id="59" name="image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30.png"/>
                    <pic:cNvPicPr/>
                  </pic:nvPicPr>
                  <pic:blipFill>
                    <a:blip r:embed="rId37" cstate="print"/>
                    <a:stretch>
                      <a:fillRect/>
                    </a:stretch>
                  </pic:blipFill>
                  <pic:spPr>
                    <a:xfrm>
                      <a:off x="0" y="0"/>
                      <a:ext cx="291786" cy="107345"/>
                    </a:xfrm>
                    <a:prstGeom prst="rect">
                      <a:avLst/>
                    </a:prstGeom>
                  </pic:spPr>
                </pic:pic>
              </a:graphicData>
            </a:graphic>
          </wp:anchor>
        </w:drawing>
      </w:r>
      <w:hyperlink w:anchor="_bookmark143" w:history="1">
        <w:r>
          <w:t>Incentive</w:t>
        </w:r>
        <w:r>
          <w:rPr>
            <w:spacing w:val="-3"/>
          </w:rPr>
          <w:t xml:space="preserve"> </w:t>
        </w:r>
        <w:r>
          <w:t>effect</w:t>
        </w:r>
        <w:r>
          <w:tab/>
          <w:t>68</w:t>
        </w:r>
      </w:hyperlink>
    </w:p>
    <w:p w14:paraId="5C8FB9C3" w14:textId="77777777" w:rsidR="004B799C" w:rsidRDefault="00CA4AAC">
      <w:pPr>
        <w:pStyle w:val="BodyText"/>
        <w:tabs>
          <w:tab w:val="left" w:leader="dot" w:pos="9360"/>
        </w:tabs>
        <w:spacing w:before="60"/>
        <w:ind w:left="2158"/>
      </w:pPr>
      <w:r>
        <w:rPr>
          <w:noProof/>
        </w:rPr>
        <w:drawing>
          <wp:anchor distT="0" distB="0" distL="0" distR="0" simplePos="0" relativeHeight="15744512" behindDoc="0" locked="0" layoutInCell="1" allowOverlap="1" wp14:anchorId="61F4284E" wp14:editId="6EBB1ED6">
            <wp:simplePos x="0" y="0"/>
            <wp:positionH relativeFrom="page">
              <wp:posOffset>1284766</wp:posOffset>
            </wp:positionH>
            <wp:positionV relativeFrom="paragraph">
              <wp:posOffset>77731</wp:posOffset>
            </wp:positionV>
            <wp:extent cx="299431" cy="107346"/>
            <wp:effectExtent l="0" t="0" r="0" b="0"/>
            <wp:wrapNone/>
            <wp:docPr id="61" name="image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31.png"/>
                    <pic:cNvPicPr/>
                  </pic:nvPicPr>
                  <pic:blipFill>
                    <a:blip r:embed="rId38" cstate="print"/>
                    <a:stretch>
                      <a:fillRect/>
                    </a:stretch>
                  </pic:blipFill>
                  <pic:spPr>
                    <a:xfrm>
                      <a:off x="0" y="0"/>
                      <a:ext cx="299431" cy="107346"/>
                    </a:xfrm>
                    <a:prstGeom prst="rect">
                      <a:avLst/>
                    </a:prstGeom>
                  </pic:spPr>
                </pic:pic>
              </a:graphicData>
            </a:graphic>
          </wp:anchor>
        </w:drawing>
      </w:r>
      <w:hyperlink w:anchor="_bookmark146" w:history="1">
        <w:r>
          <w:t>Proportionality</w:t>
        </w:r>
        <w:r>
          <w:tab/>
          <w:t>69</w:t>
        </w:r>
      </w:hyperlink>
    </w:p>
    <w:p w14:paraId="10D660A2" w14:textId="77777777" w:rsidR="004B799C" w:rsidRDefault="001022B1">
      <w:pPr>
        <w:pStyle w:val="ListParagraph"/>
        <w:numPr>
          <w:ilvl w:val="1"/>
          <w:numId w:val="40"/>
        </w:numPr>
        <w:tabs>
          <w:tab w:val="left" w:pos="1757"/>
          <w:tab w:val="left" w:pos="1758"/>
          <w:tab w:val="left" w:leader="dot" w:pos="9360"/>
        </w:tabs>
        <w:spacing w:before="60"/>
        <w:ind w:left="1758" w:hanging="800"/>
        <w:jc w:val="left"/>
        <w:rPr>
          <w:sz w:val="24"/>
        </w:rPr>
      </w:pPr>
      <w:hyperlink w:anchor="_bookmark147" w:history="1">
        <w:r w:rsidR="00CA4AAC">
          <w:rPr>
            <w:sz w:val="24"/>
          </w:rPr>
          <w:t>Aid</w:t>
        </w:r>
        <w:r w:rsidR="00CA4AAC">
          <w:rPr>
            <w:spacing w:val="-1"/>
            <w:sz w:val="24"/>
          </w:rPr>
          <w:t xml:space="preserve"> </w:t>
        </w:r>
        <w:r w:rsidR="00CA4AAC">
          <w:rPr>
            <w:sz w:val="24"/>
          </w:rPr>
          <w:t>in</w:t>
        </w:r>
        <w:r w:rsidR="00CA4AAC">
          <w:rPr>
            <w:spacing w:val="-1"/>
            <w:sz w:val="24"/>
          </w:rPr>
          <w:t xml:space="preserve"> </w:t>
        </w:r>
        <w:r w:rsidR="00CA4AAC">
          <w:rPr>
            <w:sz w:val="24"/>
          </w:rPr>
          <w:t>the</w:t>
        </w:r>
        <w:r w:rsidR="00CA4AAC">
          <w:rPr>
            <w:spacing w:val="-1"/>
            <w:sz w:val="24"/>
          </w:rPr>
          <w:t xml:space="preserve"> </w:t>
        </w:r>
        <w:r w:rsidR="00CA4AAC">
          <w:rPr>
            <w:sz w:val="24"/>
          </w:rPr>
          <w:t>form</w:t>
        </w:r>
        <w:r w:rsidR="00CA4AAC">
          <w:rPr>
            <w:spacing w:val="-1"/>
            <w:sz w:val="24"/>
          </w:rPr>
          <w:t xml:space="preserve"> </w:t>
        </w:r>
        <w:r w:rsidR="00CA4AAC">
          <w:rPr>
            <w:sz w:val="24"/>
          </w:rPr>
          <w:t>of</w:t>
        </w:r>
        <w:r w:rsidR="00CA4AAC">
          <w:rPr>
            <w:spacing w:val="-1"/>
            <w:sz w:val="24"/>
          </w:rPr>
          <w:t xml:space="preserve"> </w:t>
        </w:r>
        <w:r w:rsidR="00CA4AAC">
          <w:rPr>
            <w:sz w:val="24"/>
          </w:rPr>
          <w:t>reductions in</w:t>
        </w:r>
        <w:r w:rsidR="00CA4AAC">
          <w:rPr>
            <w:spacing w:val="-1"/>
            <w:sz w:val="24"/>
          </w:rPr>
          <w:t xml:space="preserve"> </w:t>
        </w:r>
        <w:r w:rsidR="00CA4AAC">
          <w:rPr>
            <w:sz w:val="24"/>
          </w:rPr>
          <w:t>taxes</w:t>
        </w:r>
        <w:r w:rsidR="00CA4AAC">
          <w:rPr>
            <w:spacing w:val="-1"/>
            <w:sz w:val="24"/>
          </w:rPr>
          <w:t xml:space="preserve"> </w:t>
        </w:r>
        <w:r w:rsidR="00CA4AAC">
          <w:rPr>
            <w:sz w:val="24"/>
          </w:rPr>
          <w:t>or parafiscal</w:t>
        </w:r>
        <w:r w:rsidR="00CA4AAC">
          <w:rPr>
            <w:spacing w:val="1"/>
            <w:sz w:val="24"/>
          </w:rPr>
          <w:t xml:space="preserve"> </w:t>
        </w:r>
        <w:r w:rsidR="00CA4AAC">
          <w:rPr>
            <w:sz w:val="24"/>
          </w:rPr>
          <w:t>levies</w:t>
        </w:r>
        <w:r w:rsidR="00CA4AAC">
          <w:rPr>
            <w:sz w:val="24"/>
          </w:rPr>
          <w:tab/>
          <w:t>70</w:t>
        </w:r>
      </w:hyperlink>
    </w:p>
    <w:p w14:paraId="0B45E4D2" w14:textId="77777777" w:rsidR="004B799C" w:rsidRDefault="00CA4AAC">
      <w:pPr>
        <w:pStyle w:val="BodyText"/>
        <w:tabs>
          <w:tab w:val="left" w:pos="2758"/>
          <w:tab w:val="left" w:leader="dot" w:pos="9360"/>
        </w:tabs>
        <w:spacing w:before="60" w:line="292" w:lineRule="auto"/>
        <w:ind w:left="1858" w:right="1384" w:firstLine="300"/>
      </w:pPr>
      <w:r>
        <w:rPr>
          <w:noProof/>
        </w:rPr>
        <w:drawing>
          <wp:anchor distT="0" distB="0" distL="0" distR="0" simplePos="0" relativeHeight="485849088" behindDoc="1" locked="0" layoutInCell="1" allowOverlap="1" wp14:anchorId="1B9AE42A" wp14:editId="202FF2CE">
            <wp:simplePos x="0" y="0"/>
            <wp:positionH relativeFrom="page">
              <wp:posOffset>1284768</wp:posOffset>
            </wp:positionH>
            <wp:positionV relativeFrom="paragraph">
              <wp:posOffset>77731</wp:posOffset>
            </wp:positionV>
            <wp:extent cx="285713" cy="107346"/>
            <wp:effectExtent l="0" t="0" r="0" b="0"/>
            <wp:wrapNone/>
            <wp:docPr id="63"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32.png"/>
                    <pic:cNvPicPr/>
                  </pic:nvPicPr>
                  <pic:blipFill>
                    <a:blip r:embed="rId39" cstate="print"/>
                    <a:stretch>
                      <a:fillRect/>
                    </a:stretch>
                  </pic:blipFill>
                  <pic:spPr>
                    <a:xfrm>
                      <a:off x="0" y="0"/>
                      <a:ext cx="285713" cy="107346"/>
                    </a:xfrm>
                    <a:prstGeom prst="rect">
                      <a:avLst/>
                    </a:prstGeom>
                  </pic:spPr>
                </pic:pic>
              </a:graphicData>
            </a:graphic>
          </wp:anchor>
        </w:drawing>
      </w:r>
      <w:hyperlink w:anchor="_bookmark148" w:history="1">
        <w:r>
          <w:rPr>
            <w:spacing w:val="-1"/>
          </w:rPr>
          <w:t>Aid</w:t>
        </w:r>
        <w:r>
          <w:t xml:space="preserve"> </w:t>
        </w:r>
        <w:r>
          <w:rPr>
            <w:spacing w:val="-1"/>
          </w:rPr>
          <w:t>in</w:t>
        </w:r>
        <w:r>
          <w:t xml:space="preserve"> </w:t>
        </w:r>
        <w:r>
          <w:rPr>
            <w:spacing w:val="-1"/>
          </w:rPr>
          <w:t>the form</w:t>
        </w:r>
        <w:r>
          <w:rPr>
            <w:spacing w:val="1"/>
          </w:rPr>
          <w:t xml:space="preserve"> </w:t>
        </w:r>
        <w:r>
          <w:t>of reductions in</w:t>
        </w:r>
        <w:r>
          <w:rPr>
            <w:spacing w:val="1"/>
          </w:rPr>
          <w:t xml:space="preserve"> </w:t>
        </w:r>
        <w:r>
          <w:t>environmental taxes and</w:t>
        </w:r>
        <w:r>
          <w:rPr>
            <w:spacing w:val="1"/>
          </w:rPr>
          <w:t xml:space="preserve"> </w:t>
        </w:r>
        <w:r>
          <w:t>parafiscal levies</w:t>
        </w:r>
        <w:r>
          <w:rPr>
            <w:spacing w:val="-26"/>
          </w:rPr>
          <w:t xml:space="preserve"> </w:t>
        </w:r>
        <w:r>
          <w:t>.</w:t>
        </w:r>
        <w:r>
          <w:rPr>
            <w:spacing w:val="-22"/>
          </w:rPr>
          <w:t xml:space="preserve"> </w:t>
        </w:r>
        <w:r>
          <w:t>70</w:t>
        </w:r>
      </w:hyperlink>
      <w:r>
        <w:rPr>
          <w:spacing w:val="-57"/>
        </w:rPr>
        <w:t xml:space="preserve"> </w:t>
      </w:r>
      <w:hyperlink w:anchor="_bookmark149" w:history="1">
        <w:r>
          <w:t>4.7.1.1</w:t>
        </w:r>
        <w:r>
          <w:tab/>
          <w:t>Rationale</w:t>
        </w:r>
        <w:r>
          <w:rPr>
            <w:spacing w:val="-1"/>
          </w:rPr>
          <w:t xml:space="preserve"> </w:t>
        </w:r>
        <w:r>
          <w:t>for</w:t>
        </w:r>
        <w:r>
          <w:rPr>
            <w:spacing w:val="-1"/>
          </w:rPr>
          <w:t xml:space="preserve"> </w:t>
        </w:r>
        <w:r>
          <w:t>the</w:t>
        </w:r>
        <w:r>
          <w:rPr>
            <w:spacing w:val="-3"/>
          </w:rPr>
          <w:t xml:space="preserve"> </w:t>
        </w:r>
        <w:r>
          <w:t>aid</w:t>
        </w:r>
        <w:r>
          <w:tab/>
        </w:r>
        <w:r>
          <w:rPr>
            <w:spacing w:val="-2"/>
          </w:rPr>
          <w:t>70</w:t>
        </w:r>
      </w:hyperlink>
    </w:p>
    <w:p w14:paraId="13680816" w14:textId="77777777" w:rsidR="004B799C" w:rsidRDefault="001022B1">
      <w:pPr>
        <w:pStyle w:val="ListParagraph"/>
        <w:numPr>
          <w:ilvl w:val="3"/>
          <w:numId w:val="36"/>
        </w:numPr>
        <w:tabs>
          <w:tab w:val="left" w:pos="2758"/>
          <w:tab w:val="left" w:pos="2759"/>
          <w:tab w:val="left" w:leader="dot" w:pos="9360"/>
        </w:tabs>
        <w:spacing w:line="275" w:lineRule="exact"/>
        <w:ind w:hanging="901"/>
        <w:rPr>
          <w:sz w:val="24"/>
        </w:rPr>
      </w:pPr>
      <w:hyperlink w:anchor="_bookmark150" w:history="1">
        <w:r w:rsidR="00CA4AAC">
          <w:rPr>
            <w:sz w:val="24"/>
          </w:rPr>
          <w:t>Scope</w:t>
        </w:r>
        <w:r w:rsidR="00CA4AAC">
          <w:rPr>
            <w:spacing w:val="-1"/>
            <w:sz w:val="24"/>
          </w:rPr>
          <w:t xml:space="preserve"> </w:t>
        </w:r>
        <w:r w:rsidR="00CA4AAC">
          <w:rPr>
            <w:sz w:val="24"/>
          </w:rPr>
          <w:t>and supported</w:t>
        </w:r>
        <w:r w:rsidR="00CA4AAC">
          <w:rPr>
            <w:spacing w:val="2"/>
            <w:sz w:val="24"/>
          </w:rPr>
          <w:t xml:space="preserve"> </w:t>
        </w:r>
        <w:r w:rsidR="00CA4AAC">
          <w:rPr>
            <w:sz w:val="24"/>
          </w:rPr>
          <w:t>activity</w:t>
        </w:r>
        <w:r w:rsidR="00CA4AAC">
          <w:rPr>
            <w:sz w:val="24"/>
          </w:rPr>
          <w:tab/>
          <w:t>70</w:t>
        </w:r>
      </w:hyperlink>
    </w:p>
    <w:p w14:paraId="190AE586" w14:textId="77777777" w:rsidR="004B799C" w:rsidRDefault="001022B1">
      <w:pPr>
        <w:pStyle w:val="ListParagraph"/>
        <w:numPr>
          <w:ilvl w:val="3"/>
          <w:numId w:val="36"/>
        </w:numPr>
        <w:tabs>
          <w:tab w:val="left" w:pos="2758"/>
          <w:tab w:val="left" w:pos="2759"/>
          <w:tab w:val="left" w:leader="dot" w:pos="9360"/>
        </w:tabs>
        <w:spacing w:before="60"/>
        <w:ind w:hanging="901"/>
        <w:rPr>
          <w:sz w:val="24"/>
        </w:rPr>
      </w:pPr>
      <w:hyperlink w:anchor="_bookmark151" w:history="1">
        <w:r w:rsidR="00CA4AAC">
          <w:rPr>
            <w:sz w:val="24"/>
          </w:rPr>
          <w:t>Minimisation</w:t>
        </w:r>
        <w:r w:rsidR="00CA4AAC">
          <w:rPr>
            <w:spacing w:val="-1"/>
            <w:sz w:val="24"/>
          </w:rPr>
          <w:t xml:space="preserve"> </w:t>
        </w:r>
        <w:r w:rsidR="00CA4AAC">
          <w:rPr>
            <w:sz w:val="24"/>
          </w:rPr>
          <w:t>of</w:t>
        </w:r>
        <w:r w:rsidR="00CA4AAC">
          <w:rPr>
            <w:spacing w:val="-2"/>
            <w:sz w:val="24"/>
          </w:rPr>
          <w:t xml:space="preserve"> </w:t>
        </w:r>
        <w:r w:rsidR="00CA4AAC">
          <w:rPr>
            <w:sz w:val="24"/>
          </w:rPr>
          <w:t>distortions</w:t>
        </w:r>
        <w:r w:rsidR="00CA4AAC">
          <w:rPr>
            <w:spacing w:val="-1"/>
            <w:sz w:val="24"/>
          </w:rPr>
          <w:t xml:space="preserve"> </w:t>
        </w:r>
        <w:r w:rsidR="00CA4AAC">
          <w:rPr>
            <w:sz w:val="24"/>
          </w:rPr>
          <w:t>of competition</w:t>
        </w:r>
        <w:r w:rsidR="00CA4AAC">
          <w:rPr>
            <w:spacing w:val="-1"/>
            <w:sz w:val="24"/>
          </w:rPr>
          <w:t xml:space="preserve"> </w:t>
        </w:r>
        <w:r w:rsidR="00CA4AAC">
          <w:rPr>
            <w:sz w:val="24"/>
          </w:rPr>
          <w:t>and</w:t>
        </w:r>
        <w:r w:rsidR="00CA4AAC">
          <w:rPr>
            <w:spacing w:val="-1"/>
            <w:sz w:val="24"/>
          </w:rPr>
          <w:t xml:space="preserve"> </w:t>
        </w:r>
        <w:r w:rsidR="00CA4AAC">
          <w:rPr>
            <w:sz w:val="24"/>
          </w:rPr>
          <w:t>trade</w:t>
        </w:r>
        <w:r w:rsidR="00CA4AAC">
          <w:rPr>
            <w:sz w:val="24"/>
          </w:rPr>
          <w:tab/>
          <w:t>70</w:t>
        </w:r>
      </w:hyperlink>
    </w:p>
    <w:p w14:paraId="5213FBA1" w14:textId="77777777" w:rsidR="004B799C" w:rsidRDefault="001022B1">
      <w:pPr>
        <w:pStyle w:val="ListParagraph"/>
        <w:numPr>
          <w:ilvl w:val="4"/>
          <w:numId w:val="36"/>
        </w:numPr>
        <w:tabs>
          <w:tab w:val="left" w:pos="4019"/>
          <w:tab w:val="left" w:pos="4020"/>
          <w:tab w:val="left" w:leader="dot" w:pos="9360"/>
        </w:tabs>
        <w:spacing w:before="60"/>
        <w:rPr>
          <w:sz w:val="24"/>
        </w:rPr>
      </w:pPr>
      <w:hyperlink w:anchor="_bookmark152" w:history="1">
        <w:r w:rsidR="00CA4AAC">
          <w:rPr>
            <w:sz w:val="24"/>
          </w:rPr>
          <w:t>Necessity</w:t>
        </w:r>
        <w:r w:rsidR="00CA4AAC">
          <w:rPr>
            <w:sz w:val="24"/>
          </w:rPr>
          <w:tab/>
          <w:t>70</w:t>
        </w:r>
      </w:hyperlink>
    </w:p>
    <w:p w14:paraId="63A920EF" w14:textId="77777777" w:rsidR="004B799C" w:rsidRDefault="001022B1">
      <w:pPr>
        <w:pStyle w:val="ListParagraph"/>
        <w:numPr>
          <w:ilvl w:val="4"/>
          <w:numId w:val="36"/>
        </w:numPr>
        <w:tabs>
          <w:tab w:val="left" w:pos="4019"/>
          <w:tab w:val="left" w:pos="4020"/>
          <w:tab w:val="left" w:leader="dot" w:pos="9360"/>
        </w:tabs>
        <w:rPr>
          <w:sz w:val="24"/>
        </w:rPr>
      </w:pPr>
      <w:hyperlink w:anchor="_bookmark154" w:history="1">
        <w:r w:rsidR="00CA4AAC">
          <w:rPr>
            <w:sz w:val="24"/>
          </w:rPr>
          <w:t>Appropriateness</w:t>
        </w:r>
        <w:r w:rsidR="00CA4AAC">
          <w:rPr>
            <w:sz w:val="24"/>
          </w:rPr>
          <w:tab/>
          <w:t>71</w:t>
        </w:r>
      </w:hyperlink>
    </w:p>
    <w:p w14:paraId="6A615BAB" w14:textId="77777777" w:rsidR="004B799C" w:rsidRDefault="001022B1">
      <w:pPr>
        <w:pStyle w:val="ListParagraph"/>
        <w:numPr>
          <w:ilvl w:val="4"/>
          <w:numId w:val="36"/>
        </w:numPr>
        <w:tabs>
          <w:tab w:val="left" w:pos="4019"/>
          <w:tab w:val="left" w:pos="4020"/>
          <w:tab w:val="left" w:leader="dot" w:pos="9360"/>
        </w:tabs>
        <w:rPr>
          <w:sz w:val="24"/>
        </w:rPr>
      </w:pPr>
      <w:hyperlink w:anchor="_bookmark157" w:history="1">
        <w:r w:rsidR="00CA4AAC">
          <w:rPr>
            <w:sz w:val="24"/>
          </w:rPr>
          <w:t>Proportionality</w:t>
        </w:r>
        <w:r w:rsidR="00CA4AAC">
          <w:rPr>
            <w:sz w:val="24"/>
          </w:rPr>
          <w:tab/>
          <w:t>71</w:t>
        </w:r>
      </w:hyperlink>
    </w:p>
    <w:p w14:paraId="3406B013" w14:textId="77777777" w:rsidR="004B799C" w:rsidRDefault="00CA4AAC">
      <w:pPr>
        <w:pStyle w:val="BodyText"/>
        <w:tabs>
          <w:tab w:val="left" w:leader="dot" w:pos="9360"/>
        </w:tabs>
        <w:spacing w:before="61"/>
        <w:ind w:left="2158" w:right="1384"/>
      </w:pPr>
      <w:r>
        <w:rPr>
          <w:noProof/>
        </w:rPr>
        <w:drawing>
          <wp:anchor distT="0" distB="0" distL="0" distR="0" simplePos="0" relativeHeight="15745536" behindDoc="0" locked="0" layoutInCell="1" allowOverlap="1" wp14:anchorId="6A82909D" wp14:editId="2DF2D7B0">
            <wp:simplePos x="0" y="0"/>
            <wp:positionH relativeFrom="page">
              <wp:posOffset>1284743</wp:posOffset>
            </wp:positionH>
            <wp:positionV relativeFrom="paragraph">
              <wp:posOffset>78113</wp:posOffset>
            </wp:positionV>
            <wp:extent cx="297930" cy="107346"/>
            <wp:effectExtent l="0" t="0" r="0" b="0"/>
            <wp:wrapNone/>
            <wp:docPr id="65" name="image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33.png"/>
                    <pic:cNvPicPr/>
                  </pic:nvPicPr>
                  <pic:blipFill>
                    <a:blip r:embed="rId40" cstate="print"/>
                    <a:stretch>
                      <a:fillRect/>
                    </a:stretch>
                  </pic:blipFill>
                  <pic:spPr>
                    <a:xfrm>
                      <a:off x="0" y="0"/>
                      <a:ext cx="297930" cy="107346"/>
                    </a:xfrm>
                    <a:prstGeom prst="rect">
                      <a:avLst/>
                    </a:prstGeom>
                  </pic:spPr>
                </pic:pic>
              </a:graphicData>
            </a:graphic>
          </wp:anchor>
        </w:drawing>
      </w:r>
      <w:hyperlink w:anchor="_bookmark158" w:history="1">
        <w:r>
          <w:t>Aid</w:t>
        </w:r>
        <w:r>
          <w:rPr>
            <w:spacing w:val="1"/>
          </w:rPr>
          <w:t xml:space="preserve"> </w:t>
        </w:r>
        <w:r>
          <w:t>for</w:t>
        </w:r>
        <w:r>
          <w:rPr>
            <w:spacing w:val="1"/>
          </w:rPr>
          <w:t xml:space="preserve"> </w:t>
        </w:r>
        <w:r>
          <w:t>environmental</w:t>
        </w:r>
        <w:r>
          <w:rPr>
            <w:spacing w:val="1"/>
          </w:rPr>
          <w:t xml:space="preserve"> </w:t>
        </w:r>
        <w:r>
          <w:t>protection</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reductions</w:t>
        </w:r>
        <w:r>
          <w:rPr>
            <w:spacing w:val="1"/>
          </w:rPr>
          <w:t xml:space="preserve"> </w:t>
        </w:r>
        <w:r>
          <w:t>in</w:t>
        </w:r>
        <w:r>
          <w:rPr>
            <w:spacing w:val="1"/>
          </w:rPr>
          <w:t xml:space="preserve"> </w:t>
        </w:r>
        <w:r>
          <w:t>taxes</w:t>
        </w:r>
        <w:r>
          <w:rPr>
            <w:spacing w:val="1"/>
          </w:rPr>
          <w:t xml:space="preserve"> </w:t>
        </w:r>
        <w:r>
          <w:t>or</w:t>
        </w:r>
      </w:hyperlink>
      <w:r>
        <w:rPr>
          <w:spacing w:val="1"/>
        </w:rPr>
        <w:t xml:space="preserve"> </w:t>
      </w:r>
      <w:hyperlink w:anchor="_bookmark158" w:history="1">
        <w:r>
          <w:t>parafiscal</w:t>
        </w:r>
        <w:r>
          <w:rPr>
            <w:spacing w:val="-2"/>
          </w:rPr>
          <w:t xml:space="preserve"> </w:t>
        </w:r>
        <w:r>
          <w:t>levies</w:t>
        </w:r>
        <w:r>
          <w:tab/>
        </w:r>
        <w:r>
          <w:rPr>
            <w:spacing w:val="-2"/>
          </w:rPr>
          <w:t>72</w:t>
        </w:r>
      </w:hyperlink>
    </w:p>
    <w:p w14:paraId="7F9D9387" w14:textId="77777777" w:rsidR="004B799C" w:rsidRDefault="001022B1">
      <w:pPr>
        <w:pStyle w:val="ListParagraph"/>
        <w:numPr>
          <w:ilvl w:val="3"/>
          <w:numId w:val="35"/>
        </w:numPr>
        <w:tabs>
          <w:tab w:val="left" w:pos="2758"/>
          <w:tab w:val="left" w:pos="2759"/>
          <w:tab w:val="left" w:leader="dot" w:pos="9360"/>
        </w:tabs>
        <w:spacing w:before="60"/>
        <w:ind w:hanging="901"/>
        <w:rPr>
          <w:sz w:val="24"/>
        </w:rPr>
      </w:pPr>
      <w:hyperlink w:anchor="_bookmark159" w:history="1">
        <w:r w:rsidR="00CA4AAC">
          <w:rPr>
            <w:sz w:val="24"/>
          </w:rPr>
          <w:t>Rationale</w:t>
        </w:r>
        <w:r w:rsidR="00CA4AAC">
          <w:rPr>
            <w:spacing w:val="-1"/>
            <w:sz w:val="24"/>
          </w:rPr>
          <w:t xml:space="preserve"> </w:t>
        </w:r>
        <w:r w:rsidR="00CA4AAC">
          <w:rPr>
            <w:sz w:val="24"/>
          </w:rPr>
          <w:t>for</w:t>
        </w:r>
        <w:r w:rsidR="00CA4AAC">
          <w:rPr>
            <w:spacing w:val="-1"/>
            <w:sz w:val="24"/>
          </w:rPr>
          <w:t xml:space="preserve"> </w:t>
        </w:r>
        <w:r w:rsidR="00CA4AAC">
          <w:rPr>
            <w:sz w:val="24"/>
          </w:rPr>
          <w:t>the</w:t>
        </w:r>
        <w:r w:rsidR="00CA4AAC">
          <w:rPr>
            <w:spacing w:val="-3"/>
            <w:sz w:val="24"/>
          </w:rPr>
          <w:t xml:space="preserve"> </w:t>
        </w:r>
        <w:r w:rsidR="00CA4AAC">
          <w:rPr>
            <w:sz w:val="24"/>
          </w:rPr>
          <w:t>aid</w:t>
        </w:r>
        <w:r w:rsidR="00CA4AAC">
          <w:rPr>
            <w:sz w:val="24"/>
          </w:rPr>
          <w:tab/>
          <w:t>72</w:t>
        </w:r>
      </w:hyperlink>
    </w:p>
    <w:p w14:paraId="5B319EF2" w14:textId="77777777" w:rsidR="004B799C" w:rsidRDefault="001022B1">
      <w:pPr>
        <w:pStyle w:val="ListParagraph"/>
        <w:numPr>
          <w:ilvl w:val="3"/>
          <w:numId w:val="35"/>
        </w:numPr>
        <w:tabs>
          <w:tab w:val="left" w:pos="2758"/>
          <w:tab w:val="left" w:pos="2759"/>
          <w:tab w:val="left" w:leader="dot" w:pos="9360"/>
        </w:tabs>
        <w:spacing w:before="60"/>
        <w:ind w:hanging="901"/>
        <w:rPr>
          <w:sz w:val="24"/>
        </w:rPr>
      </w:pPr>
      <w:hyperlink w:anchor="_bookmark160" w:history="1">
        <w:r w:rsidR="00CA4AAC">
          <w:rPr>
            <w:sz w:val="24"/>
          </w:rPr>
          <w:t>Scope</w:t>
        </w:r>
        <w:r w:rsidR="00CA4AAC">
          <w:rPr>
            <w:spacing w:val="-1"/>
            <w:sz w:val="24"/>
          </w:rPr>
          <w:t xml:space="preserve"> </w:t>
        </w:r>
        <w:r w:rsidR="00CA4AAC">
          <w:rPr>
            <w:sz w:val="24"/>
          </w:rPr>
          <w:t>and supported</w:t>
        </w:r>
        <w:r w:rsidR="00CA4AAC">
          <w:rPr>
            <w:spacing w:val="2"/>
            <w:sz w:val="24"/>
          </w:rPr>
          <w:t xml:space="preserve"> </w:t>
        </w:r>
        <w:r w:rsidR="00CA4AAC">
          <w:rPr>
            <w:sz w:val="24"/>
          </w:rPr>
          <w:t>activity</w:t>
        </w:r>
        <w:r w:rsidR="00CA4AAC">
          <w:rPr>
            <w:sz w:val="24"/>
          </w:rPr>
          <w:tab/>
          <w:t>72</w:t>
        </w:r>
      </w:hyperlink>
    </w:p>
    <w:p w14:paraId="19ABA254" w14:textId="77777777" w:rsidR="004B799C" w:rsidRDefault="001022B1">
      <w:pPr>
        <w:pStyle w:val="ListParagraph"/>
        <w:numPr>
          <w:ilvl w:val="3"/>
          <w:numId w:val="35"/>
        </w:numPr>
        <w:tabs>
          <w:tab w:val="left" w:pos="2758"/>
          <w:tab w:val="left" w:pos="2759"/>
          <w:tab w:val="left" w:leader="dot" w:pos="9360"/>
        </w:tabs>
        <w:spacing w:before="60"/>
        <w:ind w:hanging="901"/>
        <w:rPr>
          <w:sz w:val="24"/>
        </w:rPr>
      </w:pPr>
      <w:hyperlink w:anchor="_bookmark161" w:history="1">
        <w:r w:rsidR="00CA4AAC">
          <w:rPr>
            <w:sz w:val="24"/>
          </w:rPr>
          <w:t>Incentive</w:t>
        </w:r>
        <w:r w:rsidR="00CA4AAC">
          <w:rPr>
            <w:spacing w:val="-3"/>
            <w:sz w:val="24"/>
          </w:rPr>
          <w:t xml:space="preserve"> </w:t>
        </w:r>
        <w:r w:rsidR="00CA4AAC">
          <w:rPr>
            <w:sz w:val="24"/>
          </w:rPr>
          <w:t>effect</w:t>
        </w:r>
        <w:r w:rsidR="00CA4AAC">
          <w:rPr>
            <w:sz w:val="24"/>
          </w:rPr>
          <w:tab/>
          <w:t>72</w:t>
        </w:r>
      </w:hyperlink>
    </w:p>
    <w:p w14:paraId="687F2005" w14:textId="77777777" w:rsidR="004B799C" w:rsidRDefault="001022B1">
      <w:pPr>
        <w:pStyle w:val="ListParagraph"/>
        <w:numPr>
          <w:ilvl w:val="3"/>
          <w:numId w:val="35"/>
        </w:numPr>
        <w:tabs>
          <w:tab w:val="left" w:pos="2758"/>
          <w:tab w:val="left" w:pos="2759"/>
          <w:tab w:val="left" w:leader="dot" w:pos="9360"/>
        </w:tabs>
        <w:spacing w:before="60"/>
        <w:ind w:hanging="901"/>
        <w:rPr>
          <w:sz w:val="24"/>
        </w:rPr>
      </w:pPr>
      <w:hyperlink w:anchor="_bookmark164" w:history="1">
        <w:r w:rsidR="00CA4AAC">
          <w:rPr>
            <w:sz w:val="24"/>
          </w:rPr>
          <w:t>Proportionality</w:t>
        </w:r>
        <w:r w:rsidR="00CA4AAC">
          <w:rPr>
            <w:sz w:val="24"/>
          </w:rPr>
          <w:tab/>
          <w:t>73</w:t>
        </w:r>
      </w:hyperlink>
    </w:p>
    <w:p w14:paraId="6FFC3FCC" w14:textId="77777777" w:rsidR="004B799C" w:rsidRDefault="001022B1">
      <w:pPr>
        <w:pStyle w:val="ListParagraph"/>
        <w:numPr>
          <w:ilvl w:val="3"/>
          <w:numId w:val="35"/>
        </w:numPr>
        <w:tabs>
          <w:tab w:val="left" w:pos="2758"/>
          <w:tab w:val="left" w:pos="2759"/>
          <w:tab w:val="left" w:leader="dot" w:pos="9360"/>
        </w:tabs>
        <w:spacing w:before="60"/>
        <w:ind w:hanging="901"/>
        <w:rPr>
          <w:sz w:val="24"/>
        </w:rPr>
      </w:pPr>
      <w:hyperlink w:anchor="_bookmark165" w:history="1">
        <w:r w:rsidR="00CA4AAC">
          <w:rPr>
            <w:sz w:val="24"/>
          </w:rPr>
          <w:t>Avoidance</w:t>
        </w:r>
        <w:r w:rsidR="00CA4AAC">
          <w:rPr>
            <w:spacing w:val="-2"/>
            <w:sz w:val="24"/>
          </w:rPr>
          <w:t xml:space="preserve"> </w:t>
        </w:r>
        <w:r w:rsidR="00CA4AAC">
          <w:rPr>
            <w:sz w:val="24"/>
          </w:rPr>
          <w:t>of undue</w:t>
        </w:r>
        <w:r w:rsidR="00CA4AAC">
          <w:rPr>
            <w:spacing w:val="-2"/>
            <w:sz w:val="24"/>
          </w:rPr>
          <w:t xml:space="preserve"> </w:t>
        </w:r>
        <w:r w:rsidR="00CA4AAC">
          <w:rPr>
            <w:sz w:val="24"/>
          </w:rPr>
          <w:t>negative</w:t>
        </w:r>
        <w:r w:rsidR="00CA4AAC">
          <w:rPr>
            <w:spacing w:val="-1"/>
            <w:sz w:val="24"/>
          </w:rPr>
          <w:t xml:space="preserve"> </w:t>
        </w:r>
        <w:r w:rsidR="00CA4AAC">
          <w:rPr>
            <w:sz w:val="24"/>
          </w:rPr>
          <w:t>effects</w:t>
        </w:r>
        <w:r w:rsidR="00CA4AAC">
          <w:rPr>
            <w:spacing w:val="-1"/>
            <w:sz w:val="24"/>
          </w:rPr>
          <w:t xml:space="preserve"> </w:t>
        </w:r>
        <w:r w:rsidR="00CA4AAC">
          <w:rPr>
            <w:sz w:val="24"/>
          </w:rPr>
          <w:t>on</w:t>
        </w:r>
        <w:r w:rsidR="00CA4AAC">
          <w:rPr>
            <w:spacing w:val="2"/>
            <w:sz w:val="24"/>
          </w:rPr>
          <w:t xml:space="preserve"> </w:t>
        </w:r>
        <w:r w:rsidR="00CA4AAC">
          <w:rPr>
            <w:sz w:val="24"/>
          </w:rPr>
          <w:t>competition and</w:t>
        </w:r>
        <w:r w:rsidR="00CA4AAC">
          <w:rPr>
            <w:spacing w:val="-1"/>
            <w:sz w:val="24"/>
          </w:rPr>
          <w:t xml:space="preserve"> </w:t>
        </w:r>
        <w:r w:rsidR="00CA4AAC">
          <w:rPr>
            <w:sz w:val="24"/>
          </w:rPr>
          <w:t>trade</w:t>
        </w:r>
        <w:r w:rsidR="00CA4AAC">
          <w:rPr>
            <w:sz w:val="24"/>
          </w:rPr>
          <w:tab/>
          <w:t>73</w:t>
        </w:r>
      </w:hyperlink>
    </w:p>
    <w:p w14:paraId="3B286919" w14:textId="77777777" w:rsidR="004B799C" w:rsidRDefault="001022B1">
      <w:pPr>
        <w:pStyle w:val="ListParagraph"/>
        <w:numPr>
          <w:ilvl w:val="1"/>
          <w:numId w:val="40"/>
        </w:numPr>
        <w:tabs>
          <w:tab w:val="left" w:pos="1757"/>
          <w:tab w:val="left" w:pos="1758"/>
          <w:tab w:val="left" w:leader="dot" w:pos="9360"/>
        </w:tabs>
        <w:spacing w:before="60"/>
        <w:ind w:left="1758" w:hanging="800"/>
        <w:jc w:val="left"/>
        <w:rPr>
          <w:sz w:val="24"/>
        </w:rPr>
      </w:pPr>
      <w:hyperlink w:anchor="_bookmark168" w:history="1">
        <w:r w:rsidR="00CA4AAC">
          <w:rPr>
            <w:sz w:val="24"/>
          </w:rPr>
          <w:t>Aid for</w:t>
        </w:r>
        <w:r w:rsidR="00CA4AAC">
          <w:rPr>
            <w:spacing w:val="1"/>
            <w:sz w:val="24"/>
          </w:rPr>
          <w:t xml:space="preserve"> </w:t>
        </w:r>
        <w:r w:rsidR="00CA4AAC">
          <w:rPr>
            <w:sz w:val="24"/>
          </w:rPr>
          <w:t>the</w:t>
        </w:r>
        <w:r w:rsidR="00CA4AAC">
          <w:rPr>
            <w:spacing w:val="-1"/>
            <w:sz w:val="24"/>
          </w:rPr>
          <w:t xml:space="preserve"> </w:t>
        </w:r>
        <w:r w:rsidR="00CA4AAC">
          <w:rPr>
            <w:sz w:val="24"/>
          </w:rPr>
          <w:t>security</w:t>
        </w:r>
        <w:r w:rsidR="00CA4AAC">
          <w:rPr>
            <w:spacing w:val="-4"/>
            <w:sz w:val="24"/>
          </w:rPr>
          <w:t xml:space="preserve"> </w:t>
        </w:r>
        <w:r w:rsidR="00CA4AAC">
          <w:rPr>
            <w:sz w:val="24"/>
          </w:rPr>
          <w:t>of</w:t>
        </w:r>
        <w:r w:rsidR="00CA4AAC">
          <w:rPr>
            <w:spacing w:val="1"/>
            <w:sz w:val="24"/>
          </w:rPr>
          <w:t xml:space="preserve"> </w:t>
        </w:r>
        <w:r w:rsidR="00CA4AAC">
          <w:rPr>
            <w:sz w:val="24"/>
          </w:rPr>
          <w:t>electricity</w:t>
        </w:r>
        <w:r w:rsidR="00CA4AAC">
          <w:rPr>
            <w:spacing w:val="-5"/>
            <w:sz w:val="24"/>
          </w:rPr>
          <w:t xml:space="preserve"> </w:t>
        </w:r>
        <w:r w:rsidR="00CA4AAC">
          <w:rPr>
            <w:sz w:val="24"/>
          </w:rPr>
          <w:t>supply</w:t>
        </w:r>
        <w:r w:rsidR="00CA4AAC">
          <w:rPr>
            <w:sz w:val="24"/>
          </w:rPr>
          <w:tab/>
          <w:t>73</w:t>
        </w:r>
      </w:hyperlink>
    </w:p>
    <w:p w14:paraId="1854C4D1" w14:textId="77777777" w:rsidR="004B799C" w:rsidRDefault="00CA4AAC">
      <w:pPr>
        <w:pStyle w:val="BodyText"/>
        <w:tabs>
          <w:tab w:val="left" w:leader="dot" w:pos="9360"/>
        </w:tabs>
        <w:spacing w:before="60"/>
        <w:ind w:left="2158"/>
      </w:pPr>
      <w:r>
        <w:rPr>
          <w:noProof/>
        </w:rPr>
        <w:drawing>
          <wp:anchor distT="0" distB="0" distL="0" distR="0" simplePos="0" relativeHeight="15746048" behindDoc="0" locked="0" layoutInCell="1" allowOverlap="1" wp14:anchorId="5849500E" wp14:editId="0F91101E">
            <wp:simplePos x="0" y="0"/>
            <wp:positionH relativeFrom="page">
              <wp:posOffset>1284768</wp:posOffset>
            </wp:positionH>
            <wp:positionV relativeFrom="paragraph">
              <wp:posOffset>77479</wp:posOffset>
            </wp:positionV>
            <wp:extent cx="285713" cy="107345"/>
            <wp:effectExtent l="0" t="0" r="0" b="0"/>
            <wp:wrapNone/>
            <wp:docPr id="67" name="image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34.png"/>
                    <pic:cNvPicPr/>
                  </pic:nvPicPr>
                  <pic:blipFill>
                    <a:blip r:embed="rId41" cstate="print"/>
                    <a:stretch>
                      <a:fillRect/>
                    </a:stretch>
                  </pic:blipFill>
                  <pic:spPr>
                    <a:xfrm>
                      <a:off x="0" y="0"/>
                      <a:ext cx="285713" cy="107345"/>
                    </a:xfrm>
                    <a:prstGeom prst="rect">
                      <a:avLst/>
                    </a:prstGeom>
                  </pic:spPr>
                </pic:pic>
              </a:graphicData>
            </a:graphic>
          </wp:anchor>
        </w:drawing>
      </w:r>
      <w:hyperlink w:anchor="_bookmark169" w:history="1">
        <w:r>
          <w:t>Rationale</w:t>
        </w:r>
        <w:r>
          <w:rPr>
            <w:spacing w:val="-1"/>
          </w:rPr>
          <w:t xml:space="preserve"> </w:t>
        </w:r>
        <w:r>
          <w:t>for</w:t>
        </w:r>
        <w:r>
          <w:rPr>
            <w:spacing w:val="-1"/>
          </w:rPr>
          <w:t xml:space="preserve"> </w:t>
        </w:r>
        <w:r>
          <w:t>the</w:t>
        </w:r>
        <w:r>
          <w:rPr>
            <w:spacing w:val="-3"/>
          </w:rPr>
          <w:t xml:space="preserve"> </w:t>
        </w:r>
        <w:r>
          <w:t>aid</w:t>
        </w:r>
        <w:r>
          <w:tab/>
          <w:t>73</w:t>
        </w:r>
      </w:hyperlink>
    </w:p>
    <w:p w14:paraId="070F4C83" w14:textId="77777777" w:rsidR="004B799C" w:rsidRDefault="00CA4AAC">
      <w:pPr>
        <w:pStyle w:val="BodyText"/>
        <w:tabs>
          <w:tab w:val="left" w:leader="dot" w:pos="9360"/>
        </w:tabs>
        <w:spacing w:before="60"/>
        <w:ind w:left="2158"/>
      </w:pPr>
      <w:r>
        <w:rPr>
          <w:noProof/>
        </w:rPr>
        <w:drawing>
          <wp:anchor distT="0" distB="0" distL="0" distR="0" simplePos="0" relativeHeight="15746560" behindDoc="0" locked="0" layoutInCell="1" allowOverlap="1" wp14:anchorId="4B23F902" wp14:editId="3E149EB7">
            <wp:simplePos x="0" y="0"/>
            <wp:positionH relativeFrom="page">
              <wp:posOffset>1284743</wp:posOffset>
            </wp:positionH>
            <wp:positionV relativeFrom="paragraph">
              <wp:posOffset>77479</wp:posOffset>
            </wp:positionV>
            <wp:extent cx="297930" cy="107345"/>
            <wp:effectExtent l="0" t="0" r="0" b="0"/>
            <wp:wrapNone/>
            <wp:docPr id="69" name="image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35.png"/>
                    <pic:cNvPicPr/>
                  </pic:nvPicPr>
                  <pic:blipFill>
                    <a:blip r:embed="rId42" cstate="print"/>
                    <a:stretch>
                      <a:fillRect/>
                    </a:stretch>
                  </pic:blipFill>
                  <pic:spPr>
                    <a:xfrm>
                      <a:off x="0" y="0"/>
                      <a:ext cx="297930" cy="107345"/>
                    </a:xfrm>
                    <a:prstGeom prst="rect">
                      <a:avLst/>
                    </a:prstGeom>
                  </pic:spPr>
                </pic:pic>
              </a:graphicData>
            </a:graphic>
          </wp:anchor>
        </w:drawing>
      </w:r>
      <w:hyperlink w:anchor="_bookmark170" w:history="1">
        <w:r>
          <w:t>Scope</w:t>
        </w:r>
        <w:r>
          <w:rPr>
            <w:spacing w:val="-1"/>
          </w:rPr>
          <w:t xml:space="preserve"> </w:t>
        </w:r>
        <w:r>
          <w:t>and supported</w:t>
        </w:r>
        <w:r>
          <w:rPr>
            <w:spacing w:val="2"/>
          </w:rPr>
          <w:t xml:space="preserve"> </w:t>
        </w:r>
        <w:r>
          <w:t>activity</w:t>
        </w:r>
        <w:r>
          <w:tab/>
          <w:t>74</w:t>
        </w:r>
      </w:hyperlink>
    </w:p>
    <w:p w14:paraId="70F6F51C" w14:textId="77777777" w:rsidR="004B799C" w:rsidRDefault="00CA4AAC">
      <w:pPr>
        <w:pStyle w:val="BodyText"/>
        <w:tabs>
          <w:tab w:val="left" w:leader="dot" w:pos="9360"/>
        </w:tabs>
        <w:spacing w:before="60"/>
        <w:ind w:left="2158"/>
      </w:pPr>
      <w:r>
        <w:rPr>
          <w:noProof/>
        </w:rPr>
        <w:drawing>
          <wp:anchor distT="0" distB="0" distL="0" distR="0" simplePos="0" relativeHeight="15747072" behindDoc="0" locked="0" layoutInCell="1" allowOverlap="1" wp14:anchorId="381995EB" wp14:editId="48991E21">
            <wp:simplePos x="0" y="0"/>
            <wp:positionH relativeFrom="page">
              <wp:posOffset>1284791</wp:posOffset>
            </wp:positionH>
            <wp:positionV relativeFrom="paragraph">
              <wp:posOffset>77479</wp:posOffset>
            </wp:positionV>
            <wp:extent cx="291786" cy="107345"/>
            <wp:effectExtent l="0" t="0" r="0" b="0"/>
            <wp:wrapNone/>
            <wp:docPr id="71" name="image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36.png"/>
                    <pic:cNvPicPr/>
                  </pic:nvPicPr>
                  <pic:blipFill>
                    <a:blip r:embed="rId43" cstate="print"/>
                    <a:stretch>
                      <a:fillRect/>
                    </a:stretch>
                  </pic:blipFill>
                  <pic:spPr>
                    <a:xfrm>
                      <a:off x="0" y="0"/>
                      <a:ext cx="291786" cy="107345"/>
                    </a:xfrm>
                    <a:prstGeom prst="rect">
                      <a:avLst/>
                    </a:prstGeom>
                  </pic:spPr>
                </pic:pic>
              </a:graphicData>
            </a:graphic>
          </wp:anchor>
        </w:drawing>
      </w:r>
      <w:hyperlink w:anchor="_bookmark171" w:history="1">
        <w:r>
          <w:t>The</w:t>
        </w:r>
        <w:r>
          <w:rPr>
            <w:spacing w:val="-3"/>
          </w:rPr>
          <w:t xml:space="preserve"> </w:t>
        </w:r>
        <w:r>
          <w:t>aid must</w:t>
        </w:r>
        <w:r>
          <w:rPr>
            <w:spacing w:val="-1"/>
          </w:rPr>
          <w:t xml:space="preserve"> </w:t>
        </w:r>
        <w:r>
          <w:t>facilitate the</w:t>
        </w:r>
        <w:r>
          <w:rPr>
            <w:spacing w:val="-2"/>
          </w:rPr>
          <w:t xml:space="preserve"> </w:t>
        </w:r>
        <w:r>
          <w:t>development of an economic</w:t>
        </w:r>
        <w:r>
          <w:rPr>
            <w:spacing w:val="-1"/>
          </w:rPr>
          <w:t xml:space="preserve"> </w:t>
        </w:r>
        <w:r>
          <w:t>activity</w:t>
        </w:r>
        <w:r>
          <w:tab/>
          <w:t>74</w:t>
        </w:r>
      </w:hyperlink>
    </w:p>
    <w:p w14:paraId="4D2623DD" w14:textId="77777777" w:rsidR="004B799C" w:rsidRDefault="001022B1">
      <w:pPr>
        <w:pStyle w:val="ListParagraph"/>
        <w:numPr>
          <w:ilvl w:val="3"/>
          <w:numId w:val="34"/>
        </w:numPr>
        <w:tabs>
          <w:tab w:val="left" w:pos="2758"/>
          <w:tab w:val="left" w:pos="2759"/>
          <w:tab w:val="left" w:leader="dot" w:pos="9360"/>
        </w:tabs>
        <w:spacing w:before="60"/>
        <w:ind w:hanging="901"/>
        <w:rPr>
          <w:sz w:val="24"/>
        </w:rPr>
      </w:pPr>
      <w:hyperlink w:anchor="_bookmark172" w:history="1">
        <w:r w:rsidR="00CA4AAC">
          <w:rPr>
            <w:sz w:val="24"/>
          </w:rPr>
          <w:t>Facilitating</w:t>
        </w:r>
        <w:r w:rsidR="00CA4AAC">
          <w:rPr>
            <w:spacing w:val="-5"/>
            <w:sz w:val="24"/>
          </w:rPr>
          <w:t xml:space="preserve"> </w:t>
        </w:r>
        <w:r w:rsidR="00CA4AAC">
          <w:rPr>
            <w:sz w:val="24"/>
          </w:rPr>
          <w:t>the</w:t>
        </w:r>
        <w:r w:rsidR="00CA4AAC">
          <w:rPr>
            <w:spacing w:val="-1"/>
            <w:sz w:val="24"/>
          </w:rPr>
          <w:t xml:space="preserve"> </w:t>
        </w:r>
        <w:r w:rsidR="00CA4AAC">
          <w:rPr>
            <w:sz w:val="24"/>
          </w:rPr>
          <w:t>development</w:t>
        </w:r>
        <w:r w:rsidR="00CA4AAC">
          <w:rPr>
            <w:spacing w:val="-1"/>
            <w:sz w:val="24"/>
          </w:rPr>
          <w:t xml:space="preserve"> </w:t>
        </w:r>
        <w:r w:rsidR="00CA4AAC">
          <w:rPr>
            <w:sz w:val="24"/>
          </w:rPr>
          <w:t>of</w:t>
        </w:r>
        <w:r w:rsidR="00CA4AAC">
          <w:rPr>
            <w:spacing w:val="-1"/>
            <w:sz w:val="24"/>
          </w:rPr>
          <w:t xml:space="preserve"> </w:t>
        </w:r>
        <w:r w:rsidR="00CA4AAC">
          <w:rPr>
            <w:sz w:val="24"/>
          </w:rPr>
          <w:t>certain</w:t>
        </w:r>
        <w:r w:rsidR="00CA4AAC">
          <w:rPr>
            <w:spacing w:val="-1"/>
            <w:sz w:val="24"/>
          </w:rPr>
          <w:t xml:space="preserve"> </w:t>
        </w:r>
        <w:r w:rsidR="00CA4AAC">
          <w:rPr>
            <w:sz w:val="24"/>
          </w:rPr>
          <w:t>economic activities</w:t>
        </w:r>
        <w:r w:rsidR="00CA4AAC">
          <w:rPr>
            <w:sz w:val="24"/>
          </w:rPr>
          <w:tab/>
          <w:t>74</w:t>
        </w:r>
      </w:hyperlink>
    </w:p>
    <w:p w14:paraId="4B3AB651" w14:textId="77777777" w:rsidR="004B799C" w:rsidRDefault="001022B1">
      <w:pPr>
        <w:pStyle w:val="ListParagraph"/>
        <w:numPr>
          <w:ilvl w:val="3"/>
          <w:numId w:val="34"/>
        </w:numPr>
        <w:tabs>
          <w:tab w:val="left" w:pos="2758"/>
          <w:tab w:val="left" w:pos="2759"/>
          <w:tab w:val="left" w:leader="dot" w:pos="9360"/>
        </w:tabs>
        <w:spacing w:before="60"/>
        <w:ind w:hanging="901"/>
        <w:rPr>
          <w:sz w:val="24"/>
        </w:rPr>
      </w:pPr>
      <w:hyperlink w:anchor="_bookmark173" w:history="1">
        <w:r w:rsidR="00CA4AAC">
          <w:rPr>
            <w:sz w:val="24"/>
          </w:rPr>
          <w:t>Incentive</w:t>
        </w:r>
        <w:r w:rsidR="00CA4AAC">
          <w:rPr>
            <w:spacing w:val="-3"/>
            <w:sz w:val="24"/>
          </w:rPr>
          <w:t xml:space="preserve"> </w:t>
        </w:r>
        <w:r w:rsidR="00CA4AAC">
          <w:rPr>
            <w:sz w:val="24"/>
          </w:rPr>
          <w:t>effect</w:t>
        </w:r>
        <w:r w:rsidR="00CA4AAC">
          <w:rPr>
            <w:sz w:val="24"/>
          </w:rPr>
          <w:tab/>
          <w:t>74</w:t>
        </w:r>
      </w:hyperlink>
    </w:p>
    <w:p w14:paraId="267123E2" w14:textId="77777777" w:rsidR="004B799C" w:rsidRDefault="00CA4AAC">
      <w:pPr>
        <w:pStyle w:val="BodyText"/>
        <w:tabs>
          <w:tab w:val="left" w:leader="dot" w:pos="9360"/>
        </w:tabs>
        <w:spacing w:before="60"/>
        <w:ind w:left="2158"/>
      </w:pPr>
      <w:r>
        <w:rPr>
          <w:noProof/>
        </w:rPr>
        <w:drawing>
          <wp:anchor distT="0" distB="0" distL="0" distR="0" simplePos="0" relativeHeight="15747584" behindDoc="0" locked="0" layoutInCell="1" allowOverlap="1" wp14:anchorId="3525B5F3" wp14:editId="02C1FC94">
            <wp:simplePos x="0" y="0"/>
            <wp:positionH relativeFrom="page">
              <wp:posOffset>1284766</wp:posOffset>
            </wp:positionH>
            <wp:positionV relativeFrom="paragraph">
              <wp:posOffset>77098</wp:posOffset>
            </wp:positionV>
            <wp:extent cx="299431" cy="107345"/>
            <wp:effectExtent l="0" t="0" r="0" b="0"/>
            <wp:wrapNone/>
            <wp:docPr id="73" name="image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37.png"/>
                    <pic:cNvPicPr/>
                  </pic:nvPicPr>
                  <pic:blipFill>
                    <a:blip r:embed="rId44" cstate="print"/>
                    <a:stretch>
                      <a:fillRect/>
                    </a:stretch>
                  </pic:blipFill>
                  <pic:spPr>
                    <a:xfrm>
                      <a:off x="0" y="0"/>
                      <a:ext cx="299431" cy="107345"/>
                    </a:xfrm>
                    <a:prstGeom prst="rect">
                      <a:avLst/>
                    </a:prstGeom>
                  </pic:spPr>
                </pic:pic>
              </a:graphicData>
            </a:graphic>
          </wp:anchor>
        </w:drawing>
      </w:r>
      <w:hyperlink w:anchor="_bookmark174" w:history="1">
        <w:r>
          <w:t>Minimisation</w:t>
        </w:r>
        <w:r>
          <w:rPr>
            <w:spacing w:val="-1"/>
          </w:rPr>
          <w:t xml:space="preserve"> </w:t>
        </w:r>
        <w:r>
          <w:t>of distortions</w:t>
        </w:r>
        <w:r>
          <w:rPr>
            <w:spacing w:val="-1"/>
          </w:rPr>
          <w:t xml:space="preserve"> </w:t>
        </w:r>
        <w:r>
          <w:t>of competition</w:t>
        </w:r>
        <w:r>
          <w:rPr>
            <w:spacing w:val="-1"/>
          </w:rPr>
          <w:t xml:space="preserve"> </w:t>
        </w:r>
        <w:r>
          <w:t>and trade</w:t>
        </w:r>
        <w:r>
          <w:tab/>
          <w:t>74</w:t>
        </w:r>
      </w:hyperlink>
    </w:p>
    <w:p w14:paraId="5D7A6280" w14:textId="77777777" w:rsidR="004B799C" w:rsidRDefault="001022B1">
      <w:pPr>
        <w:pStyle w:val="ListParagraph"/>
        <w:numPr>
          <w:ilvl w:val="3"/>
          <w:numId w:val="33"/>
        </w:numPr>
        <w:tabs>
          <w:tab w:val="left" w:pos="2758"/>
          <w:tab w:val="left" w:pos="2759"/>
          <w:tab w:val="left" w:leader="dot" w:pos="9360"/>
        </w:tabs>
        <w:spacing w:before="61"/>
        <w:ind w:hanging="901"/>
        <w:rPr>
          <w:sz w:val="24"/>
        </w:rPr>
      </w:pPr>
      <w:hyperlink w:anchor="_bookmark175" w:history="1">
        <w:r w:rsidR="00CA4AAC">
          <w:rPr>
            <w:sz w:val="24"/>
          </w:rPr>
          <w:t>Necessity</w:t>
        </w:r>
        <w:r w:rsidR="00CA4AAC">
          <w:rPr>
            <w:sz w:val="24"/>
          </w:rPr>
          <w:tab/>
          <w:t>74</w:t>
        </w:r>
      </w:hyperlink>
    </w:p>
    <w:p w14:paraId="3B21BAB1" w14:textId="77777777" w:rsidR="004B799C" w:rsidRDefault="001022B1">
      <w:pPr>
        <w:pStyle w:val="ListParagraph"/>
        <w:numPr>
          <w:ilvl w:val="3"/>
          <w:numId w:val="33"/>
        </w:numPr>
        <w:tabs>
          <w:tab w:val="left" w:pos="2758"/>
          <w:tab w:val="left" w:pos="2759"/>
          <w:tab w:val="left" w:leader="dot" w:pos="9360"/>
        </w:tabs>
        <w:spacing w:before="60"/>
        <w:ind w:hanging="901"/>
        <w:rPr>
          <w:sz w:val="24"/>
        </w:rPr>
      </w:pPr>
      <w:hyperlink w:anchor="_bookmark176" w:history="1">
        <w:r w:rsidR="00CA4AAC">
          <w:rPr>
            <w:sz w:val="24"/>
          </w:rPr>
          <w:t>Appropriateness</w:t>
        </w:r>
        <w:r w:rsidR="00CA4AAC">
          <w:rPr>
            <w:sz w:val="24"/>
          </w:rPr>
          <w:tab/>
          <w:t>76</w:t>
        </w:r>
      </w:hyperlink>
    </w:p>
    <w:p w14:paraId="1803EB40" w14:textId="77777777" w:rsidR="004B799C" w:rsidRDefault="004B799C">
      <w:pPr>
        <w:rPr>
          <w:sz w:val="24"/>
        </w:rPr>
        <w:sectPr w:rsidR="004B799C">
          <w:footerReference w:type="default" r:id="rId45"/>
          <w:pgSz w:w="11910" w:h="16840"/>
          <w:pgMar w:top="1020" w:right="460" w:bottom="1620" w:left="460" w:header="0" w:footer="1426" w:gutter="0"/>
          <w:pgNumType w:start="3"/>
          <w:cols w:space="720"/>
        </w:sectPr>
      </w:pPr>
    </w:p>
    <w:p w14:paraId="6964ACA5" w14:textId="77777777" w:rsidR="004B799C" w:rsidRDefault="001022B1">
      <w:pPr>
        <w:pStyle w:val="ListParagraph"/>
        <w:numPr>
          <w:ilvl w:val="3"/>
          <w:numId w:val="33"/>
        </w:numPr>
        <w:tabs>
          <w:tab w:val="left" w:pos="2758"/>
          <w:tab w:val="left" w:pos="2759"/>
          <w:tab w:val="left" w:leader="dot" w:pos="9360"/>
        </w:tabs>
        <w:spacing w:before="72"/>
        <w:ind w:hanging="901"/>
        <w:rPr>
          <w:sz w:val="24"/>
        </w:rPr>
      </w:pPr>
      <w:hyperlink w:anchor="_bookmark177" w:history="1">
        <w:r w:rsidR="00CA4AAC">
          <w:rPr>
            <w:sz w:val="24"/>
          </w:rPr>
          <w:t>Eligibility</w:t>
        </w:r>
        <w:r w:rsidR="00CA4AAC">
          <w:rPr>
            <w:sz w:val="24"/>
          </w:rPr>
          <w:tab/>
          <w:t>76</w:t>
        </w:r>
      </w:hyperlink>
    </w:p>
    <w:p w14:paraId="56403133" w14:textId="77777777" w:rsidR="004B799C" w:rsidRDefault="001022B1">
      <w:pPr>
        <w:pStyle w:val="ListParagraph"/>
        <w:numPr>
          <w:ilvl w:val="3"/>
          <w:numId w:val="33"/>
        </w:numPr>
        <w:tabs>
          <w:tab w:val="left" w:pos="2758"/>
          <w:tab w:val="left" w:pos="2759"/>
          <w:tab w:val="left" w:leader="dot" w:pos="9360"/>
        </w:tabs>
        <w:spacing w:before="60"/>
        <w:ind w:hanging="901"/>
        <w:rPr>
          <w:sz w:val="24"/>
        </w:rPr>
      </w:pPr>
      <w:hyperlink w:anchor="_bookmark178" w:history="1">
        <w:r w:rsidR="00CA4AAC">
          <w:rPr>
            <w:sz w:val="24"/>
          </w:rPr>
          <w:t>Public</w:t>
        </w:r>
        <w:r w:rsidR="00CA4AAC">
          <w:rPr>
            <w:spacing w:val="-2"/>
            <w:sz w:val="24"/>
          </w:rPr>
          <w:t xml:space="preserve"> </w:t>
        </w:r>
        <w:r w:rsidR="00CA4AAC">
          <w:rPr>
            <w:sz w:val="24"/>
          </w:rPr>
          <w:t>consultation</w:t>
        </w:r>
        <w:r w:rsidR="00CA4AAC">
          <w:rPr>
            <w:sz w:val="24"/>
          </w:rPr>
          <w:tab/>
          <w:t>77</w:t>
        </w:r>
      </w:hyperlink>
    </w:p>
    <w:p w14:paraId="77AC43A5" w14:textId="77777777" w:rsidR="004B799C" w:rsidRDefault="001022B1">
      <w:pPr>
        <w:pStyle w:val="ListParagraph"/>
        <w:numPr>
          <w:ilvl w:val="3"/>
          <w:numId w:val="33"/>
        </w:numPr>
        <w:tabs>
          <w:tab w:val="left" w:pos="2758"/>
          <w:tab w:val="left" w:pos="2759"/>
          <w:tab w:val="left" w:leader="dot" w:pos="9360"/>
        </w:tabs>
        <w:spacing w:before="60"/>
        <w:ind w:hanging="901"/>
        <w:rPr>
          <w:sz w:val="24"/>
        </w:rPr>
      </w:pPr>
      <w:hyperlink w:anchor="_bookmark179" w:history="1">
        <w:r w:rsidR="00CA4AAC">
          <w:rPr>
            <w:sz w:val="24"/>
          </w:rPr>
          <w:t>Proportionality</w:t>
        </w:r>
        <w:r w:rsidR="00CA4AAC">
          <w:rPr>
            <w:sz w:val="24"/>
          </w:rPr>
          <w:tab/>
          <w:t>78</w:t>
        </w:r>
      </w:hyperlink>
    </w:p>
    <w:p w14:paraId="26AC1425" w14:textId="77777777" w:rsidR="004B799C" w:rsidRDefault="00CA4AAC">
      <w:pPr>
        <w:pStyle w:val="BodyText"/>
        <w:tabs>
          <w:tab w:val="left" w:leader="dot" w:pos="9360"/>
        </w:tabs>
        <w:spacing w:before="60"/>
        <w:ind w:left="2158" w:right="1384"/>
      </w:pPr>
      <w:r>
        <w:rPr>
          <w:noProof/>
        </w:rPr>
        <w:drawing>
          <wp:anchor distT="0" distB="0" distL="0" distR="0" simplePos="0" relativeHeight="15748096" behindDoc="0" locked="0" layoutInCell="1" allowOverlap="1" wp14:anchorId="67037050" wp14:editId="09F88FE6">
            <wp:simplePos x="0" y="0"/>
            <wp:positionH relativeFrom="page">
              <wp:posOffset>1284767</wp:posOffset>
            </wp:positionH>
            <wp:positionV relativeFrom="paragraph">
              <wp:posOffset>78113</wp:posOffset>
            </wp:positionV>
            <wp:extent cx="294858" cy="107346"/>
            <wp:effectExtent l="0" t="0" r="0" b="0"/>
            <wp:wrapNone/>
            <wp:docPr id="75" name="image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38.png"/>
                    <pic:cNvPicPr/>
                  </pic:nvPicPr>
                  <pic:blipFill>
                    <a:blip r:embed="rId46" cstate="print"/>
                    <a:stretch>
                      <a:fillRect/>
                    </a:stretch>
                  </pic:blipFill>
                  <pic:spPr>
                    <a:xfrm>
                      <a:off x="0" y="0"/>
                      <a:ext cx="294858" cy="107346"/>
                    </a:xfrm>
                    <a:prstGeom prst="rect">
                      <a:avLst/>
                    </a:prstGeom>
                  </pic:spPr>
                </pic:pic>
              </a:graphicData>
            </a:graphic>
          </wp:anchor>
        </w:drawing>
      </w:r>
      <w:hyperlink w:anchor="_bookmark180" w:history="1">
        <w:r>
          <w:t>Avoidance</w:t>
        </w:r>
        <w:r>
          <w:rPr>
            <w:spacing w:val="25"/>
          </w:rPr>
          <w:t xml:space="preserve"> </w:t>
        </w:r>
        <w:r>
          <w:t>of</w:t>
        </w:r>
        <w:r>
          <w:rPr>
            <w:spacing w:val="25"/>
          </w:rPr>
          <w:t xml:space="preserve"> </w:t>
        </w:r>
        <w:r>
          <w:t>undue</w:t>
        </w:r>
        <w:r>
          <w:rPr>
            <w:spacing w:val="25"/>
          </w:rPr>
          <w:t xml:space="preserve"> </w:t>
        </w:r>
        <w:r>
          <w:t>negative</w:t>
        </w:r>
        <w:r>
          <w:rPr>
            <w:spacing w:val="25"/>
          </w:rPr>
          <w:t xml:space="preserve"> </w:t>
        </w:r>
        <w:r>
          <w:t>effects</w:t>
        </w:r>
        <w:r>
          <w:rPr>
            <w:spacing w:val="26"/>
          </w:rPr>
          <w:t xml:space="preserve"> </w:t>
        </w:r>
        <w:r>
          <w:t>on</w:t>
        </w:r>
        <w:r>
          <w:rPr>
            <w:spacing w:val="26"/>
          </w:rPr>
          <w:t xml:space="preserve"> </w:t>
        </w:r>
        <w:r>
          <w:t>competition</w:t>
        </w:r>
        <w:r>
          <w:rPr>
            <w:spacing w:val="26"/>
          </w:rPr>
          <w:t xml:space="preserve"> </w:t>
        </w:r>
        <w:r>
          <w:t>and</w:t>
        </w:r>
        <w:r>
          <w:rPr>
            <w:spacing w:val="26"/>
          </w:rPr>
          <w:t xml:space="preserve"> </w:t>
        </w:r>
        <w:r>
          <w:t>trade</w:t>
        </w:r>
        <w:r>
          <w:rPr>
            <w:spacing w:val="25"/>
          </w:rPr>
          <w:t xml:space="preserve"> </w:t>
        </w:r>
        <w:r>
          <w:t>and</w:t>
        </w:r>
      </w:hyperlink>
      <w:r>
        <w:rPr>
          <w:spacing w:val="1"/>
        </w:rPr>
        <w:t xml:space="preserve"> </w:t>
      </w:r>
      <w:hyperlink w:anchor="_bookmark180" w:history="1">
        <w:r>
          <w:t>balancing</w:t>
        </w:r>
        <w:r>
          <w:tab/>
        </w:r>
        <w:r>
          <w:rPr>
            <w:spacing w:val="-2"/>
          </w:rPr>
          <w:t>78</w:t>
        </w:r>
      </w:hyperlink>
    </w:p>
    <w:p w14:paraId="328D8504" w14:textId="77777777" w:rsidR="004B799C" w:rsidRDefault="001022B1">
      <w:pPr>
        <w:pStyle w:val="ListParagraph"/>
        <w:numPr>
          <w:ilvl w:val="1"/>
          <w:numId w:val="40"/>
        </w:numPr>
        <w:tabs>
          <w:tab w:val="left" w:pos="1757"/>
          <w:tab w:val="left" w:pos="1758"/>
          <w:tab w:val="left" w:leader="dot" w:pos="9360"/>
        </w:tabs>
        <w:spacing w:before="60"/>
        <w:ind w:left="1758" w:hanging="800"/>
        <w:jc w:val="left"/>
        <w:rPr>
          <w:sz w:val="24"/>
        </w:rPr>
      </w:pPr>
      <w:hyperlink w:anchor="_bookmark181" w:history="1">
        <w:r w:rsidR="00CA4AAC">
          <w:rPr>
            <w:sz w:val="24"/>
          </w:rPr>
          <w:t>Aid for energy</w:t>
        </w:r>
        <w:r w:rsidR="00CA4AAC">
          <w:rPr>
            <w:spacing w:val="-4"/>
            <w:sz w:val="24"/>
          </w:rPr>
          <w:t xml:space="preserve"> </w:t>
        </w:r>
        <w:r w:rsidR="00CA4AAC">
          <w:rPr>
            <w:sz w:val="24"/>
          </w:rPr>
          <w:t>infrastructure</w:t>
        </w:r>
        <w:r w:rsidR="00CA4AAC">
          <w:rPr>
            <w:sz w:val="24"/>
          </w:rPr>
          <w:tab/>
          <w:t>80</w:t>
        </w:r>
      </w:hyperlink>
    </w:p>
    <w:p w14:paraId="7A34BF6B" w14:textId="77777777" w:rsidR="004B799C" w:rsidRDefault="00CA4AAC">
      <w:pPr>
        <w:pStyle w:val="BodyText"/>
        <w:tabs>
          <w:tab w:val="left" w:leader="dot" w:pos="9360"/>
        </w:tabs>
        <w:spacing w:before="60"/>
        <w:ind w:left="2158"/>
      </w:pPr>
      <w:r>
        <w:rPr>
          <w:noProof/>
        </w:rPr>
        <w:drawing>
          <wp:anchor distT="0" distB="0" distL="0" distR="0" simplePos="0" relativeHeight="15748608" behindDoc="0" locked="0" layoutInCell="1" allowOverlap="1" wp14:anchorId="1FB52513" wp14:editId="035C1E6D">
            <wp:simplePos x="0" y="0"/>
            <wp:positionH relativeFrom="page">
              <wp:posOffset>1284768</wp:posOffset>
            </wp:positionH>
            <wp:positionV relativeFrom="paragraph">
              <wp:posOffset>78113</wp:posOffset>
            </wp:positionV>
            <wp:extent cx="285713" cy="107346"/>
            <wp:effectExtent l="0" t="0" r="0" b="0"/>
            <wp:wrapNone/>
            <wp:docPr id="77" name="image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image39.png"/>
                    <pic:cNvPicPr/>
                  </pic:nvPicPr>
                  <pic:blipFill>
                    <a:blip r:embed="rId47" cstate="print"/>
                    <a:stretch>
                      <a:fillRect/>
                    </a:stretch>
                  </pic:blipFill>
                  <pic:spPr>
                    <a:xfrm>
                      <a:off x="0" y="0"/>
                      <a:ext cx="285713" cy="107346"/>
                    </a:xfrm>
                    <a:prstGeom prst="rect">
                      <a:avLst/>
                    </a:prstGeom>
                  </pic:spPr>
                </pic:pic>
              </a:graphicData>
            </a:graphic>
          </wp:anchor>
        </w:drawing>
      </w:r>
      <w:hyperlink w:anchor="_bookmark182" w:history="1">
        <w:r>
          <w:t>Rationale</w:t>
        </w:r>
        <w:r>
          <w:rPr>
            <w:spacing w:val="-1"/>
          </w:rPr>
          <w:t xml:space="preserve"> </w:t>
        </w:r>
        <w:r>
          <w:t>for</w:t>
        </w:r>
        <w:r>
          <w:rPr>
            <w:spacing w:val="-1"/>
          </w:rPr>
          <w:t xml:space="preserve"> </w:t>
        </w:r>
        <w:r>
          <w:t>the</w:t>
        </w:r>
        <w:r>
          <w:rPr>
            <w:spacing w:val="-3"/>
          </w:rPr>
          <w:t xml:space="preserve"> </w:t>
        </w:r>
        <w:r>
          <w:t>aid</w:t>
        </w:r>
        <w:r>
          <w:tab/>
          <w:t>80</w:t>
        </w:r>
      </w:hyperlink>
    </w:p>
    <w:p w14:paraId="54A06B53" w14:textId="77777777" w:rsidR="004B799C" w:rsidRDefault="00CA4AAC">
      <w:pPr>
        <w:pStyle w:val="BodyText"/>
        <w:tabs>
          <w:tab w:val="left" w:leader="dot" w:pos="9360"/>
        </w:tabs>
        <w:spacing w:before="60"/>
        <w:ind w:left="2158"/>
      </w:pPr>
      <w:r>
        <w:rPr>
          <w:noProof/>
        </w:rPr>
        <w:drawing>
          <wp:anchor distT="0" distB="0" distL="0" distR="0" simplePos="0" relativeHeight="15749120" behindDoc="0" locked="0" layoutInCell="1" allowOverlap="1" wp14:anchorId="0007EAE2" wp14:editId="4ACA84D1">
            <wp:simplePos x="0" y="0"/>
            <wp:positionH relativeFrom="page">
              <wp:posOffset>1284743</wp:posOffset>
            </wp:positionH>
            <wp:positionV relativeFrom="paragraph">
              <wp:posOffset>78113</wp:posOffset>
            </wp:positionV>
            <wp:extent cx="297930" cy="107346"/>
            <wp:effectExtent l="0" t="0" r="0" b="0"/>
            <wp:wrapNone/>
            <wp:docPr id="79" name="image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40.png"/>
                    <pic:cNvPicPr/>
                  </pic:nvPicPr>
                  <pic:blipFill>
                    <a:blip r:embed="rId48" cstate="print"/>
                    <a:stretch>
                      <a:fillRect/>
                    </a:stretch>
                  </pic:blipFill>
                  <pic:spPr>
                    <a:xfrm>
                      <a:off x="0" y="0"/>
                      <a:ext cx="297930" cy="107346"/>
                    </a:xfrm>
                    <a:prstGeom prst="rect">
                      <a:avLst/>
                    </a:prstGeom>
                  </pic:spPr>
                </pic:pic>
              </a:graphicData>
            </a:graphic>
          </wp:anchor>
        </w:drawing>
      </w:r>
      <w:hyperlink w:anchor="_bookmark183" w:history="1">
        <w:r>
          <w:t>Scope</w:t>
        </w:r>
        <w:r>
          <w:tab/>
          <w:t>81</w:t>
        </w:r>
      </w:hyperlink>
    </w:p>
    <w:p w14:paraId="294227F2" w14:textId="77777777" w:rsidR="004B799C" w:rsidRDefault="00CA4AAC">
      <w:pPr>
        <w:pStyle w:val="BodyText"/>
        <w:tabs>
          <w:tab w:val="left" w:leader="dot" w:pos="9360"/>
        </w:tabs>
        <w:spacing w:before="60"/>
        <w:ind w:left="2158"/>
      </w:pPr>
      <w:r>
        <w:rPr>
          <w:noProof/>
        </w:rPr>
        <w:drawing>
          <wp:anchor distT="0" distB="0" distL="0" distR="0" simplePos="0" relativeHeight="15749632" behindDoc="0" locked="0" layoutInCell="1" allowOverlap="1" wp14:anchorId="56561FEA" wp14:editId="41134141">
            <wp:simplePos x="0" y="0"/>
            <wp:positionH relativeFrom="page">
              <wp:posOffset>1284791</wp:posOffset>
            </wp:positionH>
            <wp:positionV relativeFrom="paragraph">
              <wp:posOffset>78113</wp:posOffset>
            </wp:positionV>
            <wp:extent cx="291786" cy="107346"/>
            <wp:effectExtent l="0" t="0" r="0" b="0"/>
            <wp:wrapNone/>
            <wp:docPr id="81" name="image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41.png"/>
                    <pic:cNvPicPr/>
                  </pic:nvPicPr>
                  <pic:blipFill>
                    <a:blip r:embed="rId49" cstate="print"/>
                    <a:stretch>
                      <a:fillRect/>
                    </a:stretch>
                  </pic:blipFill>
                  <pic:spPr>
                    <a:xfrm>
                      <a:off x="0" y="0"/>
                      <a:ext cx="291786" cy="107346"/>
                    </a:xfrm>
                    <a:prstGeom prst="rect">
                      <a:avLst/>
                    </a:prstGeom>
                  </pic:spPr>
                </pic:pic>
              </a:graphicData>
            </a:graphic>
          </wp:anchor>
        </w:drawing>
      </w:r>
      <w:hyperlink w:anchor="_bookmark187" w:history="1">
        <w:r>
          <w:t>Minimisation</w:t>
        </w:r>
        <w:r>
          <w:rPr>
            <w:spacing w:val="-1"/>
          </w:rPr>
          <w:t xml:space="preserve"> </w:t>
        </w:r>
        <w:r>
          <w:t>of</w:t>
        </w:r>
        <w:r>
          <w:rPr>
            <w:spacing w:val="-1"/>
          </w:rPr>
          <w:t xml:space="preserve"> </w:t>
        </w:r>
        <w:r>
          <w:t>distortions of</w:t>
        </w:r>
        <w:r>
          <w:rPr>
            <w:spacing w:val="-1"/>
          </w:rPr>
          <w:t xml:space="preserve"> </w:t>
        </w:r>
        <w:r>
          <w:t>competition</w:t>
        </w:r>
        <w:r>
          <w:rPr>
            <w:spacing w:val="-1"/>
          </w:rPr>
          <w:t xml:space="preserve"> </w:t>
        </w:r>
        <w:r>
          <w:t>and trade</w:t>
        </w:r>
        <w:r>
          <w:tab/>
          <w:t>82</w:t>
        </w:r>
      </w:hyperlink>
    </w:p>
    <w:p w14:paraId="6A032BC1" w14:textId="77777777" w:rsidR="004B799C" w:rsidRDefault="001022B1">
      <w:pPr>
        <w:pStyle w:val="ListParagraph"/>
        <w:numPr>
          <w:ilvl w:val="3"/>
          <w:numId w:val="32"/>
        </w:numPr>
        <w:tabs>
          <w:tab w:val="left" w:pos="2758"/>
          <w:tab w:val="left" w:pos="2759"/>
          <w:tab w:val="left" w:leader="dot" w:pos="9360"/>
        </w:tabs>
        <w:spacing w:before="60"/>
        <w:ind w:hanging="901"/>
        <w:rPr>
          <w:sz w:val="24"/>
        </w:rPr>
      </w:pPr>
      <w:hyperlink w:anchor="_bookmark188" w:history="1">
        <w:r w:rsidR="00CA4AAC">
          <w:rPr>
            <w:sz w:val="24"/>
          </w:rPr>
          <w:t>Necessity</w:t>
        </w:r>
        <w:r w:rsidR="00CA4AAC">
          <w:rPr>
            <w:spacing w:val="-6"/>
            <w:sz w:val="24"/>
          </w:rPr>
          <w:t xml:space="preserve"> </w:t>
        </w:r>
        <w:r w:rsidR="00CA4AAC">
          <w:rPr>
            <w:sz w:val="24"/>
          </w:rPr>
          <w:t>and</w:t>
        </w:r>
        <w:r w:rsidR="00CA4AAC">
          <w:rPr>
            <w:spacing w:val="1"/>
            <w:sz w:val="24"/>
          </w:rPr>
          <w:t xml:space="preserve"> </w:t>
        </w:r>
        <w:r w:rsidR="00CA4AAC">
          <w:rPr>
            <w:sz w:val="24"/>
          </w:rPr>
          <w:t>appropriateness</w:t>
        </w:r>
        <w:r w:rsidR="00CA4AAC">
          <w:rPr>
            <w:sz w:val="24"/>
          </w:rPr>
          <w:tab/>
          <w:t>82</w:t>
        </w:r>
      </w:hyperlink>
    </w:p>
    <w:p w14:paraId="16B277D6" w14:textId="77777777" w:rsidR="004B799C" w:rsidRDefault="001022B1">
      <w:pPr>
        <w:pStyle w:val="ListParagraph"/>
        <w:numPr>
          <w:ilvl w:val="3"/>
          <w:numId w:val="32"/>
        </w:numPr>
        <w:tabs>
          <w:tab w:val="left" w:pos="2758"/>
          <w:tab w:val="left" w:pos="2759"/>
          <w:tab w:val="left" w:leader="dot" w:pos="9360"/>
        </w:tabs>
        <w:spacing w:before="60"/>
        <w:ind w:hanging="901"/>
        <w:rPr>
          <w:sz w:val="24"/>
        </w:rPr>
      </w:pPr>
      <w:hyperlink w:anchor="_bookmark189" w:history="1">
        <w:r w:rsidR="00CA4AAC">
          <w:rPr>
            <w:sz w:val="24"/>
          </w:rPr>
          <w:t>Proportionality</w:t>
        </w:r>
        <w:r w:rsidR="00CA4AAC">
          <w:rPr>
            <w:spacing w:val="-6"/>
            <w:sz w:val="24"/>
          </w:rPr>
          <w:t xml:space="preserve"> </w:t>
        </w:r>
        <w:r w:rsidR="00CA4AAC">
          <w:rPr>
            <w:sz w:val="24"/>
          </w:rPr>
          <w:t>of the</w:t>
        </w:r>
        <w:r w:rsidR="00CA4AAC">
          <w:rPr>
            <w:spacing w:val="-3"/>
            <w:sz w:val="24"/>
          </w:rPr>
          <w:t xml:space="preserve"> </w:t>
        </w:r>
        <w:r w:rsidR="00CA4AAC">
          <w:rPr>
            <w:sz w:val="24"/>
          </w:rPr>
          <w:t>aid</w:t>
        </w:r>
        <w:r w:rsidR="00CA4AAC">
          <w:rPr>
            <w:sz w:val="24"/>
          </w:rPr>
          <w:tab/>
          <w:t>83</w:t>
        </w:r>
      </w:hyperlink>
    </w:p>
    <w:p w14:paraId="57AC15B9" w14:textId="77777777" w:rsidR="004B799C" w:rsidRDefault="00CA4AAC">
      <w:pPr>
        <w:pStyle w:val="BodyText"/>
        <w:tabs>
          <w:tab w:val="left" w:leader="dot" w:pos="9360"/>
        </w:tabs>
        <w:spacing w:before="60"/>
        <w:ind w:left="2158" w:right="1384"/>
      </w:pPr>
      <w:r>
        <w:rPr>
          <w:noProof/>
        </w:rPr>
        <w:drawing>
          <wp:anchor distT="0" distB="0" distL="0" distR="0" simplePos="0" relativeHeight="15750144" behindDoc="0" locked="0" layoutInCell="1" allowOverlap="1" wp14:anchorId="1ABB2E03" wp14:editId="19E0E2F0">
            <wp:simplePos x="0" y="0"/>
            <wp:positionH relativeFrom="page">
              <wp:posOffset>1284766</wp:posOffset>
            </wp:positionH>
            <wp:positionV relativeFrom="paragraph">
              <wp:posOffset>78113</wp:posOffset>
            </wp:positionV>
            <wp:extent cx="299431" cy="107346"/>
            <wp:effectExtent l="0" t="0" r="0" b="0"/>
            <wp:wrapNone/>
            <wp:docPr id="83" name="image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42.png"/>
                    <pic:cNvPicPr/>
                  </pic:nvPicPr>
                  <pic:blipFill>
                    <a:blip r:embed="rId50" cstate="print"/>
                    <a:stretch>
                      <a:fillRect/>
                    </a:stretch>
                  </pic:blipFill>
                  <pic:spPr>
                    <a:xfrm>
                      <a:off x="0" y="0"/>
                      <a:ext cx="299431" cy="107346"/>
                    </a:xfrm>
                    <a:prstGeom prst="rect">
                      <a:avLst/>
                    </a:prstGeom>
                  </pic:spPr>
                </pic:pic>
              </a:graphicData>
            </a:graphic>
          </wp:anchor>
        </w:drawing>
      </w:r>
      <w:hyperlink w:anchor="_bookmark190" w:history="1">
        <w:r>
          <w:t>Avoidance</w:t>
        </w:r>
        <w:r>
          <w:rPr>
            <w:spacing w:val="25"/>
          </w:rPr>
          <w:t xml:space="preserve"> </w:t>
        </w:r>
        <w:r>
          <w:t>of</w:t>
        </w:r>
        <w:r>
          <w:rPr>
            <w:spacing w:val="25"/>
          </w:rPr>
          <w:t xml:space="preserve"> </w:t>
        </w:r>
        <w:r>
          <w:t>undue</w:t>
        </w:r>
        <w:r>
          <w:rPr>
            <w:spacing w:val="25"/>
          </w:rPr>
          <w:t xml:space="preserve"> </w:t>
        </w:r>
        <w:r>
          <w:t>negative</w:t>
        </w:r>
        <w:r>
          <w:rPr>
            <w:spacing w:val="25"/>
          </w:rPr>
          <w:t xml:space="preserve"> </w:t>
        </w:r>
        <w:r>
          <w:t>effects</w:t>
        </w:r>
        <w:r>
          <w:rPr>
            <w:spacing w:val="26"/>
          </w:rPr>
          <w:t xml:space="preserve"> </w:t>
        </w:r>
        <w:r>
          <w:t>on</w:t>
        </w:r>
        <w:r>
          <w:rPr>
            <w:spacing w:val="26"/>
          </w:rPr>
          <w:t xml:space="preserve"> </w:t>
        </w:r>
        <w:r>
          <w:t>competition</w:t>
        </w:r>
        <w:r>
          <w:rPr>
            <w:spacing w:val="26"/>
          </w:rPr>
          <w:t xml:space="preserve"> </w:t>
        </w:r>
        <w:r>
          <w:t>and</w:t>
        </w:r>
        <w:r>
          <w:rPr>
            <w:spacing w:val="26"/>
          </w:rPr>
          <w:t xml:space="preserve"> </w:t>
        </w:r>
        <w:r>
          <w:t>trade</w:t>
        </w:r>
        <w:r>
          <w:rPr>
            <w:spacing w:val="25"/>
          </w:rPr>
          <w:t xml:space="preserve"> </w:t>
        </w:r>
        <w:r>
          <w:t>and</w:t>
        </w:r>
      </w:hyperlink>
      <w:r>
        <w:rPr>
          <w:spacing w:val="1"/>
        </w:rPr>
        <w:t xml:space="preserve"> </w:t>
      </w:r>
      <w:hyperlink w:anchor="_bookmark190" w:history="1">
        <w:r>
          <w:t>balancing</w:t>
        </w:r>
        <w:r>
          <w:tab/>
        </w:r>
        <w:r>
          <w:rPr>
            <w:spacing w:val="-2"/>
          </w:rPr>
          <w:t>83</w:t>
        </w:r>
      </w:hyperlink>
    </w:p>
    <w:p w14:paraId="7FCA30E5" w14:textId="77777777" w:rsidR="004B799C" w:rsidRDefault="001022B1">
      <w:pPr>
        <w:pStyle w:val="ListParagraph"/>
        <w:numPr>
          <w:ilvl w:val="1"/>
          <w:numId w:val="40"/>
        </w:numPr>
        <w:tabs>
          <w:tab w:val="left" w:pos="1757"/>
          <w:tab w:val="left" w:pos="1758"/>
          <w:tab w:val="left" w:leader="dot" w:pos="9360"/>
        </w:tabs>
        <w:spacing w:before="60"/>
        <w:ind w:left="1758" w:hanging="800"/>
        <w:jc w:val="left"/>
        <w:rPr>
          <w:sz w:val="24"/>
        </w:rPr>
      </w:pPr>
      <w:hyperlink w:anchor="_bookmark191" w:history="1">
        <w:r w:rsidR="00CA4AAC">
          <w:rPr>
            <w:sz w:val="24"/>
          </w:rPr>
          <w:t>Aid</w:t>
        </w:r>
        <w:r w:rsidR="00CA4AAC">
          <w:rPr>
            <w:spacing w:val="-1"/>
            <w:sz w:val="24"/>
          </w:rPr>
          <w:t xml:space="preserve"> </w:t>
        </w:r>
        <w:r w:rsidR="00CA4AAC">
          <w:rPr>
            <w:sz w:val="24"/>
          </w:rPr>
          <w:t>for district</w:t>
        </w:r>
        <w:r w:rsidR="00CA4AAC">
          <w:rPr>
            <w:spacing w:val="-1"/>
            <w:sz w:val="24"/>
          </w:rPr>
          <w:t xml:space="preserve"> </w:t>
        </w:r>
        <w:r w:rsidR="00CA4AAC">
          <w:rPr>
            <w:sz w:val="24"/>
          </w:rPr>
          <w:t>heating</w:t>
        </w:r>
        <w:r w:rsidR="00CA4AAC">
          <w:rPr>
            <w:spacing w:val="-3"/>
            <w:sz w:val="24"/>
          </w:rPr>
          <w:t xml:space="preserve"> </w:t>
        </w:r>
        <w:r w:rsidR="00CA4AAC">
          <w:rPr>
            <w:sz w:val="24"/>
          </w:rPr>
          <w:t>or cooling</w:t>
        </w:r>
        <w:r w:rsidR="00CA4AAC">
          <w:rPr>
            <w:sz w:val="24"/>
          </w:rPr>
          <w:tab/>
          <w:t>84</w:t>
        </w:r>
      </w:hyperlink>
    </w:p>
    <w:p w14:paraId="0AC2C777" w14:textId="77777777" w:rsidR="004B799C" w:rsidRDefault="00CA4AAC">
      <w:pPr>
        <w:pStyle w:val="BodyText"/>
        <w:tabs>
          <w:tab w:val="left" w:leader="dot" w:pos="9360"/>
        </w:tabs>
        <w:spacing w:before="61"/>
        <w:ind w:left="2758"/>
      </w:pPr>
      <w:r>
        <w:rPr>
          <w:noProof/>
        </w:rPr>
        <w:drawing>
          <wp:anchor distT="0" distB="0" distL="0" distR="0" simplePos="0" relativeHeight="15750656" behindDoc="0" locked="0" layoutInCell="1" allowOverlap="1" wp14:anchorId="636ECD5A" wp14:editId="2CC8F06E">
            <wp:simplePos x="0" y="0"/>
            <wp:positionH relativeFrom="page">
              <wp:posOffset>1284741</wp:posOffset>
            </wp:positionH>
            <wp:positionV relativeFrom="paragraph">
              <wp:posOffset>78367</wp:posOffset>
            </wp:positionV>
            <wp:extent cx="361940" cy="107346"/>
            <wp:effectExtent l="0" t="0" r="0" b="0"/>
            <wp:wrapNone/>
            <wp:docPr id="85" name="image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43.png"/>
                    <pic:cNvPicPr/>
                  </pic:nvPicPr>
                  <pic:blipFill>
                    <a:blip r:embed="rId51" cstate="print"/>
                    <a:stretch>
                      <a:fillRect/>
                    </a:stretch>
                  </pic:blipFill>
                  <pic:spPr>
                    <a:xfrm>
                      <a:off x="0" y="0"/>
                      <a:ext cx="361940" cy="107346"/>
                    </a:xfrm>
                    <a:prstGeom prst="rect">
                      <a:avLst/>
                    </a:prstGeom>
                  </pic:spPr>
                </pic:pic>
              </a:graphicData>
            </a:graphic>
          </wp:anchor>
        </w:drawing>
      </w:r>
      <w:hyperlink w:anchor="_bookmark192" w:history="1">
        <w:r>
          <w:t>Rationale</w:t>
        </w:r>
        <w:r>
          <w:rPr>
            <w:spacing w:val="-1"/>
          </w:rPr>
          <w:t xml:space="preserve"> </w:t>
        </w:r>
        <w:r>
          <w:t>for</w:t>
        </w:r>
        <w:r>
          <w:rPr>
            <w:spacing w:val="-1"/>
          </w:rPr>
          <w:t xml:space="preserve"> </w:t>
        </w:r>
        <w:r>
          <w:t>the</w:t>
        </w:r>
        <w:r>
          <w:rPr>
            <w:spacing w:val="-3"/>
          </w:rPr>
          <w:t xml:space="preserve"> </w:t>
        </w:r>
        <w:r>
          <w:t>aid</w:t>
        </w:r>
        <w:r>
          <w:tab/>
          <w:t>84</w:t>
        </w:r>
      </w:hyperlink>
    </w:p>
    <w:p w14:paraId="6D6AE6E3" w14:textId="77777777" w:rsidR="004B799C" w:rsidRDefault="00CA4AAC">
      <w:pPr>
        <w:pStyle w:val="BodyText"/>
        <w:tabs>
          <w:tab w:val="left" w:leader="dot" w:pos="9360"/>
        </w:tabs>
        <w:spacing w:before="60"/>
        <w:ind w:left="2758"/>
      </w:pPr>
      <w:r>
        <w:rPr>
          <w:noProof/>
        </w:rPr>
        <w:drawing>
          <wp:anchor distT="0" distB="0" distL="0" distR="0" simplePos="0" relativeHeight="15751168" behindDoc="0" locked="0" layoutInCell="1" allowOverlap="1" wp14:anchorId="33BC73AB" wp14:editId="5FAE3A71">
            <wp:simplePos x="0" y="0"/>
            <wp:positionH relativeFrom="page">
              <wp:posOffset>1284778</wp:posOffset>
            </wp:positionH>
            <wp:positionV relativeFrom="paragraph">
              <wp:posOffset>77733</wp:posOffset>
            </wp:positionV>
            <wp:extent cx="374095" cy="107345"/>
            <wp:effectExtent l="0" t="0" r="0" b="0"/>
            <wp:wrapNone/>
            <wp:docPr id="87" name="image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44.png"/>
                    <pic:cNvPicPr/>
                  </pic:nvPicPr>
                  <pic:blipFill>
                    <a:blip r:embed="rId52" cstate="print"/>
                    <a:stretch>
                      <a:fillRect/>
                    </a:stretch>
                  </pic:blipFill>
                  <pic:spPr>
                    <a:xfrm>
                      <a:off x="0" y="0"/>
                      <a:ext cx="374095" cy="107345"/>
                    </a:xfrm>
                    <a:prstGeom prst="rect">
                      <a:avLst/>
                    </a:prstGeom>
                  </pic:spPr>
                </pic:pic>
              </a:graphicData>
            </a:graphic>
          </wp:anchor>
        </w:drawing>
      </w:r>
      <w:hyperlink w:anchor="_bookmark193" w:history="1">
        <w:r>
          <w:t>Scope</w:t>
        </w:r>
        <w:r>
          <w:rPr>
            <w:spacing w:val="-1"/>
          </w:rPr>
          <w:t xml:space="preserve"> </w:t>
        </w:r>
        <w:r>
          <w:t>and supported</w:t>
        </w:r>
        <w:r>
          <w:rPr>
            <w:spacing w:val="2"/>
          </w:rPr>
          <w:t xml:space="preserve"> </w:t>
        </w:r>
        <w:r>
          <w:t>activity</w:t>
        </w:r>
        <w:r>
          <w:tab/>
          <w:t>84</w:t>
        </w:r>
      </w:hyperlink>
    </w:p>
    <w:p w14:paraId="39287752" w14:textId="77777777" w:rsidR="004B799C" w:rsidRDefault="00CA4AAC">
      <w:pPr>
        <w:pStyle w:val="BodyText"/>
        <w:tabs>
          <w:tab w:val="left" w:leader="dot" w:pos="9360"/>
        </w:tabs>
        <w:spacing w:before="60"/>
        <w:ind w:left="2758"/>
      </w:pPr>
      <w:r>
        <w:rPr>
          <w:noProof/>
        </w:rPr>
        <w:drawing>
          <wp:anchor distT="0" distB="0" distL="0" distR="0" simplePos="0" relativeHeight="15751680" behindDoc="0" locked="0" layoutInCell="1" allowOverlap="1" wp14:anchorId="3A04DA4B" wp14:editId="67372F88">
            <wp:simplePos x="0" y="0"/>
            <wp:positionH relativeFrom="page">
              <wp:posOffset>1284760</wp:posOffset>
            </wp:positionH>
            <wp:positionV relativeFrom="paragraph">
              <wp:posOffset>77731</wp:posOffset>
            </wp:positionV>
            <wp:extent cx="368017" cy="107346"/>
            <wp:effectExtent l="0" t="0" r="0" b="0"/>
            <wp:wrapNone/>
            <wp:docPr id="89" name="image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image45.png"/>
                    <pic:cNvPicPr/>
                  </pic:nvPicPr>
                  <pic:blipFill>
                    <a:blip r:embed="rId53" cstate="print"/>
                    <a:stretch>
                      <a:fillRect/>
                    </a:stretch>
                  </pic:blipFill>
                  <pic:spPr>
                    <a:xfrm>
                      <a:off x="0" y="0"/>
                      <a:ext cx="368017" cy="107346"/>
                    </a:xfrm>
                    <a:prstGeom prst="rect">
                      <a:avLst/>
                    </a:prstGeom>
                  </pic:spPr>
                </pic:pic>
              </a:graphicData>
            </a:graphic>
          </wp:anchor>
        </w:drawing>
      </w:r>
      <w:hyperlink w:anchor="_bookmark194" w:history="1">
        <w:r>
          <w:t>Necessity</w:t>
        </w:r>
        <w:r>
          <w:rPr>
            <w:spacing w:val="-6"/>
          </w:rPr>
          <w:t xml:space="preserve"> </w:t>
        </w:r>
        <w:r>
          <w:t>and</w:t>
        </w:r>
        <w:r>
          <w:rPr>
            <w:spacing w:val="1"/>
          </w:rPr>
          <w:t xml:space="preserve"> </w:t>
        </w:r>
        <w:r>
          <w:t>appropriateness</w:t>
        </w:r>
        <w:r>
          <w:tab/>
          <w:t>84</w:t>
        </w:r>
      </w:hyperlink>
    </w:p>
    <w:p w14:paraId="60764B25" w14:textId="77777777" w:rsidR="004B799C" w:rsidRDefault="00CA4AAC">
      <w:pPr>
        <w:pStyle w:val="BodyText"/>
        <w:tabs>
          <w:tab w:val="left" w:leader="dot" w:pos="9360"/>
        </w:tabs>
        <w:spacing w:before="60"/>
        <w:ind w:left="2758"/>
      </w:pPr>
      <w:r>
        <w:rPr>
          <w:noProof/>
        </w:rPr>
        <w:drawing>
          <wp:anchor distT="0" distB="0" distL="0" distR="0" simplePos="0" relativeHeight="15752192" behindDoc="0" locked="0" layoutInCell="1" allowOverlap="1" wp14:anchorId="4B276EC4" wp14:editId="42D1206E">
            <wp:simplePos x="0" y="0"/>
            <wp:positionH relativeFrom="page">
              <wp:posOffset>1284741</wp:posOffset>
            </wp:positionH>
            <wp:positionV relativeFrom="paragraph">
              <wp:posOffset>77731</wp:posOffset>
            </wp:positionV>
            <wp:extent cx="375656" cy="107346"/>
            <wp:effectExtent l="0" t="0" r="0" b="0"/>
            <wp:wrapNone/>
            <wp:docPr id="91" name="image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image46.png"/>
                    <pic:cNvPicPr/>
                  </pic:nvPicPr>
                  <pic:blipFill>
                    <a:blip r:embed="rId54" cstate="print"/>
                    <a:stretch>
                      <a:fillRect/>
                    </a:stretch>
                  </pic:blipFill>
                  <pic:spPr>
                    <a:xfrm>
                      <a:off x="0" y="0"/>
                      <a:ext cx="375656" cy="107346"/>
                    </a:xfrm>
                    <a:prstGeom prst="rect">
                      <a:avLst/>
                    </a:prstGeom>
                  </pic:spPr>
                </pic:pic>
              </a:graphicData>
            </a:graphic>
          </wp:anchor>
        </w:drawing>
      </w:r>
      <w:hyperlink w:anchor="_bookmark195" w:history="1">
        <w:r>
          <w:t>Proportionality</w:t>
        </w:r>
        <w:r>
          <w:rPr>
            <w:spacing w:val="-6"/>
          </w:rPr>
          <w:t xml:space="preserve"> </w:t>
        </w:r>
        <w:r>
          <w:t>of</w:t>
        </w:r>
        <w:r>
          <w:rPr>
            <w:spacing w:val="-1"/>
          </w:rPr>
          <w:t xml:space="preserve"> </w:t>
        </w:r>
        <w:r>
          <w:t>the</w:t>
        </w:r>
        <w:r>
          <w:rPr>
            <w:spacing w:val="-2"/>
          </w:rPr>
          <w:t xml:space="preserve"> </w:t>
        </w:r>
        <w:r>
          <w:t>aid</w:t>
        </w:r>
        <w:r>
          <w:rPr>
            <w:spacing w:val="1"/>
          </w:rPr>
          <w:t xml:space="preserve"> </w:t>
        </w:r>
        <w:r>
          <w:t>measure</w:t>
        </w:r>
        <w:r>
          <w:tab/>
          <w:t>84</w:t>
        </w:r>
      </w:hyperlink>
    </w:p>
    <w:p w14:paraId="352DB9C9" w14:textId="77777777" w:rsidR="004B799C" w:rsidRDefault="00CA4AAC">
      <w:pPr>
        <w:pStyle w:val="BodyText"/>
        <w:tabs>
          <w:tab w:val="left" w:leader="dot" w:pos="9360"/>
        </w:tabs>
        <w:spacing w:before="60"/>
        <w:ind w:left="2158" w:right="1384" w:firstLine="600"/>
      </w:pPr>
      <w:r>
        <w:rPr>
          <w:noProof/>
        </w:rPr>
        <w:drawing>
          <wp:anchor distT="0" distB="0" distL="0" distR="0" simplePos="0" relativeHeight="15752704" behindDoc="0" locked="0" layoutInCell="1" allowOverlap="1" wp14:anchorId="6BD603E2" wp14:editId="0C5FF2D6">
            <wp:simplePos x="0" y="0"/>
            <wp:positionH relativeFrom="page">
              <wp:posOffset>1284741</wp:posOffset>
            </wp:positionH>
            <wp:positionV relativeFrom="paragraph">
              <wp:posOffset>77731</wp:posOffset>
            </wp:positionV>
            <wp:extent cx="371084" cy="107346"/>
            <wp:effectExtent l="0" t="0" r="0" b="0"/>
            <wp:wrapNone/>
            <wp:docPr id="93" name="image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image47.png"/>
                    <pic:cNvPicPr/>
                  </pic:nvPicPr>
                  <pic:blipFill>
                    <a:blip r:embed="rId55" cstate="print"/>
                    <a:stretch>
                      <a:fillRect/>
                    </a:stretch>
                  </pic:blipFill>
                  <pic:spPr>
                    <a:xfrm>
                      <a:off x="0" y="0"/>
                      <a:ext cx="371084" cy="107346"/>
                    </a:xfrm>
                    <a:prstGeom prst="rect">
                      <a:avLst/>
                    </a:prstGeom>
                  </pic:spPr>
                </pic:pic>
              </a:graphicData>
            </a:graphic>
          </wp:anchor>
        </w:drawing>
      </w:r>
      <w:hyperlink w:anchor="_bookmark196" w:history="1">
        <w:r>
          <w:t>Avoidance</w:t>
        </w:r>
        <w:r>
          <w:rPr>
            <w:spacing w:val="17"/>
          </w:rPr>
          <w:t xml:space="preserve"> </w:t>
        </w:r>
        <w:r>
          <w:t>of</w:t>
        </w:r>
        <w:r>
          <w:rPr>
            <w:spacing w:val="18"/>
          </w:rPr>
          <w:t xml:space="preserve"> </w:t>
        </w:r>
        <w:r>
          <w:t>undue</w:t>
        </w:r>
        <w:r>
          <w:rPr>
            <w:spacing w:val="17"/>
          </w:rPr>
          <w:t xml:space="preserve"> </w:t>
        </w:r>
        <w:r>
          <w:t>negative</w:t>
        </w:r>
        <w:r>
          <w:rPr>
            <w:spacing w:val="18"/>
          </w:rPr>
          <w:t xml:space="preserve"> </w:t>
        </w:r>
        <w:r>
          <w:t>effects</w:t>
        </w:r>
        <w:r>
          <w:rPr>
            <w:spacing w:val="18"/>
          </w:rPr>
          <w:t xml:space="preserve"> </w:t>
        </w:r>
        <w:r>
          <w:t>on</w:t>
        </w:r>
        <w:r>
          <w:rPr>
            <w:spacing w:val="18"/>
          </w:rPr>
          <w:t xml:space="preserve"> </w:t>
        </w:r>
        <w:r>
          <w:t>competition</w:t>
        </w:r>
        <w:r>
          <w:rPr>
            <w:spacing w:val="19"/>
          </w:rPr>
          <w:t xml:space="preserve"> </w:t>
        </w:r>
        <w:r>
          <w:t>and</w:t>
        </w:r>
        <w:r>
          <w:rPr>
            <w:spacing w:val="17"/>
          </w:rPr>
          <w:t xml:space="preserve"> </w:t>
        </w:r>
        <w:r>
          <w:t>trade</w:t>
        </w:r>
        <w:r>
          <w:rPr>
            <w:spacing w:val="18"/>
          </w:rPr>
          <w:t xml:space="preserve"> </w:t>
        </w:r>
        <w:r>
          <w:t>and</w:t>
        </w:r>
      </w:hyperlink>
      <w:r>
        <w:rPr>
          <w:spacing w:val="1"/>
        </w:rPr>
        <w:t xml:space="preserve"> </w:t>
      </w:r>
      <w:hyperlink w:anchor="_bookmark196" w:history="1">
        <w:r>
          <w:t>balancing</w:t>
        </w:r>
        <w:r>
          <w:tab/>
        </w:r>
        <w:r>
          <w:rPr>
            <w:spacing w:val="-2"/>
          </w:rPr>
          <w:t>85</w:t>
        </w:r>
      </w:hyperlink>
    </w:p>
    <w:p w14:paraId="363D2AB6" w14:textId="77777777" w:rsidR="004B799C" w:rsidRDefault="00CA4AAC">
      <w:pPr>
        <w:pStyle w:val="ListParagraph"/>
        <w:numPr>
          <w:ilvl w:val="1"/>
          <w:numId w:val="40"/>
        </w:numPr>
        <w:tabs>
          <w:tab w:val="left" w:pos="1757"/>
          <w:tab w:val="left" w:pos="1758"/>
          <w:tab w:val="left" w:leader="dot" w:pos="9360"/>
        </w:tabs>
        <w:spacing w:before="60" w:line="292" w:lineRule="auto"/>
        <w:ind w:right="1384" w:hanging="1800"/>
        <w:jc w:val="left"/>
        <w:rPr>
          <w:sz w:val="24"/>
        </w:rPr>
      </w:pPr>
      <w:r>
        <w:rPr>
          <w:noProof/>
        </w:rPr>
        <w:drawing>
          <wp:anchor distT="0" distB="0" distL="0" distR="0" simplePos="0" relativeHeight="485857280" behindDoc="1" locked="0" layoutInCell="1" allowOverlap="1" wp14:anchorId="57F3A76D" wp14:editId="396AD677">
            <wp:simplePos x="0" y="0"/>
            <wp:positionH relativeFrom="page">
              <wp:posOffset>1284741</wp:posOffset>
            </wp:positionH>
            <wp:positionV relativeFrom="paragraph">
              <wp:posOffset>291091</wp:posOffset>
            </wp:positionV>
            <wp:extent cx="361940" cy="107346"/>
            <wp:effectExtent l="0" t="0" r="0" b="0"/>
            <wp:wrapNone/>
            <wp:docPr id="95" name="image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48.png"/>
                    <pic:cNvPicPr/>
                  </pic:nvPicPr>
                  <pic:blipFill>
                    <a:blip r:embed="rId56" cstate="print"/>
                    <a:stretch>
                      <a:fillRect/>
                    </a:stretch>
                  </pic:blipFill>
                  <pic:spPr>
                    <a:xfrm>
                      <a:off x="0" y="0"/>
                      <a:ext cx="361940" cy="107346"/>
                    </a:xfrm>
                    <a:prstGeom prst="rect">
                      <a:avLst/>
                    </a:prstGeom>
                  </pic:spPr>
                </pic:pic>
              </a:graphicData>
            </a:graphic>
          </wp:anchor>
        </w:drawing>
      </w:r>
      <w:hyperlink w:anchor="_bookmark197" w:history="1">
        <w:r>
          <w:rPr>
            <w:sz w:val="24"/>
          </w:rPr>
          <w:t>Aid</w:t>
        </w:r>
        <w:r>
          <w:rPr>
            <w:spacing w:val="-1"/>
            <w:sz w:val="24"/>
          </w:rPr>
          <w:t xml:space="preserve"> </w:t>
        </w:r>
        <w:r>
          <w:rPr>
            <w:sz w:val="24"/>
          </w:rPr>
          <w:t>in the</w:t>
        </w:r>
        <w:r>
          <w:rPr>
            <w:spacing w:val="-1"/>
            <w:sz w:val="24"/>
          </w:rPr>
          <w:t xml:space="preserve"> </w:t>
        </w:r>
        <w:r>
          <w:rPr>
            <w:sz w:val="24"/>
          </w:rPr>
          <w:t>form of reductions from electricity</w:t>
        </w:r>
        <w:r>
          <w:rPr>
            <w:spacing w:val="-5"/>
            <w:sz w:val="24"/>
          </w:rPr>
          <w:t xml:space="preserve"> </w:t>
        </w:r>
        <w:r>
          <w:rPr>
            <w:sz w:val="24"/>
          </w:rPr>
          <w:t>levies for</w:t>
        </w:r>
        <w:r>
          <w:rPr>
            <w:spacing w:val="-2"/>
            <w:sz w:val="24"/>
          </w:rPr>
          <w:t xml:space="preserve"> </w:t>
        </w:r>
        <w:r>
          <w:rPr>
            <w:sz w:val="24"/>
          </w:rPr>
          <w:t>energy-intensive users</w:t>
        </w:r>
        <w:r>
          <w:rPr>
            <w:spacing w:val="17"/>
            <w:sz w:val="24"/>
          </w:rPr>
          <w:t xml:space="preserve"> </w:t>
        </w:r>
        <w:r>
          <w:rPr>
            <w:sz w:val="24"/>
          </w:rPr>
          <w:t>85</w:t>
        </w:r>
      </w:hyperlink>
      <w:r>
        <w:rPr>
          <w:spacing w:val="-57"/>
          <w:sz w:val="24"/>
        </w:rPr>
        <w:t xml:space="preserve"> </w:t>
      </w:r>
      <w:hyperlink w:anchor="_bookmark198" w:history="1">
        <w:r>
          <w:rPr>
            <w:sz w:val="24"/>
          </w:rPr>
          <w:t>Rationale</w:t>
        </w:r>
        <w:r>
          <w:rPr>
            <w:spacing w:val="-1"/>
            <w:sz w:val="24"/>
          </w:rPr>
          <w:t xml:space="preserve"> </w:t>
        </w:r>
        <w:r>
          <w:rPr>
            <w:sz w:val="24"/>
          </w:rPr>
          <w:t>for</w:t>
        </w:r>
        <w:r>
          <w:rPr>
            <w:spacing w:val="-1"/>
            <w:sz w:val="24"/>
          </w:rPr>
          <w:t xml:space="preserve"> </w:t>
        </w:r>
        <w:r>
          <w:rPr>
            <w:sz w:val="24"/>
          </w:rPr>
          <w:t>the</w:t>
        </w:r>
        <w:r>
          <w:rPr>
            <w:spacing w:val="-3"/>
            <w:sz w:val="24"/>
          </w:rPr>
          <w:t xml:space="preserve"> </w:t>
        </w:r>
        <w:r>
          <w:rPr>
            <w:sz w:val="24"/>
          </w:rPr>
          <w:t>aid</w:t>
        </w:r>
        <w:r>
          <w:rPr>
            <w:sz w:val="24"/>
          </w:rPr>
          <w:tab/>
        </w:r>
        <w:r>
          <w:rPr>
            <w:spacing w:val="-2"/>
            <w:sz w:val="24"/>
          </w:rPr>
          <w:t>85</w:t>
        </w:r>
      </w:hyperlink>
    </w:p>
    <w:p w14:paraId="639C6806" w14:textId="77777777" w:rsidR="004B799C" w:rsidRDefault="00CA4AAC">
      <w:pPr>
        <w:pStyle w:val="BodyText"/>
        <w:tabs>
          <w:tab w:val="left" w:leader="dot" w:pos="9360"/>
        </w:tabs>
        <w:spacing w:line="275" w:lineRule="exact"/>
        <w:ind w:left="2758"/>
      </w:pPr>
      <w:r>
        <w:rPr>
          <w:noProof/>
        </w:rPr>
        <w:drawing>
          <wp:anchor distT="0" distB="0" distL="0" distR="0" simplePos="0" relativeHeight="15753728" behindDoc="0" locked="0" layoutInCell="1" allowOverlap="1" wp14:anchorId="52B27336" wp14:editId="22FAD29C">
            <wp:simplePos x="0" y="0"/>
            <wp:positionH relativeFrom="page">
              <wp:posOffset>1284778</wp:posOffset>
            </wp:positionH>
            <wp:positionV relativeFrom="paragraph">
              <wp:posOffset>38753</wp:posOffset>
            </wp:positionV>
            <wp:extent cx="374095" cy="107346"/>
            <wp:effectExtent l="0" t="0" r="0" b="0"/>
            <wp:wrapNone/>
            <wp:docPr id="97" name="image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49.png"/>
                    <pic:cNvPicPr/>
                  </pic:nvPicPr>
                  <pic:blipFill>
                    <a:blip r:embed="rId57" cstate="print"/>
                    <a:stretch>
                      <a:fillRect/>
                    </a:stretch>
                  </pic:blipFill>
                  <pic:spPr>
                    <a:xfrm>
                      <a:off x="0" y="0"/>
                      <a:ext cx="374095" cy="107346"/>
                    </a:xfrm>
                    <a:prstGeom prst="rect">
                      <a:avLst/>
                    </a:prstGeom>
                  </pic:spPr>
                </pic:pic>
              </a:graphicData>
            </a:graphic>
          </wp:anchor>
        </w:drawing>
      </w:r>
      <w:hyperlink w:anchor="_bookmark200" w:history="1">
        <w:r>
          <w:t>Scope: Levies</w:t>
        </w:r>
        <w:r>
          <w:rPr>
            <w:spacing w:val="-1"/>
          </w:rPr>
          <w:t xml:space="preserve"> </w:t>
        </w:r>
        <w:r>
          <w:t>from</w:t>
        </w:r>
        <w:r>
          <w:rPr>
            <w:spacing w:val="-1"/>
          </w:rPr>
          <w:t xml:space="preserve"> </w:t>
        </w:r>
        <w:r>
          <w:t>which</w:t>
        </w:r>
        <w:r>
          <w:rPr>
            <w:spacing w:val="-2"/>
          </w:rPr>
          <w:t xml:space="preserve"> </w:t>
        </w:r>
        <w:r>
          <w:t>reductions</w:t>
        </w:r>
        <w:r>
          <w:rPr>
            <w:spacing w:val="-1"/>
          </w:rPr>
          <w:t xml:space="preserve"> </w:t>
        </w:r>
        <w:r>
          <w:t>can</w:t>
        </w:r>
        <w:r>
          <w:rPr>
            <w:spacing w:val="-1"/>
          </w:rPr>
          <w:t xml:space="preserve"> </w:t>
        </w:r>
        <w:r>
          <w:t>be</w:t>
        </w:r>
        <w:r>
          <w:rPr>
            <w:spacing w:val="-1"/>
          </w:rPr>
          <w:t xml:space="preserve"> </w:t>
        </w:r>
        <w:r>
          <w:t>granted</w:t>
        </w:r>
        <w:r>
          <w:tab/>
          <w:t>86</w:t>
        </w:r>
      </w:hyperlink>
    </w:p>
    <w:p w14:paraId="024F9B34" w14:textId="77777777" w:rsidR="004B799C" w:rsidRDefault="00CA4AAC">
      <w:pPr>
        <w:pStyle w:val="BodyText"/>
        <w:tabs>
          <w:tab w:val="left" w:leader="dot" w:pos="9360"/>
        </w:tabs>
        <w:spacing w:before="60"/>
        <w:ind w:left="2758"/>
      </w:pPr>
      <w:r>
        <w:rPr>
          <w:noProof/>
        </w:rPr>
        <w:drawing>
          <wp:anchor distT="0" distB="0" distL="0" distR="0" simplePos="0" relativeHeight="15754240" behindDoc="0" locked="0" layoutInCell="1" allowOverlap="1" wp14:anchorId="0B6E650B" wp14:editId="25271D95">
            <wp:simplePos x="0" y="0"/>
            <wp:positionH relativeFrom="page">
              <wp:posOffset>1284760</wp:posOffset>
            </wp:positionH>
            <wp:positionV relativeFrom="paragraph">
              <wp:posOffset>77731</wp:posOffset>
            </wp:positionV>
            <wp:extent cx="368017" cy="107346"/>
            <wp:effectExtent l="0" t="0" r="0" b="0"/>
            <wp:wrapNone/>
            <wp:docPr id="99" name="image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50.png"/>
                    <pic:cNvPicPr/>
                  </pic:nvPicPr>
                  <pic:blipFill>
                    <a:blip r:embed="rId58" cstate="print"/>
                    <a:stretch>
                      <a:fillRect/>
                    </a:stretch>
                  </pic:blipFill>
                  <pic:spPr>
                    <a:xfrm>
                      <a:off x="0" y="0"/>
                      <a:ext cx="368017" cy="107346"/>
                    </a:xfrm>
                    <a:prstGeom prst="rect">
                      <a:avLst/>
                    </a:prstGeom>
                  </pic:spPr>
                </pic:pic>
              </a:graphicData>
            </a:graphic>
          </wp:anchor>
        </w:drawing>
      </w:r>
      <w:hyperlink w:anchor="_bookmark201" w:history="1">
        <w:r>
          <w:t>Minimisation</w:t>
        </w:r>
        <w:r>
          <w:rPr>
            <w:spacing w:val="-1"/>
          </w:rPr>
          <w:t xml:space="preserve"> </w:t>
        </w:r>
        <w:r>
          <w:t>of</w:t>
        </w:r>
        <w:r>
          <w:rPr>
            <w:spacing w:val="-2"/>
          </w:rPr>
          <w:t xml:space="preserve"> </w:t>
        </w:r>
        <w:r>
          <w:t>distortions on</w:t>
        </w:r>
        <w:r>
          <w:rPr>
            <w:spacing w:val="-1"/>
          </w:rPr>
          <w:t xml:space="preserve"> </w:t>
        </w:r>
        <w:r>
          <w:t>competition</w:t>
        </w:r>
        <w:r>
          <w:rPr>
            <w:spacing w:val="-1"/>
          </w:rPr>
          <w:t xml:space="preserve"> </w:t>
        </w:r>
        <w:r>
          <w:t>and trade</w:t>
        </w:r>
        <w:r>
          <w:tab/>
          <w:t>87</w:t>
        </w:r>
      </w:hyperlink>
    </w:p>
    <w:p w14:paraId="4301D862" w14:textId="77777777" w:rsidR="004B799C" w:rsidRDefault="001022B1">
      <w:pPr>
        <w:pStyle w:val="ListParagraph"/>
        <w:numPr>
          <w:ilvl w:val="3"/>
          <w:numId w:val="31"/>
        </w:numPr>
        <w:tabs>
          <w:tab w:val="left" w:pos="2759"/>
          <w:tab w:val="left" w:leader="dot" w:pos="9360"/>
        </w:tabs>
        <w:spacing w:before="60"/>
        <w:ind w:hanging="901"/>
        <w:rPr>
          <w:sz w:val="24"/>
        </w:rPr>
      </w:pPr>
      <w:hyperlink w:anchor="_bookmark202" w:history="1">
        <w:r w:rsidR="00CA4AAC">
          <w:rPr>
            <w:sz w:val="24"/>
          </w:rPr>
          <w:t>Eligibility</w:t>
        </w:r>
        <w:r w:rsidR="00CA4AAC">
          <w:rPr>
            <w:sz w:val="24"/>
          </w:rPr>
          <w:tab/>
          <w:t>87</w:t>
        </w:r>
      </w:hyperlink>
    </w:p>
    <w:p w14:paraId="38D6EDD0" w14:textId="77777777" w:rsidR="004B799C" w:rsidRDefault="001022B1">
      <w:pPr>
        <w:pStyle w:val="ListParagraph"/>
        <w:numPr>
          <w:ilvl w:val="3"/>
          <w:numId w:val="31"/>
        </w:numPr>
        <w:tabs>
          <w:tab w:val="left" w:pos="2759"/>
          <w:tab w:val="left" w:leader="dot" w:pos="9360"/>
        </w:tabs>
        <w:spacing w:before="61"/>
        <w:ind w:hanging="901"/>
        <w:rPr>
          <w:sz w:val="24"/>
        </w:rPr>
      </w:pPr>
      <w:hyperlink w:anchor="_bookmark203" w:history="1">
        <w:r w:rsidR="00CA4AAC">
          <w:rPr>
            <w:sz w:val="24"/>
          </w:rPr>
          <w:t>Proportionality</w:t>
        </w:r>
        <w:r w:rsidR="00CA4AAC">
          <w:rPr>
            <w:spacing w:val="-6"/>
            <w:sz w:val="24"/>
          </w:rPr>
          <w:t xml:space="preserve"> </w:t>
        </w:r>
        <w:r w:rsidR="00CA4AAC">
          <w:rPr>
            <w:sz w:val="24"/>
          </w:rPr>
          <w:t>of</w:t>
        </w:r>
        <w:r w:rsidR="00CA4AAC">
          <w:rPr>
            <w:spacing w:val="-1"/>
            <w:sz w:val="24"/>
          </w:rPr>
          <w:t xml:space="preserve"> </w:t>
        </w:r>
        <w:r w:rsidR="00CA4AAC">
          <w:rPr>
            <w:sz w:val="24"/>
          </w:rPr>
          <w:t>the</w:t>
        </w:r>
        <w:r w:rsidR="00CA4AAC">
          <w:rPr>
            <w:spacing w:val="-2"/>
            <w:sz w:val="24"/>
          </w:rPr>
          <w:t xml:space="preserve"> </w:t>
        </w:r>
        <w:r w:rsidR="00CA4AAC">
          <w:rPr>
            <w:sz w:val="24"/>
          </w:rPr>
          <w:t>aid</w:t>
        </w:r>
        <w:r w:rsidR="00CA4AAC">
          <w:rPr>
            <w:spacing w:val="1"/>
            <w:sz w:val="24"/>
          </w:rPr>
          <w:t xml:space="preserve"> </w:t>
        </w:r>
        <w:r w:rsidR="00CA4AAC">
          <w:rPr>
            <w:sz w:val="24"/>
          </w:rPr>
          <w:t>measure</w:t>
        </w:r>
        <w:r w:rsidR="00CA4AAC">
          <w:rPr>
            <w:sz w:val="24"/>
          </w:rPr>
          <w:tab/>
          <w:t>87</w:t>
        </w:r>
      </w:hyperlink>
    </w:p>
    <w:p w14:paraId="286E169C" w14:textId="77777777" w:rsidR="004B799C" w:rsidRDefault="001022B1">
      <w:pPr>
        <w:pStyle w:val="ListParagraph"/>
        <w:numPr>
          <w:ilvl w:val="3"/>
          <w:numId w:val="31"/>
        </w:numPr>
        <w:tabs>
          <w:tab w:val="left" w:pos="2759"/>
          <w:tab w:val="left" w:leader="dot" w:pos="9360"/>
        </w:tabs>
        <w:spacing w:before="60"/>
        <w:ind w:hanging="901"/>
        <w:rPr>
          <w:sz w:val="24"/>
        </w:rPr>
      </w:pPr>
      <w:hyperlink w:anchor="_bookmark206" w:history="1">
        <w:r w:rsidR="00CA4AAC">
          <w:rPr>
            <w:sz w:val="24"/>
          </w:rPr>
          <w:t>Form</w:t>
        </w:r>
        <w:r w:rsidR="00CA4AAC">
          <w:rPr>
            <w:spacing w:val="-1"/>
            <w:sz w:val="24"/>
          </w:rPr>
          <w:t xml:space="preserve"> </w:t>
        </w:r>
        <w:r w:rsidR="00CA4AAC">
          <w:rPr>
            <w:sz w:val="24"/>
          </w:rPr>
          <w:t>of</w:t>
        </w:r>
        <w:r w:rsidR="00CA4AAC">
          <w:rPr>
            <w:spacing w:val="-2"/>
            <w:sz w:val="24"/>
          </w:rPr>
          <w:t xml:space="preserve"> </w:t>
        </w:r>
        <w:r w:rsidR="00CA4AAC">
          <w:rPr>
            <w:sz w:val="24"/>
          </w:rPr>
          <w:t>State</w:t>
        </w:r>
        <w:r w:rsidR="00CA4AAC">
          <w:rPr>
            <w:spacing w:val="-1"/>
            <w:sz w:val="24"/>
          </w:rPr>
          <w:t xml:space="preserve"> </w:t>
        </w:r>
        <w:r w:rsidR="00CA4AAC">
          <w:rPr>
            <w:sz w:val="24"/>
          </w:rPr>
          <w:t>aid</w:t>
        </w:r>
        <w:r w:rsidR="00CA4AAC">
          <w:rPr>
            <w:sz w:val="24"/>
          </w:rPr>
          <w:tab/>
          <w:t>88</w:t>
        </w:r>
      </w:hyperlink>
    </w:p>
    <w:p w14:paraId="2266348B" w14:textId="77777777" w:rsidR="004B799C" w:rsidRDefault="001022B1">
      <w:pPr>
        <w:pStyle w:val="ListParagraph"/>
        <w:numPr>
          <w:ilvl w:val="3"/>
          <w:numId w:val="31"/>
        </w:numPr>
        <w:tabs>
          <w:tab w:val="left" w:pos="2759"/>
          <w:tab w:val="left" w:leader="dot" w:pos="9360"/>
        </w:tabs>
        <w:spacing w:before="60"/>
        <w:ind w:hanging="901"/>
        <w:rPr>
          <w:sz w:val="24"/>
        </w:rPr>
      </w:pPr>
      <w:hyperlink w:anchor="_bookmark207" w:history="1">
        <w:r w:rsidR="00CA4AAC">
          <w:rPr>
            <w:sz w:val="24"/>
          </w:rPr>
          <w:t>Energy</w:t>
        </w:r>
        <w:r w:rsidR="00CA4AAC">
          <w:rPr>
            <w:spacing w:val="-6"/>
            <w:sz w:val="24"/>
          </w:rPr>
          <w:t xml:space="preserve"> </w:t>
        </w:r>
        <w:r w:rsidR="00CA4AAC">
          <w:rPr>
            <w:sz w:val="24"/>
          </w:rPr>
          <w:t>Audits and</w:t>
        </w:r>
        <w:r w:rsidR="00CA4AAC">
          <w:rPr>
            <w:spacing w:val="-1"/>
            <w:sz w:val="24"/>
          </w:rPr>
          <w:t xml:space="preserve"> </w:t>
        </w:r>
        <w:r w:rsidR="00CA4AAC">
          <w:rPr>
            <w:sz w:val="24"/>
          </w:rPr>
          <w:t>Management</w:t>
        </w:r>
        <w:r w:rsidR="00CA4AAC">
          <w:rPr>
            <w:spacing w:val="-1"/>
            <w:sz w:val="24"/>
          </w:rPr>
          <w:t xml:space="preserve"> </w:t>
        </w:r>
        <w:r w:rsidR="00CA4AAC">
          <w:rPr>
            <w:sz w:val="24"/>
          </w:rPr>
          <w:t>Systems</w:t>
        </w:r>
        <w:r w:rsidR="00CA4AAC">
          <w:rPr>
            <w:sz w:val="24"/>
          </w:rPr>
          <w:tab/>
          <w:t>88</w:t>
        </w:r>
      </w:hyperlink>
    </w:p>
    <w:p w14:paraId="45FA721E" w14:textId="77777777" w:rsidR="004B799C" w:rsidRDefault="001022B1">
      <w:pPr>
        <w:pStyle w:val="ListParagraph"/>
        <w:numPr>
          <w:ilvl w:val="3"/>
          <w:numId w:val="31"/>
        </w:numPr>
        <w:tabs>
          <w:tab w:val="left" w:pos="2759"/>
          <w:tab w:val="left" w:leader="dot" w:pos="9360"/>
        </w:tabs>
        <w:spacing w:before="60"/>
        <w:ind w:hanging="901"/>
        <w:rPr>
          <w:sz w:val="24"/>
        </w:rPr>
      </w:pPr>
      <w:hyperlink w:anchor="_bookmark208" w:history="1">
        <w:r w:rsidR="00CA4AAC">
          <w:rPr>
            <w:sz w:val="24"/>
          </w:rPr>
          <w:t>Transitional</w:t>
        </w:r>
        <w:r w:rsidR="00CA4AAC">
          <w:rPr>
            <w:spacing w:val="-1"/>
            <w:sz w:val="24"/>
          </w:rPr>
          <w:t xml:space="preserve"> </w:t>
        </w:r>
        <w:r w:rsidR="00CA4AAC">
          <w:rPr>
            <w:sz w:val="24"/>
          </w:rPr>
          <w:t>rules</w:t>
        </w:r>
        <w:r w:rsidR="00CA4AAC">
          <w:rPr>
            <w:sz w:val="24"/>
          </w:rPr>
          <w:tab/>
          <w:t>88</w:t>
        </w:r>
      </w:hyperlink>
    </w:p>
    <w:p w14:paraId="33F8B686" w14:textId="77777777" w:rsidR="004B799C" w:rsidRDefault="001022B1">
      <w:pPr>
        <w:pStyle w:val="ListParagraph"/>
        <w:numPr>
          <w:ilvl w:val="1"/>
          <w:numId w:val="40"/>
        </w:numPr>
        <w:tabs>
          <w:tab w:val="left" w:pos="1757"/>
          <w:tab w:val="left" w:pos="1758"/>
          <w:tab w:val="left" w:leader="dot" w:pos="9360"/>
        </w:tabs>
        <w:spacing w:before="60"/>
        <w:ind w:left="1758" w:hanging="800"/>
        <w:jc w:val="left"/>
        <w:rPr>
          <w:sz w:val="24"/>
        </w:rPr>
      </w:pPr>
      <w:hyperlink w:anchor="_bookmark209" w:history="1">
        <w:r w:rsidR="00CA4AAC">
          <w:rPr>
            <w:sz w:val="24"/>
          </w:rPr>
          <w:t>Aid</w:t>
        </w:r>
        <w:r w:rsidR="00CA4AAC">
          <w:rPr>
            <w:spacing w:val="-1"/>
            <w:sz w:val="24"/>
          </w:rPr>
          <w:t xml:space="preserve"> </w:t>
        </w:r>
        <w:r w:rsidR="00CA4AAC">
          <w:rPr>
            <w:sz w:val="24"/>
          </w:rPr>
          <w:t>for</w:t>
        </w:r>
        <w:r w:rsidR="00CA4AAC">
          <w:rPr>
            <w:spacing w:val="-1"/>
            <w:sz w:val="24"/>
          </w:rPr>
          <w:t xml:space="preserve"> </w:t>
        </w:r>
        <w:r w:rsidR="00CA4AAC">
          <w:rPr>
            <w:sz w:val="24"/>
          </w:rPr>
          <w:t>coal,</w:t>
        </w:r>
        <w:r w:rsidR="00CA4AAC">
          <w:rPr>
            <w:spacing w:val="-1"/>
            <w:sz w:val="24"/>
          </w:rPr>
          <w:t xml:space="preserve"> </w:t>
        </w:r>
        <w:r w:rsidR="00CA4AAC">
          <w:rPr>
            <w:sz w:val="24"/>
          </w:rPr>
          <w:t>peat</w:t>
        </w:r>
        <w:r w:rsidR="00CA4AAC">
          <w:rPr>
            <w:spacing w:val="-1"/>
            <w:sz w:val="24"/>
          </w:rPr>
          <w:t xml:space="preserve"> </w:t>
        </w:r>
        <w:r w:rsidR="00CA4AAC">
          <w:rPr>
            <w:sz w:val="24"/>
          </w:rPr>
          <w:t>and oil</w:t>
        </w:r>
        <w:r w:rsidR="00CA4AAC">
          <w:rPr>
            <w:spacing w:val="1"/>
            <w:sz w:val="24"/>
          </w:rPr>
          <w:t xml:space="preserve"> </w:t>
        </w:r>
        <w:r w:rsidR="00CA4AAC">
          <w:rPr>
            <w:sz w:val="24"/>
          </w:rPr>
          <w:t>shale</w:t>
        </w:r>
        <w:r w:rsidR="00CA4AAC">
          <w:rPr>
            <w:spacing w:val="-1"/>
            <w:sz w:val="24"/>
          </w:rPr>
          <w:t xml:space="preserve"> </w:t>
        </w:r>
        <w:r w:rsidR="00CA4AAC">
          <w:rPr>
            <w:sz w:val="24"/>
          </w:rPr>
          <w:t>closure</w:t>
        </w:r>
        <w:r w:rsidR="00CA4AAC">
          <w:rPr>
            <w:sz w:val="24"/>
          </w:rPr>
          <w:tab/>
          <w:t>89</w:t>
        </w:r>
      </w:hyperlink>
    </w:p>
    <w:p w14:paraId="677F1369" w14:textId="77777777" w:rsidR="004B799C" w:rsidRDefault="00CA4AAC">
      <w:pPr>
        <w:pStyle w:val="BodyText"/>
        <w:tabs>
          <w:tab w:val="left" w:leader="dot" w:pos="9360"/>
        </w:tabs>
        <w:spacing w:before="60"/>
        <w:ind w:left="2758"/>
      </w:pPr>
      <w:r>
        <w:rPr>
          <w:noProof/>
        </w:rPr>
        <w:drawing>
          <wp:anchor distT="0" distB="0" distL="0" distR="0" simplePos="0" relativeHeight="15754752" behindDoc="0" locked="0" layoutInCell="1" allowOverlap="1" wp14:anchorId="68A694A6" wp14:editId="59A194FF">
            <wp:simplePos x="0" y="0"/>
            <wp:positionH relativeFrom="page">
              <wp:posOffset>1284741</wp:posOffset>
            </wp:positionH>
            <wp:positionV relativeFrom="paragraph">
              <wp:posOffset>77479</wp:posOffset>
            </wp:positionV>
            <wp:extent cx="361940" cy="107345"/>
            <wp:effectExtent l="0" t="0" r="0" b="0"/>
            <wp:wrapNone/>
            <wp:docPr id="101" name="image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51.png"/>
                    <pic:cNvPicPr/>
                  </pic:nvPicPr>
                  <pic:blipFill>
                    <a:blip r:embed="rId59" cstate="print"/>
                    <a:stretch>
                      <a:fillRect/>
                    </a:stretch>
                  </pic:blipFill>
                  <pic:spPr>
                    <a:xfrm>
                      <a:off x="0" y="0"/>
                      <a:ext cx="361940" cy="107345"/>
                    </a:xfrm>
                    <a:prstGeom prst="rect">
                      <a:avLst/>
                    </a:prstGeom>
                  </pic:spPr>
                </pic:pic>
              </a:graphicData>
            </a:graphic>
          </wp:anchor>
        </w:drawing>
      </w:r>
      <w:hyperlink w:anchor="_bookmark210" w:history="1">
        <w:r>
          <w:t>Aid</w:t>
        </w:r>
        <w:r>
          <w:rPr>
            <w:spacing w:val="-1"/>
          </w:rPr>
          <w:t xml:space="preserve"> </w:t>
        </w:r>
        <w:r>
          <w:t>for early</w:t>
        </w:r>
        <w:r>
          <w:rPr>
            <w:spacing w:val="-4"/>
          </w:rPr>
          <w:t xml:space="preserve"> </w:t>
        </w:r>
        <w:r>
          <w:t>closure</w:t>
        </w:r>
        <w:r>
          <w:tab/>
          <w:t>89</w:t>
        </w:r>
      </w:hyperlink>
    </w:p>
    <w:p w14:paraId="11189018" w14:textId="77777777" w:rsidR="004B799C" w:rsidRDefault="001022B1">
      <w:pPr>
        <w:pStyle w:val="ListParagraph"/>
        <w:numPr>
          <w:ilvl w:val="3"/>
          <w:numId w:val="30"/>
        </w:numPr>
        <w:tabs>
          <w:tab w:val="left" w:pos="2759"/>
          <w:tab w:val="left" w:leader="dot" w:pos="9360"/>
        </w:tabs>
        <w:spacing w:before="60"/>
        <w:ind w:hanging="901"/>
        <w:rPr>
          <w:sz w:val="24"/>
        </w:rPr>
      </w:pPr>
      <w:hyperlink w:anchor="_bookmark211" w:history="1">
        <w:r w:rsidR="00CA4AAC">
          <w:rPr>
            <w:sz w:val="24"/>
          </w:rPr>
          <w:t>Rationale</w:t>
        </w:r>
        <w:r w:rsidR="00CA4AAC">
          <w:rPr>
            <w:spacing w:val="-1"/>
            <w:sz w:val="24"/>
          </w:rPr>
          <w:t xml:space="preserve"> </w:t>
        </w:r>
        <w:r w:rsidR="00CA4AAC">
          <w:rPr>
            <w:sz w:val="24"/>
          </w:rPr>
          <w:t>for</w:t>
        </w:r>
        <w:r w:rsidR="00CA4AAC">
          <w:rPr>
            <w:spacing w:val="-1"/>
            <w:sz w:val="24"/>
          </w:rPr>
          <w:t xml:space="preserve"> </w:t>
        </w:r>
        <w:r w:rsidR="00CA4AAC">
          <w:rPr>
            <w:sz w:val="24"/>
          </w:rPr>
          <w:t>the</w:t>
        </w:r>
        <w:r w:rsidR="00CA4AAC">
          <w:rPr>
            <w:spacing w:val="-3"/>
            <w:sz w:val="24"/>
          </w:rPr>
          <w:t xml:space="preserve"> </w:t>
        </w:r>
        <w:r w:rsidR="00CA4AAC">
          <w:rPr>
            <w:sz w:val="24"/>
          </w:rPr>
          <w:t>aid</w:t>
        </w:r>
        <w:r w:rsidR="00CA4AAC">
          <w:rPr>
            <w:sz w:val="24"/>
          </w:rPr>
          <w:tab/>
          <w:t>89</w:t>
        </w:r>
      </w:hyperlink>
    </w:p>
    <w:p w14:paraId="765CA03D" w14:textId="77777777" w:rsidR="004B799C" w:rsidRDefault="001022B1">
      <w:pPr>
        <w:pStyle w:val="ListParagraph"/>
        <w:numPr>
          <w:ilvl w:val="3"/>
          <w:numId w:val="30"/>
        </w:numPr>
        <w:tabs>
          <w:tab w:val="left" w:pos="2759"/>
          <w:tab w:val="left" w:leader="dot" w:pos="9360"/>
        </w:tabs>
        <w:spacing w:before="60"/>
        <w:ind w:hanging="901"/>
        <w:rPr>
          <w:sz w:val="24"/>
        </w:rPr>
      </w:pPr>
      <w:hyperlink w:anchor="_bookmark212" w:history="1">
        <w:r w:rsidR="00CA4AAC">
          <w:rPr>
            <w:sz w:val="24"/>
          </w:rPr>
          <w:t>Scope</w:t>
        </w:r>
        <w:r w:rsidR="00CA4AAC">
          <w:rPr>
            <w:spacing w:val="-2"/>
            <w:sz w:val="24"/>
          </w:rPr>
          <w:t xml:space="preserve"> </w:t>
        </w:r>
        <w:r w:rsidR="00CA4AAC">
          <w:rPr>
            <w:sz w:val="24"/>
          </w:rPr>
          <w:t>and supported</w:t>
        </w:r>
        <w:r w:rsidR="00CA4AAC">
          <w:rPr>
            <w:spacing w:val="1"/>
            <w:sz w:val="24"/>
          </w:rPr>
          <w:t xml:space="preserve"> </w:t>
        </w:r>
        <w:r w:rsidR="00CA4AAC">
          <w:rPr>
            <w:sz w:val="24"/>
          </w:rPr>
          <w:t>activities</w:t>
        </w:r>
        <w:r w:rsidR="00CA4AAC">
          <w:rPr>
            <w:sz w:val="24"/>
          </w:rPr>
          <w:tab/>
          <w:t>89</w:t>
        </w:r>
      </w:hyperlink>
    </w:p>
    <w:p w14:paraId="5A7C34DA" w14:textId="77777777" w:rsidR="004B799C" w:rsidRDefault="001022B1">
      <w:pPr>
        <w:pStyle w:val="ListParagraph"/>
        <w:numPr>
          <w:ilvl w:val="3"/>
          <w:numId w:val="30"/>
        </w:numPr>
        <w:tabs>
          <w:tab w:val="left" w:pos="2759"/>
          <w:tab w:val="left" w:leader="dot" w:pos="9360"/>
        </w:tabs>
        <w:spacing w:before="60"/>
        <w:ind w:hanging="901"/>
        <w:rPr>
          <w:sz w:val="24"/>
        </w:rPr>
      </w:pPr>
      <w:hyperlink w:anchor="_bookmark213" w:history="1">
        <w:r w:rsidR="00CA4AAC">
          <w:rPr>
            <w:sz w:val="24"/>
          </w:rPr>
          <w:t>Incentive</w:t>
        </w:r>
        <w:r w:rsidR="00CA4AAC">
          <w:rPr>
            <w:spacing w:val="-3"/>
            <w:sz w:val="24"/>
          </w:rPr>
          <w:t xml:space="preserve"> </w:t>
        </w:r>
        <w:r w:rsidR="00CA4AAC">
          <w:rPr>
            <w:sz w:val="24"/>
          </w:rPr>
          <w:t>effect</w:t>
        </w:r>
        <w:r w:rsidR="00CA4AAC">
          <w:rPr>
            <w:sz w:val="24"/>
          </w:rPr>
          <w:tab/>
          <w:t>89</w:t>
        </w:r>
      </w:hyperlink>
    </w:p>
    <w:p w14:paraId="6A04703A" w14:textId="77777777" w:rsidR="004B799C" w:rsidRDefault="001022B1">
      <w:pPr>
        <w:pStyle w:val="ListParagraph"/>
        <w:numPr>
          <w:ilvl w:val="3"/>
          <w:numId w:val="30"/>
        </w:numPr>
        <w:tabs>
          <w:tab w:val="left" w:pos="2759"/>
          <w:tab w:val="left" w:leader="dot" w:pos="9360"/>
        </w:tabs>
        <w:spacing w:before="60"/>
        <w:ind w:hanging="901"/>
        <w:rPr>
          <w:sz w:val="24"/>
        </w:rPr>
      </w:pPr>
      <w:hyperlink w:anchor="_bookmark214" w:history="1">
        <w:r w:rsidR="00CA4AAC">
          <w:rPr>
            <w:sz w:val="24"/>
          </w:rPr>
          <w:t>Necessity</w:t>
        </w:r>
        <w:r w:rsidR="00CA4AAC">
          <w:rPr>
            <w:spacing w:val="-6"/>
            <w:sz w:val="24"/>
          </w:rPr>
          <w:t xml:space="preserve"> </w:t>
        </w:r>
        <w:r w:rsidR="00CA4AAC">
          <w:rPr>
            <w:sz w:val="24"/>
          </w:rPr>
          <w:t>and</w:t>
        </w:r>
        <w:r w:rsidR="00CA4AAC">
          <w:rPr>
            <w:spacing w:val="1"/>
            <w:sz w:val="24"/>
          </w:rPr>
          <w:t xml:space="preserve"> </w:t>
        </w:r>
        <w:r w:rsidR="00CA4AAC">
          <w:rPr>
            <w:sz w:val="24"/>
          </w:rPr>
          <w:t>appropriateness</w:t>
        </w:r>
        <w:r w:rsidR="00CA4AAC">
          <w:rPr>
            <w:sz w:val="24"/>
          </w:rPr>
          <w:tab/>
          <w:t>90</w:t>
        </w:r>
      </w:hyperlink>
    </w:p>
    <w:p w14:paraId="47524387" w14:textId="77777777" w:rsidR="004B799C" w:rsidRDefault="001022B1">
      <w:pPr>
        <w:pStyle w:val="ListParagraph"/>
        <w:numPr>
          <w:ilvl w:val="3"/>
          <w:numId w:val="30"/>
        </w:numPr>
        <w:tabs>
          <w:tab w:val="left" w:pos="2759"/>
          <w:tab w:val="left" w:leader="dot" w:pos="9360"/>
        </w:tabs>
        <w:spacing w:before="60"/>
        <w:ind w:hanging="901"/>
        <w:rPr>
          <w:sz w:val="24"/>
        </w:rPr>
      </w:pPr>
      <w:hyperlink w:anchor="_bookmark215" w:history="1">
        <w:r w:rsidR="00CA4AAC">
          <w:rPr>
            <w:sz w:val="24"/>
          </w:rPr>
          <w:t>Proportionality</w:t>
        </w:r>
        <w:r w:rsidR="00CA4AAC">
          <w:rPr>
            <w:sz w:val="24"/>
          </w:rPr>
          <w:tab/>
          <w:t>90</w:t>
        </w:r>
      </w:hyperlink>
    </w:p>
    <w:p w14:paraId="39F55F72" w14:textId="77777777" w:rsidR="004B799C" w:rsidRDefault="001022B1">
      <w:pPr>
        <w:pStyle w:val="ListParagraph"/>
        <w:numPr>
          <w:ilvl w:val="3"/>
          <w:numId w:val="30"/>
        </w:numPr>
        <w:tabs>
          <w:tab w:val="left" w:pos="2759"/>
          <w:tab w:val="left" w:leader="dot" w:pos="9360"/>
        </w:tabs>
        <w:spacing w:before="60"/>
        <w:ind w:hanging="901"/>
        <w:rPr>
          <w:sz w:val="24"/>
        </w:rPr>
      </w:pPr>
      <w:hyperlink w:anchor="_bookmark216" w:history="1">
        <w:r w:rsidR="00CA4AAC">
          <w:rPr>
            <w:sz w:val="24"/>
          </w:rPr>
          <w:t>Avoidance</w:t>
        </w:r>
        <w:r w:rsidR="00CA4AAC">
          <w:rPr>
            <w:spacing w:val="-2"/>
            <w:sz w:val="24"/>
          </w:rPr>
          <w:t xml:space="preserve"> </w:t>
        </w:r>
        <w:r w:rsidR="00CA4AAC">
          <w:rPr>
            <w:sz w:val="24"/>
          </w:rPr>
          <w:t>of undue</w:t>
        </w:r>
        <w:r w:rsidR="00CA4AAC">
          <w:rPr>
            <w:spacing w:val="-2"/>
            <w:sz w:val="24"/>
          </w:rPr>
          <w:t xml:space="preserve"> </w:t>
        </w:r>
        <w:r w:rsidR="00CA4AAC">
          <w:rPr>
            <w:sz w:val="24"/>
          </w:rPr>
          <w:t>negative</w:t>
        </w:r>
        <w:r w:rsidR="00CA4AAC">
          <w:rPr>
            <w:spacing w:val="-1"/>
            <w:sz w:val="24"/>
          </w:rPr>
          <w:t xml:space="preserve"> </w:t>
        </w:r>
        <w:r w:rsidR="00CA4AAC">
          <w:rPr>
            <w:sz w:val="24"/>
          </w:rPr>
          <w:t>effects</w:t>
        </w:r>
        <w:r w:rsidR="00CA4AAC">
          <w:rPr>
            <w:spacing w:val="-1"/>
            <w:sz w:val="24"/>
          </w:rPr>
          <w:t xml:space="preserve"> </w:t>
        </w:r>
        <w:r w:rsidR="00CA4AAC">
          <w:rPr>
            <w:sz w:val="24"/>
          </w:rPr>
          <w:t>on</w:t>
        </w:r>
        <w:r w:rsidR="00CA4AAC">
          <w:rPr>
            <w:spacing w:val="-1"/>
            <w:sz w:val="24"/>
          </w:rPr>
          <w:t xml:space="preserve"> </w:t>
        </w:r>
        <w:r w:rsidR="00CA4AAC">
          <w:rPr>
            <w:sz w:val="24"/>
          </w:rPr>
          <w:t>competition and</w:t>
        </w:r>
        <w:r w:rsidR="00CA4AAC">
          <w:rPr>
            <w:spacing w:val="-1"/>
            <w:sz w:val="24"/>
          </w:rPr>
          <w:t xml:space="preserve"> </w:t>
        </w:r>
        <w:r w:rsidR="00CA4AAC">
          <w:rPr>
            <w:sz w:val="24"/>
          </w:rPr>
          <w:t>trade</w:t>
        </w:r>
        <w:r w:rsidR="00CA4AAC">
          <w:rPr>
            <w:sz w:val="24"/>
          </w:rPr>
          <w:tab/>
          <w:t>91</w:t>
        </w:r>
      </w:hyperlink>
    </w:p>
    <w:p w14:paraId="155B643F" w14:textId="77777777" w:rsidR="004B799C" w:rsidRDefault="00CA4AAC">
      <w:pPr>
        <w:pStyle w:val="BodyText"/>
        <w:tabs>
          <w:tab w:val="left" w:leader="dot" w:pos="9360"/>
        </w:tabs>
        <w:spacing w:before="60"/>
        <w:ind w:left="2758"/>
      </w:pPr>
      <w:r>
        <w:rPr>
          <w:noProof/>
        </w:rPr>
        <w:drawing>
          <wp:anchor distT="0" distB="0" distL="0" distR="0" simplePos="0" relativeHeight="15755264" behindDoc="0" locked="0" layoutInCell="1" allowOverlap="1" wp14:anchorId="26DDDBAC" wp14:editId="28411194">
            <wp:simplePos x="0" y="0"/>
            <wp:positionH relativeFrom="page">
              <wp:posOffset>1284778</wp:posOffset>
            </wp:positionH>
            <wp:positionV relativeFrom="paragraph">
              <wp:posOffset>77098</wp:posOffset>
            </wp:positionV>
            <wp:extent cx="374095" cy="107345"/>
            <wp:effectExtent l="0" t="0" r="0" b="0"/>
            <wp:wrapNone/>
            <wp:docPr id="103" name="image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age52.png"/>
                    <pic:cNvPicPr/>
                  </pic:nvPicPr>
                  <pic:blipFill>
                    <a:blip r:embed="rId60" cstate="print"/>
                    <a:stretch>
                      <a:fillRect/>
                    </a:stretch>
                  </pic:blipFill>
                  <pic:spPr>
                    <a:xfrm>
                      <a:off x="0" y="0"/>
                      <a:ext cx="374095" cy="107345"/>
                    </a:xfrm>
                    <a:prstGeom prst="rect">
                      <a:avLst/>
                    </a:prstGeom>
                  </pic:spPr>
                </pic:pic>
              </a:graphicData>
            </a:graphic>
          </wp:anchor>
        </w:drawing>
      </w:r>
      <w:hyperlink w:anchor="_bookmark217" w:history="1">
        <w:r>
          <w:t>Aid</w:t>
        </w:r>
        <w:r>
          <w:rPr>
            <w:spacing w:val="-1"/>
          </w:rPr>
          <w:t xml:space="preserve"> </w:t>
        </w:r>
        <w:r>
          <w:t>for</w:t>
        </w:r>
        <w:r>
          <w:rPr>
            <w:spacing w:val="-1"/>
          </w:rPr>
          <w:t xml:space="preserve"> </w:t>
        </w:r>
        <w:r>
          <w:t>exceptional</w:t>
        </w:r>
        <w:r>
          <w:rPr>
            <w:spacing w:val="-1"/>
          </w:rPr>
          <w:t xml:space="preserve"> </w:t>
        </w:r>
        <w:r>
          <w:t>costs</w:t>
        </w:r>
        <w:r>
          <w:tab/>
          <w:t>91</w:t>
        </w:r>
      </w:hyperlink>
    </w:p>
    <w:p w14:paraId="6E217177" w14:textId="77777777" w:rsidR="004B799C" w:rsidRDefault="001022B1">
      <w:pPr>
        <w:pStyle w:val="ListParagraph"/>
        <w:numPr>
          <w:ilvl w:val="3"/>
          <w:numId w:val="29"/>
        </w:numPr>
        <w:tabs>
          <w:tab w:val="left" w:pos="2759"/>
          <w:tab w:val="left" w:leader="dot" w:pos="9360"/>
        </w:tabs>
        <w:spacing w:before="60"/>
        <w:ind w:hanging="901"/>
        <w:rPr>
          <w:sz w:val="24"/>
        </w:rPr>
      </w:pPr>
      <w:hyperlink w:anchor="_bookmark218" w:history="1">
        <w:r w:rsidR="00CA4AAC">
          <w:rPr>
            <w:sz w:val="24"/>
          </w:rPr>
          <w:t>Rationale</w:t>
        </w:r>
        <w:r w:rsidR="00CA4AAC">
          <w:rPr>
            <w:spacing w:val="-1"/>
            <w:sz w:val="24"/>
          </w:rPr>
          <w:t xml:space="preserve"> </w:t>
        </w:r>
        <w:r w:rsidR="00CA4AAC">
          <w:rPr>
            <w:sz w:val="24"/>
          </w:rPr>
          <w:t>for</w:t>
        </w:r>
        <w:r w:rsidR="00CA4AAC">
          <w:rPr>
            <w:spacing w:val="-1"/>
            <w:sz w:val="24"/>
          </w:rPr>
          <w:t xml:space="preserve"> </w:t>
        </w:r>
        <w:r w:rsidR="00CA4AAC">
          <w:rPr>
            <w:sz w:val="24"/>
          </w:rPr>
          <w:t>the</w:t>
        </w:r>
        <w:r w:rsidR="00CA4AAC">
          <w:rPr>
            <w:spacing w:val="-3"/>
            <w:sz w:val="24"/>
          </w:rPr>
          <w:t xml:space="preserve"> </w:t>
        </w:r>
        <w:r w:rsidR="00CA4AAC">
          <w:rPr>
            <w:sz w:val="24"/>
          </w:rPr>
          <w:t>aid</w:t>
        </w:r>
        <w:r w:rsidR="00CA4AAC">
          <w:rPr>
            <w:sz w:val="24"/>
          </w:rPr>
          <w:tab/>
          <w:t>91</w:t>
        </w:r>
      </w:hyperlink>
    </w:p>
    <w:p w14:paraId="140AE55C" w14:textId="77777777" w:rsidR="004B799C" w:rsidRDefault="001022B1">
      <w:pPr>
        <w:pStyle w:val="ListParagraph"/>
        <w:numPr>
          <w:ilvl w:val="3"/>
          <w:numId w:val="29"/>
        </w:numPr>
        <w:tabs>
          <w:tab w:val="left" w:pos="2759"/>
          <w:tab w:val="left" w:leader="dot" w:pos="9360"/>
        </w:tabs>
        <w:spacing w:before="61"/>
        <w:ind w:hanging="901"/>
        <w:rPr>
          <w:sz w:val="24"/>
        </w:rPr>
      </w:pPr>
      <w:hyperlink w:anchor="_bookmark219" w:history="1">
        <w:r w:rsidR="00CA4AAC">
          <w:rPr>
            <w:sz w:val="24"/>
          </w:rPr>
          <w:t>Scope</w:t>
        </w:r>
        <w:r w:rsidR="00CA4AAC">
          <w:rPr>
            <w:spacing w:val="-2"/>
            <w:sz w:val="24"/>
          </w:rPr>
          <w:t xml:space="preserve"> </w:t>
        </w:r>
        <w:r w:rsidR="00CA4AAC">
          <w:rPr>
            <w:sz w:val="24"/>
          </w:rPr>
          <w:t>and supported</w:t>
        </w:r>
        <w:r w:rsidR="00CA4AAC">
          <w:rPr>
            <w:spacing w:val="1"/>
            <w:sz w:val="24"/>
          </w:rPr>
          <w:t xml:space="preserve"> </w:t>
        </w:r>
        <w:r w:rsidR="00CA4AAC">
          <w:rPr>
            <w:sz w:val="24"/>
          </w:rPr>
          <w:t>activities</w:t>
        </w:r>
        <w:r w:rsidR="00CA4AAC">
          <w:rPr>
            <w:sz w:val="24"/>
          </w:rPr>
          <w:tab/>
          <w:t>91</w:t>
        </w:r>
      </w:hyperlink>
    </w:p>
    <w:p w14:paraId="010DA91B" w14:textId="77777777" w:rsidR="004B799C" w:rsidRDefault="001022B1">
      <w:pPr>
        <w:pStyle w:val="ListParagraph"/>
        <w:numPr>
          <w:ilvl w:val="3"/>
          <w:numId w:val="29"/>
        </w:numPr>
        <w:tabs>
          <w:tab w:val="left" w:pos="2759"/>
          <w:tab w:val="left" w:leader="dot" w:pos="9360"/>
        </w:tabs>
        <w:spacing w:before="60"/>
        <w:ind w:hanging="901"/>
        <w:rPr>
          <w:sz w:val="24"/>
        </w:rPr>
      </w:pPr>
      <w:hyperlink w:anchor="_bookmark220" w:history="1">
        <w:r w:rsidR="00CA4AAC">
          <w:rPr>
            <w:sz w:val="24"/>
          </w:rPr>
          <w:t>Necessity</w:t>
        </w:r>
        <w:r w:rsidR="00CA4AAC">
          <w:rPr>
            <w:spacing w:val="-6"/>
            <w:sz w:val="24"/>
          </w:rPr>
          <w:t xml:space="preserve"> </w:t>
        </w:r>
        <w:r w:rsidR="00CA4AAC">
          <w:rPr>
            <w:sz w:val="24"/>
          </w:rPr>
          <w:t>and</w:t>
        </w:r>
        <w:r w:rsidR="00CA4AAC">
          <w:rPr>
            <w:spacing w:val="1"/>
            <w:sz w:val="24"/>
          </w:rPr>
          <w:t xml:space="preserve"> </w:t>
        </w:r>
        <w:r w:rsidR="00CA4AAC">
          <w:rPr>
            <w:sz w:val="24"/>
          </w:rPr>
          <w:t>appropriateness</w:t>
        </w:r>
        <w:r w:rsidR="00CA4AAC">
          <w:rPr>
            <w:sz w:val="24"/>
          </w:rPr>
          <w:tab/>
          <w:t>91</w:t>
        </w:r>
      </w:hyperlink>
    </w:p>
    <w:p w14:paraId="041D2A82" w14:textId="77777777" w:rsidR="004B799C" w:rsidRDefault="004B799C">
      <w:pPr>
        <w:rPr>
          <w:sz w:val="24"/>
        </w:rPr>
        <w:sectPr w:rsidR="004B799C">
          <w:pgSz w:w="11910" w:h="16840"/>
          <w:pgMar w:top="1020" w:right="460" w:bottom="1620" w:left="460" w:header="0" w:footer="1426" w:gutter="0"/>
          <w:cols w:space="720"/>
        </w:sectPr>
      </w:pPr>
    </w:p>
    <w:p w14:paraId="6DF46B75" w14:textId="77777777" w:rsidR="004B799C" w:rsidRDefault="001022B1">
      <w:pPr>
        <w:pStyle w:val="ListParagraph"/>
        <w:numPr>
          <w:ilvl w:val="3"/>
          <w:numId w:val="29"/>
        </w:numPr>
        <w:tabs>
          <w:tab w:val="left" w:pos="2759"/>
          <w:tab w:val="left" w:leader="dot" w:pos="9360"/>
        </w:tabs>
        <w:spacing w:before="72"/>
        <w:ind w:hanging="901"/>
        <w:rPr>
          <w:sz w:val="24"/>
        </w:rPr>
      </w:pPr>
      <w:hyperlink w:anchor="_bookmark221" w:history="1">
        <w:r w:rsidR="00CA4AAC">
          <w:rPr>
            <w:sz w:val="24"/>
          </w:rPr>
          <w:t>Incentive</w:t>
        </w:r>
        <w:r w:rsidR="00CA4AAC">
          <w:rPr>
            <w:spacing w:val="-2"/>
            <w:sz w:val="24"/>
          </w:rPr>
          <w:t xml:space="preserve"> </w:t>
        </w:r>
        <w:r w:rsidR="00CA4AAC">
          <w:rPr>
            <w:sz w:val="24"/>
          </w:rPr>
          <w:t>effect</w:t>
        </w:r>
        <w:r w:rsidR="00CA4AAC">
          <w:rPr>
            <w:spacing w:val="-1"/>
            <w:sz w:val="24"/>
          </w:rPr>
          <w:t xml:space="preserve"> </w:t>
        </w:r>
        <w:r w:rsidR="00CA4AAC">
          <w:rPr>
            <w:sz w:val="24"/>
          </w:rPr>
          <w:t>and</w:t>
        </w:r>
        <w:r w:rsidR="00CA4AAC">
          <w:rPr>
            <w:spacing w:val="-1"/>
            <w:sz w:val="24"/>
          </w:rPr>
          <w:t xml:space="preserve"> </w:t>
        </w:r>
        <w:r w:rsidR="00CA4AAC">
          <w:rPr>
            <w:sz w:val="24"/>
          </w:rPr>
          <w:t>proportionality</w:t>
        </w:r>
        <w:r w:rsidR="00CA4AAC">
          <w:rPr>
            <w:sz w:val="24"/>
          </w:rPr>
          <w:tab/>
          <w:t>91</w:t>
        </w:r>
      </w:hyperlink>
    </w:p>
    <w:p w14:paraId="54CB4F9C" w14:textId="77777777" w:rsidR="004B799C" w:rsidRDefault="001022B1">
      <w:pPr>
        <w:pStyle w:val="ListParagraph"/>
        <w:numPr>
          <w:ilvl w:val="3"/>
          <w:numId w:val="29"/>
        </w:numPr>
        <w:tabs>
          <w:tab w:val="left" w:pos="2759"/>
          <w:tab w:val="left" w:leader="dot" w:pos="9360"/>
        </w:tabs>
        <w:spacing w:before="60"/>
        <w:ind w:hanging="901"/>
        <w:rPr>
          <w:sz w:val="24"/>
        </w:rPr>
      </w:pPr>
      <w:hyperlink w:anchor="_bookmark222" w:history="1">
        <w:r w:rsidR="00CA4AAC">
          <w:rPr>
            <w:sz w:val="24"/>
          </w:rPr>
          <w:t>Avoidance</w:t>
        </w:r>
        <w:r w:rsidR="00CA4AAC">
          <w:rPr>
            <w:spacing w:val="-2"/>
            <w:sz w:val="24"/>
          </w:rPr>
          <w:t xml:space="preserve"> </w:t>
        </w:r>
        <w:r w:rsidR="00CA4AAC">
          <w:rPr>
            <w:sz w:val="24"/>
          </w:rPr>
          <w:t>of undue</w:t>
        </w:r>
        <w:r w:rsidR="00CA4AAC">
          <w:rPr>
            <w:spacing w:val="-2"/>
            <w:sz w:val="24"/>
          </w:rPr>
          <w:t xml:space="preserve"> </w:t>
        </w:r>
        <w:r w:rsidR="00CA4AAC">
          <w:rPr>
            <w:sz w:val="24"/>
          </w:rPr>
          <w:t>negative</w:t>
        </w:r>
        <w:r w:rsidR="00CA4AAC">
          <w:rPr>
            <w:spacing w:val="-1"/>
            <w:sz w:val="24"/>
          </w:rPr>
          <w:t xml:space="preserve"> </w:t>
        </w:r>
        <w:r w:rsidR="00CA4AAC">
          <w:rPr>
            <w:sz w:val="24"/>
          </w:rPr>
          <w:t>effects</w:t>
        </w:r>
        <w:r w:rsidR="00CA4AAC">
          <w:rPr>
            <w:spacing w:val="-1"/>
            <w:sz w:val="24"/>
          </w:rPr>
          <w:t xml:space="preserve"> </w:t>
        </w:r>
        <w:r w:rsidR="00CA4AAC">
          <w:rPr>
            <w:sz w:val="24"/>
          </w:rPr>
          <w:t>on</w:t>
        </w:r>
        <w:r w:rsidR="00CA4AAC">
          <w:rPr>
            <w:spacing w:val="-1"/>
            <w:sz w:val="24"/>
          </w:rPr>
          <w:t xml:space="preserve"> </w:t>
        </w:r>
        <w:r w:rsidR="00CA4AAC">
          <w:rPr>
            <w:sz w:val="24"/>
          </w:rPr>
          <w:t>competition and</w:t>
        </w:r>
        <w:r w:rsidR="00CA4AAC">
          <w:rPr>
            <w:spacing w:val="-1"/>
            <w:sz w:val="24"/>
          </w:rPr>
          <w:t xml:space="preserve"> </w:t>
        </w:r>
        <w:r w:rsidR="00CA4AAC">
          <w:rPr>
            <w:sz w:val="24"/>
          </w:rPr>
          <w:t>trade</w:t>
        </w:r>
        <w:r w:rsidR="00CA4AAC">
          <w:rPr>
            <w:sz w:val="24"/>
          </w:rPr>
          <w:tab/>
          <w:t>92</w:t>
        </w:r>
      </w:hyperlink>
    </w:p>
    <w:p w14:paraId="16BA080A" w14:textId="77777777" w:rsidR="004B799C" w:rsidRDefault="001022B1">
      <w:pPr>
        <w:pStyle w:val="ListParagraph"/>
        <w:numPr>
          <w:ilvl w:val="1"/>
          <w:numId w:val="40"/>
        </w:numPr>
        <w:tabs>
          <w:tab w:val="left" w:pos="1757"/>
          <w:tab w:val="left" w:pos="1758"/>
          <w:tab w:val="left" w:leader="dot" w:pos="9360"/>
        </w:tabs>
        <w:spacing w:before="60"/>
        <w:ind w:left="1758" w:right="1357" w:hanging="800"/>
        <w:jc w:val="left"/>
        <w:rPr>
          <w:sz w:val="24"/>
        </w:rPr>
      </w:pPr>
      <w:hyperlink w:anchor="_bookmark223" w:history="1">
        <w:r w:rsidR="00CA4AAC">
          <w:rPr>
            <w:sz w:val="24"/>
          </w:rPr>
          <w:t>Aid</w:t>
        </w:r>
        <w:r w:rsidR="00CA4AAC">
          <w:rPr>
            <w:spacing w:val="22"/>
            <w:sz w:val="24"/>
          </w:rPr>
          <w:t xml:space="preserve"> </w:t>
        </w:r>
        <w:r w:rsidR="00CA4AAC">
          <w:rPr>
            <w:sz w:val="24"/>
          </w:rPr>
          <w:t>for</w:t>
        </w:r>
        <w:r w:rsidR="00CA4AAC">
          <w:rPr>
            <w:spacing w:val="22"/>
            <w:sz w:val="24"/>
          </w:rPr>
          <w:t xml:space="preserve"> </w:t>
        </w:r>
        <w:r w:rsidR="00CA4AAC">
          <w:rPr>
            <w:sz w:val="24"/>
          </w:rPr>
          <w:t>studies</w:t>
        </w:r>
        <w:r w:rsidR="00CA4AAC">
          <w:rPr>
            <w:spacing w:val="23"/>
            <w:sz w:val="24"/>
          </w:rPr>
          <w:t xml:space="preserve"> </w:t>
        </w:r>
        <w:r w:rsidR="00CA4AAC">
          <w:rPr>
            <w:sz w:val="24"/>
          </w:rPr>
          <w:t>or</w:t>
        </w:r>
        <w:r w:rsidR="00CA4AAC">
          <w:rPr>
            <w:spacing w:val="25"/>
            <w:sz w:val="24"/>
          </w:rPr>
          <w:t xml:space="preserve"> </w:t>
        </w:r>
        <w:r w:rsidR="00CA4AAC">
          <w:rPr>
            <w:sz w:val="24"/>
          </w:rPr>
          <w:t>consultancy</w:t>
        </w:r>
        <w:r w:rsidR="00CA4AAC">
          <w:rPr>
            <w:spacing w:val="20"/>
            <w:sz w:val="24"/>
          </w:rPr>
          <w:t xml:space="preserve"> </w:t>
        </w:r>
        <w:r w:rsidR="00CA4AAC">
          <w:rPr>
            <w:sz w:val="24"/>
          </w:rPr>
          <w:t>services</w:t>
        </w:r>
        <w:r w:rsidR="00CA4AAC">
          <w:rPr>
            <w:spacing w:val="24"/>
            <w:sz w:val="24"/>
          </w:rPr>
          <w:t xml:space="preserve"> </w:t>
        </w:r>
        <w:r w:rsidR="00CA4AAC">
          <w:rPr>
            <w:sz w:val="24"/>
          </w:rPr>
          <w:t>on</w:t>
        </w:r>
        <w:r w:rsidR="00CA4AAC">
          <w:rPr>
            <w:spacing w:val="26"/>
            <w:sz w:val="24"/>
          </w:rPr>
          <w:t xml:space="preserve"> </w:t>
        </w:r>
        <w:r w:rsidR="00CA4AAC">
          <w:rPr>
            <w:sz w:val="24"/>
          </w:rPr>
          <w:t>environmental</w:t>
        </w:r>
        <w:r w:rsidR="00CA4AAC">
          <w:rPr>
            <w:spacing w:val="23"/>
            <w:sz w:val="24"/>
          </w:rPr>
          <w:t xml:space="preserve"> </w:t>
        </w:r>
        <w:r w:rsidR="00CA4AAC">
          <w:rPr>
            <w:sz w:val="24"/>
          </w:rPr>
          <w:t>protection</w:t>
        </w:r>
        <w:r w:rsidR="00CA4AAC">
          <w:rPr>
            <w:spacing w:val="23"/>
            <w:sz w:val="24"/>
          </w:rPr>
          <w:t xml:space="preserve"> </w:t>
        </w:r>
        <w:r w:rsidR="00CA4AAC">
          <w:rPr>
            <w:sz w:val="24"/>
          </w:rPr>
          <w:t>and</w:t>
        </w:r>
        <w:r w:rsidR="00CA4AAC">
          <w:rPr>
            <w:spacing w:val="24"/>
            <w:sz w:val="24"/>
          </w:rPr>
          <w:t xml:space="preserve"> </w:t>
        </w:r>
        <w:r w:rsidR="00CA4AAC">
          <w:rPr>
            <w:sz w:val="24"/>
          </w:rPr>
          <w:t>energy</w:t>
        </w:r>
      </w:hyperlink>
      <w:r w:rsidR="00CA4AAC">
        <w:rPr>
          <w:spacing w:val="-57"/>
          <w:sz w:val="24"/>
        </w:rPr>
        <w:t xml:space="preserve"> </w:t>
      </w:r>
      <w:hyperlink w:anchor="_bookmark223" w:history="1">
        <w:r w:rsidR="00CA4AAC">
          <w:rPr>
            <w:sz w:val="24"/>
          </w:rPr>
          <w:t>matters</w:t>
        </w:r>
        <w:r w:rsidR="00CA4AAC">
          <w:rPr>
            <w:sz w:val="24"/>
          </w:rPr>
          <w:tab/>
          <w:t>93</w:t>
        </w:r>
      </w:hyperlink>
    </w:p>
    <w:p w14:paraId="79D31E7A" w14:textId="77777777" w:rsidR="004B799C" w:rsidRDefault="00CA4AAC">
      <w:pPr>
        <w:pStyle w:val="BodyText"/>
        <w:tabs>
          <w:tab w:val="left" w:leader="dot" w:pos="9360"/>
        </w:tabs>
        <w:spacing w:before="60"/>
        <w:ind w:left="2758"/>
      </w:pPr>
      <w:r>
        <w:rPr>
          <w:noProof/>
        </w:rPr>
        <w:drawing>
          <wp:anchor distT="0" distB="0" distL="0" distR="0" simplePos="0" relativeHeight="15755776" behindDoc="0" locked="0" layoutInCell="1" allowOverlap="1" wp14:anchorId="634C282A" wp14:editId="7BADC572">
            <wp:simplePos x="0" y="0"/>
            <wp:positionH relativeFrom="page">
              <wp:posOffset>1284741</wp:posOffset>
            </wp:positionH>
            <wp:positionV relativeFrom="paragraph">
              <wp:posOffset>78112</wp:posOffset>
            </wp:positionV>
            <wp:extent cx="361940" cy="107346"/>
            <wp:effectExtent l="0" t="0" r="0" b="0"/>
            <wp:wrapNone/>
            <wp:docPr id="105" name="image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image53.png"/>
                    <pic:cNvPicPr/>
                  </pic:nvPicPr>
                  <pic:blipFill>
                    <a:blip r:embed="rId61" cstate="print"/>
                    <a:stretch>
                      <a:fillRect/>
                    </a:stretch>
                  </pic:blipFill>
                  <pic:spPr>
                    <a:xfrm>
                      <a:off x="0" y="0"/>
                      <a:ext cx="361940" cy="107346"/>
                    </a:xfrm>
                    <a:prstGeom prst="rect">
                      <a:avLst/>
                    </a:prstGeom>
                  </pic:spPr>
                </pic:pic>
              </a:graphicData>
            </a:graphic>
          </wp:anchor>
        </w:drawing>
      </w:r>
      <w:hyperlink w:anchor="_bookmark224" w:history="1">
        <w:r>
          <w:t>Scope</w:t>
        </w:r>
        <w:r>
          <w:rPr>
            <w:spacing w:val="-1"/>
          </w:rPr>
          <w:t xml:space="preserve"> </w:t>
        </w:r>
        <w:r>
          <w:t>and supported</w:t>
        </w:r>
        <w:r>
          <w:rPr>
            <w:spacing w:val="2"/>
          </w:rPr>
          <w:t xml:space="preserve"> </w:t>
        </w:r>
        <w:r>
          <w:t>activity</w:t>
        </w:r>
        <w:r>
          <w:tab/>
          <w:t>93</w:t>
        </w:r>
      </w:hyperlink>
    </w:p>
    <w:p w14:paraId="33452D06" w14:textId="77777777" w:rsidR="004B799C" w:rsidRDefault="00CA4AAC">
      <w:pPr>
        <w:pStyle w:val="BodyText"/>
        <w:tabs>
          <w:tab w:val="left" w:leader="dot" w:pos="9360"/>
        </w:tabs>
        <w:spacing w:before="60"/>
        <w:ind w:left="2758"/>
      </w:pPr>
      <w:r>
        <w:rPr>
          <w:noProof/>
        </w:rPr>
        <w:drawing>
          <wp:anchor distT="0" distB="0" distL="0" distR="0" simplePos="0" relativeHeight="15756288" behindDoc="0" locked="0" layoutInCell="1" allowOverlap="1" wp14:anchorId="547C9FB9" wp14:editId="4C08590B">
            <wp:simplePos x="0" y="0"/>
            <wp:positionH relativeFrom="page">
              <wp:posOffset>1284778</wp:posOffset>
            </wp:positionH>
            <wp:positionV relativeFrom="paragraph">
              <wp:posOffset>78114</wp:posOffset>
            </wp:positionV>
            <wp:extent cx="374095" cy="107345"/>
            <wp:effectExtent l="0" t="0" r="0" b="0"/>
            <wp:wrapNone/>
            <wp:docPr id="107" name="image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image54.png"/>
                    <pic:cNvPicPr/>
                  </pic:nvPicPr>
                  <pic:blipFill>
                    <a:blip r:embed="rId62" cstate="print"/>
                    <a:stretch>
                      <a:fillRect/>
                    </a:stretch>
                  </pic:blipFill>
                  <pic:spPr>
                    <a:xfrm>
                      <a:off x="0" y="0"/>
                      <a:ext cx="374095" cy="107345"/>
                    </a:xfrm>
                    <a:prstGeom prst="rect">
                      <a:avLst/>
                    </a:prstGeom>
                  </pic:spPr>
                </pic:pic>
              </a:graphicData>
            </a:graphic>
          </wp:anchor>
        </w:drawing>
      </w:r>
      <w:hyperlink w:anchor="_bookmark225" w:history="1">
        <w:r>
          <w:t>Incentive</w:t>
        </w:r>
        <w:r>
          <w:rPr>
            <w:spacing w:val="-3"/>
          </w:rPr>
          <w:t xml:space="preserve"> </w:t>
        </w:r>
        <w:r>
          <w:t>effect</w:t>
        </w:r>
        <w:r>
          <w:tab/>
          <w:t>93</w:t>
        </w:r>
      </w:hyperlink>
    </w:p>
    <w:p w14:paraId="7FDD1F02" w14:textId="77777777" w:rsidR="004B799C" w:rsidRDefault="00CA4AAC">
      <w:pPr>
        <w:pStyle w:val="BodyText"/>
        <w:tabs>
          <w:tab w:val="left" w:leader="dot" w:pos="9360"/>
        </w:tabs>
        <w:spacing w:before="60"/>
        <w:ind w:left="2758"/>
      </w:pPr>
      <w:r>
        <w:rPr>
          <w:noProof/>
        </w:rPr>
        <w:drawing>
          <wp:anchor distT="0" distB="0" distL="0" distR="0" simplePos="0" relativeHeight="15756800" behindDoc="0" locked="0" layoutInCell="1" allowOverlap="1" wp14:anchorId="774CD6DB" wp14:editId="59DB83EC">
            <wp:simplePos x="0" y="0"/>
            <wp:positionH relativeFrom="page">
              <wp:posOffset>1284760</wp:posOffset>
            </wp:positionH>
            <wp:positionV relativeFrom="paragraph">
              <wp:posOffset>78113</wp:posOffset>
            </wp:positionV>
            <wp:extent cx="368017" cy="107346"/>
            <wp:effectExtent l="0" t="0" r="0" b="0"/>
            <wp:wrapNone/>
            <wp:docPr id="109" name="image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55.png"/>
                    <pic:cNvPicPr/>
                  </pic:nvPicPr>
                  <pic:blipFill>
                    <a:blip r:embed="rId63" cstate="print"/>
                    <a:stretch>
                      <a:fillRect/>
                    </a:stretch>
                  </pic:blipFill>
                  <pic:spPr>
                    <a:xfrm>
                      <a:off x="0" y="0"/>
                      <a:ext cx="368017" cy="107346"/>
                    </a:xfrm>
                    <a:prstGeom prst="rect">
                      <a:avLst/>
                    </a:prstGeom>
                  </pic:spPr>
                </pic:pic>
              </a:graphicData>
            </a:graphic>
          </wp:anchor>
        </w:drawing>
      </w:r>
      <w:hyperlink w:anchor="_bookmark227" w:history="1">
        <w:r>
          <w:t>Proportionality</w:t>
        </w:r>
        <w:r>
          <w:tab/>
          <w:t>93</w:t>
        </w:r>
      </w:hyperlink>
    </w:p>
    <w:p w14:paraId="60FB9C24" w14:textId="77777777" w:rsidR="004B799C" w:rsidRDefault="001022B1">
      <w:pPr>
        <w:pStyle w:val="ListParagraph"/>
        <w:numPr>
          <w:ilvl w:val="0"/>
          <w:numId w:val="44"/>
        </w:numPr>
        <w:tabs>
          <w:tab w:val="left" w:pos="1441"/>
          <w:tab w:val="left" w:pos="1442"/>
          <w:tab w:val="left" w:leader="dot" w:pos="9360"/>
        </w:tabs>
        <w:spacing w:before="120"/>
        <w:ind w:hanging="484"/>
        <w:rPr>
          <w:sz w:val="24"/>
        </w:rPr>
      </w:pPr>
      <w:hyperlink w:anchor="_bookmark228" w:history="1">
        <w:r w:rsidR="00CA4AAC">
          <w:rPr>
            <w:sz w:val="24"/>
          </w:rPr>
          <w:t>EVALUATION</w:t>
        </w:r>
        <w:r w:rsidR="00CA4AAC">
          <w:rPr>
            <w:sz w:val="24"/>
          </w:rPr>
          <w:tab/>
          <w:t>93</w:t>
        </w:r>
      </w:hyperlink>
    </w:p>
    <w:p w14:paraId="2FA1FA34" w14:textId="77777777" w:rsidR="004B799C" w:rsidRDefault="001022B1">
      <w:pPr>
        <w:pStyle w:val="ListParagraph"/>
        <w:numPr>
          <w:ilvl w:val="0"/>
          <w:numId w:val="44"/>
        </w:numPr>
        <w:tabs>
          <w:tab w:val="left" w:pos="1441"/>
          <w:tab w:val="left" w:pos="1442"/>
          <w:tab w:val="left" w:leader="dot" w:pos="9360"/>
        </w:tabs>
        <w:spacing w:before="120"/>
        <w:ind w:hanging="484"/>
        <w:rPr>
          <w:sz w:val="24"/>
        </w:rPr>
      </w:pPr>
      <w:hyperlink w:anchor="_bookmark229" w:history="1">
        <w:r w:rsidR="00CA4AAC">
          <w:rPr>
            <w:sz w:val="24"/>
          </w:rPr>
          <w:t>REPORTING</w:t>
        </w:r>
        <w:r w:rsidR="00CA4AAC">
          <w:rPr>
            <w:spacing w:val="-3"/>
            <w:sz w:val="24"/>
          </w:rPr>
          <w:t xml:space="preserve"> </w:t>
        </w:r>
        <w:r w:rsidR="00CA4AAC">
          <w:rPr>
            <w:sz w:val="24"/>
          </w:rPr>
          <w:t>AND</w:t>
        </w:r>
        <w:r w:rsidR="00CA4AAC">
          <w:rPr>
            <w:spacing w:val="-3"/>
            <w:sz w:val="24"/>
          </w:rPr>
          <w:t xml:space="preserve"> </w:t>
        </w:r>
        <w:r w:rsidR="00CA4AAC">
          <w:rPr>
            <w:sz w:val="24"/>
          </w:rPr>
          <w:t>MONITORING</w:t>
        </w:r>
        <w:r w:rsidR="00CA4AAC">
          <w:rPr>
            <w:sz w:val="24"/>
          </w:rPr>
          <w:tab/>
          <w:t>95</w:t>
        </w:r>
      </w:hyperlink>
    </w:p>
    <w:p w14:paraId="740870A8" w14:textId="77777777" w:rsidR="004B799C" w:rsidRDefault="001022B1">
      <w:pPr>
        <w:pStyle w:val="ListParagraph"/>
        <w:numPr>
          <w:ilvl w:val="0"/>
          <w:numId w:val="44"/>
        </w:numPr>
        <w:tabs>
          <w:tab w:val="left" w:pos="1441"/>
          <w:tab w:val="left" w:pos="1442"/>
          <w:tab w:val="left" w:leader="dot" w:pos="9360"/>
        </w:tabs>
        <w:spacing w:before="120"/>
        <w:ind w:hanging="484"/>
        <w:rPr>
          <w:sz w:val="24"/>
        </w:rPr>
      </w:pPr>
      <w:hyperlink w:anchor="_bookmark230" w:history="1">
        <w:r w:rsidR="00CA4AAC">
          <w:rPr>
            <w:sz w:val="24"/>
          </w:rPr>
          <w:t>APPLICABILITY</w:t>
        </w:r>
        <w:r w:rsidR="00CA4AAC">
          <w:rPr>
            <w:sz w:val="24"/>
          </w:rPr>
          <w:tab/>
          <w:t>95</w:t>
        </w:r>
      </w:hyperlink>
    </w:p>
    <w:p w14:paraId="02D6E016" w14:textId="77777777" w:rsidR="004B799C" w:rsidRDefault="001022B1">
      <w:pPr>
        <w:pStyle w:val="ListParagraph"/>
        <w:numPr>
          <w:ilvl w:val="0"/>
          <w:numId w:val="44"/>
        </w:numPr>
        <w:tabs>
          <w:tab w:val="left" w:pos="1441"/>
          <w:tab w:val="left" w:pos="1442"/>
          <w:tab w:val="left" w:leader="dot" w:pos="9360"/>
        </w:tabs>
        <w:spacing w:before="120"/>
        <w:ind w:hanging="484"/>
        <w:rPr>
          <w:sz w:val="24"/>
        </w:rPr>
      </w:pPr>
      <w:hyperlink w:anchor="_bookmark232" w:history="1">
        <w:r w:rsidR="00CA4AAC">
          <w:rPr>
            <w:sz w:val="24"/>
          </w:rPr>
          <w:t>REVISION</w:t>
        </w:r>
        <w:r w:rsidR="00CA4AAC">
          <w:rPr>
            <w:sz w:val="24"/>
          </w:rPr>
          <w:tab/>
          <w:t>96</w:t>
        </w:r>
      </w:hyperlink>
    </w:p>
    <w:p w14:paraId="085F53A2" w14:textId="77777777" w:rsidR="004B799C" w:rsidRDefault="004B799C">
      <w:pPr>
        <w:rPr>
          <w:sz w:val="24"/>
        </w:rPr>
        <w:sectPr w:rsidR="004B799C">
          <w:pgSz w:w="11910" w:h="16840"/>
          <w:pgMar w:top="1020" w:right="460" w:bottom="1620" w:left="460" w:header="0" w:footer="1426" w:gutter="0"/>
          <w:cols w:space="720"/>
        </w:sectPr>
      </w:pPr>
    </w:p>
    <w:p w14:paraId="4C1824B3" w14:textId="77777777" w:rsidR="004B799C" w:rsidRDefault="00CA4AAC">
      <w:pPr>
        <w:spacing w:before="76"/>
        <w:ind w:left="1390"/>
        <w:rPr>
          <w:b/>
          <w:sz w:val="19"/>
        </w:rPr>
      </w:pPr>
      <w:bookmarkStart w:id="0" w:name="_bookmark0"/>
      <w:bookmarkEnd w:id="0"/>
      <w:r>
        <w:rPr>
          <w:b/>
          <w:sz w:val="24"/>
        </w:rPr>
        <w:lastRenderedPageBreak/>
        <w:t>1.</w:t>
      </w:r>
      <w:r>
        <w:rPr>
          <w:b/>
          <w:spacing w:val="42"/>
          <w:sz w:val="24"/>
        </w:rPr>
        <w:t xml:space="preserve"> </w:t>
      </w:r>
      <w:r>
        <w:rPr>
          <w:b/>
          <w:sz w:val="24"/>
        </w:rPr>
        <w:t>I</w:t>
      </w:r>
      <w:r>
        <w:rPr>
          <w:b/>
          <w:sz w:val="19"/>
        </w:rPr>
        <w:t>NTRODUCTION</w:t>
      </w:r>
    </w:p>
    <w:p w14:paraId="5544D65C" w14:textId="77777777" w:rsidR="004B799C" w:rsidRDefault="004B799C">
      <w:pPr>
        <w:pStyle w:val="BodyText"/>
        <w:spacing w:before="5"/>
        <w:rPr>
          <w:b/>
          <w:sz w:val="20"/>
        </w:rPr>
      </w:pPr>
    </w:p>
    <w:p w14:paraId="4CE07531" w14:textId="77777777" w:rsidR="004B799C" w:rsidRDefault="00CA4AAC">
      <w:pPr>
        <w:pStyle w:val="ListParagraph"/>
        <w:numPr>
          <w:ilvl w:val="0"/>
          <w:numId w:val="28"/>
        </w:numPr>
        <w:tabs>
          <w:tab w:val="left" w:pos="1526"/>
        </w:tabs>
        <w:spacing w:before="1"/>
        <w:ind w:right="953"/>
        <w:jc w:val="both"/>
        <w:rPr>
          <w:sz w:val="24"/>
        </w:rPr>
      </w:pPr>
      <w:r>
        <w:rPr>
          <w:sz w:val="24"/>
        </w:rPr>
        <w:t>The Commission has made the European Green Deal a top political priority, with the</w:t>
      </w:r>
      <w:r>
        <w:rPr>
          <w:spacing w:val="1"/>
          <w:sz w:val="24"/>
        </w:rPr>
        <w:t xml:space="preserve"> </w:t>
      </w:r>
      <w:r>
        <w:rPr>
          <w:sz w:val="24"/>
        </w:rPr>
        <w:t>aim</w:t>
      </w:r>
      <w:r>
        <w:rPr>
          <w:spacing w:val="1"/>
          <w:sz w:val="24"/>
        </w:rPr>
        <w:t xml:space="preserve"> </w:t>
      </w:r>
      <w:r>
        <w:rPr>
          <w:sz w:val="24"/>
        </w:rPr>
        <w:t>of</w:t>
      </w:r>
      <w:r>
        <w:rPr>
          <w:spacing w:val="1"/>
          <w:sz w:val="24"/>
        </w:rPr>
        <w:t xml:space="preserve"> </w:t>
      </w:r>
      <w:r>
        <w:rPr>
          <w:sz w:val="24"/>
        </w:rPr>
        <w:t>transforming</w:t>
      </w:r>
      <w:r>
        <w:rPr>
          <w:spacing w:val="1"/>
          <w:sz w:val="24"/>
        </w:rPr>
        <w:t xml:space="preserve"> </w:t>
      </w:r>
      <w:r>
        <w:rPr>
          <w:sz w:val="24"/>
        </w:rPr>
        <w:t>the</w:t>
      </w:r>
      <w:r>
        <w:rPr>
          <w:spacing w:val="1"/>
          <w:sz w:val="24"/>
        </w:rPr>
        <w:t xml:space="preserve"> </w:t>
      </w:r>
      <w:r>
        <w:rPr>
          <w:sz w:val="24"/>
        </w:rPr>
        <w:t>Union</w:t>
      </w:r>
      <w:r>
        <w:rPr>
          <w:spacing w:val="1"/>
          <w:sz w:val="24"/>
        </w:rPr>
        <w:t xml:space="preserve"> </w:t>
      </w:r>
      <w:r>
        <w:rPr>
          <w:sz w:val="24"/>
        </w:rPr>
        <w:t>into</w:t>
      </w:r>
      <w:r>
        <w:rPr>
          <w:spacing w:val="1"/>
          <w:sz w:val="24"/>
        </w:rPr>
        <w:t xml:space="preserve"> </w:t>
      </w:r>
      <w:r>
        <w:rPr>
          <w:sz w:val="24"/>
        </w:rPr>
        <w:t>a</w:t>
      </w:r>
      <w:r>
        <w:rPr>
          <w:spacing w:val="1"/>
          <w:sz w:val="24"/>
        </w:rPr>
        <w:t xml:space="preserve"> </w:t>
      </w:r>
      <w:r>
        <w:rPr>
          <w:sz w:val="24"/>
        </w:rPr>
        <w:t>fair</w:t>
      </w:r>
      <w:r>
        <w:rPr>
          <w:spacing w:val="1"/>
          <w:sz w:val="24"/>
        </w:rPr>
        <w:t xml:space="preserve"> </w:t>
      </w:r>
      <w:r>
        <w:rPr>
          <w:sz w:val="24"/>
        </w:rPr>
        <w:t>and</w:t>
      </w:r>
      <w:r>
        <w:rPr>
          <w:spacing w:val="1"/>
          <w:sz w:val="24"/>
        </w:rPr>
        <w:t xml:space="preserve"> </w:t>
      </w:r>
      <w:r>
        <w:rPr>
          <w:sz w:val="24"/>
        </w:rPr>
        <w:t>prosperous</w:t>
      </w:r>
      <w:r>
        <w:rPr>
          <w:spacing w:val="1"/>
          <w:sz w:val="24"/>
        </w:rPr>
        <w:t xml:space="preserve"> </w:t>
      </w:r>
      <w:r>
        <w:rPr>
          <w:sz w:val="24"/>
        </w:rPr>
        <w:t>society</w:t>
      </w:r>
      <w:r>
        <w:rPr>
          <w:spacing w:val="1"/>
          <w:sz w:val="24"/>
        </w:rPr>
        <w:t xml:space="preserve"> </w:t>
      </w:r>
      <w:r>
        <w:rPr>
          <w:sz w:val="24"/>
        </w:rPr>
        <w:t>with</w:t>
      </w:r>
      <w:r>
        <w:rPr>
          <w:spacing w:val="1"/>
          <w:sz w:val="24"/>
        </w:rPr>
        <w:t xml:space="preserve"> </w:t>
      </w:r>
      <w:r>
        <w:rPr>
          <w:sz w:val="24"/>
        </w:rPr>
        <w:t>a</w:t>
      </w:r>
      <w:r>
        <w:rPr>
          <w:spacing w:val="1"/>
          <w:sz w:val="24"/>
        </w:rPr>
        <w:t xml:space="preserve"> </w:t>
      </w:r>
      <w:r>
        <w:rPr>
          <w:sz w:val="24"/>
        </w:rPr>
        <w:t>modern,</w:t>
      </w:r>
      <w:r>
        <w:rPr>
          <w:spacing w:val="-57"/>
          <w:sz w:val="24"/>
        </w:rPr>
        <w:t xml:space="preserve"> </w:t>
      </w:r>
      <w:r>
        <w:rPr>
          <w:sz w:val="24"/>
        </w:rPr>
        <w:t>resource-efficient and competitive economy, while leaving noone behind. The climate</w:t>
      </w:r>
      <w:r>
        <w:rPr>
          <w:spacing w:val="1"/>
          <w:sz w:val="24"/>
        </w:rPr>
        <w:t xml:space="preserve"> </w:t>
      </w:r>
      <w:r>
        <w:rPr>
          <w:sz w:val="24"/>
        </w:rPr>
        <w:t>ambitions</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Commission</w:t>
      </w:r>
      <w:r>
        <w:rPr>
          <w:spacing w:val="1"/>
          <w:sz w:val="24"/>
        </w:rPr>
        <w:t xml:space="preserve"> </w:t>
      </w:r>
      <w:r>
        <w:rPr>
          <w:sz w:val="24"/>
        </w:rPr>
        <w:t>were</w:t>
      </w:r>
      <w:r>
        <w:rPr>
          <w:spacing w:val="1"/>
          <w:sz w:val="24"/>
        </w:rPr>
        <w:t xml:space="preserve"> </w:t>
      </w:r>
      <w:r>
        <w:rPr>
          <w:sz w:val="24"/>
        </w:rPr>
        <w:t>reinforced</w:t>
      </w:r>
      <w:r>
        <w:rPr>
          <w:spacing w:val="1"/>
          <w:sz w:val="24"/>
        </w:rPr>
        <w:t xml:space="preserve"> </w:t>
      </w:r>
      <w:r>
        <w:rPr>
          <w:sz w:val="24"/>
        </w:rPr>
        <w:t>in</w:t>
      </w:r>
      <w:r>
        <w:rPr>
          <w:spacing w:val="1"/>
          <w:sz w:val="24"/>
        </w:rPr>
        <w:t xml:space="preserve"> </w:t>
      </w:r>
      <w:r>
        <w:rPr>
          <w:sz w:val="24"/>
        </w:rPr>
        <w:t>2019</w:t>
      </w:r>
      <w:r>
        <w:rPr>
          <w:spacing w:val="1"/>
          <w:sz w:val="24"/>
        </w:rPr>
        <w:t xml:space="preserve"> </w:t>
      </w:r>
      <w:r>
        <w:rPr>
          <w:sz w:val="24"/>
        </w:rPr>
        <w:t>with</w:t>
      </w:r>
      <w:r>
        <w:rPr>
          <w:spacing w:val="1"/>
          <w:sz w:val="24"/>
        </w:rPr>
        <w:t xml:space="preserve"> </w:t>
      </w:r>
      <w:r>
        <w:rPr>
          <w:sz w:val="24"/>
        </w:rPr>
        <w:t>the</w:t>
      </w:r>
      <w:r>
        <w:rPr>
          <w:spacing w:val="1"/>
          <w:sz w:val="24"/>
        </w:rPr>
        <w:t xml:space="preserve"> </w:t>
      </w:r>
      <w:r>
        <w:rPr>
          <w:sz w:val="24"/>
        </w:rPr>
        <w:t>Green</w:t>
      </w:r>
      <w:r>
        <w:rPr>
          <w:spacing w:val="1"/>
          <w:sz w:val="24"/>
        </w:rPr>
        <w:t xml:space="preserve"> </w:t>
      </w:r>
      <w:r>
        <w:rPr>
          <w:sz w:val="24"/>
        </w:rPr>
        <w:t>Deal</w:t>
      </w:r>
      <w:r>
        <w:rPr>
          <w:spacing w:val="1"/>
          <w:sz w:val="24"/>
        </w:rPr>
        <w:t xml:space="preserve"> </w:t>
      </w:r>
      <w:r>
        <w:rPr>
          <w:sz w:val="24"/>
        </w:rPr>
        <w:t>Communication</w:t>
      </w:r>
      <w:r>
        <w:rPr>
          <w:sz w:val="24"/>
          <w:vertAlign w:val="superscript"/>
        </w:rPr>
        <w:t>1</w:t>
      </w:r>
      <w:r>
        <w:rPr>
          <w:sz w:val="24"/>
        </w:rPr>
        <w:t>, setting an objective of no net emissions of greenhouse gases by 2050.</w:t>
      </w:r>
      <w:r>
        <w:rPr>
          <w:spacing w:val="1"/>
          <w:sz w:val="24"/>
        </w:rPr>
        <w:t xml:space="preserve"> </w:t>
      </w:r>
      <w:r>
        <w:rPr>
          <w:sz w:val="24"/>
        </w:rPr>
        <w:t xml:space="preserve">In order to set the Union on a balanced, realistic and prudent path to becoming </w:t>
      </w:r>
      <w:hyperlink r:id="rId64">
        <w:r>
          <w:rPr>
            <w:sz w:val="24"/>
          </w:rPr>
          <w:t>climate</w:t>
        </w:r>
      </w:hyperlink>
      <w:r>
        <w:rPr>
          <w:spacing w:val="1"/>
          <w:sz w:val="24"/>
        </w:rPr>
        <w:t xml:space="preserve"> </w:t>
      </w:r>
      <w:hyperlink r:id="rId65">
        <w:r>
          <w:rPr>
            <w:sz w:val="24"/>
          </w:rPr>
          <w:t xml:space="preserve">neutral by 2050, </w:t>
        </w:r>
      </w:hyperlink>
      <w:r>
        <w:rPr>
          <w:sz w:val="24"/>
        </w:rPr>
        <w:t>the Commission has also proposed to reduce greenhouse gas emissions</w:t>
      </w:r>
      <w:r>
        <w:rPr>
          <w:spacing w:val="1"/>
          <w:sz w:val="24"/>
        </w:rPr>
        <w:t xml:space="preserve"> </w:t>
      </w:r>
      <w:r>
        <w:rPr>
          <w:sz w:val="24"/>
        </w:rPr>
        <w:t>by at least 55 % by 2030 compared to 1990 levels</w:t>
      </w:r>
      <w:r>
        <w:rPr>
          <w:sz w:val="24"/>
          <w:vertAlign w:val="superscript"/>
        </w:rPr>
        <w:t>2</w:t>
      </w:r>
      <w:r>
        <w:rPr>
          <w:sz w:val="24"/>
        </w:rPr>
        <w:t>. Those ambitious targets have been</w:t>
      </w:r>
      <w:r>
        <w:rPr>
          <w:spacing w:val="1"/>
          <w:sz w:val="24"/>
        </w:rPr>
        <w:t xml:space="preserve"> </w:t>
      </w:r>
      <w:r>
        <w:rPr>
          <w:sz w:val="24"/>
        </w:rPr>
        <w:t>enshrined</w:t>
      </w:r>
      <w:r>
        <w:rPr>
          <w:spacing w:val="-1"/>
          <w:sz w:val="24"/>
        </w:rPr>
        <w:t xml:space="preserve"> </w:t>
      </w:r>
      <w:r>
        <w:rPr>
          <w:sz w:val="24"/>
        </w:rPr>
        <w:t>in the</w:t>
      </w:r>
      <w:r>
        <w:rPr>
          <w:spacing w:val="-1"/>
          <w:sz w:val="24"/>
        </w:rPr>
        <w:t xml:space="preserve"> </w:t>
      </w:r>
      <w:r>
        <w:rPr>
          <w:sz w:val="24"/>
        </w:rPr>
        <w:t>European</w:t>
      </w:r>
      <w:r>
        <w:rPr>
          <w:spacing w:val="1"/>
          <w:sz w:val="24"/>
        </w:rPr>
        <w:t xml:space="preserve"> </w:t>
      </w:r>
      <w:r>
        <w:rPr>
          <w:sz w:val="24"/>
        </w:rPr>
        <w:t>Climate</w:t>
      </w:r>
      <w:r>
        <w:rPr>
          <w:spacing w:val="1"/>
          <w:sz w:val="24"/>
        </w:rPr>
        <w:t xml:space="preserve"> </w:t>
      </w:r>
      <w:r>
        <w:rPr>
          <w:sz w:val="24"/>
        </w:rPr>
        <w:t>Law</w:t>
      </w:r>
      <w:r>
        <w:rPr>
          <w:sz w:val="24"/>
          <w:vertAlign w:val="superscript"/>
        </w:rPr>
        <w:t>3</w:t>
      </w:r>
      <w:r>
        <w:rPr>
          <w:sz w:val="24"/>
        </w:rPr>
        <w:t>.</w:t>
      </w:r>
    </w:p>
    <w:p w14:paraId="59FCB69C" w14:textId="77777777" w:rsidR="004B799C" w:rsidRDefault="00CA4AAC">
      <w:pPr>
        <w:pStyle w:val="ListParagraph"/>
        <w:numPr>
          <w:ilvl w:val="0"/>
          <w:numId w:val="28"/>
        </w:numPr>
        <w:tabs>
          <w:tab w:val="left" w:pos="1526"/>
        </w:tabs>
        <w:spacing w:before="240"/>
        <w:ind w:right="952"/>
        <w:jc w:val="both"/>
        <w:rPr>
          <w:sz w:val="24"/>
        </w:rPr>
      </w:pPr>
      <w:r>
        <w:rPr>
          <w:sz w:val="24"/>
        </w:rPr>
        <w:t>In addition, following the endorsement of the 55 % reduction target for 2030 by the</w:t>
      </w:r>
      <w:r>
        <w:rPr>
          <w:spacing w:val="1"/>
          <w:sz w:val="24"/>
        </w:rPr>
        <w:t xml:space="preserve"> </w:t>
      </w:r>
      <w:r>
        <w:rPr>
          <w:sz w:val="24"/>
        </w:rPr>
        <w:t>European Council in December 2020</w:t>
      </w:r>
      <w:r>
        <w:rPr>
          <w:sz w:val="24"/>
          <w:vertAlign w:val="superscript"/>
        </w:rPr>
        <w:t>4</w:t>
      </w:r>
      <w:r>
        <w:rPr>
          <w:sz w:val="24"/>
        </w:rPr>
        <w:t>, in [July] 2021 the Commission adopted a ‘Fit for</w:t>
      </w:r>
      <w:r>
        <w:rPr>
          <w:spacing w:val="-57"/>
          <w:sz w:val="24"/>
        </w:rPr>
        <w:t xml:space="preserve"> </w:t>
      </w:r>
      <w:r>
        <w:rPr>
          <w:sz w:val="24"/>
        </w:rPr>
        <w:t>55’ package of legislative proposals to support the achievement of that target</w:t>
      </w:r>
      <w:r>
        <w:rPr>
          <w:sz w:val="24"/>
          <w:vertAlign w:val="superscript"/>
        </w:rPr>
        <w:t>5</w:t>
      </w:r>
      <w:r>
        <w:rPr>
          <w:sz w:val="24"/>
        </w:rPr>
        <w:t xml:space="preserve"> and put</w:t>
      </w:r>
      <w:r>
        <w:rPr>
          <w:spacing w:val="1"/>
          <w:sz w:val="24"/>
        </w:rPr>
        <w:t xml:space="preserve"> </w:t>
      </w:r>
      <w:r>
        <w:rPr>
          <w:sz w:val="24"/>
        </w:rPr>
        <w:t>the EU on track to</w:t>
      </w:r>
      <w:r>
        <w:rPr>
          <w:spacing w:val="2"/>
          <w:sz w:val="24"/>
        </w:rPr>
        <w:t xml:space="preserve"> </w:t>
      </w:r>
      <w:r>
        <w:rPr>
          <w:sz w:val="24"/>
        </w:rPr>
        <w:t>climate</w:t>
      </w:r>
      <w:r>
        <w:rPr>
          <w:spacing w:val="-1"/>
          <w:sz w:val="24"/>
        </w:rPr>
        <w:t xml:space="preserve"> </w:t>
      </w:r>
      <w:r>
        <w:rPr>
          <w:sz w:val="24"/>
        </w:rPr>
        <w:t>neutrality</w:t>
      </w:r>
      <w:r>
        <w:rPr>
          <w:spacing w:val="-5"/>
          <w:sz w:val="24"/>
        </w:rPr>
        <w:t xml:space="preserve"> </w:t>
      </w:r>
      <w:r>
        <w:rPr>
          <w:sz w:val="24"/>
        </w:rPr>
        <w:t>by</w:t>
      </w:r>
      <w:r>
        <w:rPr>
          <w:spacing w:val="-5"/>
          <w:sz w:val="24"/>
        </w:rPr>
        <w:t xml:space="preserve"> </w:t>
      </w:r>
      <w:r>
        <w:rPr>
          <w:sz w:val="24"/>
        </w:rPr>
        <w:t>2050.</w:t>
      </w:r>
    </w:p>
    <w:p w14:paraId="4EF66865" w14:textId="77777777" w:rsidR="004B799C" w:rsidRDefault="004B799C">
      <w:pPr>
        <w:pStyle w:val="BodyText"/>
        <w:spacing w:before="11"/>
        <w:rPr>
          <w:sz w:val="20"/>
        </w:rPr>
      </w:pPr>
    </w:p>
    <w:p w14:paraId="5E0FCFD8" w14:textId="77777777" w:rsidR="004B799C" w:rsidRDefault="00CA4AAC">
      <w:pPr>
        <w:pStyle w:val="ListParagraph"/>
        <w:numPr>
          <w:ilvl w:val="0"/>
          <w:numId w:val="28"/>
        </w:numPr>
        <w:tabs>
          <w:tab w:val="left" w:pos="1526"/>
        </w:tabs>
        <w:ind w:right="952"/>
        <w:jc w:val="both"/>
        <w:rPr>
          <w:sz w:val="24"/>
        </w:rPr>
      </w:pPr>
      <w:r>
        <w:rPr>
          <w:sz w:val="24"/>
        </w:rPr>
        <w:t>Delivering on the objectives of climate neutrality, climate change adaptation, resource</w:t>
      </w:r>
      <w:r>
        <w:rPr>
          <w:spacing w:val="1"/>
          <w:sz w:val="24"/>
        </w:rPr>
        <w:t xml:space="preserve"> </w:t>
      </w:r>
      <w:r>
        <w:rPr>
          <w:sz w:val="24"/>
        </w:rPr>
        <w:t>and</w:t>
      </w:r>
      <w:r>
        <w:rPr>
          <w:spacing w:val="1"/>
          <w:sz w:val="24"/>
        </w:rPr>
        <w:t xml:space="preserve"> </w:t>
      </w:r>
      <w:r>
        <w:rPr>
          <w:sz w:val="24"/>
        </w:rPr>
        <w:t>in</w:t>
      </w:r>
      <w:r>
        <w:rPr>
          <w:spacing w:val="1"/>
          <w:sz w:val="24"/>
        </w:rPr>
        <w:t xml:space="preserve"> </w:t>
      </w:r>
      <w:r>
        <w:rPr>
          <w:sz w:val="24"/>
        </w:rPr>
        <w:t>particular</w:t>
      </w:r>
      <w:r>
        <w:rPr>
          <w:spacing w:val="1"/>
          <w:sz w:val="24"/>
        </w:rPr>
        <w:t xml:space="preserve"> </w:t>
      </w:r>
      <w:r>
        <w:rPr>
          <w:sz w:val="24"/>
        </w:rPr>
        <w:t>energy</w:t>
      </w:r>
      <w:r>
        <w:rPr>
          <w:spacing w:val="1"/>
          <w:sz w:val="24"/>
        </w:rPr>
        <w:t xml:space="preserve"> </w:t>
      </w:r>
      <w:r>
        <w:rPr>
          <w:sz w:val="24"/>
        </w:rPr>
        <w:t>efficiency,</w:t>
      </w:r>
      <w:r>
        <w:rPr>
          <w:spacing w:val="1"/>
          <w:sz w:val="24"/>
        </w:rPr>
        <w:t xml:space="preserve"> </w:t>
      </w:r>
      <w:r>
        <w:rPr>
          <w:sz w:val="24"/>
        </w:rPr>
        <w:t>circularity,</w:t>
      </w:r>
      <w:r>
        <w:rPr>
          <w:spacing w:val="1"/>
          <w:sz w:val="24"/>
        </w:rPr>
        <w:t xml:space="preserve"> </w:t>
      </w:r>
      <w:r>
        <w:rPr>
          <w:sz w:val="24"/>
        </w:rPr>
        <w:t>zero</w:t>
      </w:r>
      <w:r>
        <w:rPr>
          <w:spacing w:val="1"/>
          <w:sz w:val="24"/>
        </w:rPr>
        <w:t xml:space="preserve"> </w:t>
      </w:r>
      <w:r>
        <w:rPr>
          <w:sz w:val="24"/>
        </w:rPr>
        <w:t>pollution</w:t>
      </w:r>
      <w:r>
        <w:rPr>
          <w:spacing w:val="1"/>
          <w:sz w:val="24"/>
        </w:rPr>
        <w:t xml:space="preserve"> </w:t>
      </w:r>
      <w:r>
        <w:rPr>
          <w:sz w:val="24"/>
        </w:rPr>
        <w:t>and</w:t>
      </w:r>
      <w:r>
        <w:rPr>
          <w:spacing w:val="1"/>
          <w:sz w:val="24"/>
        </w:rPr>
        <w:t xml:space="preserve"> </w:t>
      </w:r>
      <w:r>
        <w:rPr>
          <w:sz w:val="24"/>
        </w:rPr>
        <w:t>recovery</w:t>
      </w:r>
      <w:r>
        <w:rPr>
          <w:spacing w:val="1"/>
          <w:sz w:val="24"/>
        </w:rPr>
        <w:t xml:space="preserve"> </w:t>
      </w:r>
      <w:r>
        <w:rPr>
          <w:sz w:val="24"/>
        </w:rPr>
        <w:t>of</w:t>
      </w:r>
      <w:r>
        <w:rPr>
          <w:spacing w:val="1"/>
          <w:sz w:val="24"/>
        </w:rPr>
        <w:t xml:space="preserve"> </w:t>
      </w:r>
      <w:r>
        <w:rPr>
          <w:sz w:val="24"/>
        </w:rPr>
        <w:t>biodiversity and accompanying this green transition will require significant efforts and</w:t>
      </w:r>
      <w:r>
        <w:rPr>
          <w:spacing w:val="1"/>
          <w:sz w:val="24"/>
        </w:rPr>
        <w:t xml:space="preserve"> </w:t>
      </w:r>
      <w:r>
        <w:rPr>
          <w:sz w:val="24"/>
        </w:rPr>
        <w:t>adequate support. To achieve the ambition set out in the Green Deal Communication,</w:t>
      </w:r>
      <w:r>
        <w:rPr>
          <w:spacing w:val="1"/>
          <w:sz w:val="24"/>
        </w:rPr>
        <w:t xml:space="preserve"> </w:t>
      </w:r>
      <w:r>
        <w:rPr>
          <w:sz w:val="24"/>
        </w:rPr>
        <w:t>significant investment, including in renewable energy sources, will be required. The</w:t>
      </w:r>
      <w:r>
        <w:rPr>
          <w:spacing w:val="1"/>
          <w:sz w:val="24"/>
        </w:rPr>
        <w:t xml:space="preserve"> </w:t>
      </w:r>
      <w:r>
        <w:rPr>
          <w:sz w:val="24"/>
        </w:rPr>
        <w:t>Commission has estimated that achieving the newly increased 2030 climate, energy and</w:t>
      </w:r>
      <w:r>
        <w:rPr>
          <w:spacing w:val="1"/>
          <w:sz w:val="24"/>
        </w:rPr>
        <w:t xml:space="preserve"> </w:t>
      </w:r>
      <w:r>
        <w:rPr>
          <w:sz w:val="24"/>
        </w:rPr>
        <w:t>transport targets will require EUR 350 billion of additional annual investment compared</w:t>
      </w:r>
      <w:r>
        <w:rPr>
          <w:spacing w:val="-57"/>
          <w:sz w:val="24"/>
        </w:rPr>
        <w:t xml:space="preserve"> </w:t>
      </w:r>
      <w:r>
        <w:rPr>
          <w:sz w:val="24"/>
        </w:rPr>
        <w:t>to</w:t>
      </w:r>
      <w:r>
        <w:rPr>
          <w:spacing w:val="1"/>
          <w:sz w:val="24"/>
        </w:rPr>
        <w:t xml:space="preserve"> </w:t>
      </w:r>
      <w:r>
        <w:rPr>
          <w:sz w:val="24"/>
        </w:rPr>
        <w:t>the</w:t>
      </w:r>
      <w:r>
        <w:rPr>
          <w:spacing w:val="1"/>
          <w:sz w:val="24"/>
        </w:rPr>
        <w:t xml:space="preserve"> </w:t>
      </w:r>
      <w:r>
        <w:rPr>
          <w:sz w:val="24"/>
        </w:rPr>
        <w:t>levels</w:t>
      </w:r>
      <w:r>
        <w:rPr>
          <w:spacing w:val="1"/>
          <w:sz w:val="24"/>
        </w:rPr>
        <w:t xml:space="preserve"> </w:t>
      </w:r>
      <w:r>
        <w:rPr>
          <w:sz w:val="24"/>
        </w:rPr>
        <w:t>in</w:t>
      </w:r>
      <w:r>
        <w:rPr>
          <w:spacing w:val="1"/>
          <w:sz w:val="24"/>
        </w:rPr>
        <w:t xml:space="preserve"> </w:t>
      </w:r>
      <w:r>
        <w:rPr>
          <w:sz w:val="24"/>
        </w:rPr>
        <w:t>2011-2020,</w:t>
      </w:r>
      <w:r>
        <w:rPr>
          <w:spacing w:val="1"/>
          <w:sz w:val="24"/>
        </w:rPr>
        <w:t xml:space="preserve"> </w:t>
      </w:r>
      <w:r>
        <w:rPr>
          <w:sz w:val="24"/>
        </w:rPr>
        <w:t>with</w:t>
      </w:r>
      <w:r>
        <w:rPr>
          <w:spacing w:val="1"/>
          <w:sz w:val="24"/>
        </w:rPr>
        <w:t xml:space="preserve"> </w:t>
      </w:r>
      <w:r>
        <w:rPr>
          <w:sz w:val="24"/>
        </w:rPr>
        <w:t>further</w:t>
      </w:r>
      <w:r>
        <w:rPr>
          <w:spacing w:val="1"/>
          <w:sz w:val="24"/>
        </w:rPr>
        <w:t xml:space="preserve"> </w:t>
      </w:r>
      <w:r>
        <w:rPr>
          <w:sz w:val="24"/>
        </w:rPr>
        <w:t>EUR</w:t>
      </w:r>
      <w:r>
        <w:rPr>
          <w:spacing w:val="1"/>
          <w:sz w:val="24"/>
        </w:rPr>
        <w:t xml:space="preserve"> </w:t>
      </w:r>
      <w:r>
        <w:rPr>
          <w:sz w:val="24"/>
        </w:rPr>
        <w:t>130</w:t>
      </w:r>
      <w:r>
        <w:rPr>
          <w:spacing w:val="1"/>
          <w:sz w:val="24"/>
        </w:rPr>
        <w:t xml:space="preserve"> </w:t>
      </w:r>
      <w:r>
        <w:rPr>
          <w:sz w:val="24"/>
        </w:rPr>
        <w:t>billion</w:t>
      </w:r>
      <w:r>
        <w:rPr>
          <w:spacing w:val="1"/>
          <w:sz w:val="24"/>
        </w:rPr>
        <w:t xml:space="preserve"> </w:t>
      </w:r>
      <w:r>
        <w:rPr>
          <w:sz w:val="24"/>
        </w:rPr>
        <w:t>a</w:t>
      </w:r>
      <w:r>
        <w:rPr>
          <w:spacing w:val="1"/>
          <w:sz w:val="24"/>
        </w:rPr>
        <w:t xml:space="preserve"> </w:t>
      </w:r>
      <w:r>
        <w:rPr>
          <w:sz w:val="24"/>
        </w:rPr>
        <w:t>year</w:t>
      </w:r>
      <w:r>
        <w:rPr>
          <w:spacing w:val="1"/>
          <w:sz w:val="24"/>
        </w:rPr>
        <w:t xml:space="preserve"> </w:t>
      </w:r>
      <w:r>
        <w:rPr>
          <w:sz w:val="24"/>
        </w:rPr>
        <w:t>for</w:t>
      </w:r>
      <w:r>
        <w:rPr>
          <w:spacing w:val="1"/>
          <w:sz w:val="24"/>
        </w:rPr>
        <w:t xml:space="preserve"> </w:t>
      </w:r>
      <w:r>
        <w:rPr>
          <w:sz w:val="24"/>
        </w:rPr>
        <w:t>the</w:t>
      </w:r>
      <w:r>
        <w:rPr>
          <w:spacing w:val="1"/>
          <w:sz w:val="24"/>
        </w:rPr>
        <w:t xml:space="preserve"> </w:t>
      </w:r>
      <w:r>
        <w:rPr>
          <w:sz w:val="24"/>
        </w:rPr>
        <w:t>other</w:t>
      </w:r>
      <w:r>
        <w:rPr>
          <w:spacing w:val="1"/>
          <w:sz w:val="24"/>
        </w:rPr>
        <w:t xml:space="preserve"> </w:t>
      </w:r>
      <w:r>
        <w:rPr>
          <w:sz w:val="24"/>
        </w:rPr>
        <w:t>environmental objectives estimated earlier</w:t>
      </w:r>
      <w:r>
        <w:rPr>
          <w:sz w:val="24"/>
          <w:vertAlign w:val="superscript"/>
        </w:rPr>
        <w:t>6</w:t>
      </w:r>
      <w:r>
        <w:rPr>
          <w:sz w:val="24"/>
        </w:rPr>
        <w:t>. The magnitude of this investment challenge</w:t>
      </w:r>
      <w:r>
        <w:rPr>
          <w:spacing w:val="-57"/>
          <w:sz w:val="24"/>
        </w:rPr>
        <w:t xml:space="preserve"> </w:t>
      </w:r>
      <w:r>
        <w:rPr>
          <w:sz w:val="24"/>
        </w:rPr>
        <w:t>requires mobilising both the private sector and public funds in a cost-effective manner.</w:t>
      </w:r>
      <w:r>
        <w:rPr>
          <w:spacing w:val="1"/>
          <w:sz w:val="24"/>
        </w:rPr>
        <w:t xml:space="preserve"> </w:t>
      </w:r>
      <w:r>
        <w:rPr>
          <w:sz w:val="24"/>
        </w:rPr>
        <w:t>This</w:t>
      </w:r>
      <w:r>
        <w:rPr>
          <w:spacing w:val="-1"/>
          <w:sz w:val="24"/>
        </w:rPr>
        <w:t xml:space="preserve"> </w:t>
      </w:r>
      <w:r>
        <w:rPr>
          <w:sz w:val="24"/>
        </w:rPr>
        <w:t>will affect all sectors and therefore</w:t>
      </w:r>
      <w:r>
        <w:rPr>
          <w:spacing w:val="-3"/>
          <w:sz w:val="24"/>
        </w:rPr>
        <w:t xml:space="preserve"> </w:t>
      </w:r>
      <w:r>
        <w:rPr>
          <w:sz w:val="24"/>
        </w:rPr>
        <w:t>the</w:t>
      </w:r>
      <w:r>
        <w:rPr>
          <w:spacing w:val="3"/>
          <w:sz w:val="24"/>
        </w:rPr>
        <w:t xml:space="preserve"> </w:t>
      </w:r>
      <w:r>
        <w:rPr>
          <w:sz w:val="24"/>
        </w:rPr>
        <w:t>Union economy</w:t>
      </w:r>
      <w:r>
        <w:rPr>
          <w:spacing w:val="-5"/>
          <w:sz w:val="24"/>
        </w:rPr>
        <w:t xml:space="preserve"> </w:t>
      </w:r>
      <w:r>
        <w:rPr>
          <w:sz w:val="24"/>
        </w:rPr>
        <w:t>as a</w:t>
      </w:r>
      <w:r>
        <w:rPr>
          <w:spacing w:val="1"/>
          <w:sz w:val="24"/>
        </w:rPr>
        <w:t xml:space="preserve"> </w:t>
      </w:r>
      <w:r>
        <w:rPr>
          <w:sz w:val="24"/>
        </w:rPr>
        <w:t>whole.</w:t>
      </w:r>
    </w:p>
    <w:p w14:paraId="1FA5738D" w14:textId="77777777" w:rsidR="004B799C" w:rsidRDefault="004B799C">
      <w:pPr>
        <w:pStyle w:val="BodyText"/>
        <w:spacing w:before="10"/>
        <w:rPr>
          <w:sz w:val="20"/>
        </w:rPr>
      </w:pPr>
    </w:p>
    <w:p w14:paraId="294EB926" w14:textId="77777777" w:rsidR="004B799C" w:rsidRDefault="00CA4AAC">
      <w:pPr>
        <w:pStyle w:val="ListParagraph"/>
        <w:numPr>
          <w:ilvl w:val="0"/>
          <w:numId w:val="28"/>
        </w:numPr>
        <w:tabs>
          <w:tab w:val="left" w:pos="1526"/>
        </w:tabs>
        <w:ind w:right="953"/>
        <w:jc w:val="both"/>
        <w:rPr>
          <w:sz w:val="24"/>
        </w:rPr>
      </w:pPr>
      <w:r>
        <w:rPr>
          <w:sz w:val="24"/>
        </w:rPr>
        <w:t>Competition policy, and State aid rules in particular, has an important role to play in</w:t>
      </w:r>
      <w:r>
        <w:rPr>
          <w:spacing w:val="1"/>
          <w:sz w:val="24"/>
        </w:rPr>
        <w:t xml:space="preserve"> </w:t>
      </w:r>
      <w:r>
        <w:rPr>
          <w:sz w:val="24"/>
        </w:rPr>
        <w:t>enabling and supporting the Union in fulfilling its Green Deal policy objectives. The</w:t>
      </w:r>
      <w:r>
        <w:rPr>
          <w:spacing w:val="1"/>
          <w:sz w:val="24"/>
        </w:rPr>
        <w:t xml:space="preserve"> </w:t>
      </w:r>
      <w:r>
        <w:rPr>
          <w:sz w:val="24"/>
        </w:rPr>
        <w:t>Green</w:t>
      </w:r>
      <w:r>
        <w:rPr>
          <w:spacing w:val="13"/>
          <w:sz w:val="24"/>
        </w:rPr>
        <w:t xml:space="preserve"> </w:t>
      </w:r>
      <w:r>
        <w:rPr>
          <w:sz w:val="24"/>
        </w:rPr>
        <w:t>Deal</w:t>
      </w:r>
      <w:r>
        <w:rPr>
          <w:spacing w:val="13"/>
          <w:sz w:val="24"/>
        </w:rPr>
        <w:t xml:space="preserve"> </w:t>
      </w:r>
      <w:r>
        <w:rPr>
          <w:sz w:val="24"/>
        </w:rPr>
        <w:t>Communication</w:t>
      </w:r>
      <w:r>
        <w:rPr>
          <w:spacing w:val="15"/>
          <w:sz w:val="24"/>
        </w:rPr>
        <w:t xml:space="preserve"> </w:t>
      </w:r>
      <w:r>
        <w:rPr>
          <w:sz w:val="24"/>
        </w:rPr>
        <w:t>specifically</w:t>
      </w:r>
      <w:r>
        <w:rPr>
          <w:spacing w:val="8"/>
          <w:sz w:val="24"/>
        </w:rPr>
        <w:t xml:space="preserve"> </w:t>
      </w:r>
      <w:r>
        <w:rPr>
          <w:sz w:val="24"/>
        </w:rPr>
        <w:t>sets</w:t>
      </w:r>
      <w:r>
        <w:rPr>
          <w:spacing w:val="13"/>
          <w:sz w:val="24"/>
        </w:rPr>
        <w:t xml:space="preserve"> </w:t>
      </w:r>
      <w:r>
        <w:rPr>
          <w:sz w:val="24"/>
        </w:rPr>
        <w:t>out</w:t>
      </w:r>
      <w:r>
        <w:rPr>
          <w:spacing w:val="13"/>
          <w:sz w:val="24"/>
        </w:rPr>
        <w:t xml:space="preserve"> </w:t>
      </w:r>
      <w:r>
        <w:rPr>
          <w:sz w:val="24"/>
        </w:rPr>
        <w:t>that</w:t>
      </w:r>
      <w:r>
        <w:rPr>
          <w:spacing w:val="13"/>
          <w:sz w:val="24"/>
        </w:rPr>
        <w:t xml:space="preserve"> </w:t>
      </w:r>
      <w:r>
        <w:rPr>
          <w:sz w:val="24"/>
        </w:rPr>
        <w:t>the</w:t>
      </w:r>
      <w:r>
        <w:rPr>
          <w:spacing w:val="12"/>
          <w:sz w:val="24"/>
        </w:rPr>
        <w:t xml:space="preserve"> </w:t>
      </w:r>
      <w:r>
        <w:rPr>
          <w:sz w:val="24"/>
        </w:rPr>
        <w:t>State</w:t>
      </w:r>
      <w:r>
        <w:rPr>
          <w:spacing w:val="12"/>
          <w:sz w:val="24"/>
        </w:rPr>
        <w:t xml:space="preserve"> </w:t>
      </w:r>
      <w:r>
        <w:rPr>
          <w:sz w:val="24"/>
        </w:rPr>
        <w:t>aid</w:t>
      </w:r>
      <w:r>
        <w:rPr>
          <w:spacing w:val="13"/>
          <w:sz w:val="24"/>
        </w:rPr>
        <w:t xml:space="preserve"> </w:t>
      </w:r>
      <w:r>
        <w:rPr>
          <w:sz w:val="24"/>
        </w:rPr>
        <w:t>rules</w:t>
      </w:r>
      <w:r>
        <w:rPr>
          <w:spacing w:val="13"/>
          <w:sz w:val="24"/>
        </w:rPr>
        <w:t xml:space="preserve"> </w:t>
      </w:r>
      <w:r>
        <w:rPr>
          <w:sz w:val="24"/>
        </w:rPr>
        <w:t>will</w:t>
      </w:r>
      <w:r>
        <w:rPr>
          <w:spacing w:val="14"/>
          <w:sz w:val="24"/>
        </w:rPr>
        <w:t xml:space="preserve"> </w:t>
      </w:r>
      <w:r>
        <w:rPr>
          <w:sz w:val="24"/>
        </w:rPr>
        <w:t>be</w:t>
      </w:r>
      <w:r>
        <w:rPr>
          <w:spacing w:val="12"/>
          <w:sz w:val="24"/>
        </w:rPr>
        <w:t xml:space="preserve"> </w:t>
      </w:r>
      <w:r>
        <w:rPr>
          <w:sz w:val="24"/>
        </w:rPr>
        <w:t>revised</w:t>
      </w:r>
      <w:r>
        <w:rPr>
          <w:spacing w:val="-57"/>
          <w:sz w:val="24"/>
        </w:rPr>
        <w:t xml:space="preserve"> </w:t>
      </w:r>
      <w:r>
        <w:rPr>
          <w:sz w:val="24"/>
        </w:rPr>
        <w:t>to</w:t>
      </w:r>
      <w:r>
        <w:rPr>
          <w:spacing w:val="1"/>
          <w:sz w:val="24"/>
        </w:rPr>
        <w:t xml:space="preserve"> </w:t>
      </w:r>
      <w:r>
        <w:rPr>
          <w:sz w:val="24"/>
        </w:rPr>
        <w:t>reflect</w:t>
      </w:r>
      <w:r>
        <w:rPr>
          <w:spacing w:val="1"/>
          <w:sz w:val="24"/>
        </w:rPr>
        <w:t xml:space="preserve"> </w:t>
      </w:r>
      <w:r>
        <w:rPr>
          <w:sz w:val="24"/>
        </w:rPr>
        <w:t>those</w:t>
      </w:r>
      <w:r>
        <w:rPr>
          <w:spacing w:val="1"/>
          <w:sz w:val="24"/>
        </w:rPr>
        <w:t xml:space="preserve"> </w:t>
      </w:r>
      <w:r>
        <w:rPr>
          <w:sz w:val="24"/>
        </w:rPr>
        <w:t>policy</w:t>
      </w:r>
      <w:r>
        <w:rPr>
          <w:spacing w:val="1"/>
          <w:sz w:val="24"/>
        </w:rPr>
        <w:t xml:space="preserve"> </w:t>
      </w:r>
      <w:r>
        <w:rPr>
          <w:sz w:val="24"/>
        </w:rPr>
        <w:t>objectives,</w:t>
      </w:r>
      <w:r>
        <w:rPr>
          <w:spacing w:val="1"/>
          <w:sz w:val="24"/>
        </w:rPr>
        <w:t xml:space="preserve"> </w:t>
      </w:r>
      <w:r>
        <w:rPr>
          <w:sz w:val="24"/>
        </w:rPr>
        <w:t>to</w:t>
      </w:r>
      <w:r>
        <w:rPr>
          <w:spacing w:val="1"/>
          <w:sz w:val="24"/>
        </w:rPr>
        <w:t xml:space="preserve"> </w:t>
      </w:r>
      <w:r>
        <w:rPr>
          <w:sz w:val="24"/>
        </w:rPr>
        <w:t>support</w:t>
      </w:r>
      <w:r>
        <w:rPr>
          <w:spacing w:val="1"/>
          <w:sz w:val="24"/>
        </w:rPr>
        <w:t xml:space="preserve"> </w:t>
      </w:r>
      <w:r>
        <w:rPr>
          <w:sz w:val="24"/>
        </w:rPr>
        <w:t>a</w:t>
      </w:r>
      <w:r>
        <w:rPr>
          <w:spacing w:val="1"/>
          <w:sz w:val="24"/>
        </w:rPr>
        <w:t xml:space="preserve"> </w:t>
      </w:r>
      <w:r>
        <w:rPr>
          <w:sz w:val="24"/>
        </w:rPr>
        <w:t>cost-effective</w:t>
      </w:r>
      <w:r>
        <w:rPr>
          <w:spacing w:val="1"/>
          <w:sz w:val="24"/>
        </w:rPr>
        <w:t xml:space="preserve"> </w:t>
      </w:r>
      <w:r>
        <w:rPr>
          <w:sz w:val="24"/>
        </w:rPr>
        <w:t>and</w:t>
      </w:r>
      <w:r>
        <w:rPr>
          <w:spacing w:val="1"/>
          <w:sz w:val="24"/>
        </w:rPr>
        <w:t xml:space="preserve"> </w:t>
      </w:r>
      <w:r>
        <w:rPr>
          <w:sz w:val="24"/>
        </w:rPr>
        <w:t>just</w:t>
      </w:r>
      <w:r>
        <w:rPr>
          <w:spacing w:val="1"/>
          <w:sz w:val="24"/>
        </w:rPr>
        <w:t xml:space="preserve"> </w:t>
      </w:r>
      <w:r>
        <w:rPr>
          <w:sz w:val="24"/>
        </w:rPr>
        <w:t>transition</w:t>
      </w:r>
      <w:r>
        <w:rPr>
          <w:spacing w:val="60"/>
          <w:sz w:val="24"/>
        </w:rPr>
        <w:t xml:space="preserve"> </w:t>
      </w:r>
      <w:r>
        <w:rPr>
          <w:sz w:val="24"/>
        </w:rPr>
        <w:t>to</w:t>
      </w:r>
      <w:r>
        <w:rPr>
          <w:spacing w:val="-57"/>
          <w:sz w:val="24"/>
        </w:rPr>
        <w:t xml:space="preserve"> </w:t>
      </w:r>
      <w:r>
        <w:rPr>
          <w:sz w:val="24"/>
        </w:rPr>
        <w:t>climate neutrality, and to facilitate the phasing out of fossil fuels, in particular those that</w:t>
      </w:r>
      <w:r>
        <w:rPr>
          <w:spacing w:val="-57"/>
          <w:sz w:val="24"/>
        </w:rPr>
        <w:t xml:space="preserve"> </w:t>
      </w:r>
      <w:r>
        <w:rPr>
          <w:sz w:val="24"/>
        </w:rPr>
        <w:t>are most polluting, while at the same time ensuring a level-playing field in the internal</w:t>
      </w:r>
      <w:r>
        <w:rPr>
          <w:spacing w:val="1"/>
          <w:sz w:val="24"/>
        </w:rPr>
        <w:t xml:space="preserve"> </w:t>
      </w:r>
      <w:r>
        <w:rPr>
          <w:sz w:val="24"/>
        </w:rPr>
        <w:t>market.</w:t>
      </w:r>
      <w:r>
        <w:rPr>
          <w:spacing w:val="-1"/>
          <w:sz w:val="24"/>
        </w:rPr>
        <w:t xml:space="preserve"> </w:t>
      </w:r>
      <w:r>
        <w:rPr>
          <w:sz w:val="24"/>
        </w:rPr>
        <w:t>These</w:t>
      </w:r>
      <w:r>
        <w:rPr>
          <w:spacing w:val="1"/>
          <w:sz w:val="24"/>
        </w:rPr>
        <w:t xml:space="preserve"> </w:t>
      </w:r>
      <w:r>
        <w:rPr>
          <w:sz w:val="24"/>
        </w:rPr>
        <w:t>guidelines</w:t>
      </w:r>
      <w:r>
        <w:rPr>
          <w:spacing w:val="2"/>
          <w:sz w:val="24"/>
        </w:rPr>
        <w:t xml:space="preserve"> </w:t>
      </w:r>
      <w:r>
        <w:rPr>
          <w:sz w:val="24"/>
        </w:rPr>
        <w:t>are</w:t>
      </w:r>
      <w:r>
        <w:rPr>
          <w:spacing w:val="-2"/>
          <w:sz w:val="24"/>
        </w:rPr>
        <w:t xml:space="preserve"> </w:t>
      </w:r>
      <w:r>
        <w:rPr>
          <w:sz w:val="24"/>
        </w:rPr>
        <w:t>the</w:t>
      </w:r>
      <w:r>
        <w:rPr>
          <w:spacing w:val="1"/>
          <w:sz w:val="24"/>
        </w:rPr>
        <w:t xml:space="preserve"> </w:t>
      </w:r>
      <w:r>
        <w:rPr>
          <w:sz w:val="24"/>
        </w:rPr>
        <w:t>result</w:t>
      </w:r>
      <w:r>
        <w:rPr>
          <w:spacing w:val="-1"/>
          <w:sz w:val="24"/>
        </w:rPr>
        <w:t xml:space="preserve"> </w:t>
      </w:r>
      <w:r>
        <w:rPr>
          <w:sz w:val="24"/>
        </w:rPr>
        <w:t>of</w:t>
      </w:r>
      <w:r>
        <w:rPr>
          <w:spacing w:val="1"/>
          <w:sz w:val="24"/>
        </w:rPr>
        <w:t xml:space="preserve"> </w:t>
      </w:r>
      <w:r>
        <w:rPr>
          <w:sz w:val="24"/>
        </w:rPr>
        <w:t>that revision.</w:t>
      </w:r>
    </w:p>
    <w:p w14:paraId="4C21A0E0" w14:textId="77777777" w:rsidR="004B799C" w:rsidRDefault="004B799C">
      <w:pPr>
        <w:pStyle w:val="BodyText"/>
        <w:spacing w:before="11"/>
        <w:rPr>
          <w:sz w:val="20"/>
        </w:rPr>
      </w:pPr>
    </w:p>
    <w:p w14:paraId="41258273" w14:textId="77777777" w:rsidR="004B799C" w:rsidRDefault="00CA4AAC">
      <w:pPr>
        <w:pStyle w:val="ListParagraph"/>
        <w:numPr>
          <w:ilvl w:val="0"/>
          <w:numId w:val="28"/>
        </w:numPr>
        <w:tabs>
          <w:tab w:val="left" w:pos="1526"/>
        </w:tabs>
        <w:ind w:right="957"/>
        <w:jc w:val="both"/>
        <w:rPr>
          <w:sz w:val="24"/>
        </w:rPr>
      </w:pPr>
      <w:r>
        <w:rPr>
          <w:sz w:val="24"/>
        </w:rPr>
        <w:t>To prevent State aid from distorting or threatening to distort competition in the internal</w:t>
      </w:r>
      <w:r>
        <w:rPr>
          <w:spacing w:val="1"/>
          <w:sz w:val="24"/>
        </w:rPr>
        <w:t xml:space="preserve"> </w:t>
      </w:r>
      <w:r>
        <w:rPr>
          <w:sz w:val="24"/>
        </w:rPr>
        <w:t>market</w:t>
      </w:r>
      <w:r>
        <w:rPr>
          <w:spacing w:val="13"/>
          <w:sz w:val="24"/>
        </w:rPr>
        <w:t xml:space="preserve"> </w:t>
      </w:r>
      <w:r>
        <w:rPr>
          <w:sz w:val="24"/>
        </w:rPr>
        <w:t>and</w:t>
      </w:r>
      <w:r>
        <w:rPr>
          <w:spacing w:val="13"/>
          <w:sz w:val="24"/>
        </w:rPr>
        <w:t xml:space="preserve"> </w:t>
      </w:r>
      <w:r>
        <w:rPr>
          <w:sz w:val="24"/>
        </w:rPr>
        <w:t>affecting</w:t>
      </w:r>
      <w:r>
        <w:rPr>
          <w:spacing w:val="10"/>
          <w:sz w:val="24"/>
        </w:rPr>
        <w:t xml:space="preserve"> </w:t>
      </w:r>
      <w:r>
        <w:rPr>
          <w:sz w:val="24"/>
        </w:rPr>
        <w:t>trade</w:t>
      </w:r>
      <w:r>
        <w:rPr>
          <w:spacing w:val="12"/>
          <w:sz w:val="24"/>
        </w:rPr>
        <w:t xml:space="preserve"> </w:t>
      </w:r>
      <w:r>
        <w:rPr>
          <w:sz w:val="24"/>
        </w:rPr>
        <w:t>between</w:t>
      </w:r>
      <w:r>
        <w:rPr>
          <w:spacing w:val="14"/>
          <w:sz w:val="24"/>
        </w:rPr>
        <w:t xml:space="preserve"> </w:t>
      </w:r>
      <w:r>
        <w:rPr>
          <w:sz w:val="24"/>
        </w:rPr>
        <w:t>Member</w:t>
      </w:r>
      <w:r>
        <w:rPr>
          <w:spacing w:val="11"/>
          <w:sz w:val="24"/>
        </w:rPr>
        <w:t xml:space="preserve"> </w:t>
      </w:r>
      <w:r>
        <w:rPr>
          <w:sz w:val="24"/>
        </w:rPr>
        <w:t>States,</w:t>
      </w:r>
      <w:r>
        <w:rPr>
          <w:spacing w:val="13"/>
          <w:sz w:val="24"/>
        </w:rPr>
        <w:t xml:space="preserve"> </w:t>
      </w:r>
      <w:r>
        <w:rPr>
          <w:sz w:val="24"/>
        </w:rPr>
        <w:t>Article</w:t>
      </w:r>
      <w:r>
        <w:rPr>
          <w:spacing w:val="12"/>
          <w:sz w:val="24"/>
        </w:rPr>
        <w:t xml:space="preserve"> </w:t>
      </w:r>
      <w:r>
        <w:rPr>
          <w:sz w:val="24"/>
        </w:rPr>
        <w:t>107(1)</w:t>
      </w:r>
      <w:r>
        <w:rPr>
          <w:spacing w:val="13"/>
          <w:sz w:val="24"/>
        </w:rPr>
        <w:t xml:space="preserve"> </w:t>
      </w:r>
      <w:r>
        <w:rPr>
          <w:sz w:val="24"/>
        </w:rPr>
        <w:t>of</w:t>
      </w:r>
      <w:r>
        <w:rPr>
          <w:spacing w:val="12"/>
          <w:sz w:val="24"/>
        </w:rPr>
        <w:t xml:space="preserve"> </w:t>
      </w:r>
      <w:r>
        <w:rPr>
          <w:sz w:val="24"/>
        </w:rPr>
        <w:t>the</w:t>
      </w:r>
      <w:r>
        <w:rPr>
          <w:spacing w:val="12"/>
          <w:sz w:val="24"/>
        </w:rPr>
        <w:t xml:space="preserve"> </w:t>
      </w:r>
      <w:r>
        <w:rPr>
          <w:sz w:val="24"/>
        </w:rPr>
        <w:t>Treaty</w:t>
      </w:r>
      <w:r>
        <w:rPr>
          <w:spacing w:val="8"/>
          <w:sz w:val="24"/>
        </w:rPr>
        <w:t xml:space="preserve"> </w:t>
      </w:r>
      <w:r>
        <w:rPr>
          <w:sz w:val="24"/>
        </w:rPr>
        <w:t>on</w:t>
      </w:r>
      <w:r>
        <w:rPr>
          <w:spacing w:val="14"/>
          <w:sz w:val="24"/>
        </w:rPr>
        <w:t xml:space="preserve"> </w:t>
      </w:r>
      <w:r>
        <w:rPr>
          <w:sz w:val="24"/>
        </w:rPr>
        <w:t>the</w:t>
      </w:r>
    </w:p>
    <w:p w14:paraId="570A3DC8" w14:textId="250E7575" w:rsidR="004B799C" w:rsidRDefault="00161D3B">
      <w:pPr>
        <w:pStyle w:val="BodyText"/>
        <w:spacing w:before="7"/>
        <w:rPr>
          <w:sz w:val="17"/>
        </w:rPr>
      </w:pPr>
      <w:r>
        <w:rPr>
          <w:noProof/>
        </w:rPr>
        <mc:AlternateContent>
          <mc:Choice Requires="wps">
            <w:drawing>
              <wp:anchor distT="0" distB="0" distL="0" distR="0" simplePos="0" relativeHeight="487616512" behindDoc="1" locked="0" layoutInCell="1" allowOverlap="1" wp14:anchorId="5560D205" wp14:editId="65D7DB8C">
                <wp:simplePos x="0" y="0"/>
                <wp:positionH relativeFrom="page">
                  <wp:posOffset>901065</wp:posOffset>
                </wp:positionH>
                <wp:positionV relativeFrom="paragraph">
                  <wp:posOffset>144145</wp:posOffset>
                </wp:positionV>
                <wp:extent cx="1828800" cy="7620"/>
                <wp:effectExtent l="0" t="0" r="0" b="0"/>
                <wp:wrapTopAndBottom/>
                <wp:docPr id="138" name="docshape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D6EFFD" id="docshape4" o:spid="_x0000_s1026" style="position:absolute;margin-left:70.95pt;margin-top:11.35pt;width:2in;height:.6pt;z-index:-156999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" fillcolor="black" stroked="f">
                <w10:wrap type="topAndBottom" anchorx="page"/>
              </v:rect>
            </w:pict>
          </mc:Fallback>
        </mc:AlternateContent>
      </w:r>
    </w:p>
    <w:p w14:paraId="3EF110DA" w14:textId="77777777" w:rsidR="004B799C" w:rsidRDefault="00CA4AAC">
      <w:pPr>
        <w:spacing w:before="103"/>
        <w:ind w:left="1525" w:right="955" w:hanging="567"/>
        <w:jc w:val="both"/>
        <w:rPr>
          <w:sz w:val="20"/>
        </w:rPr>
      </w:pPr>
      <w:r>
        <w:rPr>
          <w:sz w:val="20"/>
          <w:vertAlign w:val="superscript"/>
        </w:rPr>
        <w:t>1</w:t>
      </w:r>
      <w:r>
        <w:rPr>
          <w:sz w:val="20"/>
        </w:rPr>
        <w:t xml:space="preserve">       </w:t>
      </w:r>
      <w:r>
        <w:rPr>
          <w:spacing w:val="1"/>
          <w:sz w:val="20"/>
        </w:rPr>
        <w:t xml:space="preserve"> </w:t>
      </w:r>
      <w:r>
        <w:rPr>
          <w:sz w:val="20"/>
        </w:rPr>
        <w:t>Communication from the</w:t>
      </w:r>
      <w:r>
        <w:rPr>
          <w:spacing w:val="50"/>
          <w:sz w:val="20"/>
        </w:rPr>
        <w:t xml:space="preserve"> </w:t>
      </w:r>
      <w:r>
        <w:rPr>
          <w:sz w:val="20"/>
        </w:rPr>
        <w:t>Commission</w:t>
      </w:r>
      <w:r>
        <w:rPr>
          <w:spacing w:val="50"/>
          <w:sz w:val="20"/>
        </w:rPr>
        <w:t xml:space="preserve"> </w:t>
      </w:r>
      <w:r>
        <w:rPr>
          <w:sz w:val="20"/>
        </w:rPr>
        <w:t>to the European Parliament, the European Council, the</w:t>
      </w:r>
      <w:r>
        <w:rPr>
          <w:spacing w:val="50"/>
          <w:sz w:val="20"/>
        </w:rPr>
        <w:t xml:space="preserve"> </w:t>
      </w:r>
      <w:r>
        <w:rPr>
          <w:sz w:val="20"/>
        </w:rPr>
        <w:t>Council,</w:t>
      </w:r>
      <w:r>
        <w:rPr>
          <w:spacing w:val="1"/>
          <w:sz w:val="20"/>
        </w:rPr>
        <w:t xml:space="preserve"> </w:t>
      </w:r>
      <w:r>
        <w:rPr>
          <w:sz w:val="20"/>
        </w:rPr>
        <w:t>the European Economic and Social Committee and the Committee of the Regions ‘The European Green’,</w:t>
      </w:r>
      <w:r>
        <w:rPr>
          <w:spacing w:val="1"/>
          <w:sz w:val="20"/>
        </w:rPr>
        <w:t xml:space="preserve"> </w:t>
      </w:r>
      <w:r>
        <w:rPr>
          <w:sz w:val="20"/>
        </w:rPr>
        <w:t>COM/2019/640 final.</w:t>
      </w:r>
    </w:p>
    <w:p w14:paraId="412043F3" w14:textId="77777777" w:rsidR="004B799C" w:rsidRDefault="00CA4AAC">
      <w:pPr>
        <w:ind w:left="1525" w:right="953" w:hanging="567"/>
        <w:jc w:val="both"/>
        <w:rPr>
          <w:sz w:val="20"/>
        </w:rPr>
      </w:pPr>
      <w:r>
        <w:rPr>
          <w:sz w:val="20"/>
          <w:vertAlign w:val="superscript"/>
        </w:rPr>
        <w:t>2</w:t>
      </w:r>
      <w:r>
        <w:rPr>
          <w:sz w:val="20"/>
        </w:rPr>
        <w:t xml:space="preserve">        </w:t>
      </w:r>
      <w:r>
        <w:rPr>
          <w:spacing w:val="1"/>
          <w:sz w:val="20"/>
        </w:rPr>
        <w:t xml:space="preserve"> </w:t>
      </w:r>
      <w:r>
        <w:rPr>
          <w:sz w:val="20"/>
        </w:rPr>
        <w:t>Communication from the</w:t>
      </w:r>
      <w:r>
        <w:rPr>
          <w:spacing w:val="50"/>
          <w:sz w:val="20"/>
        </w:rPr>
        <w:t xml:space="preserve"> </w:t>
      </w:r>
      <w:r>
        <w:rPr>
          <w:sz w:val="20"/>
        </w:rPr>
        <w:t>Commission to the European Parliament, the European Council, the</w:t>
      </w:r>
      <w:r>
        <w:rPr>
          <w:spacing w:val="50"/>
          <w:sz w:val="20"/>
        </w:rPr>
        <w:t xml:space="preserve"> </w:t>
      </w:r>
      <w:r>
        <w:rPr>
          <w:sz w:val="20"/>
        </w:rPr>
        <w:t>Council,</w:t>
      </w:r>
      <w:r>
        <w:rPr>
          <w:spacing w:val="1"/>
          <w:sz w:val="20"/>
        </w:rPr>
        <w:t xml:space="preserve"> </w:t>
      </w:r>
      <w:r>
        <w:rPr>
          <w:sz w:val="20"/>
        </w:rPr>
        <w:t>the European Economic and Social Committee and the Committee of the Regions ‘Stepping up Europe’s</w:t>
      </w:r>
      <w:r>
        <w:rPr>
          <w:spacing w:val="1"/>
          <w:sz w:val="20"/>
        </w:rPr>
        <w:t xml:space="preserve"> </w:t>
      </w:r>
      <w:r>
        <w:rPr>
          <w:sz w:val="20"/>
        </w:rPr>
        <w:t>2030 climate ambition Investing in a climate-neutral future for the benefit of our people’, COM/2020/562</w:t>
      </w:r>
      <w:r>
        <w:rPr>
          <w:spacing w:val="1"/>
          <w:sz w:val="20"/>
        </w:rPr>
        <w:t xml:space="preserve"> </w:t>
      </w:r>
      <w:r>
        <w:rPr>
          <w:sz w:val="20"/>
        </w:rPr>
        <w:t>final.</w:t>
      </w:r>
    </w:p>
    <w:p w14:paraId="0DDBA96E" w14:textId="77777777" w:rsidR="004B799C" w:rsidRDefault="00CA4AAC">
      <w:pPr>
        <w:ind w:left="958"/>
        <w:jc w:val="both"/>
        <w:rPr>
          <w:sz w:val="20"/>
        </w:rPr>
      </w:pPr>
      <w:r>
        <w:rPr>
          <w:sz w:val="20"/>
          <w:vertAlign w:val="superscript"/>
        </w:rPr>
        <w:t>3</w:t>
      </w:r>
      <w:r>
        <w:rPr>
          <w:sz w:val="20"/>
        </w:rPr>
        <w:t xml:space="preserve">       </w:t>
      </w:r>
      <w:r>
        <w:rPr>
          <w:spacing w:val="43"/>
          <w:sz w:val="20"/>
        </w:rPr>
        <w:t xml:space="preserve"> </w:t>
      </w:r>
      <w:r>
        <w:rPr>
          <w:sz w:val="20"/>
        </w:rPr>
        <w:t>[Legal</w:t>
      </w:r>
      <w:r>
        <w:rPr>
          <w:spacing w:val="-1"/>
          <w:sz w:val="20"/>
        </w:rPr>
        <w:t xml:space="preserve"> </w:t>
      </w:r>
      <w:r>
        <w:rPr>
          <w:sz w:val="20"/>
        </w:rPr>
        <w:t>reference</w:t>
      </w:r>
      <w:r>
        <w:rPr>
          <w:spacing w:val="1"/>
          <w:sz w:val="20"/>
        </w:rPr>
        <w:t xml:space="preserve"> </w:t>
      </w:r>
      <w:r>
        <w:rPr>
          <w:sz w:val="20"/>
        </w:rPr>
        <w:t>to be</w:t>
      </w:r>
      <w:r>
        <w:rPr>
          <w:spacing w:val="-1"/>
          <w:sz w:val="20"/>
        </w:rPr>
        <w:t xml:space="preserve"> </w:t>
      </w:r>
      <w:r>
        <w:rPr>
          <w:sz w:val="20"/>
        </w:rPr>
        <w:t>inserted</w:t>
      </w:r>
      <w:r>
        <w:rPr>
          <w:spacing w:val="2"/>
          <w:sz w:val="20"/>
        </w:rPr>
        <w:t xml:space="preserve"> </w:t>
      </w:r>
      <w:r>
        <w:rPr>
          <w:sz w:val="20"/>
        </w:rPr>
        <w:t>once</w:t>
      </w:r>
      <w:r>
        <w:rPr>
          <w:spacing w:val="-1"/>
          <w:sz w:val="20"/>
        </w:rPr>
        <w:t xml:space="preserve"> </w:t>
      </w:r>
      <w:r>
        <w:rPr>
          <w:sz w:val="20"/>
        </w:rPr>
        <w:t>adopted</w:t>
      </w:r>
      <w:r>
        <w:rPr>
          <w:spacing w:val="-2"/>
          <w:sz w:val="20"/>
        </w:rPr>
        <w:t xml:space="preserve"> </w:t>
      </w:r>
      <w:r>
        <w:rPr>
          <w:sz w:val="20"/>
        </w:rPr>
        <w:t>by</w:t>
      </w:r>
      <w:r>
        <w:rPr>
          <w:spacing w:val="-4"/>
          <w:sz w:val="20"/>
        </w:rPr>
        <w:t xml:space="preserve"> </w:t>
      </w:r>
      <w:r>
        <w:rPr>
          <w:sz w:val="20"/>
        </w:rPr>
        <w:t>colegislators]</w:t>
      </w:r>
    </w:p>
    <w:p w14:paraId="3EFFA6DF" w14:textId="77777777" w:rsidR="004B799C" w:rsidRDefault="00CA4AAC">
      <w:pPr>
        <w:ind w:left="958"/>
        <w:jc w:val="both"/>
        <w:rPr>
          <w:sz w:val="20"/>
        </w:rPr>
      </w:pPr>
      <w:r>
        <w:rPr>
          <w:sz w:val="20"/>
          <w:vertAlign w:val="superscript"/>
        </w:rPr>
        <w:t>4</w:t>
      </w:r>
      <w:r>
        <w:rPr>
          <w:sz w:val="20"/>
        </w:rPr>
        <w:t xml:space="preserve">       </w:t>
      </w:r>
      <w:r>
        <w:rPr>
          <w:spacing w:val="33"/>
          <w:sz w:val="20"/>
        </w:rPr>
        <w:t xml:space="preserve"> </w:t>
      </w:r>
      <w:r>
        <w:rPr>
          <w:color w:val="0000FF"/>
          <w:sz w:val="20"/>
          <w:u w:val="single" w:color="0000FF"/>
        </w:rPr>
        <w:t>https://</w:t>
      </w:r>
      <w:hyperlink r:id="rId66">
        <w:r>
          <w:rPr>
            <w:color w:val="0000FF"/>
            <w:sz w:val="20"/>
            <w:u w:val="single" w:color="0000FF"/>
          </w:rPr>
          <w:t>www.consilium.europa.eu/media/47296/1011-12-20-euco-conclusions-en.pdf</w:t>
        </w:r>
      </w:hyperlink>
    </w:p>
    <w:p w14:paraId="70B17E8B" w14:textId="77777777" w:rsidR="004B799C" w:rsidRDefault="00CA4AAC">
      <w:pPr>
        <w:ind w:left="958"/>
        <w:jc w:val="both"/>
        <w:rPr>
          <w:sz w:val="20"/>
        </w:rPr>
      </w:pPr>
      <w:r>
        <w:rPr>
          <w:sz w:val="20"/>
          <w:vertAlign w:val="superscript"/>
        </w:rPr>
        <w:t>5</w:t>
      </w:r>
      <w:r>
        <w:rPr>
          <w:sz w:val="20"/>
        </w:rPr>
        <w:t xml:space="preserve">       </w:t>
      </w:r>
      <w:r>
        <w:rPr>
          <w:spacing w:val="44"/>
          <w:sz w:val="20"/>
        </w:rPr>
        <w:t xml:space="preserve"> </w:t>
      </w:r>
      <w:r>
        <w:rPr>
          <w:sz w:val="20"/>
        </w:rPr>
        <w:t>[Reference</w:t>
      </w:r>
      <w:r>
        <w:rPr>
          <w:spacing w:val="-1"/>
          <w:sz w:val="20"/>
        </w:rPr>
        <w:t xml:space="preserve"> </w:t>
      </w:r>
      <w:r>
        <w:rPr>
          <w:sz w:val="20"/>
        </w:rPr>
        <w:t>to be</w:t>
      </w:r>
      <w:r>
        <w:rPr>
          <w:spacing w:val="-1"/>
          <w:sz w:val="20"/>
        </w:rPr>
        <w:t xml:space="preserve"> </w:t>
      </w:r>
      <w:r>
        <w:rPr>
          <w:sz w:val="20"/>
        </w:rPr>
        <w:t>inserted</w:t>
      </w:r>
      <w:r>
        <w:rPr>
          <w:spacing w:val="1"/>
          <w:sz w:val="20"/>
        </w:rPr>
        <w:t xml:space="preserve"> </w:t>
      </w:r>
      <w:r>
        <w:rPr>
          <w:sz w:val="20"/>
        </w:rPr>
        <w:t>once</w:t>
      </w:r>
      <w:r>
        <w:rPr>
          <w:spacing w:val="-1"/>
          <w:sz w:val="20"/>
        </w:rPr>
        <w:t xml:space="preserve"> </w:t>
      </w:r>
      <w:r>
        <w:rPr>
          <w:sz w:val="20"/>
        </w:rPr>
        <w:t>package</w:t>
      </w:r>
      <w:r>
        <w:rPr>
          <w:spacing w:val="-1"/>
          <w:sz w:val="20"/>
        </w:rPr>
        <w:t xml:space="preserve"> </w:t>
      </w:r>
      <w:r>
        <w:rPr>
          <w:sz w:val="20"/>
        </w:rPr>
        <w:t>adopted by</w:t>
      </w:r>
      <w:r>
        <w:rPr>
          <w:spacing w:val="-4"/>
          <w:sz w:val="20"/>
        </w:rPr>
        <w:t xml:space="preserve"> </w:t>
      </w:r>
      <w:r>
        <w:rPr>
          <w:sz w:val="20"/>
        </w:rPr>
        <w:t>College]</w:t>
      </w:r>
    </w:p>
    <w:p w14:paraId="645089EA" w14:textId="77777777" w:rsidR="004B799C" w:rsidRDefault="00CA4AAC">
      <w:pPr>
        <w:ind w:left="958"/>
        <w:jc w:val="both"/>
        <w:rPr>
          <w:sz w:val="20"/>
        </w:rPr>
      </w:pPr>
      <w:r>
        <w:rPr>
          <w:sz w:val="20"/>
          <w:vertAlign w:val="superscript"/>
        </w:rPr>
        <w:t>6</w:t>
      </w:r>
      <w:r>
        <w:rPr>
          <w:sz w:val="20"/>
        </w:rPr>
        <w:t xml:space="preserve">       </w:t>
      </w:r>
      <w:r>
        <w:rPr>
          <w:spacing w:val="27"/>
          <w:sz w:val="20"/>
        </w:rPr>
        <w:t xml:space="preserve"> </w:t>
      </w:r>
      <w:r>
        <w:rPr>
          <w:sz w:val="20"/>
        </w:rPr>
        <w:t>https://eur-lex.europa.eu/legal-content/EN/TXT/PDF/?uri=CELEX:52020SC0098&amp;from=EN</w:t>
      </w:r>
    </w:p>
    <w:p w14:paraId="00C7B3BF" w14:textId="77777777" w:rsidR="004B799C" w:rsidRDefault="004B799C">
      <w:pPr>
        <w:jc w:val="both"/>
        <w:rPr>
          <w:sz w:val="20"/>
        </w:rPr>
        <w:sectPr w:rsidR="004B799C">
          <w:pgSz w:w="11910" w:h="16840"/>
          <w:pgMar w:top="1020" w:right="460" w:bottom="1620" w:left="460" w:header="0" w:footer="1426" w:gutter="0"/>
          <w:cols w:space="720"/>
        </w:sectPr>
      </w:pPr>
    </w:p>
    <w:p w14:paraId="084762C8" w14:textId="77777777" w:rsidR="004B799C" w:rsidRDefault="00CA4AAC">
      <w:pPr>
        <w:pStyle w:val="BodyText"/>
        <w:spacing w:before="72"/>
        <w:ind w:left="1525" w:right="956"/>
        <w:jc w:val="both"/>
      </w:pPr>
      <w:r>
        <w:lastRenderedPageBreak/>
        <w:t>Functioning of the European Union lays down the principle that State aid is prohibited.</w:t>
      </w:r>
      <w:r>
        <w:rPr>
          <w:spacing w:val="1"/>
        </w:rPr>
        <w:t xml:space="preserve"> </w:t>
      </w:r>
      <w:r>
        <w:t>In certain cases, however, such aid may be compatible with the internal market on the</w:t>
      </w:r>
      <w:r>
        <w:rPr>
          <w:spacing w:val="1"/>
        </w:rPr>
        <w:t xml:space="preserve"> </w:t>
      </w:r>
      <w:r>
        <w:t>basis</w:t>
      </w:r>
      <w:r>
        <w:rPr>
          <w:spacing w:val="-1"/>
        </w:rPr>
        <w:t xml:space="preserve"> </w:t>
      </w:r>
      <w:r>
        <w:t>of Article 107(2) and (3)</w:t>
      </w:r>
      <w:r>
        <w:rPr>
          <w:spacing w:val="-2"/>
        </w:rPr>
        <w:t xml:space="preserve"> </w:t>
      </w:r>
      <w:r>
        <w:t>of the</w:t>
      </w:r>
      <w:r>
        <w:rPr>
          <w:spacing w:val="-2"/>
        </w:rPr>
        <w:t xml:space="preserve"> </w:t>
      </w:r>
      <w:r>
        <w:t>Treaty.</w:t>
      </w:r>
    </w:p>
    <w:p w14:paraId="35A55592" w14:textId="77777777" w:rsidR="004B799C" w:rsidRDefault="004B799C">
      <w:pPr>
        <w:pStyle w:val="BodyText"/>
        <w:spacing w:before="10"/>
        <w:rPr>
          <w:sz w:val="20"/>
        </w:rPr>
      </w:pPr>
    </w:p>
    <w:p w14:paraId="22D088E3" w14:textId="77777777" w:rsidR="004B799C" w:rsidRDefault="00CA4AAC">
      <w:pPr>
        <w:pStyle w:val="ListParagraph"/>
        <w:numPr>
          <w:ilvl w:val="0"/>
          <w:numId w:val="28"/>
        </w:numPr>
        <w:tabs>
          <w:tab w:val="left" w:pos="1526"/>
        </w:tabs>
        <w:ind w:right="958"/>
        <w:jc w:val="both"/>
        <w:rPr>
          <w:sz w:val="24"/>
        </w:rPr>
      </w:pPr>
      <w:r>
        <w:rPr>
          <w:sz w:val="24"/>
        </w:rPr>
        <w:t>Member States must notify State aid pursuant to Article 108(3) of the Treaty, with the</w:t>
      </w:r>
      <w:r>
        <w:rPr>
          <w:spacing w:val="1"/>
          <w:sz w:val="24"/>
        </w:rPr>
        <w:t xml:space="preserve"> </w:t>
      </w:r>
      <w:r>
        <w:rPr>
          <w:sz w:val="24"/>
        </w:rPr>
        <w:t>exception</w:t>
      </w:r>
      <w:r>
        <w:rPr>
          <w:spacing w:val="1"/>
          <w:sz w:val="24"/>
        </w:rPr>
        <w:t xml:space="preserve"> </w:t>
      </w:r>
      <w:r>
        <w:rPr>
          <w:sz w:val="24"/>
        </w:rPr>
        <w:t>of</w:t>
      </w:r>
      <w:r>
        <w:rPr>
          <w:spacing w:val="1"/>
          <w:sz w:val="24"/>
        </w:rPr>
        <w:t xml:space="preserve"> </w:t>
      </w:r>
      <w:r>
        <w:rPr>
          <w:sz w:val="24"/>
        </w:rPr>
        <w:t>measures</w:t>
      </w:r>
      <w:r>
        <w:rPr>
          <w:spacing w:val="1"/>
          <w:sz w:val="24"/>
        </w:rPr>
        <w:t xml:space="preserve"> </w:t>
      </w:r>
      <w:r>
        <w:rPr>
          <w:sz w:val="24"/>
        </w:rPr>
        <w:t>that</w:t>
      </w:r>
      <w:r>
        <w:rPr>
          <w:spacing w:val="1"/>
          <w:sz w:val="24"/>
        </w:rPr>
        <w:t xml:space="preserve"> </w:t>
      </w:r>
      <w:r>
        <w:rPr>
          <w:sz w:val="24"/>
        </w:rPr>
        <w:t>fulfil</w:t>
      </w:r>
      <w:r>
        <w:rPr>
          <w:spacing w:val="1"/>
          <w:sz w:val="24"/>
        </w:rPr>
        <w:t xml:space="preserve"> </w:t>
      </w:r>
      <w:r>
        <w:rPr>
          <w:sz w:val="24"/>
        </w:rPr>
        <w:t>the</w:t>
      </w:r>
      <w:r>
        <w:rPr>
          <w:spacing w:val="1"/>
          <w:sz w:val="24"/>
        </w:rPr>
        <w:t xml:space="preserve"> </w:t>
      </w:r>
      <w:r>
        <w:rPr>
          <w:sz w:val="24"/>
        </w:rPr>
        <w:t>conditions</w:t>
      </w:r>
      <w:r>
        <w:rPr>
          <w:spacing w:val="1"/>
          <w:sz w:val="24"/>
        </w:rPr>
        <w:t xml:space="preserve"> </w:t>
      </w:r>
      <w:r>
        <w:rPr>
          <w:sz w:val="24"/>
        </w:rPr>
        <w:t>laid</w:t>
      </w:r>
      <w:r>
        <w:rPr>
          <w:spacing w:val="1"/>
          <w:sz w:val="24"/>
        </w:rPr>
        <w:t xml:space="preserve"> </w:t>
      </w:r>
      <w:r>
        <w:rPr>
          <w:sz w:val="24"/>
        </w:rPr>
        <w:t>down</w:t>
      </w:r>
      <w:r>
        <w:rPr>
          <w:spacing w:val="1"/>
          <w:sz w:val="24"/>
        </w:rPr>
        <w:t xml:space="preserve"> </w:t>
      </w:r>
      <w:r>
        <w:rPr>
          <w:sz w:val="24"/>
        </w:rPr>
        <w:t>in</w:t>
      </w:r>
      <w:r>
        <w:rPr>
          <w:spacing w:val="1"/>
          <w:sz w:val="24"/>
        </w:rPr>
        <w:t xml:space="preserve"> </w:t>
      </w:r>
      <w:r>
        <w:rPr>
          <w:sz w:val="24"/>
        </w:rPr>
        <w:t>a</w:t>
      </w:r>
      <w:r>
        <w:rPr>
          <w:spacing w:val="1"/>
          <w:sz w:val="24"/>
        </w:rPr>
        <w:t xml:space="preserve"> </w:t>
      </w:r>
      <w:r>
        <w:rPr>
          <w:sz w:val="24"/>
        </w:rPr>
        <w:t>block</w:t>
      </w:r>
      <w:r>
        <w:rPr>
          <w:spacing w:val="1"/>
          <w:sz w:val="24"/>
        </w:rPr>
        <w:t xml:space="preserve"> </w:t>
      </w:r>
      <w:r>
        <w:rPr>
          <w:sz w:val="24"/>
        </w:rPr>
        <w:t>exemption</w:t>
      </w:r>
      <w:r>
        <w:rPr>
          <w:spacing w:val="1"/>
          <w:sz w:val="24"/>
        </w:rPr>
        <w:t xml:space="preserve"> </w:t>
      </w:r>
      <w:r>
        <w:rPr>
          <w:sz w:val="24"/>
        </w:rPr>
        <w:t>Regulation adopted by the Commission, pursuant to Article 1 of Council Regulation</w:t>
      </w:r>
      <w:r>
        <w:rPr>
          <w:spacing w:val="1"/>
          <w:sz w:val="24"/>
        </w:rPr>
        <w:t xml:space="preserve"> </w:t>
      </w:r>
      <w:r>
        <w:rPr>
          <w:sz w:val="24"/>
        </w:rPr>
        <w:t>(EU)</w:t>
      </w:r>
      <w:r>
        <w:rPr>
          <w:spacing w:val="-1"/>
          <w:sz w:val="24"/>
        </w:rPr>
        <w:t xml:space="preserve"> </w:t>
      </w:r>
      <w:r>
        <w:rPr>
          <w:sz w:val="24"/>
        </w:rPr>
        <w:t>2015/1588</w:t>
      </w:r>
      <w:r>
        <w:rPr>
          <w:sz w:val="24"/>
          <w:vertAlign w:val="superscript"/>
        </w:rPr>
        <w:t>7</w:t>
      </w:r>
      <w:r>
        <w:rPr>
          <w:sz w:val="24"/>
        </w:rPr>
        <w:t>.</w:t>
      </w:r>
    </w:p>
    <w:p w14:paraId="35202928" w14:textId="77777777" w:rsidR="004B799C" w:rsidRDefault="00CA4AAC">
      <w:pPr>
        <w:pStyle w:val="ListParagraph"/>
        <w:numPr>
          <w:ilvl w:val="0"/>
          <w:numId w:val="28"/>
        </w:numPr>
        <w:tabs>
          <w:tab w:val="left" w:pos="1526"/>
        </w:tabs>
        <w:spacing w:before="240"/>
        <w:ind w:right="957"/>
        <w:jc w:val="both"/>
        <w:rPr>
          <w:sz w:val="24"/>
        </w:rPr>
      </w:pPr>
      <w:r>
        <w:rPr>
          <w:sz w:val="24"/>
        </w:rPr>
        <w:t>These</w:t>
      </w:r>
      <w:r>
        <w:rPr>
          <w:spacing w:val="1"/>
          <w:sz w:val="24"/>
        </w:rPr>
        <w:t xml:space="preserve"> </w:t>
      </w:r>
      <w:r>
        <w:rPr>
          <w:sz w:val="24"/>
        </w:rPr>
        <w:t>guidelines</w:t>
      </w:r>
      <w:r>
        <w:rPr>
          <w:spacing w:val="1"/>
          <w:sz w:val="24"/>
        </w:rPr>
        <w:t xml:space="preserve"> </w:t>
      </w:r>
      <w:r>
        <w:rPr>
          <w:sz w:val="24"/>
        </w:rPr>
        <w:t>provide</w:t>
      </w:r>
      <w:r>
        <w:rPr>
          <w:spacing w:val="1"/>
          <w:sz w:val="24"/>
        </w:rPr>
        <w:t xml:space="preserve"> </w:t>
      </w:r>
      <w:r>
        <w:rPr>
          <w:sz w:val="24"/>
        </w:rPr>
        <w:t>guidance</w:t>
      </w:r>
      <w:r>
        <w:rPr>
          <w:spacing w:val="1"/>
          <w:sz w:val="24"/>
        </w:rPr>
        <w:t xml:space="preserve"> </w:t>
      </w:r>
      <w:r>
        <w:rPr>
          <w:sz w:val="24"/>
        </w:rPr>
        <w:t>on</w:t>
      </w:r>
      <w:r>
        <w:rPr>
          <w:spacing w:val="1"/>
          <w:sz w:val="24"/>
        </w:rPr>
        <w:t xml:space="preserve"> </w:t>
      </w:r>
      <w:r>
        <w:rPr>
          <w:sz w:val="24"/>
        </w:rPr>
        <w:t>how</w:t>
      </w:r>
      <w:r>
        <w:rPr>
          <w:spacing w:val="1"/>
          <w:sz w:val="24"/>
        </w:rPr>
        <w:t xml:space="preserve"> </w:t>
      </w:r>
      <w:r>
        <w:rPr>
          <w:sz w:val="24"/>
        </w:rPr>
        <w:t>the</w:t>
      </w:r>
      <w:r>
        <w:rPr>
          <w:spacing w:val="1"/>
          <w:sz w:val="24"/>
        </w:rPr>
        <w:t xml:space="preserve"> </w:t>
      </w:r>
      <w:r>
        <w:rPr>
          <w:sz w:val="24"/>
        </w:rPr>
        <w:t>Commission</w:t>
      </w:r>
      <w:r>
        <w:rPr>
          <w:spacing w:val="1"/>
          <w:sz w:val="24"/>
        </w:rPr>
        <w:t xml:space="preserve"> </w:t>
      </w:r>
      <w:r>
        <w:rPr>
          <w:sz w:val="24"/>
        </w:rPr>
        <w:t>will</w:t>
      </w:r>
      <w:r>
        <w:rPr>
          <w:spacing w:val="1"/>
          <w:sz w:val="24"/>
        </w:rPr>
        <w:t xml:space="preserve"> </w:t>
      </w:r>
      <w:r>
        <w:rPr>
          <w:sz w:val="24"/>
        </w:rPr>
        <w:t>assess</w:t>
      </w:r>
      <w:r>
        <w:rPr>
          <w:spacing w:val="61"/>
          <w:sz w:val="24"/>
        </w:rPr>
        <w:t xml:space="preserve"> </w:t>
      </w:r>
      <w:r>
        <w:rPr>
          <w:sz w:val="24"/>
        </w:rPr>
        <w:t>the</w:t>
      </w:r>
      <w:r>
        <w:rPr>
          <w:spacing w:val="1"/>
          <w:sz w:val="24"/>
        </w:rPr>
        <w:t xml:space="preserve"> </w:t>
      </w:r>
      <w:r>
        <w:rPr>
          <w:sz w:val="24"/>
        </w:rPr>
        <w:t>compatibility of environmental protection, including climate protection, and energy aid</w:t>
      </w:r>
      <w:r>
        <w:rPr>
          <w:spacing w:val="1"/>
          <w:sz w:val="24"/>
        </w:rPr>
        <w:t xml:space="preserve"> </w:t>
      </w:r>
      <w:r>
        <w:rPr>
          <w:sz w:val="24"/>
        </w:rPr>
        <w:t>measures subject to the notification requirement under Article 107(3), point (c), of the</w:t>
      </w:r>
      <w:r>
        <w:rPr>
          <w:spacing w:val="1"/>
          <w:sz w:val="24"/>
        </w:rPr>
        <w:t xml:space="preserve"> </w:t>
      </w:r>
      <w:r>
        <w:rPr>
          <w:sz w:val="24"/>
        </w:rPr>
        <w:t>Treaty.</w:t>
      </w:r>
      <w:r>
        <w:rPr>
          <w:spacing w:val="1"/>
          <w:sz w:val="24"/>
        </w:rPr>
        <w:t xml:space="preserve"> </w:t>
      </w:r>
      <w:r>
        <w:rPr>
          <w:sz w:val="24"/>
        </w:rPr>
        <w:t>Any</w:t>
      </w:r>
      <w:r>
        <w:rPr>
          <w:spacing w:val="1"/>
          <w:sz w:val="24"/>
        </w:rPr>
        <w:t xml:space="preserve"> </w:t>
      </w:r>
      <w:r>
        <w:rPr>
          <w:sz w:val="24"/>
        </w:rPr>
        <w:t>reference</w:t>
      </w:r>
      <w:r>
        <w:rPr>
          <w:spacing w:val="1"/>
          <w:sz w:val="24"/>
        </w:rPr>
        <w:t xml:space="preserve"> </w:t>
      </w:r>
      <w:r>
        <w:rPr>
          <w:sz w:val="24"/>
        </w:rPr>
        <w:t>to</w:t>
      </w:r>
      <w:r>
        <w:rPr>
          <w:spacing w:val="1"/>
          <w:sz w:val="24"/>
        </w:rPr>
        <w:t xml:space="preserve"> </w:t>
      </w:r>
      <w:r>
        <w:rPr>
          <w:sz w:val="24"/>
        </w:rPr>
        <w:t>‘environmental</w:t>
      </w:r>
      <w:r>
        <w:rPr>
          <w:spacing w:val="1"/>
          <w:sz w:val="24"/>
        </w:rPr>
        <w:t xml:space="preserve"> </w:t>
      </w:r>
      <w:r>
        <w:rPr>
          <w:sz w:val="24"/>
        </w:rPr>
        <w:t>protection’</w:t>
      </w:r>
      <w:r>
        <w:rPr>
          <w:spacing w:val="1"/>
          <w:sz w:val="24"/>
        </w:rPr>
        <w:t xml:space="preserve"> </w:t>
      </w:r>
      <w:r>
        <w:rPr>
          <w:sz w:val="24"/>
        </w:rPr>
        <w:t>in</w:t>
      </w:r>
      <w:r>
        <w:rPr>
          <w:spacing w:val="1"/>
          <w:sz w:val="24"/>
        </w:rPr>
        <w:t xml:space="preserve"> </w:t>
      </w:r>
      <w:r>
        <w:rPr>
          <w:sz w:val="24"/>
        </w:rPr>
        <w:t>these</w:t>
      </w:r>
      <w:r>
        <w:rPr>
          <w:spacing w:val="1"/>
          <w:sz w:val="24"/>
        </w:rPr>
        <w:t xml:space="preserve"> </w:t>
      </w:r>
      <w:r>
        <w:rPr>
          <w:sz w:val="24"/>
        </w:rPr>
        <w:t>guidelines</w:t>
      </w:r>
      <w:r>
        <w:rPr>
          <w:spacing w:val="1"/>
          <w:sz w:val="24"/>
        </w:rPr>
        <w:t xml:space="preserve"> </w:t>
      </w:r>
      <w:r>
        <w:rPr>
          <w:sz w:val="24"/>
        </w:rPr>
        <w:t>should</w:t>
      </w:r>
      <w:r>
        <w:rPr>
          <w:spacing w:val="1"/>
          <w:sz w:val="24"/>
        </w:rPr>
        <w:t xml:space="preserve"> </w:t>
      </w:r>
      <w:r>
        <w:rPr>
          <w:sz w:val="24"/>
        </w:rPr>
        <w:t>be</w:t>
      </w:r>
      <w:r>
        <w:rPr>
          <w:spacing w:val="1"/>
          <w:sz w:val="24"/>
        </w:rPr>
        <w:t xml:space="preserve"> </w:t>
      </w:r>
      <w:r>
        <w:rPr>
          <w:sz w:val="24"/>
        </w:rPr>
        <w:t>understood</w:t>
      </w:r>
      <w:r>
        <w:rPr>
          <w:spacing w:val="-1"/>
          <w:sz w:val="24"/>
        </w:rPr>
        <w:t xml:space="preserve"> </w:t>
      </w:r>
      <w:r>
        <w:rPr>
          <w:sz w:val="24"/>
        </w:rPr>
        <w:t>as a</w:t>
      </w:r>
      <w:r>
        <w:rPr>
          <w:spacing w:val="-2"/>
          <w:sz w:val="24"/>
        </w:rPr>
        <w:t xml:space="preserve"> </w:t>
      </w:r>
      <w:r>
        <w:rPr>
          <w:sz w:val="24"/>
        </w:rPr>
        <w:t>reference</w:t>
      </w:r>
      <w:r>
        <w:rPr>
          <w:spacing w:val="1"/>
          <w:sz w:val="24"/>
        </w:rPr>
        <w:t xml:space="preserve"> </w:t>
      </w:r>
      <w:r>
        <w:rPr>
          <w:sz w:val="24"/>
        </w:rPr>
        <w:t>to</w:t>
      </w:r>
      <w:r>
        <w:rPr>
          <w:spacing w:val="-1"/>
          <w:sz w:val="24"/>
        </w:rPr>
        <w:t xml:space="preserve"> </w:t>
      </w:r>
      <w:r>
        <w:rPr>
          <w:sz w:val="24"/>
        </w:rPr>
        <w:t>environmental protection,</w:t>
      </w:r>
      <w:r>
        <w:rPr>
          <w:spacing w:val="-1"/>
          <w:sz w:val="24"/>
        </w:rPr>
        <w:t xml:space="preserve"> </w:t>
      </w:r>
      <w:r>
        <w:rPr>
          <w:sz w:val="24"/>
        </w:rPr>
        <w:t>including</w:t>
      </w:r>
      <w:r>
        <w:rPr>
          <w:spacing w:val="-3"/>
          <w:sz w:val="24"/>
        </w:rPr>
        <w:t xml:space="preserve"> </w:t>
      </w:r>
      <w:r>
        <w:rPr>
          <w:sz w:val="24"/>
        </w:rPr>
        <w:t>climate</w:t>
      </w:r>
      <w:r>
        <w:rPr>
          <w:spacing w:val="-2"/>
          <w:sz w:val="24"/>
        </w:rPr>
        <w:t xml:space="preserve"> </w:t>
      </w:r>
      <w:r>
        <w:rPr>
          <w:sz w:val="24"/>
        </w:rPr>
        <w:t>protection.</w:t>
      </w:r>
    </w:p>
    <w:p w14:paraId="2DD7C251" w14:textId="77777777" w:rsidR="004B799C" w:rsidRDefault="004B799C">
      <w:pPr>
        <w:pStyle w:val="BodyText"/>
        <w:spacing w:before="10"/>
        <w:rPr>
          <w:sz w:val="20"/>
        </w:rPr>
      </w:pPr>
    </w:p>
    <w:p w14:paraId="49466EA6" w14:textId="77777777" w:rsidR="004B799C" w:rsidRDefault="00CA4AAC">
      <w:pPr>
        <w:pStyle w:val="ListParagraph"/>
        <w:numPr>
          <w:ilvl w:val="0"/>
          <w:numId w:val="28"/>
        </w:numPr>
        <w:tabs>
          <w:tab w:val="left" w:pos="1526"/>
        </w:tabs>
        <w:ind w:right="954"/>
        <w:jc w:val="both"/>
        <w:rPr>
          <w:sz w:val="24"/>
        </w:rPr>
      </w:pPr>
      <w:r>
        <w:rPr>
          <w:sz w:val="24"/>
        </w:rPr>
        <w:t>Under</w:t>
      </w:r>
      <w:r>
        <w:rPr>
          <w:spacing w:val="1"/>
          <w:sz w:val="24"/>
        </w:rPr>
        <w:t xml:space="preserve"> </w:t>
      </w:r>
      <w:r>
        <w:rPr>
          <w:sz w:val="24"/>
        </w:rPr>
        <w:t>Article</w:t>
      </w:r>
      <w:r>
        <w:rPr>
          <w:spacing w:val="1"/>
          <w:sz w:val="24"/>
        </w:rPr>
        <w:t xml:space="preserve"> </w:t>
      </w:r>
      <w:r>
        <w:rPr>
          <w:sz w:val="24"/>
        </w:rPr>
        <w:t>107(3),</w:t>
      </w:r>
      <w:r>
        <w:rPr>
          <w:spacing w:val="1"/>
          <w:sz w:val="24"/>
        </w:rPr>
        <w:t xml:space="preserve"> </w:t>
      </w:r>
      <w:r>
        <w:rPr>
          <w:sz w:val="24"/>
        </w:rPr>
        <w:t>point</w:t>
      </w:r>
      <w:r>
        <w:rPr>
          <w:spacing w:val="1"/>
          <w:sz w:val="24"/>
        </w:rPr>
        <w:t xml:space="preserve"> </w:t>
      </w:r>
      <w:r>
        <w:rPr>
          <w:sz w:val="24"/>
        </w:rPr>
        <w:t>(c),</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Treaty,</w:t>
      </w:r>
      <w:r>
        <w:rPr>
          <w:spacing w:val="1"/>
          <w:sz w:val="24"/>
        </w:rPr>
        <w:t xml:space="preserve"> </w:t>
      </w:r>
      <w:r>
        <w:rPr>
          <w:sz w:val="24"/>
        </w:rPr>
        <w:t>an</w:t>
      </w:r>
      <w:r>
        <w:rPr>
          <w:spacing w:val="1"/>
          <w:sz w:val="24"/>
        </w:rPr>
        <w:t xml:space="preserve"> </w:t>
      </w:r>
      <w:r>
        <w:rPr>
          <w:sz w:val="24"/>
        </w:rPr>
        <w:t>aid</w:t>
      </w:r>
      <w:r>
        <w:rPr>
          <w:spacing w:val="1"/>
          <w:sz w:val="24"/>
        </w:rPr>
        <w:t xml:space="preserve"> </w:t>
      </w:r>
      <w:r>
        <w:rPr>
          <w:sz w:val="24"/>
        </w:rPr>
        <w:t>measure</w:t>
      </w:r>
      <w:r>
        <w:rPr>
          <w:spacing w:val="1"/>
          <w:sz w:val="24"/>
        </w:rPr>
        <w:t xml:space="preserve"> </w:t>
      </w:r>
      <w:r>
        <w:rPr>
          <w:sz w:val="24"/>
        </w:rPr>
        <w:t>may</w:t>
      </w:r>
      <w:r>
        <w:rPr>
          <w:spacing w:val="1"/>
          <w:sz w:val="24"/>
        </w:rPr>
        <w:t xml:space="preserve"> </w:t>
      </w:r>
      <w:r>
        <w:rPr>
          <w:sz w:val="24"/>
        </w:rPr>
        <w:t>be</w:t>
      </w:r>
      <w:r>
        <w:rPr>
          <w:spacing w:val="1"/>
          <w:sz w:val="24"/>
        </w:rPr>
        <w:t xml:space="preserve"> </w:t>
      </w:r>
      <w:r>
        <w:rPr>
          <w:sz w:val="24"/>
        </w:rPr>
        <w:t>declared</w:t>
      </w:r>
      <w:r>
        <w:rPr>
          <w:spacing w:val="1"/>
          <w:sz w:val="24"/>
        </w:rPr>
        <w:t xml:space="preserve"> </w:t>
      </w:r>
      <w:r>
        <w:rPr>
          <w:sz w:val="24"/>
        </w:rPr>
        <w:t>compatible with the internal market provided that two conditions, one positive, one</w:t>
      </w:r>
      <w:r>
        <w:rPr>
          <w:spacing w:val="1"/>
          <w:sz w:val="24"/>
        </w:rPr>
        <w:t xml:space="preserve"> </w:t>
      </w:r>
      <w:r>
        <w:rPr>
          <w:sz w:val="24"/>
        </w:rPr>
        <w:t>negative,</w:t>
      </w:r>
      <w:r>
        <w:rPr>
          <w:spacing w:val="1"/>
          <w:sz w:val="24"/>
        </w:rPr>
        <w:t xml:space="preserve"> </w:t>
      </w:r>
      <w:r>
        <w:rPr>
          <w:sz w:val="24"/>
        </w:rPr>
        <w:t>are</w:t>
      </w:r>
      <w:r>
        <w:rPr>
          <w:spacing w:val="1"/>
          <w:sz w:val="24"/>
        </w:rPr>
        <w:t xml:space="preserve"> </w:t>
      </w:r>
      <w:r>
        <w:rPr>
          <w:sz w:val="24"/>
        </w:rPr>
        <w:t>fulfilled.</w:t>
      </w:r>
      <w:r>
        <w:rPr>
          <w:spacing w:val="1"/>
          <w:sz w:val="24"/>
        </w:rPr>
        <w:t xml:space="preserve"> </w:t>
      </w:r>
      <w:r>
        <w:rPr>
          <w:sz w:val="24"/>
        </w:rPr>
        <w:t>The</w:t>
      </w:r>
      <w:r>
        <w:rPr>
          <w:spacing w:val="1"/>
          <w:sz w:val="24"/>
        </w:rPr>
        <w:t xml:space="preserve"> </w:t>
      </w:r>
      <w:r>
        <w:rPr>
          <w:sz w:val="24"/>
        </w:rPr>
        <w:t>positive</w:t>
      </w:r>
      <w:r>
        <w:rPr>
          <w:spacing w:val="1"/>
          <w:sz w:val="24"/>
        </w:rPr>
        <w:t xml:space="preserve"> </w:t>
      </w:r>
      <w:r>
        <w:rPr>
          <w:sz w:val="24"/>
        </w:rPr>
        <w:t>condition</w:t>
      </w:r>
      <w:r>
        <w:rPr>
          <w:spacing w:val="1"/>
          <w:sz w:val="24"/>
        </w:rPr>
        <w:t xml:space="preserve"> </w:t>
      </w:r>
      <w:r>
        <w:rPr>
          <w:sz w:val="24"/>
        </w:rPr>
        <w:t>is</w:t>
      </w:r>
      <w:r>
        <w:rPr>
          <w:spacing w:val="1"/>
          <w:sz w:val="24"/>
        </w:rPr>
        <w:t xml:space="preserve"> </w:t>
      </w:r>
      <w:r>
        <w:rPr>
          <w:sz w:val="24"/>
        </w:rPr>
        <w:t>that</w:t>
      </w:r>
      <w:r>
        <w:rPr>
          <w:spacing w:val="1"/>
          <w:sz w:val="24"/>
        </w:rPr>
        <w:t xml:space="preserve"> </w:t>
      </w:r>
      <w:r>
        <w:rPr>
          <w:sz w:val="24"/>
        </w:rPr>
        <w:t>the</w:t>
      </w:r>
      <w:r>
        <w:rPr>
          <w:spacing w:val="1"/>
          <w:sz w:val="24"/>
        </w:rPr>
        <w:t xml:space="preserve"> </w:t>
      </w:r>
      <w:r>
        <w:rPr>
          <w:sz w:val="24"/>
        </w:rPr>
        <w:t>aid</w:t>
      </w:r>
      <w:r>
        <w:rPr>
          <w:spacing w:val="1"/>
          <w:sz w:val="24"/>
        </w:rPr>
        <w:t xml:space="preserve"> </w:t>
      </w:r>
      <w:r>
        <w:rPr>
          <w:sz w:val="24"/>
        </w:rPr>
        <w:t>must</w:t>
      </w:r>
      <w:r>
        <w:rPr>
          <w:spacing w:val="1"/>
          <w:sz w:val="24"/>
        </w:rPr>
        <w:t xml:space="preserve"> </w:t>
      </w:r>
      <w:r>
        <w:rPr>
          <w:sz w:val="24"/>
        </w:rPr>
        <w:t>facilitate</w:t>
      </w:r>
      <w:r>
        <w:rPr>
          <w:spacing w:val="1"/>
          <w:sz w:val="24"/>
        </w:rPr>
        <w:t xml:space="preserve"> </w:t>
      </w:r>
      <w:r>
        <w:rPr>
          <w:sz w:val="24"/>
        </w:rPr>
        <w:t>the</w:t>
      </w:r>
      <w:r>
        <w:rPr>
          <w:spacing w:val="1"/>
          <w:sz w:val="24"/>
        </w:rPr>
        <w:t xml:space="preserve"> </w:t>
      </w:r>
      <w:r>
        <w:rPr>
          <w:sz w:val="24"/>
        </w:rPr>
        <w:t>development of an economic activity. The negative condition is that the aid must not</w:t>
      </w:r>
      <w:r>
        <w:rPr>
          <w:spacing w:val="1"/>
          <w:sz w:val="24"/>
        </w:rPr>
        <w:t xml:space="preserve"> </w:t>
      </w:r>
      <w:r>
        <w:rPr>
          <w:sz w:val="24"/>
        </w:rPr>
        <w:t>adversely</w:t>
      </w:r>
      <w:r>
        <w:rPr>
          <w:spacing w:val="-4"/>
          <w:sz w:val="24"/>
        </w:rPr>
        <w:t xml:space="preserve"> </w:t>
      </w:r>
      <w:r>
        <w:rPr>
          <w:sz w:val="24"/>
        </w:rPr>
        <w:t>affect trading</w:t>
      </w:r>
      <w:r>
        <w:rPr>
          <w:spacing w:val="-3"/>
          <w:sz w:val="24"/>
        </w:rPr>
        <w:t xml:space="preserve"> </w:t>
      </w:r>
      <w:r>
        <w:rPr>
          <w:sz w:val="24"/>
        </w:rPr>
        <w:t>conditions</w:t>
      </w:r>
      <w:r>
        <w:rPr>
          <w:spacing w:val="-1"/>
          <w:sz w:val="24"/>
        </w:rPr>
        <w:t xml:space="preserve"> </w:t>
      </w:r>
      <w:r>
        <w:rPr>
          <w:sz w:val="24"/>
        </w:rPr>
        <w:t>to an extent</w:t>
      </w:r>
      <w:r>
        <w:rPr>
          <w:spacing w:val="-1"/>
          <w:sz w:val="24"/>
        </w:rPr>
        <w:t xml:space="preserve"> </w:t>
      </w:r>
      <w:r>
        <w:rPr>
          <w:sz w:val="24"/>
        </w:rPr>
        <w:t>contrary</w:t>
      </w:r>
      <w:r>
        <w:rPr>
          <w:spacing w:val="-5"/>
          <w:sz w:val="24"/>
        </w:rPr>
        <w:t xml:space="preserve"> </w:t>
      </w:r>
      <w:r>
        <w:rPr>
          <w:sz w:val="24"/>
        </w:rPr>
        <w:t>to the</w:t>
      </w:r>
      <w:r>
        <w:rPr>
          <w:spacing w:val="-2"/>
          <w:sz w:val="24"/>
        </w:rPr>
        <w:t xml:space="preserve"> </w:t>
      </w:r>
      <w:r>
        <w:rPr>
          <w:sz w:val="24"/>
        </w:rPr>
        <w:t>common interest.</w:t>
      </w:r>
    </w:p>
    <w:p w14:paraId="2E0FAC40" w14:textId="77777777" w:rsidR="004B799C" w:rsidRDefault="004B799C">
      <w:pPr>
        <w:pStyle w:val="BodyText"/>
        <w:spacing w:before="11"/>
        <w:rPr>
          <w:sz w:val="20"/>
        </w:rPr>
      </w:pPr>
    </w:p>
    <w:p w14:paraId="2A4FD3D7" w14:textId="77777777" w:rsidR="004B799C" w:rsidRDefault="00CA4AAC">
      <w:pPr>
        <w:pStyle w:val="ListParagraph"/>
        <w:numPr>
          <w:ilvl w:val="0"/>
          <w:numId w:val="28"/>
        </w:numPr>
        <w:tabs>
          <w:tab w:val="left" w:pos="1526"/>
        </w:tabs>
        <w:ind w:right="951"/>
        <w:jc w:val="both"/>
        <w:rPr>
          <w:sz w:val="24"/>
        </w:rPr>
      </w:pPr>
      <w:r>
        <w:rPr>
          <w:sz w:val="24"/>
        </w:rPr>
        <w:t>Whereas it is generally accepted that competitive markets tend to bring about efficient</w:t>
      </w:r>
      <w:r>
        <w:rPr>
          <w:spacing w:val="1"/>
          <w:sz w:val="24"/>
        </w:rPr>
        <w:t xml:space="preserve"> </w:t>
      </w:r>
      <w:r>
        <w:rPr>
          <w:sz w:val="24"/>
        </w:rPr>
        <w:t>results</w:t>
      </w:r>
      <w:r>
        <w:rPr>
          <w:spacing w:val="1"/>
          <w:sz w:val="24"/>
        </w:rPr>
        <w:t xml:space="preserve"> </w:t>
      </w:r>
      <w:r>
        <w:rPr>
          <w:sz w:val="24"/>
        </w:rPr>
        <w:t>in</w:t>
      </w:r>
      <w:r>
        <w:rPr>
          <w:spacing w:val="1"/>
          <w:sz w:val="24"/>
        </w:rPr>
        <w:t xml:space="preserve"> </w:t>
      </w:r>
      <w:r>
        <w:rPr>
          <w:sz w:val="24"/>
        </w:rPr>
        <w:t>terms</w:t>
      </w:r>
      <w:r>
        <w:rPr>
          <w:spacing w:val="1"/>
          <w:sz w:val="24"/>
        </w:rPr>
        <w:t xml:space="preserve"> </w:t>
      </w:r>
      <w:r>
        <w:rPr>
          <w:sz w:val="24"/>
        </w:rPr>
        <w:t>of</w:t>
      </w:r>
      <w:r>
        <w:rPr>
          <w:spacing w:val="1"/>
          <w:sz w:val="24"/>
        </w:rPr>
        <w:t xml:space="preserve"> </w:t>
      </w:r>
      <w:r>
        <w:rPr>
          <w:sz w:val="24"/>
        </w:rPr>
        <w:t>prices,</w:t>
      </w:r>
      <w:r>
        <w:rPr>
          <w:spacing w:val="1"/>
          <w:sz w:val="24"/>
        </w:rPr>
        <w:t xml:space="preserve"> </w:t>
      </w:r>
      <w:r>
        <w:rPr>
          <w:sz w:val="24"/>
        </w:rPr>
        <w:t>output</w:t>
      </w:r>
      <w:r>
        <w:rPr>
          <w:spacing w:val="1"/>
          <w:sz w:val="24"/>
        </w:rPr>
        <w:t xml:space="preserve"> </w:t>
      </w:r>
      <w:r>
        <w:rPr>
          <w:sz w:val="24"/>
        </w:rPr>
        <w:t>and</w:t>
      </w:r>
      <w:r>
        <w:rPr>
          <w:spacing w:val="1"/>
          <w:sz w:val="24"/>
        </w:rPr>
        <w:t xml:space="preserve"> </w:t>
      </w:r>
      <w:r>
        <w:rPr>
          <w:sz w:val="24"/>
        </w:rPr>
        <w:t>use</w:t>
      </w:r>
      <w:r>
        <w:rPr>
          <w:spacing w:val="1"/>
          <w:sz w:val="24"/>
        </w:rPr>
        <w:t xml:space="preserve"> </w:t>
      </w:r>
      <w:r>
        <w:rPr>
          <w:sz w:val="24"/>
        </w:rPr>
        <w:t>of</w:t>
      </w:r>
      <w:r>
        <w:rPr>
          <w:spacing w:val="1"/>
          <w:sz w:val="24"/>
        </w:rPr>
        <w:t xml:space="preserve"> </w:t>
      </w:r>
      <w:r>
        <w:rPr>
          <w:sz w:val="24"/>
        </w:rPr>
        <w:t>resources,</w:t>
      </w:r>
      <w:r>
        <w:rPr>
          <w:spacing w:val="1"/>
          <w:sz w:val="24"/>
        </w:rPr>
        <w:t xml:space="preserve"> </w:t>
      </w:r>
      <w:r>
        <w:rPr>
          <w:sz w:val="24"/>
        </w:rPr>
        <w:t>State</w:t>
      </w:r>
      <w:r>
        <w:rPr>
          <w:spacing w:val="1"/>
          <w:sz w:val="24"/>
        </w:rPr>
        <w:t xml:space="preserve"> </w:t>
      </w:r>
      <w:r>
        <w:rPr>
          <w:sz w:val="24"/>
        </w:rPr>
        <w:t>intervention</w:t>
      </w:r>
      <w:r>
        <w:rPr>
          <w:spacing w:val="1"/>
          <w:sz w:val="24"/>
        </w:rPr>
        <w:t xml:space="preserve"> </w:t>
      </w:r>
      <w:r>
        <w:rPr>
          <w:sz w:val="24"/>
        </w:rPr>
        <w:t>may</w:t>
      </w:r>
      <w:r>
        <w:rPr>
          <w:spacing w:val="1"/>
          <w:sz w:val="24"/>
        </w:rPr>
        <w:t xml:space="preserve"> </w:t>
      </w:r>
      <w:r>
        <w:rPr>
          <w:sz w:val="24"/>
        </w:rPr>
        <w:t>be</w:t>
      </w:r>
      <w:r>
        <w:rPr>
          <w:spacing w:val="-57"/>
          <w:sz w:val="24"/>
        </w:rPr>
        <w:t xml:space="preserve"> </w:t>
      </w:r>
      <w:r>
        <w:rPr>
          <w:sz w:val="24"/>
        </w:rPr>
        <w:t>necessary to facilitate the development of certain economic activities that would not</w:t>
      </w:r>
      <w:r>
        <w:rPr>
          <w:spacing w:val="1"/>
          <w:sz w:val="24"/>
        </w:rPr>
        <w:t xml:space="preserve"> </w:t>
      </w:r>
      <w:r>
        <w:rPr>
          <w:sz w:val="24"/>
        </w:rPr>
        <w:t>develop at all or would not develop at the same pace or under the same conditions in the</w:t>
      </w:r>
      <w:r>
        <w:rPr>
          <w:spacing w:val="-57"/>
          <w:sz w:val="24"/>
        </w:rPr>
        <w:t xml:space="preserve"> </w:t>
      </w:r>
      <w:r>
        <w:rPr>
          <w:sz w:val="24"/>
        </w:rPr>
        <w:t>absence of aid. The intervention thereby, contributes to smart, sustainable and inclusive</w:t>
      </w:r>
      <w:r>
        <w:rPr>
          <w:spacing w:val="1"/>
          <w:sz w:val="24"/>
        </w:rPr>
        <w:t xml:space="preserve"> </w:t>
      </w:r>
      <w:r>
        <w:rPr>
          <w:sz w:val="24"/>
        </w:rPr>
        <w:t>growth.</w:t>
      </w:r>
    </w:p>
    <w:p w14:paraId="537EA89C" w14:textId="77777777" w:rsidR="004B799C" w:rsidRDefault="004B799C">
      <w:pPr>
        <w:pStyle w:val="BodyText"/>
        <w:spacing w:before="10"/>
        <w:rPr>
          <w:sz w:val="20"/>
        </w:rPr>
      </w:pPr>
    </w:p>
    <w:p w14:paraId="3D1749C8" w14:textId="77777777" w:rsidR="004B799C" w:rsidRDefault="00CA4AAC">
      <w:pPr>
        <w:pStyle w:val="ListParagraph"/>
        <w:numPr>
          <w:ilvl w:val="0"/>
          <w:numId w:val="28"/>
        </w:numPr>
        <w:tabs>
          <w:tab w:val="left" w:pos="1526"/>
        </w:tabs>
        <w:ind w:right="954"/>
        <w:jc w:val="both"/>
        <w:rPr>
          <w:sz w:val="24"/>
        </w:rPr>
      </w:pPr>
      <w:r>
        <w:rPr>
          <w:sz w:val="24"/>
        </w:rPr>
        <w:t>In the context of environmental protection, environmental externalities, information</w:t>
      </w:r>
      <w:r>
        <w:rPr>
          <w:spacing w:val="1"/>
          <w:sz w:val="24"/>
        </w:rPr>
        <w:t xml:space="preserve"> </w:t>
      </w:r>
      <w:r>
        <w:rPr>
          <w:sz w:val="24"/>
        </w:rPr>
        <w:t>imperfections and coordination failures mean that the costs and benefits of an economic</w:t>
      </w:r>
      <w:r>
        <w:rPr>
          <w:spacing w:val="1"/>
          <w:sz w:val="24"/>
        </w:rPr>
        <w:t xml:space="preserve"> </w:t>
      </w:r>
      <w:r>
        <w:rPr>
          <w:sz w:val="24"/>
        </w:rPr>
        <w:t>activity might</w:t>
      </w:r>
      <w:r>
        <w:rPr>
          <w:spacing w:val="1"/>
          <w:sz w:val="24"/>
        </w:rPr>
        <w:t xml:space="preserve"> </w:t>
      </w:r>
      <w:r>
        <w:rPr>
          <w:sz w:val="24"/>
        </w:rPr>
        <w:t>not</w:t>
      </w:r>
      <w:r>
        <w:rPr>
          <w:spacing w:val="1"/>
          <w:sz w:val="24"/>
        </w:rPr>
        <w:t xml:space="preserve"> </w:t>
      </w:r>
      <w:r>
        <w:rPr>
          <w:sz w:val="24"/>
        </w:rPr>
        <w:t>fully</w:t>
      </w:r>
      <w:r>
        <w:rPr>
          <w:spacing w:val="1"/>
          <w:sz w:val="24"/>
        </w:rPr>
        <w:t xml:space="preserve"> </w:t>
      </w:r>
      <w:r>
        <w:rPr>
          <w:sz w:val="24"/>
        </w:rPr>
        <w:t>be</w:t>
      </w:r>
      <w:r>
        <w:rPr>
          <w:spacing w:val="1"/>
          <w:sz w:val="24"/>
        </w:rPr>
        <w:t xml:space="preserve"> </w:t>
      </w:r>
      <w:r>
        <w:rPr>
          <w:sz w:val="24"/>
        </w:rPr>
        <w:t>taken</w:t>
      </w:r>
      <w:r>
        <w:rPr>
          <w:spacing w:val="1"/>
          <w:sz w:val="24"/>
        </w:rPr>
        <w:t xml:space="preserve"> </w:t>
      </w:r>
      <w:r>
        <w:rPr>
          <w:sz w:val="24"/>
        </w:rPr>
        <w:t>into</w:t>
      </w:r>
      <w:r>
        <w:rPr>
          <w:spacing w:val="1"/>
          <w:sz w:val="24"/>
        </w:rPr>
        <w:t xml:space="preserve"> </w:t>
      </w:r>
      <w:r>
        <w:rPr>
          <w:sz w:val="24"/>
        </w:rPr>
        <w:t>account</w:t>
      </w:r>
      <w:r>
        <w:rPr>
          <w:spacing w:val="1"/>
          <w:sz w:val="24"/>
        </w:rPr>
        <w:t xml:space="preserve"> </w:t>
      </w:r>
      <w:r>
        <w:rPr>
          <w:sz w:val="24"/>
        </w:rPr>
        <w:t>by</w:t>
      </w:r>
      <w:r>
        <w:rPr>
          <w:spacing w:val="1"/>
          <w:sz w:val="24"/>
        </w:rPr>
        <w:t xml:space="preserve"> </w:t>
      </w:r>
      <w:r>
        <w:rPr>
          <w:sz w:val="24"/>
        </w:rPr>
        <w:t>market</w:t>
      </w:r>
      <w:r>
        <w:rPr>
          <w:spacing w:val="1"/>
          <w:sz w:val="24"/>
        </w:rPr>
        <w:t xml:space="preserve"> </w:t>
      </w:r>
      <w:r>
        <w:rPr>
          <w:sz w:val="24"/>
        </w:rPr>
        <w:t>participants</w:t>
      </w:r>
      <w:r>
        <w:rPr>
          <w:spacing w:val="1"/>
          <w:sz w:val="24"/>
        </w:rPr>
        <w:t xml:space="preserve"> </w:t>
      </w:r>
      <w:r>
        <w:rPr>
          <w:sz w:val="24"/>
        </w:rPr>
        <w:t>when</w:t>
      </w:r>
      <w:r>
        <w:rPr>
          <w:spacing w:val="1"/>
          <w:sz w:val="24"/>
        </w:rPr>
        <w:t xml:space="preserve"> </w:t>
      </w:r>
      <w:r>
        <w:rPr>
          <w:sz w:val="24"/>
        </w:rPr>
        <w:t>taking</w:t>
      </w:r>
      <w:r>
        <w:rPr>
          <w:spacing w:val="1"/>
          <w:sz w:val="24"/>
        </w:rPr>
        <w:t xml:space="preserve"> </w:t>
      </w:r>
      <w:r>
        <w:rPr>
          <w:sz w:val="24"/>
        </w:rPr>
        <w:t>consumption, investment and production decisions, in spite of regulatory interventions.</w:t>
      </w:r>
      <w:r>
        <w:rPr>
          <w:spacing w:val="1"/>
          <w:sz w:val="24"/>
        </w:rPr>
        <w:t xml:space="preserve"> </w:t>
      </w:r>
      <w:r>
        <w:rPr>
          <w:sz w:val="24"/>
        </w:rPr>
        <w:t>These market failures, i.e. situations in which markets, if left to their own devices, are</w:t>
      </w:r>
      <w:r>
        <w:rPr>
          <w:spacing w:val="1"/>
          <w:sz w:val="24"/>
        </w:rPr>
        <w:t xml:space="preserve"> </w:t>
      </w:r>
      <w:r>
        <w:rPr>
          <w:sz w:val="24"/>
        </w:rPr>
        <w:t>unlikely to produce efficient outcomes, do not necessarily lead to optimal welfare for</w:t>
      </w:r>
      <w:r>
        <w:rPr>
          <w:spacing w:val="1"/>
          <w:sz w:val="24"/>
        </w:rPr>
        <w:t xml:space="preserve"> </w:t>
      </w:r>
      <w:r>
        <w:rPr>
          <w:sz w:val="24"/>
        </w:rPr>
        <w:t>consumers</w:t>
      </w:r>
      <w:r>
        <w:rPr>
          <w:spacing w:val="1"/>
          <w:sz w:val="24"/>
        </w:rPr>
        <w:t xml:space="preserve"> </w:t>
      </w:r>
      <w:r>
        <w:rPr>
          <w:sz w:val="24"/>
        </w:rPr>
        <w:t>and</w:t>
      </w:r>
      <w:r>
        <w:rPr>
          <w:spacing w:val="1"/>
          <w:sz w:val="24"/>
        </w:rPr>
        <w:t xml:space="preserve"> </w:t>
      </w:r>
      <w:r>
        <w:rPr>
          <w:sz w:val="24"/>
        </w:rPr>
        <w:t>society</w:t>
      </w:r>
      <w:r>
        <w:rPr>
          <w:spacing w:val="1"/>
          <w:sz w:val="24"/>
        </w:rPr>
        <w:t xml:space="preserve"> </w:t>
      </w:r>
      <w:r>
        <w:rPr>
          <w:sz w:val="24"/>
        </w:rPr>
        <w:t>at</w:t>
      </w:r>
      <w:r>
        <w:rPr>
          <w:spacing w:val="1"/>
          <w:sz w:val="24"/>
        </w:rPr>
        <w:t xml:space="preserve"> </w:t>
      </w:r>
      <w:r>
        <w:rPr>
          <w:sz w:val="24"/>
        </w:rPr>
        <w:t>large,</w:t>
      </w:r>
      <w:r>
        <w:rPr>
          <w:spacing w:val="1"/>
          <w:sz w:val="24"/>
        </w:rPr>
        <w:t xml:space="preserve"> </w:t>
      </w:r>
      <w:r>
        <w:rPr>
          <w:sz w:val="24"/>
        </w:rPr>
        <w:t>resulting</w:t>
      </w:r>
      <w:r>
        <w:rPr>
          <w:spacing w:val="1"/>
          <w:sz w:val="24"/>
        </w:rPr>
        <w:t xml:space="preserve"> </w:t>
      </w:r>
      <w:r>
        <w:rPr>
          <w:sz w:val="24"/>
        </w:rPr>
        <w:t>in</w:t>
      </w:r>
      <w:r>
        <w:rPr>
          <w:spacing w:val="1"/>
          <w:sz w:val="24"/>
        </w:rPr>
        <w:t xml:space="preserve"> </w:t>
      </w:r>
      <w:r>
        <w:rPr>
          <w:sz w:val="24"/>
        </w:rPr>
        <w:t>insufficient</w:t>
      </w:r>
      <w:r>
        <w:rPr>
          <w:spacing w:val="1"/>
          <w:sz w:val="24"/>
        </w:rPr>
        <w:t xml:space="preserve"> </w:t>
      </w:r>
      <w:r>
        <w:rPr>
          <w:sz w:val="24"/>
        </w:rPr>
        <w:t>levels</w:t>
      </w:r>
      <w:r>
        <w:rPr>
          <w:spacing w:val="1"/>
          <w:sz w:val="24"/>
        </w:rPr>
        <w:t xml:space="preserve"> </w:t>
      </w:r>
      <w:r>
        <w:rPr>
          <w:sz w:val="24"/>
        </w:rPr>
        <w:t>of</w:t>
      </w:r>
      <w:r>
        <w:rPr>
          <w:spacing w:val="1"/>
          <w:sz w:val="24"/>
        </w:rPr>
        <w:t xml:space="preserve"> </w:t>
      </w:r>
      <w:r>
        <w:rPr>
          <w:sz w:val="24"/>
        </w:rPr>
        <w:t>environmental</w:t>
      </w:r>
      <w:r>
        <w:rPr>
          <w:spacing w:val="1"/>
          <w:sz w:val="24"/>
        </w:rPr>
        <w:t xml:space="preserve"> </w:t>
      </w:r>
      <w:r>
        <w:rPr>
          <w:sz w:val="24"/>
        </w:rPr>
        <w:t>protection</w:t>
      </w:r>
      <w:r>
        <w:rPr>
          <w:spacing w:val="58"/>
          <w:sz w:val="24"/>
        </w:rPr>
        <w:t xml:space="preserve"> </w:t>
      </w:r>
      <w:r>
        <w:rPr>
          <w:sz w:val="24"/>
        </w:rPr>
        <w:t>in</w:t>
      </w:r>
      <w:r>
        <w:rPr>
          <w:spacing w:val="59"/>
          <w:sz w:val="24"/>
        </w:rPr>
        <w:t xml:space="preserve"> </w:t>
      </w:r>
      <w:r>
        <w:rPr>
          <w:sz w:val="24"/>
        </w:rPr>
        <w:t>relation</w:t>
      </w:r>
      <w:r>
        <w:rPr>
          <w:spacing w:val="59"/>
          <w:sz w:val="24"/>
        </w:rPr>
        <w:t xml:space="preserve"> </w:t>
      </w:r>
      <w:r>
        <w:rPr>
          <w:sz w:val="24"/>
        </w:rPr>
        <w:t>to</w:t>
      </w:r>
      <w:r>
        <w:rPr>
          <w:spacing w:val="56"/>
          <w:sz w:val="24"/>
        </w:rPr>
        <w:t xml:space="preserve"> </w:t>
      </w:r>
      <w:r>
        <w:rPr>
          <w:sz w:val="24"/>
        </w:rPr>
        <w:t>the</w:t>
      </w:r>
      <w:r>
        <w:rPr>
          <w:spacing w:val="58"/>
          <w:sz w:val="24"/>
        </w:rPr>
        <w:t xml:space="preserve"> </w:t>
      </w:r>
      <w:r>
        <w:rPr>
          <w:sz w:val="24"/>
        </w:rPr>
        <w:t>economic</w:t>
      </w:r>
      <w:r>
        <w:rPr>
          <w:spacing w:val="57"/>
          <w:sz w:val="24"/>
        </w:rPr>
        <w:t xml:space="preserve"> </w:t>
      </w:r>
      <w:r>
        <w:rPr>
          <w:sz w:val="24"/>
        </w:rPr>
        <w:t>activities</w:t>
      </w:r>
      <w:r>
        <w:rPr>
          <w:spacing w:val="56"/>
          <w:sz w:val="24"/>
        </w:rPr>
        <w:t xml:space="preserve"> </w:t>
      </w:r>
      <w:r>
        <w:rPr>
          <w:sz w:val="24"/>
        </w:rPr>
        <w:t>conducted</w:t>
      </w:r>
      <w:r>
        <w:rPr>
          <w:spacing w:val="58"/>
          <w:sz w:val="24"/>
        </w:rPr>
        <w:t xml:space="preserve"> </w:t>
      </w:r>
      <w:r>
        <w:rPr>
          <w:sz w:val="24"/>
        </w:rPr>
        <w:t>in</w:t>
      </w:r>
      <w:r>
        <w:rPr>
          <w:spacing w:val="59"/>
          <w:sz w:val="24"/>
        </w:rPr>
        <w:t xml:space="preserve"> </w:t>
      </w:r>
      <w:r>
        <w:rPr>
          <w:sz w:val="24"/>
        </w:rPr>
        <w:t>the</w:t>
      </w:r>
      <w:r>
        <w:rPr>
          <w:spacing w:val="58"/>
          <w:sz w:val="24"/>
        </w:rPr>
        <w:t xml:space="preserve"> </w:t>
      </w:r>
      <w:r>
        <w:rPr>
          <w:sz w:val="24"/>
        </w:rPr>
        <w:t>absence</w:t>
      </w:r>
      <w:r>
        <w:rPr>
          <w:spacing w:val="57"/>
          <w:sz w:val="24"/>
        </w:rPr>
        <w:t xml:space="preserve"> </w:t>
      </w:r>
      <w:r>
        <w:rPr>
          <w:sz w:val="24"/>
        </w:rPr>
        <w:t>of</w:t>
      </w:r>
      <w:r>
        <w:rPr>
          <w:spacing w:val="59"/>
          <w:sz w:val="24"/>
        </w:rPr>
        <w:t xml:space="preserve"> </w:t>
      </w:r>
      <w:r>
        <w:rPr>
          <w:sz w:val="24"/>
        </w:rPr>
        <w:t>State</w:t>
      </w:r>
      <w:r>
        <w:rPr>
          <w:spacing w:val="-58"/>
          <w:sz w:val="24"/>
        </w:rPr>
        <w:t xml:space="preserve"> </w:t>
      </w:r>
      <w:r>
        <w:rPr>
          <w:sz w:val="24"/>
        </w:rPr>
        <w:t>support.</w:t>
      </w:r>
    </w:p>
    <w:p w14:paraId="417640B8" w14:textId="77777777" w:rsidR="004B799C" w:rsidRDefault="004B799C">
      <w:pPr>
        <w:pStyle w:val="BodyText"/>
        <w:spacing w:before="4"/>
        <w:rPr>
          <w:sz w:val="21"/>
        </w:rPr>
      </w:pPr>
    </w:p>
    <w:p w14:paraId="709D9C1F" w14:textId="77777777" w:rsidR="004B799C" w:rsidRDefault="00CA4AAC">
      <w:pPr>
        <w:ind w:left="1390"/>
        <w:rPr>
          <w:b/>
          <w:sz w:val="19"/>
        </w:rPr>
      </w:pPr>
      <w:bookmarkStart w:id="1" w:name="_bookmark1"/>
      <w:bookmarkEnd w:id="1"/>
      <w:r>
        <w:rPr>
          <w:b/>
          <w:sz w:val="24"/>
        </w:rPr>
        <w:t>2.</w:t>
      </w:r>
      <w:r>
        <w:rPr>
          <w:b/>
          <w:spacing w:val="41"/>
          <w:sz w:val="24"/>
        </w:rPr>
        <w:t xml:space="preserve"> </w:t>
      </w:r>
      <w:r>
        <w:rPr>
          <w:b/>
          <w:sz w:val="24"/>
        </w:rPr>
        <w:t>S</w:t>
      </w:r>
      <w:r>
        <w:rPr>
          <w:b/>
          <w:sz w:val="19"/>
        </w:rPr>
        <w:t>COPE</w:t>
      </w:r>
      <w:r>
        <w:rPr>
          <w:b/>
          <w:spacing w:val="-2"/>
          <w:sz w:val="19"/>
        </w:rPr>
        <w:t xml:space="preserve"> </w:t>
      </w:r>
      <w:r>
        <w:rPr>
          <w:b/>
          <w:sz w:val="19"/>
        </w:rPr>
        <w:t>AND</w:t>
      </w:r>
      <w:r>
        <w:rPr>
          <w:b/>
          <w:spacing w:val="-3"/>
          <w:sz w:val="19"/>
        </w:rPr>
        <w:t xml:space="preserve"> </w:t>
      </w:r>
      <w:r>
        <w:rPr>
          <w:b/>
          <w:sz w:val="19"/>
        </w:rPr>
        <w:t>DEFINITIONS</w:t>
      </w:r>
    </w:p>
    <w:p w14:paraId="697B43D3" w14:textId="77777777" w:rsidR="004B799C" w:rsidRDefault="004B799C">
      <w:pPr>
        <w:pStyle w:val="BodyText"/>
        <w:spacing w:before="10"/>
        <w:rPr>
          <w:b/>
          <w:sz w:val="20"/>
        </w:rPr>
      </w:pPr>
    </w:p>
    <w:p w14:paraId="38E5EB84" w14:textId="77777777" w:rsidR="004B799C" w:rsidRDefault="00CA4AAC">
      <w:pPr>
        <w:pStyle w:val="Heading1"/>
        <w:numPr>
          <w:ilvl w:val="1"/>
          <w:numId w:val="27"/>
        </w:numPr>
        <w:tabs>
          <w:tab w:val="left" w:pos="1534"/>
          <w:tab w:val="left" w:pos="1535"/>
        </w:tabs>
        <w:ind w:hanging="577"/>
      </w:pPr>
      <w:bookmarkStart w:id="2" w:name="_bookmark2"/>
      <w:bookmarkEnd w:id="2"/>
      <w:r>
        <w:t>Scope</w:t>
      </w:r>
      <w:r>
        <w:rPr>
          <w:spacing w:val="-4"/>
        </w:rPr>
        <w:t xml:space="preserve"> </w:t>
      </w:r>
      <w:r>
        <w:t>of</w:t>
      </w:r>
      <w:r>
        <w:rPr>
          <w:spacing w:val="-1"/>
        </w:rPr>
        <w:t xml:space="preserve"> </w:t>
      </w:r>
      <w:r>
        <w:t>application</w:t>
      </w:r>
    </w:p>
    <w:p w14:paraId="6788F613" w14:textId="77777777" w:rsidR="004B799C" w:rsidRDefault="004B799C">
      <w:pPr>
        <w:pStyle w:val="BodyText"/>
        <w:spacing w:before="5"/>
        <w:rPr>
          <w:b/>
          <w:sz w:val="20"/>
        </w:rPr>
      </w:pPr>
    </w:p>
    <w:p w14:paraId="0C552FEA" w14:textId="77777777" w:rsidR="004B799C" w:rsidRDefault="00CA4AAC">
      <w:pPr>
        <w:pStyle w:val="ListParagraph"/>
        <w:numPr>
          <w:ilvl w:val="0"/>
          <w:numId w:val="28"/>
        </w:numPr>
        <w:tabs>
          <w:tab w:val="left" w:pos="1526"/>
        </w:tabs>
        <w:ind w:right="956"/>
        <w:jc w:val="both"/>
        <w:rPr>
          <w:sz w:val="24"/>
        </w:rPr>
      </w:pPr>
      <w:r>
        <w:rPr>
          <w:sz w:val="24"/>
        </w:rPr>
        <w:t>These guidelines apply to State aid granted to facilitate the development of economic</w:t>
      </w:r>
      <w:r>
        <w:rPr>
          <w:spacing w:val="1"/>
          <w:sz w:val="24"/>
        </w:rPr>
        <w:t xml:space="preserve"> </w:t>
      </w:r>
      <w:r>
        <w:rPr>
          <w:sz w:val="24"/>
        </w:rPr>
        <w:t>activities in a manner that improves environmental protection, as well as activities in the</w:t>
      </w:r>
      <w:r>
        <w:rPr>
          <w:spacing w:val="-57"/>
          <w:sz w:val="24"/>
        </w:rPr>
        <w:t xml:space="preserve"> </w:t>
      </w:r>
      <w:r>
        <w:rPr>
          <w:sz w:val="24"/>
        </w:rPr>
        <w:t>energy sector that are governed by the Treaty, insofar as those aid measures are covered</w:t>
      </w:r>
      <w:r>
        <w:rPr>
          <w:spacing w:val="1"/>
          <w:sz w:val="24"/>
        </w:rPr>
        <w:t xml:space="preserve"> </w:t>
      </w:r>
      <w:r>
        <w:rPr>
          <w:sz w:val="24"/>
        </w:rPr>
        <w:t>by</w:t>
      </w:r>
      <w:r>
        <w:rPr>
          <w:spacing w:val="-4"/>
          <w:sz w:val="24"/>
        </w:rPr>
        <w:t xml:space="preserve"> </w:t>
      </w:r>
      <w:r>
        <w:rPr>
          <w:sz w:val="24"/>
        </w:rPr>
        <w:t>Section</w:t>
      </w:r>
      <w:r>
        <w:rPr>
          <w:spacing w:val="1"/>
          <w:sz w:val="24"/>
        </w:rPr>
        <w:t xml:space="preserve"> </w:t>
      </w:r>
      <w:r>
        <w:rPr>
          <w:sz w:val="24"/>
        </w:rPr>
        <w:t>2.2</w:t>
      </w:r>
      <w:r>
        <w:rPr>
          <w:spacing w:val="3"/>
          <w:sz w:val="24"/>
        </w:rPr>
        <w:t xml:space="preserve"> </w:t>
      </w:r>
      <w:r>
        <w:rPr>
          <w:sz w:val="24"/>
        </w:rPr>
        <w:t>of these</w:t>
      </w:r>
      <w:r>
        <w:rPr>
          <w:spacing w:val="-1"/>
          <w:sz w:val="24"/>
        </w:rPr>
        <w:t xml:space="preserve"> </w:t>
      </w:r>
      <w:r>
        <w:rPr>
          <w:sz w:val="24"/>
        </w:rPr>
        <w:t>guidelines.</w:t>
      </w:r>
      <w:r>
        <w:rPr>
          <w:spacing w:val="2"/>
          <w:sz w:val="24"/>
        </w:rPr>
        <w:t xml:space="preserve"> </w:t>
      </w:r>
      <w:r>
        <w:rPr>
          <w:sz w:val="24"/>
        </w:rPr>
        <w:t>These guidelines</w:t>
      </w:r>
      <w:r>
        <w:rPr>
          <w:spacing w:val="2"/>
          <w:sz w:val="24"/>
        </w:rPr>
        <w:t xml:space="preserve"> </w:t>
      </w:r>
      <w:r>
        <w:rPr>
          <w:sz w:val="24"/>
        </w:rPr>
        <w:t>therefore also</w:t>
      </w:r>
      <w:r>
        <w:rPr>
          <w:spacing w:val="1"/>
          <w:sz w:val="24"/>
        </w:rPr>
        <w:t xml:space="preserve"> </w:t>
      </w:r>
      <w:r>
        <w:rPr>
          <w:sz w:val="24"/>
        </w:rPr>
        <w:t>apply</w:t>
      </w:r>
      <w:r>
        <w:rPr>
          <w:spacing w:val="-3"/>
          <w:sz w:val="24"/>
        </w:rPr>
        <w:t xml:space="preserve"> </w:t>
      </w:r>
      <w:r>
        <w:rPr>
          <w:sz w:val="24"/>
        </w:rPr>
        <w:t>to</w:t>
      </w:r>
      <w:r>
        <w:rPr>
          <w:spacing w:val="3"/>
          <w:sz w:val="24"/>
        </w:rPr>
        <w:t xml:space="preserve"> </w:t>
      </w:r>
      <w:r>
        <w:rPr>
          <w:sz w:val="24"/>
        </w:rPr>
        <w:t>those sectors</w:t>
      </w:r>
    </w:p>
    <w:p w14:paraId="3B1BE4E5" w14:textId="491F5A74" w:rsidR="004B799C" w:rsidRDefault="00161D3B">
      <w:pPr>
        <w:pStyle w:val="BodyText"/>
        <w:spacing w:before="11"/>
        <w:rPr>
          <w:sz w:val="18"/>
        </w:rPr>
      </w:pPr>
      <w:r>
        <w:rPr>
          <w:noProof/>
        </w:rPr>
        <mc:AlternateContent>
          <mc:Choice Requires="wps">
            <w:drawing>
              <wp:anchor distT="0" distB="0" distL="0" distR="0" simplePos="0" relativeHeight="487617024" behindDoc="1" locked="0" layoutInCell="1" allowOverlap="1" wp14:anchorId="7E65E91F" wp14:editId="3429F817">
                <wp:simplePos x="0" y="0"/>
                <wp:positionH relativeFrom="page">
                  <wp:posOffset>901065</wp:posOffset>
                </wp:positionH>
                <wp:positionV relativeFrom="paragraph">
                  <wp:posOffset>153670</wp:posOffset>
                </wp:positionV>
                <wp:extent cx="1828800" cy="7620"/>
                <wp:effectExtent l="0" t="0" r="0" b="0"/>
                <wp:wrapTopAndBottom/>
                <wp:docPr id="136" name="docshape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C691DD" id="docshape5" o:spid="_x0000_s1026" style="position:absolute;margin-left:70.95pt;margin-top:12.1pt;width:2in;height:.6pt;z-index:-156994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" fillcolor="black" stroked="f">
                <w10:wrap type="topAndBottom" anchorx="page"/>
              </v:rect>
            </w:pict>
          </mc:Fallback>
        </mc:AlternateContent>
      </w:r>
    </w:p>
    <w:p w14:paraId="38290A92" w14:textId="77777777" w:rsidR="004B799C" w:rsidRDefault="00CA4AAC">
      <w:pPr>
        <w:spacing w:before="103"/>
        <w:ind w:left="1525" w:right="953" w:hanging="567"/>
        <w:jc w:val="both"/>
        <w:rPr>
          <w:sz w:val="20"/>
        </w:rPr>
      </w:pPr>
      <w:r>
        <w:rPr>
          <w:sz w:val="20"/>
          <w:vertAlign w:val="superscript"/>
        </w:rPr>
        <w:t>7</w:t>
      </w:r>
      <w:r>
        <w:rPr>
          <w:sz w:val="20"/>
        </w:rPr>
        <w:t xml:space="preserve">      </w:t>
      </w:r>
      <w:r>
        <w:rPr>
          <w:spacing w:val="1"/>
          <w:sz w:val="20"/>
        </w:rPr>
        <w:t xml:space="preserve"> </w:t>
      </w:r>
      <w:r>
        <w:rPr>
          <w:sz w:val="20"/>
        </w:rPr>
        <w:t>Council Regulation (EU) 2015/1588 of 13 July 2015 on the application of Articles 107 and 108 of the</w:t>
      </w:r>
      <w:r>
        <w:rPr>
          <w:spacing w:val="1"/>
          <w:sz w:val="20"/>
        </w:rPr>
        <w:t xml:space="preserve"> </w:t>
      </w:r>
      <w:r>
        <w:rPr>
          <w:sz w:val="20"/>
        </w:rPr>
        <w:t>Treaty on the Functioning of the European Union to certain categories of horizontal State aid (OJ L 248,</w:t>
      </w:r>
      <w:r>
        <w:rPr>
          <w:spacing w:val="1"/>
          <w:sz w:val="20"/>
        </w:rPr>
        <w:t xml:space="preserve"> </w:t>
      </w:r>
      <w:r>
        <w:rPr>
          <w:sz w:val="20"/>
        </w:rPr>
        <w:t>24.9.2015, p.</w:t>
      </w:r>
      <w:r>
        <w:rPr>
          <w:spacing w:val="-2"/>
          <w:sz w:val="20"/>
        </w:rPr>
        <w:t xml:space="preserve"> </w:t>
      </w:r>
      <w:r>
        <w:rPr>
          <w:sz w:val="20"/>
        </w:rPr>
        <w:t>1)</w:t>
      </w:r>
    </w:p>
    <w:p w14:paraId="198753AA" w14:textId="77777777" w:rsidR="004B799C" w:rsidRDefault="004B799C">
      <w:pPr>
        <w:jc w:val="both"/>
        <w:rPr>
          <w:sz w:val="20"/>
        </w:rPr>
        <w:sectPr w:rsidR="004B799C">
          <w:pgSz w:w="11910" w:h="16840"/>
          <w:pgMar w:top="1020" w:right="460" w:bottom="1620" w:left="460" w:header="0" w:footer="1426" w:gutter="0"/>
          <w:cols w:space="720"/>
        </w:sectPr>
      </w:pPr>
    </w:p>
    <w:p w14:paraId="77A16550" w14:textId="77777777" w:rsidR="004B799C" w:rsidRDefault="00CA4AAC">
      <w:pPr>
        <w:pStyle w:val="BodyText"/>
        <w:spacing w:before="72"/>
        <w:ind w:left="1525" w:right="952"/>
        <w:jc w:val="both"/>
      </w:pPr>
      <w:r>
        <w:lastRenderedPageBreak/>
        <w:t>which are subject to specific Union rules on State aid, unless those specific Union rules</w:t>
      </w:r>
      <w:r>
        <w:rPr>
          <w:spacing w:val="1"/>
        </w:rPr>
        <w:t xml:space="preserve"> </w:t>
      </w:r>
      <w:r>
        <w:t>state otherwise or contain provisions on aid for environmental protection or aid in the</w:t>
      </w:r>
      <w:r>
        <w:rPr>
          <w:spacing w:val="1"/>
        </w:rPr>
        <w:t xml:space="preserve"> </w:t>
      </w:r>
      <w:r>
        <w:t>energy sector applying to the same measure, in which case the sector specific rules</w:t>
      </w:r>
      <w:r>
        <w:rPr>
          <w:spacing w:val="1"/>
        </w:rPr>
        <w:t xml:space="preserve"> </w:t>
      </w:r>
      <w:r>
        <w:t>prevail. These guidelines prevail over point 17(b) of the Aviation Guidelines</w:t>
      </w:r>
      <w:r>
        <w:rPr>
          <w:vertAlign w:val="superscript"/>
        </w:rPr>
        <w:t>8</w:t>
      </w:r>
      <w:r>
        <w:t xml:space="preserve"> with</w:t>
      </w:r>
      <w:r>
        <w:rPr>
          <w:spacing w:val="1"/>
        </w:rPr>
        <w:t xml:space="preserve"> </w:t>
      </w:r>
      <w:r>
        <w:t>regard</w:t>
      </w:r>
      <w:r>
        <w:rPr>
          <w:spacing w:val="57"/>
        </w:rPr>
        <w:t xml:space="preserve"> </w:t>
      </w:r>
      <w:r>
        <w:t>to</w:t>
      </w:r>
      <w:r>
        <w:rPr>
          <w:spacing w:val="59"/>
        </w:rPr>
        <w:t xml:space="preserve"> </w:t>
      </w:r>
      <w:r>
        <w:t>environmental</w:t>
      </w:r>
      <w:r>
        <w:rPr>
          <w:spacing w:val="59"/>
        </w:rPr>
        <w:t xml:space="preserve"> </w:t>
      </w:r>
      <w:r>
        <w:t>aid</w:t>
      </w:r>
      <w:r>
        <w:rPr>
          <w:spacing w:val="59"/>
        </w:rPr>
        <w:t xml:space="preserve"> </w:t>
      </w:r>
      <w:r>
        <w:t>measures</w:t>
      </w:r>
      <w:r>
        <w:rPr>
          <w:spacing w:val="58"/>
        </w:rPr>
        <w:t xml:space="preserve"> </w:t>
      </w:r>
      <w:r>
        <w:t>in</w:t>
      </w:r>
      <w:r>
        <w:rPr>
          <w:spacing w:val="59"/>
        </w:rPr>
        <w:t xml:space="preserve"> </w:t>
      </w:r>
      <w:r>
        <w:t>favour</w:t>
      </w:r>
      <w:r>
        <w:rPr>
          <w:spacing w:val="57"/>
        </w:rPr>
        <w:t xml:space="preserve"> </w:t>
      </w:r>
      <w:r>
        <w:t>of</w:t>
      </w:r>
      <w:r>
        <w:rPr>
          <w:spacing w:val="58"/>
        </w:rPr>
        <w:t xml:space="preserve"> </w:t>
      </w:r>
      <w:r>
        <w:t>large</w:t>
      </w:r>
      <w:r>
        <w:rPr>
          <w:spacing w:val="56"/>
        </w:rPr>
        <w:t xml:space="preserve"> </w:t>
      </w:r>
      <w:r>
        <w:t>airports</w:t>
      </w:r>
      <w:r>
        <w:rPr>
          <w:spacing w:val="59"/>
        </w:rPr>
        <w:t xml:space="preserve"> </w:t>
      </w:r>
      <w:r>
        <w:t>with</w:t>
      </w:r>
      <w:r>
        <w:rPr>
          <w:spacing w:val="58"/>
        </w:rPr>
        <w:t xml:space="preserve"> </w:t>
      </w:r>
      <w:r>
        <w:t>a</w:t>
      </w:r>
      <w:r>
        <w:rPr>
          <w:spacing w:val="57"/>
        </w:rPr>
        <w:t xml:space="preserve"> </w:t>
      </w:r>
      <w:r>
        <w:t>passenger</w:t>
      </w:r>
      <w:r>
        <w:rPr>
          <w:spacing w:val="-58"/>
        </w:rPr>
        <w:t xml:space="preserve"> </w:t>
      </w:r>
      <w:r>
        <w:t>volume of over 5 million per annum, without prejudice to future amendments of the</w:t>
      </w:r>
      <w:r>
        <w:rPr>
          <w:spacing w:val="1"/>
        </w:rPr>
        <w:t xml:space="preserve"> </w:t>
      </w:r>
      <w:r>
        <w:t>those</w:t>
      </w:r>
      <w:r>
        <w:rPr>
          <w:spacing w:val="-2"/>
        </w:rPr>
        <w:t xml:space="preserve"> </w:t>
      </w:r>
      <w:r>
        <w:t>Guidelines</w:t>
      </w:r>
    </w:p>
    <w:p w14:paraId="05B8B5FC" w14:textId="77777777" w:rsidR="004B799C" w:rsidRDefault="004B799C">
      <w:pPr>
        <w:pStyle w:val="BodyText"/>
        <w:spacing w:before="10"/>
        <w:rPr>
          <w:sz w:val="20"/>
        </w:rPr>
      </w:pPr>
    </w:p>
    <w:p w14:paraId="1A2A4B35" w14:textId="77777777" w:rsidR="004B799C" w:rsidRDefault="00CA4AAC">
      <w:pPr>
        <w:pStyle w:val="ListParagraph"/>
        <w:numPr>
          <w:ilvl w:val="0"/>
          <w:numId w:val="28"/>
        </w:numPr>
        <w:tabs>
          <w:tab w:val="left" w:pos="566"/>
          <w:tab w:val="left" w:pos="1526"/>
        </w:tabs>
        <w:ind w:right="6269" w:hanging="1526"/>
        <w:rPr>
          <w:sz w:val="24"/>
        </w:rPr>
      </w:pPr>
      <w:r>
        <w:rPr>
          <w:sz w:val="24"/>
        </w:rPr>
        <w:t>These guidelines do</w:t>
      </w:r>
      <w:r>
        <w:rPr>
          <w:spacing w:val="-1"/>
          <w:sz w:val="24"/>
        </w:rPr>
        <w:t xml:space="preserve"> </w:t>
      </w:r>
      <w:r>
        <w:rPr>
          <w:sz w:val="24"/>
        </w:rPr>
        <w:t>not apply</w:t>
      </w:r>
      <w:r>
        <w:rPr>
          <w:spacing w:val="-5"/>
          <w:sz w:val="24"/>
        </w:rPr>
        <w:t xml:space="preserve"> </w:t>
      </w:r>
      <w:r>
        <w:rPr>
          <w:sz w:val="24"/>
        </w:rPr>
        <w:t>to:</w:t>
      </w:r>
    </w:p>
    <w:p w14:paraId="6393EEBE" w14:textId="77777777" w:rsidR="004B799C" w:rsidRDefault="004B799C">
      <w:pPr>
        <w:pStyle w:val="BodyText"/>
        <w:spacing w:before="10"/>
        <w:rPr>
          <w:sz w:val="20"/>
        </w:rPr>
      </w:pPr>
    </w:p>
    <w:p w14:paraId="3D3ADB98" w14:textId="77777777" w:rsidR="004B799C" w:rsidRDefault="00CA4AAC">
      <w:pPr>
        <w:pStyle w:val="ListParagraph"/>
        <w:numPr>
          <w:ilvl w:val="1"/>
          <w:numId w:val="28"/>
        </w:numPr>
        <w:tabs>
          <w:tab w:val="left" w:pos="2092"/>
        </w:tabs>
        <w:ind w:right="953"/>
        <w:jc w:val="both"/>
        <w:rPr>
          <w:sz w:val="24"/>
        </w:rPr>
      </w:pPr>
      <w:r>
        <w:rPr>
          <w:sz w:val="24"/>
        </w:rPr>
        <w:t>the design and manufacture of environmentally friendly products, machines or</w:t>
      </w:r>
      <w:r>
        <w:rPr>
          <w:spacing w:val="1"/>
          <w:sz w:val="24"/>
        </w:rPr>
        <w:t xml:space="preserve"> </w:t>
      </w:r>
      <w:r>
        <w:rPr>
          <w:sz w:val="24"/>
        </w:rPr>
        <w:t>means of transport with a view to operating with fewer natural resources and</w:t>
      </w:r>
      <w:r>
        <w:rPr>
          <w:spacing w:val="1"/>
          <w:sz w:val="24"/>
        </w:rPr>
        <w:t xml:space="preserve"> </w:t>
      </w:r>
      <w:r>
        <w:rPr>
          <w:sz w:val="24"/>
        </w:rPr>
        <w:t>action taken within plants or other production units with a view to improving</w:t>
      </w:r>
      <w:r>
        <w:rPr>
          <w:spacing w:val="1"/>
          <w:sz w:val="24"/>
        </w:rPr>
        <w:t xml:space="preserve"> </w:t>
      </w:r>
      <w:r>
        <w:rPr>
          <w:sz w:val="24"/>
        </w:rPr>
        <w:t>safety</w:t>
      </w:r>
      <w:r>
        <w:rPr>
          <w:spacing w:val="-5"/>
          <w:sz w:val="24"/>
        </w:rPr>
        <w:t xml:space="preserve"> </w:t>
      </w:r>
      <w:r>
        <w:rPr>
          <w:sz w:val="24"/>
        </w:rPr>
        <w:t>or hygiene</w:t>
      </w:r>
      <w:r>
        <w:rPr>
          <w:sz w:val="24"/>
          <w:vertAlign w:val="superscript"/>
        </w:rPr>
        <w:t>9</w:t>
      </w:r>
      <w:r>
        <w:rPr>
          <w:sz w:val="24"/>
        </w:rPr>
        <w:t>;</w:t>
      </w:r>
    </w:p>
    <w:p w14:paraId="160737A1" w14:textId="77777777" w:rsidR="004B799C" w:rsidRDefault="00CA4AAC">
      <w:pPr>
        <w:pStyle w:val="ListParagraph"/>
        <w:numPr>
          <w:ilvl w:val="1"/>
          <w:numId w:val="28"/>
        </w:numPr>
        <w:tabs>
          <w:tab w:val="left" w:pos="2092"/>
        </w:tabs>
        <w:spacing w:before="240"/>
        <w:ind w:right="957"/>
        <w:jc w:val="both"/>
        <w:rPr>
          <w:sz w:val="24"/>
        </w:rPr>
      </w:pPr>
      <w:r>
        <w:rPr>
          <w:sz w:val="24"/>
        </w:rPr>
        <w:t>state aid for research, development and innovation which is subject to the rules set</w:t>
      </w:r>
      <w:r>
        <w:rPr>
          <w:spacing w:val="-57"/>
          <w:sz w:val="24"/>
        </w:rPr>
        <w:t xml:space="preserve"> </w:t>
      </w:r>
      <w:r>
        <w:rPr>
          <w:sz w:val="24"/>
        </w:rPr>
        <w:t>out</w:t>
      </w:r>
      <w:r>
        <w:rPr>
          <w:spacing w:val="1"/>
          <w:sz w:val="24"/>
        </w:rPr>
        <w:t xml:space="preserve"> </w:t>
      </w:r>
      <w:r>
        <w:rPr>
          <w:sz w:val="24"/>
        </w:rPr>
        <w:t>in</w:t>
      </w:r>
      <w:r>
        <w:rPr>
          <w:spacing w:val="1"/>
          <w:sz w:val="24"/>
        </w:rPr>
        <w:t xml:space="preserve"> </w:t>
      </w:r>
      <w:r>
        <w:rPr>
          <w:sz w:val="24"/>
        </w:rPr>
        <w:t>the</w:t>
      </w:r>
      <w:r>
        <w:rPr>
          <w:spacing w:val="1"/>
          <w:sz w:val="24"/>
        </w:rPr>
        <w:t xml:space="preserve"> </w:t>
      </w:r>
      <w:r>
        <w:rPr>
          <w:sz w:val="24"/>
        </w:rPr>
        <w:t>Commission</w:t>
      </w:r>
      <w:r>
        <w:rPr>
          <w:spacing w:val="1"/>
          <w:sz w:val="24"/>
        </w:rPr>
        <w:t xml:space="preserve"> </w:t>
      </w:r>
      <w:r>
        <w:rPr>
          <w:sz w:val="24"/>
        </w:rPr>
        <w:t>Communication</w:t>
      </w:r>
      <w:r>
        <w:rPr>
          <w:spacing w:val="1"/>
          <w:sz w:val="24"/>
        </w:rPr>
        <w:t xml:space="preserve"> </w:t>
      </w:r>
      <w:r>
        <w:rPr>
          <w:sz w:val="24"/>
        </w:rPr>
        <w:t>on</w:t>
      </w:r>
      <w:r>
        <w:rPr>
          <w:spacing w:val="1"/>
          <w:sz w:val="24"/>
        </w:rPr>
        <w:t xml:space="preserve"> </w:t>
      </w:r>
      <w:r>
        <w:rPr>
          <w:sz w:val="24"/>
        </w:rPr>
        <w:t>the</w:t>
      </w:r>
      <w:r>
        <w:rPr>
          <w:spacing w:val="1"/>
          <w:sz w:val="24"/>
        </w:rPr>
        <w:t xml:space="preserve"> </w:t>
      </w:r>
      <w:r>
        <w:rPr>
          <w:sz w:val="24"/>
        </w:rPr>
        <w:t>Framework</w:t>
      </w:r>
      <w:r>
        <w:rPr>
          <w:spacing w:val="1"/>
          <w:sz w:val="24"/>
        </w:rPr>
        <w:t xml:space="preserve"> </w:t>
      </w:r>
      <w:r>
        <w:rPr>
          <w:sz w:val="24"/>
        </w:rPr>
        <w:t>for</w:t>
      </w:r>
      <w:r>
        <w:rPr>
          <w:spacing w:val="1"/>
          <w:sz w:val="24"/>
        </w:rPr>
        <w:t xml:space="preserve"> </w:t>
      </w:r>
      <w:r>
        <w:rPr>
          <w:sz w:val="24"/>
        </w:rPr>
        <w:t>State</w:t>
      </w:r>
      <w:r>
        <w:rPr>
          <w:spacing w:val="1"/>
          <w:sz w:val="24"/>
        </w:rPr>
        <w:t xml:space="preserve"> </w:t>
      </w:r>
      <w:r>
        <w:rPr>
          <w:sz w:val="24"/>
        </w:rPr>
        <w:t>aid</w:t>
      </w:r>
      <w:r>
        <w:rPr>
          <w:spacing w:val="1"/>
          <w:sz w:val="24"/>
        </w:rPr>
        <w:t xml:space="preserve"> </w:t>
      </w:r>
      <w:r>
        <w:rPr>
          <w:sz w:val="24"/>
        </w:rPr>
        <w:t>for</w:t>
      </w:r>
      <w:r>
        <w:rPr>
          <w:spacing w:val="1"/>
          <w:sz w:val="24"/>
        </w:rPr>
        <w:t xml:space="preserve"> </w:t>
      </w:r>
      <w:r>
        <w:rPr>
          <w:sz w:val="24"/>
        </w:rPr>
        <w:t>research and</w:t>
      </w:r>
      <w:r>
        <w:rPr>
          <w:spacing w:val="-1"/>
          <w:sz w:val="24"/>
        </w:rPr>
        <w:t xml:space="preserve"> </w:t>
      </w:r>
      <w:r>
        <w:rPr>
          <w:sz w:val="24"/>
        </w:rPr>
        <w:t>development and innovation</w:t>
      </w:r>
      <w:r>
        <w:rPr>
          <w:sz w:val="24"/>
          <w:vertAlign w:val="superscript"/>
        </w:rPr>
        <w:t>10</w:t>
      </w:r>
      <w:r>
        <w:rPr>
          <w:sz w:val="24"/>
        </w:rPr>
        <w:t>;</w:t>
      </w:r>
    </w:p>
    <w:p w14:paraId="2DEDD410" w14:textId="77777777" w:rsidR="004B799C" w:rsidRDefault="00CA4AAC">
      <w:pPr>
        <w:pStyle w:val="ListParagraph"/>
        <w:numPr>
          <w:ilvl w:val="1"/>
          <w:numId w:val="28"/>
        </w:numPr>
        <w:tabs>
          <w:tab w:val="left" w:pos="2092"/>
        </w:tabs>
        <w:spacing w:before="241"/>
        <w:ind w:right="952"/>
        <w:jc w:val="both"/>
        <w:rPr>
          <w:sz w:val="24"/>
        </w:rPr>
      </w:pPr>
      <w:r>
        <w:rPr>
          <w:sz w:val="24"/>
        </w:rPr>
        <w:t>state aid for the enhancement of biodiversity covered by other State aid rules</w:t>
      </w:r>
      <w:r>
        <w:rPr>
          <w:spacing w:val="1"/>
          <w:sz w:val="24"/>
        </w:rPr>
        <w:t xml:space="preserve"> </w:t>
      </w:r>
      <w:r>
        <w:rPr>
          <w:sz w:val="24"/>
        </w:rPr>
        <w:t>(namely, the rules on the provision of services of general economic interest</w:t>
      </w:r>
      <w:r>
        <w:rPr>
          <w:sz w:val="24"/>
          <w:vertAlign w:val="superscript"/>
        </w:rPr>
        <w:t>11</w:t>
      </w:r>
      <w:r>
        <w:rPr>
          <w:sz w:val="24"/>
        </w:rPr>
        <w:t>, on</w:t>
      </w:r>
      <w:r>
        <w:rPr>
          <w:spacing w:val="1"/>
          <w:sz w:val="24"/>
        </w:rPr>
        <w:t xml:space="preserve"> </w:t>
      </w:r>
      <w:r>
        <w:rPr>
          <w:sz w:val="24"/>
        </w:rPr>
        <w:t>State aid in the agriculture and forestry sector</w:t>
      </w:r>
      <w:r>
        <w:rPr>
          <w:sz w:val="24"/>
          <w:vertAlign w:val="superscript"/>
        </w:rPr>
        <w:t>12</w:t>
      </w:r>
      <w:r>
        <w:rPr>
          <w:sz w:val="24"/>
        </w:rPr>
        <w:t>; or in the fisheries and aquaculture</w:t>
      </w:r>
      <w:r>
        <w:rPr>
          <w:spacing w:val="-57"/>
          <w:sz w:val="24"/>
        </w:rPr>
        <w:t xml:space="preserve"> </w:t>
      </w:r>
      <w:r>
        <w:rPr>
          <w:sz w:val="24"/>
        </w:rPr>
        <w:t>primary</w:t>
      </w:r>
      <w:r>
        <w:rPr>
          <w:spacing w:val="-5"/>
          <w:sz w:val="24"/>
        </w:rPr>
        <w:t xml:space="preserve"> </w:t>
      </w:r>
      <w:r>
        <w:rPr>
          <w:sz w:val="24"/>
        </w:rPr>
        <w:t>production sectors</w:t>
      </w:r>
      <w:r>
        <w:rPr>
          <w:sz w:val="24"/>
          <w:vertAlign w:val="superscript"/>
        </w:rPr>
        <w:t>13</w:t>
      </w:r>
      <w:r>
        <w:rPr>
          <w:sz w:val="24"/>
        </w:rPr>
        <w:t>),</w:t>
      </w:r>
    </w:p>
    <w:p w14:paraId="17ED229C" w14:textId="77777777" w:rsidR="004B799C" w:rsidRDefault="00CA4AAC">
      <w:pPr>
        <w:pStyle w:val="ListParagraph"/>
        <w:numPr>
          <w:ilvl w:val="1"/>
          <w:numId w:val="28"/>
        </w:numPr>
        <w:tabs>
          <w:tab w:val="left" w:pos="566"/>
          <w:tab w:val="left" w:pos="2092"/>
        </w:tabs>
        <w:spacing w:before="240"/>
        <w:ind w:right="6225" w:hanging="2092"/>
        <w:jc w:val="right"/>
        <w:rPr>
          <w:sz w:val="24"/>
        </w:rPr>
      </w:pPr>
      <w:r>
        <w:rPr>
          <w:sz w:val="24"/>
        </w:rPr>
        <w:t>state</w:t>
      </w:r>
      <w:r>
        <w:rPr>
          <w:spacing w:val="-3"/>
          <w:sz w:val="24"/>
        </w:rPr>
        <w:t xml:space="preserve"> </w:t>
      </w:r>
      <w:r>
        <w:rPr>
          <w:sz w:val="24"/>
        </w:rPr>
        <w:t>aid</w:t>
      </w:r>
      <w:r>
        <w:rPr>
          <w:spacing w:val="-1"/>
          <w:sz w:val="24"/>
        </w:rPr>
        <w:t xml:space="preserve"> </w:t>
      </w:r>
      <w:r>
        <w:rPr>
          <w:sz w:val="24"/>
        </w:rPr>
        <w:t>for</w:t>
      </w:r>
      <w:r>
        <w:rPr>
          <w:spacing w:val="-3"/>
          <w:sz w:val="24"/>
        </w:rPr>
        <w:t xml:space="preserve"> </w:t>
      </w:r>
      <w:r>
        <w:rPr>
          <w:sz w:val="24"/>
        </w:rPr>
        <w:t>nuclear energy.</w:t>
      </w:r>
    </w:p>
    <w:p w14:paraId="7F55885E" w14:textId="77777777" w:rsidR="004B799C" w:rsidRDefault="004B799C">
      <w:pPr>
        <w:pStyle w:val="BodyText"/>
        <w:spacing w:before="10"/>
        <w:rPr>
          <w:sz w:val="20"/>
        </w:rPr>
      </w:pPr>
    </w:p>
    <w:p w14:paraId="0F5D8C37" w14:textId="77777777" w:rsidR="004B799C" w:rsidRDefault="00CA4AAC">
      <w:pPr>
        <w:pStyle w:val="ListParagraph"/>
        <w:numPr>
          <w:ilvl w:val="0"/>
          <w:numId w:val="28"/>
        </w:numPr>
        <w:tabs>
          <w:tab w:val="left" w:pos="1559"/>
        </w:tabs>
        <w:ind w:right="960"/>
        <w:jc w:val="both"/>
        <w:rPr>
          <w:sz w:val="24"/>
        </w:rPr>
      </w:pPr>
      <w:r>
        <w:rPr>
          <w:sz w:val="24"/>
        </w:rPr>
        <w:t>Aid for environmental protection and energy may not be awarded to undertakings in</w:t>
      </w:r>
      <w:r>
        <w:rPr>
          <w:spacing w:val="1"/>
          <w:sz w:val="24"/>
        </w:rPr>
        <w:t xml:space="preserve"> </w:t>
      </w:r>
      <w:r>
        <w:rPr>
          <w:sz w:val="24"/>
        </w:rPr>
        <w:t>difficulty</w:t>
      </w:r>
      <w:r>
        <w:rPr>
          <w:spacing w:val="1"/>
          <w:sz w:val="24"/>
        </w:rPr>
        <w:t xml:space="preserve"> </w:t>
      </w:r>
      <w:r>
        <w:rPr>
          <w:sz w:val="24"/>
        </w:rPr>
        <w:t>as</w:t>
      </w:r>
      <w:r>
        <w:rPr>
          <w:spacing w:val="1"/>
          <w:sz w:val="24"/>
        </w:rPr>
        <w:t xml:space="preserve"> </w:t>
      </w:r>
      <w:r>
        <w:rPr>
          <w:sz w:val="24"/>
        </w:rPr>
        <w:t>defined</w:t>
      </w:r>
      <w:r>
        <w:rPr>
          <w:spacing w:val="1"/>
          <w:sz w:val="24"/>
        </w:rPr>
        <w:t xml:space="preserve"> </w:t>
      </w:r>
      <w:r>
        <w:rPr>
          <w:sz w:val="24"/>
        </w:rPr>
        <w:t>by</w:t>
      </w:r>
      <w:r>
        <w:rPr>
          <w:spacing w:val="1"/>
          <w:sz w:val="24"/>
        </w:rPr>
        <w:t xml:space="preserve"> </w:t>
      </w:r>
      <w:r>
        <w:rPr>
          <w:sz w:val="24"/>
        </w:rPr>
        <w:t>the</w:t>
      </w:r>
      <w:r>
        <w:rPr>
          <w:spacing w:val="1"/>
          <w:sz w:val="24"/>
        </w:rPr>
        <w:t xml:space="preserve"> </w:t>
      </w:r>
      <w:r>
        <w:rPr>
          <w:sz w:val="24"/>
        </w:rPr>
        <w:t>Commission</w:t>
      </w:r>
      <w:r>
        <w:rPr>
          <w:spacing w:val="1"/>
          <w:sz w:val="24"/>
        </w:rPr>
        <w:t xml:space="preserve"> </w:t>
      </w:r>
      <w:r>
        <w:rPr>
          <w:sz w:val="24"/>
        </w:rPr>
        <w:t>Guidelines</w:t>
      </w:r>
      <w:r>
        <w:rPr>
          <w:spacing w:val="1"/>
          <w:sz w:val="24"/>
        </w:rPr>
        <w:t xml:space="preserve"> </w:t>
      </w:r>
      <w:r>
        <w:rPr>
          <w:sz w:val="24"/>
        </w:rPr>
        <w:t>on</w:t>
      </w:r>
      <w:r>
        <w:rPr>
          <w:spacing w:val="1"/>
          <w:sz w:val="24"/>
        </w:rPr>
        <w:t xml:space="preserve"> </w:t>
      </w:r>
      <w:r>
        <w:rPr>
          <w:sz w:val="24"/>
        </w:rPr>
        <w:t>State</w:t>
      </w:r>
      <w:r>
        <w:rPr>
          <w:spacing w:val="1"/>
          <w:sz w:val="24"/>
        </w:rPr>
        <w:t xml:space="preserve"> </w:t>
      </w:r>
      <w:r>
        <w:rPr>
          <w:sz w:val="24"/>
        </w:rPr>
        <w:t>aid</w:t>
      </w:r>
      <w:r>
        <w:rPr>
          <w:spacing w:val="1"/>
          <w:sz w:val="24"/>
        </w:rPr>
        <w:t xml:space="preserve"> </w:t>
      </w:r>
      <w:r>
        <w:rPr>
          <w:sz w:val="24"/>
        </w:rPr>
        <w:t>for</w:t>
      </w:r>
      <w:r>
        <w:rPr>
          <w:spacing w:val="1"/>
          <w:sz w:val="24"/>
        </w:rPr>
        <w:t xml:space="preserve"> </w:t>
      </w:r>
      <w:r>
        <w:rPr>
          <w:sz w:val="24"/>
        </w:rPr>
        <w:t>rescuing</w:t>
      </w:r>
      <w:r>
        <w:rPr>
          <w:spacing w:val="1"/>
          <w:sz w:val="24"/>
        </w:rPr>
        <w:t xml:space="preserve"> </w:t>
      </w:r>
      <w:r>
        <w:rPr>
          <w:sz w:val="24"/>
        </w:rPr>
        <w:t>and</w:t>
      </w:r>
      <w:r>
        <w:rPr>
          <w:spacing w:val="-57"/>
          <w:sz w:val="24"/>
        </w:rPr>
        <w:t xml:space="preserve"> </w:t>
      </w:r>
      <w:r>
        <w:rPr>
          <w:sz w:val="24"/>
        </w:rPr>
        <w:t>restructuring</w:t>
      </w:r>
      <w:r>
        <w:rPr>
          <w:spacing w:val="-3"/>
          <w:sz w:val="24"/>
        </w:rPr>
        <w:t xml:space="preserve"> </w:t>
      </w:r>
      <w:r>
        <w:rPr>
          <w:sz w:val="24"/>
        </w:rPr>
        <w:t>non-financial undertakings in difficulty</w:t>
      </w:r>
      <w:r>
        <w:rPr>
          <w:sz w:val="24"/>
          <w:vertAlign w:val="superscript"/>
        </w:rPr>
        <w:t>14</w:t>
      </w:r>
      <w:r>
        <w:rPr>
          <w:sz w:val="24"/>
        </w:rPr>
        <w:t>.</w:t>
      </w:r>
    </w:p>
    <w:p w14:paraId="12D8DC72" w14:textId="77777777" w:rsidR="004B799C" w:rsidRDefault="00CA4AAC">
      <w:pPr>
        <w:pStyle w:val="ListParagraph"/>
        <w:numPr>
          <w:ilvl w:val="0"/>
          <w:numId w:val="28"/>
        </w:numPr>
        <w:tabs>
          <w:tab w:val="left" w:pos="1559"/>
        </w:tabs>
        <w:spacing w:before="240"/>
        <w:ind w:right="957"/>
        <w:jc w:val="both"/>
        <w:rPr>
          <w:sz w:val="24"/>
        </w:rPr>
      </w:pPr>
      <w:r>
        <w:rPr>
          <w:sz w:val="24"/>
        </w:rPr>
        <w:t>When</w:t>
      </w:r>
      <w:r>
        <w:rPr>
          <w:spacing w:val="1"/>
          <w:sz w:val="24"/>
        </w:rPr>
        <w:t xml:space="preserve"> </w:t>
      </w:r>
      <w:r>
        <w:rPr>
          <w:sz w:val="24"/>
        </w:rPr>
        <w:t>assessing</w:t>
      </w:r>
      <w:r>
        <w:rPr>
          <w:spacing w:val="1"/>
          <w:sz w:val="24"/>
        </w:rPr>
        <w:t xml:space="preserve"> </w:t>
      </w:r>
      <w:r>
        <w:rPr>
          <w:sz w:val="24"/>
        </w:rPr>
        <w:t>aid</w:t>
      </w:r>
      <w:r>
        <w:rPr>
          <w:spacing w:val="1"/>
          <w:sz w:val="24"/>
        </w:rPr>
        <w:t xml:space="preserve"> </w:t>
      </w:r>
      <w:r>
        <w:rPr>
          <w:sz w:val="24"/>
        </w:rPr>
        <w:t>in</w:t>
      </w:r>
      <w:r>
        <w:rPr>
          <w:spacing w:val="1"/>
          <w:sz w:val="24"/>
        </w:rPr>
        <w:t xml:space="preserve"> </w:t>
      </w:r>
      <w:r>
        <w:rPr>
          <w:sz w:val="24"/>
        </w:rPr>
        <w:t>favour</w:t>
      </w:r>
      <w:r>
        <w:rPr>
          <w:spacing w:val="1"/>
          <w:sz w:val="24"/>
        </w:rPr>
        <w:t xml:space="preserve"> </w:t>
      </w:r>
      <w:r>
        <w:rPr>
          <w:sz w:val="24"/>
        </w:rPr>
        <w:t>of</w:t>
      </w:r>
      <w:r>
        <w:rPr>
          <w:spacing w:val="1"/>
          <w:sz w:val="24"/>
        </w:rPr>
        <w:t xml:space="preserve"> </w:t>
      </w:r>
      <w:r>
        <w:rPr>
          <w:sz w:val="24"/>
        </w:rPr>
        <w:t>an</w:t>
      </w:r>
      <w:r>
        <w:rPr>
          <w:spacing w:val="1"/>
          <w:sz w:val="24"/>
        </w:rPr>
        <w:t xml:space="preserve"> </w:t>
      </w:r>
      <w:r>
        <w:rPr>
          <w:sz w:val="24"/>
        </w:rPr>
        <w:t>undertaking</w:t>
      </w:r>
      <w:r>
        <w:rPr>
          <w:spacing w:val="1"/>
          <w:sz w:val="24"/>
        </w:rPr>
        <w:t xml:space="preserve"> </w:t>
      </w:r>
      <w:r>
        <w:rPr>
          <w:sz w:val="24"/>
        </w:rPr>
        <w:t>that</w:t>
      </w:r>
      <w:r>
        <w:rPr>
          <w:spacing w:val="1"/>
          <w:sz w:val="24"/>
        </w:rPr>
        <w:t xml:space="preserve"> </w:t>
      </w:r>
      <w:r>
        <w:rPr>
          <w:sz w:val="24"/>
        </w:rPr>
        <w:t>is</w:t>
      </w:r>
      <w:r>
        <w:rPr>
          <w:spacing w:val="1"/>
          <w:sz w:val="24"/>
        </w:rPr>
        <w:t xml:space="preserve"> </w:t>
      </w:r>
      <w:r>
        <w:rPr>
          <w:sz w:val="24"/>
        </w:rPr>
        <w:t>subject</w:t>
      </w:r>
      <w:r>
        <w:rPr>
          <w:spacing w:val="1"/>
          <w:sz w:val="24"/>
        </w:rPr>
        <w:t xml:space="preserve"> </w:t>
      </w:r>
      <w:r>
        <w:rPr>
          <w:sz w:val="24"/>
        </w:rPr>
        <w:t>to</w:t>
      </w:r>
      <w:r>
        <w:rPr>
          <w:spacing w:val="1"/>
          <w:sz w:val="24"/>
        </w:rPr>
        <w:t xml:space="preserve"> </w:t>
      </w:r>
      <w:r>
        <w:rPr>
          <w:sz w:val="24"/>
        </w:rPr>
        <w:t>an</w:t>
      </w:r>
      <w:r>
        <w:rPr>
          <w:spacing w:val="1"/>
          <w:sz w:val="24"/>
        </w:rPr>
        <w:t xml:space="preserve"> </w:t>
      </w:r>
      <w:r>
        <w:rPr>
          <w:sz w:val="24"/>
        </w:rPr>
        <w:t>outstanding</w:t>
      </w:r>
      <w:r>
        <w:rPr>
          <w:spacing w:val="-57"/>
          <w:sz w:val="24"/>
        </w:rPr>
        <w:t xml:space="preserve"> </w:t>
      </w:r>
      <w:r>
        <w:rPr>
          <w:sz w:val="24"/>
        </w:rPr>
        <w:t>recovery</w:t>
      </w:r>
      <w:r>
        <w:rPr>
          <w:spacing w:val="17"/>
          <w:sz w:val="24"/>
        </w:rPr>
        <w:t xml:space="preserve"> </w:t>
      </w:r>
      <w:r>
        <w:rPr>
          <w:sz w:val="24"/>
        </w:rPr>
        <w:t>order</w:t>
      </w:r>
      <w:r>
        <w:rPr>
          <w:spacing w:val="22"/>
          <w:sz w:val="24"/>
        </w:rPr>
        <w:t xml:space="preserve"> </w:t>
      </w:r>
      <w:r>
        <w:rPr>
          <w:sz w:val="24"/>
        </w:rPr>
        <w:t>following</w:t>
      </w:r>
      <w:r>
        <w:rPr>
          <w:spacing w:val="23"/>
          <w:sz w:val="24"/>
        </w:rPr>
        <w:t xml:space="preserve"> </w:t>
      </w:r>
      <w:r>
        <w:rPr>
          <w:sz w:val="24"/>
        </w:rPr>
        <w:t>a</w:t>
      </w:r>
      <w:r>
        <w:rPr>
          <w:spacing w:val="21"/>
          <w:sz w:val="24"/>
        </w:rPr>
        <w:t xml:space="preserve"> </w:t>
      </w:r>
      <w:r>
        <w:rPr>
          <w:sz w:val="24"/>
        </w:rPr>
        <w:t>previous</w:t>
      </w:r>
      <w:r>
        <w:rPr>
          <w:spacing w:val="23"/>
          <w:sz w:val="24"/>
        </w:rPr>
        <w:t xml:space="preserve"> </w:t>
      </w:r>
      <w:r>
        <w:rPr>
          <w:sz w:val="24"/>
        </w:rPr>
        <w:t>Commission</w:t>
      </w:r>
      <w:r>
        <w:rPr>
          <w:spacing w:val="20"/>
          <w:sz w:val="24"/>
        </w:rPr>
        <w:t xml:space="preserve"> </w:t>
      </w:r>
      <w:r>
        <w:rPr>
          <w:sz w:val="24"/>
        </w:rPr>
        <w:t>decision</w:t>
      </w:r>
      <w:r>
        <w:rPr>
          <w:spacing w:val="22"/>
          <w:sz w:val="24"/>
        </w:rPr>
        <w:t xml:space="preserve"> </w:t>
      </w:r>
      <w:r>
        <w:rPr>
          <w:sz w:val="24"/>
        </w:rPr>
        <w:t>declaring</w:t>
      </w:r>
      <w:r>
        <w:rPr>
          <w:spacing w:val="20"/>
          <w:sz w:val="24"/>
        </w:rPr>
        <w:t xml:space="preserve"> </w:t>
      </w:r>
      <w:r>
        <w:rPr>
          <w:sz w:val="24"/>
        </w:rPr>
        <w:t>an</w:t>
      </w:r>
      <w:r>
        <w:rPr>
          <w:spacing w:val="23"/>
          <w:sz w:val="24"/>
        </w:rPr>
        <w:t xml:space="preserve"> </w:t>
      </w:r>
      <w:r>
        <w:rPr>
          <w:sz w:val="24"/>
        </w:rPr>
        <w:t>aid</w:t>
      </w:r>
      <w:r>
        <w:rPr>
          <w:spacing w:val="22"/>
          <w:sz w:val="24"/>
        </w:rPr>
        <w:t xml:space="preserve"> </w:t>
      </w:r>
      <w:r>
        <w:rPr>
          <w:sz w:val="24"/>
        </w:rPr>
        <w:t>illegal</w:t>
      </w:r>
      <w:r>
        <w:rPr>
          <w:spacing w:val="23"/>
          <w:sz w:val="24"/>
        </w:rPr>
        <w:t xml:space="preserve"> </w:t>
      </w:r>
      <w:r>
        <w:rPr>
          <w:sz w:val="24"/>
        </w:rPr>
        <w:t>and</w:t>
      </w:r>
    </w:p>
    <w:p w14:paraId="248DB950" w14:textId="77777777" w:rsidR="004B799C" w:rsidRDefault="004B799C">
      <w:pPr>
        <w:pStyle w:val="BodyText"/>
        <w:rPr>
          <w:sz w:val="20"/>
        </w:rPr>
      </w:pPr>
    </w:p>
    <w:p w14:paraId="6C0AF8DE" w14:textId="77777777" w:rsidR="004B799C" w:rsidRDefault="004B799C">
      <w:pPr>
        <w:pStyle w:val="BodyText"/>
        <w:rPr>
          <w:sz w:val="20"/>
        </w:rPr>
      </w:pPr>
    </w:p>
    <w:p w14:paraId="7BFA4F6F" w14:textId="77777777" w:rsidR="004B799C" w:rsidRDefault="004B799C">
      <w:pPr>
        <w:pStyle w:val="BodyText"/>
        <w:rPr>
          <w:sz w:val="20"/>
        </w:rPr>
      </w:pPr>
    </w:p>
    <w:p w14:paraId="4CC66004" w14:textId="77777777" w:rsidR="004B799C" w:rsidRDefault="004B799C">
      <w:pPr>
        <w:pStyle w:val="BodyText"/>
        <w:rPr>
          <w:sz w:val="20"/>
        </w:rPr>
      </w:pPr>
    </w:p>
    <w:p w14:paraId="715E5BAE" w14:textId="29C569B4" w:rsidR="004B799C" w:rsidRDefault="00161D3B">
      <w:pPr>
        <w:pStyle w:val="BodyText"/>
        <w:spacing w:before="11"/>
        <w:rPr>
          <w:sz w:val="11"/>
        </w:rPr>
      </w:pPr>
      <w:r>
        <w:rPr>
          <w:noProof/>
        </w:rPr>
        <mc:AlternateContent>
          <mc:Choice Requires="wps">
            <w:drawing>
              <wp:anchor distT="0" distB="0" distL="0" distR="0" simplePos="0" relativeHeight="487617536" behindDoc="1" locked="0" layoutInCell="1" allowOverlap="1" wp14:anchorId="26AD4C44" wp14:editId="532767C9">
                <wp:simplePos x="0" y="0"/>
                <wp:positionH relativeFrom="page">
                  <wp:posOffset>901065</wp:posOffset>
                </wp:positionH>
                <wp:positionV relativeFrom="paragraph">
                  <wp:posOffset>102870</wp:posOffset>
                </wp:positionV>
                <wp:extent cx="1828800" cy="7620"/>
                <wp:effectExtent l="0" t="0" r="0" b="0"/>
                <wp:wrapTopAndBottom/>
                <wp:docPr id="134" name="docshape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E4E654" id="docshape6" o:spid="_x0000_s1026" style="position:absolute;margin-left:70.95pt;margin-top:8.1pt;width:2in;height:.6pt;z-index:-156989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" fillcolor="black" stroked="f">
                <w10:wrap type="topAndBottom" anchorx="page"/>
              </v:rect>
            </w:pict>
          </mc:Fallback>
        </mc:AlternateContent>
      </w:r>
    </w:p>
    <w:p w14:paraId="4BF0276F" w14:textId="77777777" w:rsidR="004B799C" w:rsidRDefault="00CA4AAC">
      <w:pPr>
        <w:spacing w:before="101"/>
        <w:ind w:left="1525" w:right="955" w:hanging="567"/>
        <w:jc w:val="both"/>
        <w:rPr>
          <w:sz w:val="20"/>
        </w:rPr>
      </w:pPr>
      <w:r>
        <w:rPr>
          <w:sz w:val="20"/>
          <w:vertAlign w:val="superscript"/>
        </w:rPr>
        <w:t>8</w:t>
      </w:r>
      <w:r>
        <w:rPr>
          <w:sz w:val="20"/>
        </w:rPr>
        <w:t xml:space="preserve">       </w:t>
      </w:r>
      <w:r>
        <w:rPr>
          <w:spacing w:val="1"/>
          <w:sz w:val="20"/>
        </w:rPr>
        <w:t xml:space="preserve"> </w:t>
      </w:r>
      <w:r>
        <w:rPr>
          <w:sz w:val="20"/>
        </w:rPr>
        <w:t>Communication from the Commission — Guidelines on State aid to airports and airlines (OJ C 99,</w:t>
      </w:r>
      <w:r>
        <w:rPr>
          <w:spacing w:val="1"/>
          <w:sz w:val="20"/>
        </w:rPr>
        <w:t xml:space="preserve"> </w:t>
      </w:r>
      <w:r>
        <w:rPr>
          <w:sz w:val="20"/>
        </w:rPr>
        <w:t>4.4.2014,</w:t>
      </w:r>
      <w:r>
        <w:rPr>
          <w:spacing w:val="-2"/>
          <w:sz w:val="20"/>
        </w:rPr>
        <w:t xml:space="preserve"> </w:t>
      </w:r>
      <w:r>
        <w:rPr>
          <w:sz w:val="20"/>
        </w:rPr>
        <w:t>p.</w:t>
      </w:r>
      <w:r>
        <w:rPr>
          <w:spacing w:val="-2"/>
          <w:sz w:val="20"/>
        </w:rPr>
        <w:t xml:space="preserve"> </w:t>
      </w:r>
      <w:r>
        <w:rPr>
          <w:sz w:val="20"/>
        </w:rPr>
        <w:t>3).</w:t>
      </w:r>
    </w:p>
    <w:p w14:paraId="5725A5AA" w14:textId="77777777" w:rsidR="004B799C" w:rsidRDefault="00CA4AAC">
      <w:pPr>
        <w:spacing w:before="1"/>
        <w:ind w:left="1525" w:right="952" w:hanging="567"/>
        <w:jc w:val="both"/>
        <w:rPr>
          <w:sz w:val="20"/>
        </w:rPr>
      </w:pPr>
      <w:r>
        <w:rPr>
          <w:sz w:val="20"/>
          <w:vertAlign w:val="superscript"/>
        </w:rPr>
        <w:t>9</w:t>
      </w:r>
      <w:r>
        <w:rPr>
          <w:spacing w:val="1"/>
          <w:sz w:val="20"/>
        </w:rPr>
        <w:t xml:space="preserve"> </w:t>
      </w:r>
      <w:r>
        <w:rPr>
          <w:sz w:val="20"/>
        </w:rPr>
        <w:t>Environmental aid is generally less distortive and more effective if it is granted to the consumer/user of</w:t>
      </w:r>
      <w:r>
        <w:rPr>
          <w:spacing w:val="1"/>
          <w:sz w:val="20"/>
        </w:rPr>
        <w:t xml:space="preserve"> </w:t>
      </w:r>
      <w:r>
        <w:rPr>
          <w:sz w:val="20"/>
        </w:rPr>
        <w:t>environmentally friendly products instead of the producer/manufacturer of the environmentally friendly</w:t>
      </w:r>
      <w:r>
        <w:rPr>
          <w:spacing w:val="1"/>
          <w:sz w:val="20"/>
        </w:rPr>
        <w:t xml:space="preserve"> </w:t>
      </w:r>
      <w:r>
        <w:rPr>
          <w:sz w:val="20"/>
        </w:rPr>
        <w:t>product. This is without prejudice to the possibility for Member States to grant environmental aid to</w:t>
      </w:r>
      <w:r>
        <w:rPr>
          <w:spacing w:val="1"/>
          <w:sz w:val="20"/>
        </w:rPr>
        <w:t xml:space="preserve"> </w:t>
      </w:r>
      <w:r>
        <w:rPr>
          <w:sz w:val="20"/>
        </w:rPr>
        <w:t>undertakings</w:t>
      </w:r>
      <w:r>
        <w:rPr>
          <w:spacing w:val="-3"/>
          <w:sz w:val="20"/>
        </w:rPr>
        <w:t xml:space="preserve"> </w:t>
      </w:r>
      <w:r>
        <w:rPr>
          <w:sz w:val="20"/>
        </w:rPr>
        <w:t>to enhance</w:t>
      </w:r>
      <w:r>
        <w:rPr>
          <w:spacing w:val="-1"/>
          <w:sz w:val="20"/>
        </w:rPr>
        <w:t xml:space="preserve"> </w:t>
      </w:r>
      <w:r>
        <w:rPr>
          <w:sz w:val="20"/>
        </w:rPr>
        <w:t>the</w:t>
      </w:r>
      <w:r>
        <w:rPr>
          <w:spacing w:val="-1"/>
          <w:sz w:val="20"/>
        </w:rPr>
        <w:t xml:space="preserve"> </w:t>
      </w:r>
      <w:r>
        <w:rPr>
          <w:sz w:val="20"/>
        </w:rPr>
        <w:t>level</w:t>
      </w:r>
      <w:r>
        <w:rPr>
          <w:spacing w:val="-2"/>
          <w:sz w:val="20"/>
        </w:rPr>
        <w:t xml:space="preserve"> </w:t>
      </w:r>
      <w:r>
        <w:rPr>
          <w:sz w:val="20"/>
        </w:rPr>
        <w:t>of</w:t>
      </w:r>
      <w:r>
        <w:rPr>
          <w:spacing w:val="-3"/>
          <w:sz w:val="20"/>
        </w:rPr>
        <w:t xml:space="preserve"> </w:t>
      </w:r>
      <w:r>
        <w:rPr>
          <w:sz w:val="20"/>
        </w:rPr>
        <w:t>environmental</w:t>
      </w:r>
      <w:r>
        <w:rPr>
          <w:spacing w:val="-1"/>
          <w:sz w:val="20"/>
        </w:rPr>
        <w:t xml:space="preserve"> </w:t>
      </w:r>
      <w:r>
        <w:rPr>
          <w:sz w:val="20"/>
        </w:rPr>
        <w:t>protection</w:t>
      </w:r>
      <w:r>
        <w:rPr>
          <w:spacing w:val="-2"/>
          <w:sz w:val="20"/>
        </w:rPr>
        <w:t xml:space="preserve"> </w:t>
      </w:r>
      <w:r>
        <w:rPr>
          <w:sz w:val="20"/>
        </w:rPr>
        <w:t>of</w:t>
      </w:r>
      <w:r>
        <w:rPr>
          <w:spacing w:val="-4"/>
          <w:sz w:val="20"/>
        </w:rPr>
        <w:t xml:space="preserve"> </w:t>
      </w:r>
      <w:r>
        <w:rPr>
          <w:sz w:val="20"/>
        </w:rPr>
        <w:t>their</w:t>
      </w:r>
      <w:r>
        <w:rPr>
          <w:spacing w:val="2"/>
          <w:sz w:val="20"/>
        </w:rPr>
        <w:t xml:space="preserve"> </w:t>
      </w:r>
      <w:r>
        <w:rPr>
          <w:sz w:val="20"/>
        </w:rPr>
        <w:t>manufacturing</w:t>
      </w:r>
      <w:r>
        <w:rPr>
          <w:spacing w:val="-2"/>
          <w:sz w:val="20"/>
        </w:rPr>
        <w:t xml:space="preserve"> </w:t>
      </w:r>
      <w:r>
        <w:rPr>
          <w:sz w:val="20"/>
        </w:rPr>
        <w:t>activities.</w:t>
      </w:r>
    </w:p>
    <w:p w14:paraId="5A514A84" w14:textId="77777777" w:rsidR="004B799C" w:rsidRDefault="00CA4AAC">
      <w:pPr>
        <w:ind w:left="1525" w:right="954" w:hanging="567"/>
        <w:jc w:val="both"/>
        <w:rPr>
          <w:sz w:val="20"/>
        </w:rPr>
      </w:pPr>
      <w:r>
        <w:rPr>
          <w:sz w:val="20"/>
          <w:vertAlign w:val="superscript"/>
        </w:rPr>
        <w:t>10</w:t>
      </w:r>
      <w:r>
        <w:rPr>
          <w:sz w:val="20"/>
        </w:rPr>
        <w:t xml:space="preserve">      </w:t>
      </w:r>
      <w:r>
        <w:rPr>
          <w:spacing w:val="1"/>
          <w:sz w:val="20"/>
        </w:rPr>
        <w:t xml:space="preserve"> </w:t>
      </w:r>
      <w:r>
        <w:rPr>
          <w:sz w:val="20"/>
        </w:rPr>
        <w:t>Communication from the Commission — Framework for State aid for research and development (OJ C</w:t>
      </w:r>
      <w:r>
        <w:rPr>
          <w:spacing w:val="1"/>
          <w:sz w:val="20"/>
        </w:rPr>
        <w:t xml:space="preserve"> </w:t>
      </w:r>
      <w:r>
        <w:rPr>
          <w:sz w:val="20"/>
        </w:rPr>
        <w:t>198,</w:t>
      </w:r>
      <w:r>
        <w:rPr>
          <w:spacing w:val="-2"/>
          <w:sz w:val="20"/>
        </w:rPr>
        <w:t xml:space="preserve"> </w:t>
      </w:r>
      <w:r>
        <w:rPr>
          <w:sz w:val="20"/>
        </w:rPr>
        <w:t>27.6.2014,</w:t>
      </w:r>
      <w:r>
        <w:rPr>
          <w:spacing w:val="-2"/>
          <w:sz w:val="20"/>
        </w:rPr>
        <w:t xml:space="preserve"> </w:t>
      </w:r>
      <w:r>
        <w:rPr>
          <w:sz w:val="20"/>
        </w:rPr>
        <w:t>p. 1).</w:t>
      </w:r>
    </w:p>
    <w:p w14:paraId="7BA48909" w14:textId="77777777" w:rsidR="004B799C" w:rsidRDefault="00CA4AAC">
      <w:pPr>
        <w:ind w:left="1525" w:right="962" w:hanging="567"/>
        <w:jc w:val="both"/>
        <w:rPr>
          <w:sz w:val="20"/>
        </w:rPr>
      </w:pPr>
      <w:r>
        <w:rPr>
          <w:sz w:val="20"/>
          <w:vertAlign w:val="superscript"/>
        </w:rPr>
        <w:t>11</w:t>
      </w:r>
      <w:r>
        <w:rPr>
          <w:spacing w:val="1"/>
          <w:sz w:val="20"/>
        </w:rPr>
        <w:t xml:space="preserve"> </w:t>
      </w:r>
      <w:r>
        <w:rPr>
          <w:sz w:val="20"/>
        </w:rPr>
        <w:t>Communication from the Commission — European Union framework for State aid in the form of public</w:t>
      </w:r>
      <w:r>
        <w:rPr>
          <w:spacing w:val="1"/>
          <w:sz w:val="20"/>
        </w:rPr>
        <w:t xml:space="preserve"> </w:t>
      </w:r>
      <w:r>
        <w:rPr>
          <w:sz w:val="20"/>
        </w:rPr>
        <w:t>service</w:t>
      </w:r>
      <w:r>
        <w:rPr>
          <w:spacing w:val="-1"/>
          <w:sz w:val="20"/>
        </w:rPr>
        <w:t xml:space="preserve"> </w:t>
      </w:r>
      <w:r>
        <w:rPr>
          <w:sz w:val="20"/>
        </w:rPr>
        <w:t>compensation</w:t>
      </w:r>
      <w:r>
        <w:rPr>
          <w:spacing w:val="-1"/>
          <w:sz w:val="20"/>
        </w:rPr>
        <w:t xml:space="preserve"> </w:t>
      </w:r>
      <w:r>
        <w:rPr>
          <w:sz w:val="20"/>
        </w:rPr>
        <w:t>(OJ</w:t>
      </w:r>
      <w:r>
        <w:rPr>
          <w:spacing w:val="1"/>
          <w:sz w:val="20"/>
        </w:rPr>
        <w:t xml:space="preserve"> </w:t>
      </w:r>
      <w:r>
        <w:rPr>
          <w:sz w:val="20"/>
        </w:rPr>
        <w:t>C</w:t>
      </w:r>
      <w:r>
        <w:rPr>
          <w:spacing w:val="-1"/>
          <w:sz w:val="20"/>
        </w:rPr>
        <w:t xml:space="preserve"> </w:t>
      </w:r>
      <w:r>
        <w:rPr>
          <w:sz w:val="20"/>
        </w:rPr>
        <w:t>8, 11.1.2012, p.</w:t>
      </w:r>
      <w:r>
        <w:rPr>
          <w:spacing w:val="-1"/>
          <w:sz w:val="20"/>
        </w:rPr>
        <w:t xml:space="preserve"> </w:t>
      </w:r>
      <w:r>
        <w:rPr>
          <w:sz w:val="20"/>
        </w:rPr>
        <w:t>15).</w:t>
      </w:r>
    </w:p>
    <w:p w14:paraId="722A0B5D" w14:textId="77777777" w:rsidR="004B799C" w:rsidRDefault="00CA4AAC">
      <w:pPr>
        <w:spacing w:before="1"/>
        <w:ind w:left="1525" w:right="961" w:hanging="567"/>
        <w:jc w:val="both"/>
        <w:rPr>
          <w:sz w:val="20"/>
        </w:rPr>
      </w:pPr>
      <w:r>
        <w:rPr>
          <w:sz w:val="20"/>
          <w:vertAlign w:val="superscript"/>
        </w:rPr>
        <w:t>12</w:t>
      </w:r>
      <w:r>
        <w:rPr>
          <w:sz w:val="20"/>
        </w:rPr>
        <w:t xml:space="preserve">  </w:t>
      </w:r>
      <w:r>
        <w:rPr>
          <w:spacing w:val="1"/>
          <w:sz w:val="20"/>
        </w:rPr>
        <w:t xml:space="preserve"> </w:t>
      </w:r>
      <w:r>
        <w:rPr>
          <w:sz w:val="20"/>
        </w:rPr>
        <w:t>European Union Guidelines for State aid in the agricultural and forestry sectors and in rural areas 2014 to</w:t>
      </w:r>
      <w:r>
        <w:rPr>
          <w:spacing w:val="1"/>
          <w:sz w:val="20"/>
        </w:rPr>
        <w:t xml:space="preserve"> </w:t>
      </w:r>
      <w:r>
        <w:rPr>
          <w:sz w:val="20"/>
        </w:rPr>
        <w:t>2020</w:t>
      </w:r>
      <w:r>
        <w:rPr>
          <w:spacing w:val="-1"/>
          <w:sz w:val="20"/>
        </w:rPr>
        <w:t xml:space="preserve"> </w:t>
      </w:r>
      <w:r>
        <w:rPr>
          <w:sz w:val="20"/>
        </w:rPr>
        <w:t>(OJ</w:t>
      </w:r>
      <w:r>
        <w:rPr>
          <w:spacing w:val="1"/>
          <w:sz w:val="20"/>
        </w:rPr>
        <w:t xml:space="preserve"> </w:t>
      </w:r>
      <w:r>
        <w:rPr>
          <w:sz w:val="20"/>
        </w:rPr>
        <w:t>C</w:t>
      </w:r>
      <w:r>
        <w:rPr>
          <w:spacing w:val="-1"/>
          <w:sz w:val="20"/>
        </w:rPr>
        <w:t xml:space="preserve"> </w:t>
      </w:r>
      <w:r>
        <w:rPr>
          <w:sz w:val="20"/>
        </w:rPr>
        <w:t>204,</w:t>
      </w:r>
      <w:r>
        <w:rPr>
          <w:spacing w:val="-2"/>
          <w:sz w:val="20"/>
        </w:rPr>
        <w:t xml:space="preserve"> </w:t>
      </w:r>
      <w:r>
        <w:rPr>
          <w:sz w:val="20"/>
        </w:rPr>
        <w:t>1.7.2014, p.</w:t>
      </w:r>
      <w:r>
        <w:rPr>
          <w:spacing w:val="-2"/>
          <w:sz w:val="20"/>
        </w:rPr>
        <w:t xml:space="preserve"> </w:t>
      </w:r>
      <w:r>
        <w:rPr>
          <w:sz w:val="20"/>
        </w:rPr>
        <w:t>1).</w:t>
      </w:r>
    </w:p>
    <w:p w14:paraId="5202DA9B" w14:textId="77777777" w:rsidR="004B799C" w:rsidRDefault="00CA4AAC">
      <w:pPr>
        <w:ind w:left="1525" w:right="965" w:hanging="567"/>
        <w:jc w:val="both"/>
        <w:rPr>
          <w:sz w:val="20"/>
        </w:rPr>
      </w:pPr>
      <w:r>
        <w:rPr>
          <w:sz w:val="20"/>
          <w:vertAlign w:val="superscript"/>
        </w:rPr>
        <w:t>13</w:t>
      </w:r>
      <w:r>
        <w:rPr>
          <w:spacing w:val="1"/>
          <w:sz w:val="20"/>
        </w:rPr>
        <w:t xml:space="preserve"> </w:t>
      </w:r>
      <w:r>
        <w:rPr>
          <w:sz w:val="20"/>
        </w:rPr>
        <w:t>Communication from the Commission — Guidelines for the examination of State aid to the fishery and</w:t>
      </w:r>
      <w:r>
        <w:rPr>
          <w:spacing w:val="1"/>
          <w:sz w:val="20"/>
        </w:rPr>
        <w:t xml:space="preserve"> </w:t>
      </w:r>
      <w:r>
        <w:rPr>
          <w:sz w:val="20"/>
        </w:rPr>
        <w:t>aquaculture</w:t>
      </w:r>
      <w:r>
        <w:rPr>
          <w:spacing w:val="-1"/>
          <w:sz w:val="20"/>
        </w:rPr>
        <w:t xml:space="preserve"> </w:t>
      </w:r>
      <w:r>
        <w:rPr>
          <w:sz w:val="20"/>
        </w:rPr>
        <w:t>sector (OJ</w:t>
      </w:r>
      <w:r>
        <w:rPr>
          <w:spacing w:val="1"/>
          <w:sz w:val="20"/>
        </w:rPr>
        <w:t xml:space="preserve"> </w:t>
      </w:r>
      <w:r>
        <w:rPr>
          <w:sz w:val="20"/>
        </w:rPr>
        <w:t>C</w:t>
      </w:r>
      <w:r>
        <w:rPr>
          <w:spacing w:val="-1"/>
          <w:sz w:val="20"/>
        </w:rPr>
        <w:t xml:space="preserve"> </w:t>
      </w:r>
      <w:r>
        <w:rPr>
          <w:sz w:val="20"/>
        </w:rPr>
        <w:t>217,</w:t>
      </w:r>
      <w:r>
        <w:rPr>
          <w:spacing w:val="-2"/>
          <w:sz w:val="20"/>
        </w:rPr>
        <w:t xml:space="preserve"> </w:t>
      </w:r>
      <w:r>
        <w:rPr>
          <w:sz w:val="20"/>
        </w:rPr>
        <w:t>2.7.2015,</w:t>
      </w:r>
      <w:r>
        <w:rPr>
          <w:spacing w:val="4"/>
          <w:sz w:val="20"/>
        </w:rPr>
        <w:t xml:space="preserve"> </w:t>
      </w:r>
      <w:r>
        <w:rPr>
          <w:sz w:val="20"/>
        </w:rPr>
        <w:t>p.</w:t>
      </w:r>
      <w:r>
        <w:rPr>
          <w:spacing w:val="-2"/>
          <w:sz w:val="20"/>
        </w:rPr>
        <w:t xml:space="preserve"> </w:t>
      </w:r>
      <w:r>
        <w:rPr>
          <w:sz w:val="20"/>
        </w:rPr>
        <w:t>1).</w:t>
      </w:r>
    </w:p>
    <w:p w14:paraId="528954D5" w14:textId="77777777" w:rsidR="004B799C" w:rsidRDefault="00CA4AAC">
      <w:pPr>
        <w:ind w:left="1525" w:right="955" w:hanging="567"/>
        <w:jc w:val="both"/>
        <w:rPr>
          <w:sz w:val="20"/>
        </w:rPr>
      </w:pPr>
      <w:r>
        <w:rPr>
          <w:sz w:val="20"/>
          <w:vertAlign w:val="superscript"/>
        </w:rPr>
        <w:t>14</w:t>
      </w:r>
      <w:r>
        <w:rPr>
          <w:sz w:val="20"/>
        </w:rPr>
        <w:t xml:space="preserve">   </w:t>
      </w:r>
      <w:r>
        <w:rPr>
          <w:spacing w:val="1"/>
          <w:sz w:val="20"/>
        </w:rPr>
        <w:t xml:space="preserve"> </w:t>
      </w:r>
      <w:r>
        <w:rPr>
          <w:sz w:val="20"/>
        </w:rPr>
        <w:t>Communication from the Commission — Guidelines on State aid for rescuing and restructuring non-</w:t>
      </w:r>
      <w:r>
        <w:rPr>
          <w:spacing w:val="1"/>
          <w:sz w:val="20"/>
        </w:rPr>
        <w:t xml:space="preserve"> </w:t>
      </w:r>
      <w:r>
        <w:rPr>
          <w:sz w:val="20"/>
        </w:rPr>
        <w:t>financial</w:t>
      </w:r>
      <w:r>
        <w:rPr>
          <w:spacing w:val="-2"/>
          <w:sz w:val="20"/>
        </w:rPr>
        <w:t xml:space="preserve"> </w:t>
      </w:r>
      <w:r>
        <w:rPr>
          <w:sz w:val="20"/>
        </w:rPr>
        <w:t>undertakings</w:t>
      </w:r>
      <w:r>
        <w:rPr>
          <w:spacing w:val="-1"/>
          <w:sz w:val="20"/>
        </w:rPr>
        <w:t xml:space="preserve"> </w:t>
      </w:r>
      <w:r>
        <w:rPr>
          <w:sz w:val="20"/>
        </w:rPr>
        <w:t>in</w:t>
      </w:r>
      <w:r>
        <w:rPr>
          <w:spacing w:val="-1"/>
          <w:sz w:val="20"/>
        </w:rPr>
        <w:t xml:space="preserve"> </w:t>
      </w:r>
      <w:r>
        <w:rPr>
          <w:sz w:val="20"/>
        </w:rPr>
        <w:t>difficulty</w:t>
      </w:r>
      <w:r>
        <w:rPr>
          <w:spacing w:val="-4"/>
          <w:sz w:val="20"/>
        </w:rPr>
        <w:t xml:space="preserve"> </w:t>
      </w:r>
      <w:r>
        <w:rPr>
          <w:sz w:val="20"/>
        </w:rPr>
        <w:t>(OJ</w:t>
      </w:r>
      <w:r>
        <w:rPr>
          <w:spacing w:val="1"/>
          <w:sz w:val="20"/>
        </w:rPr>
        <w:t xml:space="preserve"> </w:t>
      </w:r>
      <w:r>
        <w:rPr>
          <w:sz w:val="20"/>
        </w:rPr>
        <w:t>C</w:t>
      </w:r>
      <w:r>
        <w:rPr>
          <w:spacing w:val="-1"/>
          <w:sz w:val="20"/>
        </w:rPr>
        <w:t xml:space="preserve"> </w:t>
      </w:r>
      <w:r>
        <w:rPr>
          <w:sz w:val="20"/>
        </w:rPr>
        <w:t>249, 31.7.2014,</w:t>
      </w:r>
      <w:r>
        <w:rPr>
          <w:spacing w:val="-2"/>
          <w:sz w:val="20"/>
        </w:rPr>
        <w:t xml:space="preserve"> </w:t>
      </w:r>
      <w:r>
        <w:rPr>
          <w:sz w:val="20"/>
        </w:rPr>
        <w:t>p.</w:t>
      </w:r>
      <w:r>
        <w:rPr>
          <w:spacing w:val="-2"/>
          <w:sz w:val="20"/>
        </w:rPr>
        <w:t xml:space="preserve"> </w:t>
      </w:r>
      <w:r>
        <w:rPr>
          <w:sz w:val="20"/>
        </w:rPr>
        <w:t>1).</w:t>
      </w:r>
    </w:p>
    <w:p w14:paraId="79885820" w14:textId="77777777" w:rsidR="004B799C" w:rsidRDefault="004B799C">
      <w:pPr>
        <w:jc w:val="both"/>
        <w:rPr>
          <w:sz w:val="20"/>
        </w:rPr>
        <w:sectPr w:rsidR="004B799C">
          <w:pgSz w:w="11910" w:h="16840"/>
          <w:pgMar w:top="1020" w:right="460" w:bottom="1620" w:left="460" w:header="0" w:footer="1426" w:gutter="0"/>
          <w:cols w:space="720"/>
        </w:sectPr>
      </w:pPr>
    </w:p>
    <w:p w14:paraId="7EA9C147" w14:textId="77777777" w:rsidR="004B799C" w:rsidRDefault="00CA4AAC">
      <w:pPr>
        <w:pStyle w:val="BodyText"/>
        <w:spacing w:before="72"/>
        <w:ind w:left="1525" w:right="960"/>
      </w:pPr>
      <w:r>
        <w:lastRenderedPageBreak/>
        <w:t>incompatible</w:t>
      </w:r>
      <w:r>
        <w:rPr>
          <w:spacing w:val="6"/>
        </w:rPr>
        <w:t xml:space="preserve"> </w:t>
      </w:r>
      <w:r>
        <w:t>with</w:t>
      </w:r>
      <w:r>
        <w:rPr>
          <w:spacing w:val="8"/>
        </w:rPr>
        <w:t xml:space="preserve"> </w:t>
      </w:r>
      <w:r>
        <w:t>the</w:t>
      </w:r>
      <w:r>
        <w:rPr>
          <w:spacing w:val="7"/>
        </w:rPr>
        <w:t xml:space="preserve"> </w:t>
      </w:r>
      <w:r>
        <w:t>internal</w:t>
      </w:r>
      <w:r>
        <w:rPr>
          <w:spacing w:val="8"/>
        </w:rPr>
        <w:t xml:space="preserve"> </w:t>
      </w:r>
      <w:r>
        <w:t>market,</w:t>
      </w:r>
      <w:r>
        <w:rPr>
          <w:spacing w:val="8"/>
        </w:rPr>
        <w:t xml:space="preserve"> </w:t>
      </w:r>
      <w:r>
        <w:t>the</w:t>
      </w:r>
      <w:r>
        <w:rPr>
          <w:spacing w:val="7"/>
        </w:rPr>
        <w:t xml:space="preserve"> </w:t>
      </w:r>
      <w:r>
        <w:t>Commission</w:t>
      </w:r>
      <w:r>
        <w:rPr>
          <w:spacing w:val="8"/>
        </w:rPr>
        <w:t xml:space="preserve"> </w:t>
      </w:r>
      <w:r>
        <w:t>will</w:t>
      </w:r>
      <w:r>
        <w:rPr>
          <w:spacing w:val="9"/>
        </w:rPr>
        <w:t xml:space="preserve"> </w:t>
      </w:r>
      <w:r>
        <w:t>take</w:t>
      </w:r>
      <w:r>
        <w:rPr>
          <w:spacing w:val="6"/>
        </w:rPr>
        <w:t xml:space="preserve"> </w:t>
      </w:r>
      <w:r>
        <w:t>account</w:t>
      </w:r>
      <w:r>
        <w:rPr>
          <w:spacing w:val="8"/>
        </w:rPr>
        <w:t xml:space="preserve"> </w:t>
      </w:r>
      <w:r>
        <w:t>of</w:t>
      </w:r>
      <w:r>
        <w:rPr>
          <w:spacing w:val="7"/>
        </w:rPr>
        <w:t xml:space="preserve"> </w:t>
      </w:r>
      <w:r>
        <w:t>the</w:t>
      </w:r>
      <w:r>
        <w:rPr>
          <w:spacing w:val="7"/>
        </w:rPr>
        <w:t xml:space="preserve"> </w:t>
      </w:r>
      <w:r>
        <w:t>amount</w:t>
      </w:r>
      <w:r>
        <w:rPr>
          <w:spacing w:val="-57"/>
        </w:rPr>
        <w:t xml:space="preserve"> </w:t>
      </w:r>
      <w:r>
        <w:t>of aid still to be</w:t>
      </w:r>
      <w:r>
        <w:rPr>
          <w:spacing w:val="-1"/>
        </w:rPr>
        <w:t xml:space="preserve"> </w:t>
      </w:r>
      <w:r>
        <w:t>recovered</w:t>
      </w:r>
      <w:r>
        <w:rPr>
          <w:vertAlign w:val="superscript"/>
        </w:rPr>
        <w:t>15</w:t>
      </w:r>
      <w:r>
        <w:t>.</w:t>
      </w:r>
    </w:p>
    <w:p w14:paraId="5168B229" w14:textId="77777777" w:rsidR="004B799C" w:rsidRDefault="00CA4AAC">
      <w:pPr>
        <w:pStyle w:val="Heading1"/>
        <w:numPr>
          <w:ilvl w:val="1"/>
          <w:numId w:val="27"/>
        </w:numPr>
        <w:tabs>
          <w:tab w:val="left" w:pos="1534"/>
          <w:tab w:val="left" w:pos="1535"/>
        </w:tabs>
        <w:spacing w:before="245"/>
        <w:ind w:hanging="577"/>
      </w:pPr>
      <w:bookmarkStart w:id="3" w:name="_bookmark3"/>
      <w:bookmarkEnd w:id="3"/>
      <w:r>
        <w:t>Aid</w:t>
      </w:r>
      <w:r>
        <w:rPr>
          <w:spacing w:val="-2"/>
        </w:rPr>
        <w:t xml:space="preserve"> </w:t>
      </w:r>
      <w:r>
        <w:t>measures</w:t>
      </w:r>
      <w:r>
        <w:rPr>
          <w:spacing w:val="-2"/>
        </w:rPr>
        <w:t xml:space="preserve"> </w:t>
      </w:r>
      <w:r>
        <w:t>covered</w:t>
      </w:r>
      <w:r>
        <w:rPr>
          <w:spacing w:val="-2"/>
        </w:rPr>
        <w:t xml:space="preserve"> </w:t>
      </w:r>
      <w:r>
        <w:t>by</w:t>
      </w:r>
      <w:r>
        <w:rPr>
          <w:spacing w:val="-1"/>
        </w:rPr>
        <w:t xml:space="preserve"> </w:t>
      </w:r>
      <w:r>
        <w:t>these</w:t>
      </w:r>
      <w:r>
        <w:rPr>
          <w:spacing w:val="-3"/>
        </w:rPr>
        <w:t xml:space="preserve"> </w:t>
      </w:r>
      <w:r>
        <w:t>guidelines</w:t>
      </w:r>
    </w:p>
    <w:p w14:paraId="3887A1FE" w14:textId="77777777" w:rsidR="004B799C" w:rsidRDefault="004B799C">
      <w:pPr>
        <w:pStyle w:val="BodyText"/>
        <w:spacing w:before="5"/>
        <w:rPr>
          <w:b/>
          <w:sz w:val="20"/>
        </w:rPr>
      </w:pPr>
    </w:p>
    <w:p w14:paraId="465E519C" w14:textId="77777777" w:rsidR="004B799C" w:rsidRDefault="00CA4AAC">
      <w:pPr>
        <w:pStyle w:val="ListParagraph"/>
        <w:numPr>
          <w:ilvl w:val="0"/>
          <w:numId w:val="28"/>
        </w:numPr>
        <w:tabs>
          <w:tab w:val="left" w:pos="1559"/>
        </w:tabs>
        <w:ind w:right="962"/>
        <w:jc w:val="both"/>
        <w:rPr>
          <w:sz w:val="24"/>
        </w:rPr>
      </w:pPr>
      <w:r>
        <w:rPr>
          <w:sz w:val="24"/>
        </w:rPr>
        <w:t>The Commission has identified a number of categories of environmental protection and</w:t>
      </w:r>
      <w:r>
        <w:rPr>
          <w:spacing w:val="1"/>
          <w:sz w:val="24"/>
        </w:rPr>
        <w:t xml:space="preserve"> </w:t>
      </w:r>
      <w:r>
        <w:rPr>
          <w:sz w:val="24"/>
        </w:rPr>
        <w:t>energy measures for which State aid may be compatible with the internal market under</w:t>
      </w:r>
      <w:r>
        <w:rPr>
          <w:spacing w:val="1"/>
          <w:sz w:val="24"/>
        </w:rPr>
        <w:t xml:space="preserve"> </w:t>
      </w:r>
      <w:r>
        <w:rPr>
          <w:sz w:val="24"/>
        </w:rPr>
        <w:t>Article</w:t>
      </w:r>
      <w:r>
        <w:rPr>
          <w:spacing w:val="-1"/>
          <w:sz w:val="24"/>
        </w:rPr>
        <w:t xml:space="preserve"> </w:t>
      </w:r>
      <w:r>
        <w:rPr>
          <w:sz w:val="24"/>
        </w:rPr>
        <w:t>107(3), point</w:t>
      </w:r>
      <w:r>
        <w:rPr>
          <w:spacing w:val="1"/>
          <w:sz w:val="24"/>
        </w:rPr>
        <w:t xml:space="preserve"> </w:t>
      </w:r>
      <w:r>
        <w:rPr>
          <w:sz w:val="24"/>
        </w:rPr>
        <w:t>(c),</w:t>
      </w:r>
      <w:r>
        <w:rPr>
          <w:spacing w:val="2"/>
          <w:sz w:val="24"/>
        </w:rPr>
        <w:t xml:space="preserve"> </w:t>
      </w:r>
      <w:r>
        <w:rPr>
          <w:sz w:val="24"/>
        </w:rPr>
        <w:t>of the</w:t>
      </w:r>
      <w:r>
        <w:rPr>
          <w:spacing w:val="-2"/>
          <w:sz w:val="24"/>
        </w:rPr>
        <w:t xml:space="preserve"> </w:t>
      </w:r>
      <w:r>
        <w:rPr>
          <w:sz w:val="24"/>
        </w:rPr>
        <w:t>Treaty</w:t>
      </w:r>
      <w:r>
        <w:rPr>
          <w:spacing w:val="-5"/>
          <w:sz w:val="24"/>
        </w:rPr>
        <w:t xml:space="preserve"> </w:t>
      </w:r>
      <w:r>
        <w:rPr>
          <w:sz w:val="24"/>
        </w:rPr>
        <w:t>under</w:t>
      </w:r>
      <w:r>
        <w:rPr>
          <w:spacing w:val="1"/>
          <w:sz w:val="24"/>
        </w:rPr>
        <w:t xml:space="preserve"> </w:t>
      </w:r>
      <w:r>
        <w:rPr>
          <w:sz w:val="24"/>
        </w:rPr>
        <w:t>certain</w:t>
      </w:r>
      <w:r>
        <w:rPr>
          <w:spacing w:val="-1"/>
          <w:sz w:val="24"/>
        </w:rPr>
        <w:t xml:space="preserve"> </w:t>
      </w:r>
      <w:r>
        <w:rPr>
          <w:sz w:val="24"/>
        </w:rPr>
        <w:t>conditions:</w:t>
      </w:r>
    </w:p>
    <w:p w14:paraId="2B6D9A53" w14:textId="77777777" w:rsidR="004B799C" w:rsidRDefault="004B799C">
      <w:pPr>
        <w:pStyle w:val="BodyText"/>
        <w:spacing w:before="10"/>
        <w:rPr>
          <w:sz w:val="20"/>
        </w:rPr>
      </w:pPr>
    </w:p>
    <w:p w14:paraId="26C63506" w14:textId="77777777" w:rsidR="004B799C" w:rsidRDefault="00CA4AAC">
      <w:pPr>
        <w:pStyle w:val="ListParagraph"/>
        <w:numPr>
          <w:ilvl w:val="1"/>
          <w:numId w:val="28"/>
        </w:numPr>
        <w:tabs>
          <w:tab w:val="left" w:pos="2092"/>
        </w:tabs>
        <w:ind w:right="957"/>
        <w:jc w:val="both"/>
        <w:rPr>
          <w:sz w:val="24"/>
        </w:rPr>
      </w:pPr>
      <w:r>
        <w:rPr>
          <w:sz w:val="24"/>
        </w:rPr>
        <w:t>aid for the reduction and removal of greenhouse gas emissions, including through</w:t>
      </w:r>
      <w:r>
        <w:rPr>
          <w:spacing w:val="1"/>
          <w:sz w:val="24"/>
        </w:rPr>
        <w:t xml:space="preserve"> </w:t>
      </w:r>
      <w:r>
        <w:rPr>
          <w:sz w:val="24"/>
        </w:rPr>
        <w:t>support</w:t>
      </w:r>
      <w:r>
        <w:rPr>
          <w:spacing w:val="-1"/>
          <w:sz w:val="24"/>
        </w:rPr>
        <w:t xml:space="preserve"> </w:t>
      </w:r>
      <w:r>
        <w:rPr>
          <w:sz w:val="24"/>
        </w:rPr>
        <w:t>for renewable</w:t>
      </w:r>
      <w:r>
        <w:rPr>
          <w:spacing w:val="-1"/>
          <w:sz w:val="24"/>
        </w:rPr>
        <w:t xml:space="preserve"> </w:t>
      </w:r>
      <w:r>
        <w:rPr>
          <w:sz w:val="24"/>
        </w:rPr>
        <w:t>energy;</w:t>
      </w:r>
    </w:p>
    <w:p w14:paraId="1CECFCFA" w14:textId="77777777" w:rsidR="004B799C" w:rsidRDefault="004B799C">
      <w:pPr>
        <w:pStyle w:val="BodyText"/>
        <w:spacing w:before="10"/>
        <w:rPr>
          <w:sz w:val="20"/>
        </w:rPr>
      </w:pPr>
    </w:p>
    <w:p w14:paraId="4AB1B579" w14:textId="77777777" w:rsidR="004B799C" w:rsidRDefault="00CA4AAC">
      <w:pPr>
        <w:pStyle w:val="ListParagraph"/>
        <w:numPr>
          <w:ilvl w:val="1"/>
          <w:numId w:val="28"/>
        </w:numPr>
        <w:tabs>
          <w:tab w:val="left" w:pos="2091"/>
          <w:tab w:val="left" w:pos="2092"/>
        </w:tabs>
        <w:rPr>
          <w:sz w:val="24"/>
        </w:rPr>
      </w:pPr>
      <w:r>
        <w:rPr>
          <w:sz w:val="24"/>
        </w:rPr>
        <w:t>aid</w:t>
      </w:r>
      <w:r>
        <w:rPr>
          <w:spacing w:val="-1"/>
          <w:sz w:val="24"/>
        </w:rPr>
        <w:t xml:space="preserve"> </w:t>
      </w:r>
      <w:r>
        <w:rPr>
          <w:sz w:val="24"/>
        </w:rPr>
        <w:t>for</w:t>
      </w:r>
      <w:r>
        <w:rPr>
          <w:spacing w:val="-2"/>
          <w:sz w:val="24"/>
        </w:rPr>
        <w:t xml:space="preserve"> </w:t>
      </w:r>
      <w:r>
        <w:rPr>
          <w:sz w:val="24"/>
        </w:rPr>
        <w:t>the</w:t>
      </w:r>
      <w:r>
        <w:rPr>
          <w:spacing w:val="-1"/>
          <w:sz w:val="24"/>
        </w:rPr>
        <w:t xml:space="preserve"> </w:t>
      </w:r>
      <w:r>
        <w:rPr>
          <w:sz w:val="24"/>
        </w:rPr>
        <w:t>improvement</w:t>
      </w:r>
      <w:r>
        <w:rPr>
          <w:spacing w:val="2"/>
          <w:sz w:val="24"/>
        </w:rPr>
        <w:t xml:space="preserve"> </w:t>
      </w:r>
      <w:r>
        <w:rPr>
          <w:sz w:val="24"/>
        </w:rPr>
        <w:t>of</w:t>
      </w:r>
      <w:r>
        <w:rPr>
          <w:spacing w:val="-1"/>
          <w:sz w:val="24"/>
        </w:rPr>
        <w:t xml:space="preserve"> </w:t>
      </w:r>
      <w:r>
        <w:rPr>
          <w:sz w:val="24"/>
        </w:rPr>
        <w:t>energy</w:t>
      </w:r>
      <w:r>
        <w:rPr>
          <w:spacing w:val="-3"/>
          <w:sz w:val="24"/>
        </w:rPr>
        <w:t xml:space="preserve"> </w:t>
      </w:r>
      <w:r>
        <w:rPr>
          <w:sz w:val="24"/>
        </w:rPr>
        <w:t>and</w:t>
      </w:r>
      <w:r>
        <w:rPr>
          <w:spacing w:val="-1"/>
          <w:sz w:val="24"/>
        </w:rPr>
        <w:t xml:space="preserve"> </w:t>
      </w:r>
      <w:r>
        <w:rPr>
          <w:sz w:val="24"/>
        </w:rPr>
        <w:t>environmental performance</w:t>
      </w:r>
      <w:r>
        <w:rPr>
          <w:spacing w:val="-2"/>
          <w:sz w:val="24"/>
        </w:rPr>
        <w:t xml:space="preserve"> </w:t>
      </w:r>
      <w:r>
        <w:rPr>
          <w:sz w:val="24"/>
        </w:rPr>
        <w:t>in</w:t>
      </w:r>
      <w:r>
        <w:rPr>
          <w:spacing w:val="-1"/>
          <w:sz w:val="24"/>
        </w:rPr>
        <w:t xml:space="preserve"> </w:t>
      </w:r>
      <w:r>
        <w:rPr>
          <w:sz w:val="24"/>
        </w:rPr>
        <w:t>buildings;</w:t>
      </w:r>
    </w:p>
    <w:p w14:paraId="1E8BB4B5" w14:textId="77777777" w:rsidR="004B799C" w:rsidRDefault="004B799C">
      <w:pPr>
        <w:pStyle w:val="BodyText"/>
        <w:spacing w:before="10"/>
        <w:rPr>
          <w:sz w:val="20"/>
        </w:rPr>
      </w:pPr>
    </w:p>
    <w:p w14:paraId="70A03DBF" w14:textId="77777777" w:rsidR="004B799C" w:rsidRDefault="00CA4AAC">
      <w:pPr>
        <w:pStyle w:val="ListParagraph"/>
        <w:numPr>
          <w:ilvl w:val="1"/>
          <w:numId w:val="28"/>
        </w:numPr>
        <w:tabs>
          <w:tab w:val="left" w:pos="2092"/>
        </w:tabs>
        <w:ind w:right="957"/>
        <w:jc w:val="both"/>
        <w:rPr>
          <w:sz w:val="24"/>
        </w:rPr>
      </w:pPr>
      <w:r>
        <w:rPr>
          <w:sz w:val="24"/>
        </w:rPr>
        <w:t>aid for the acquisition and leasing of clean transport vehicles (used for air, road,</w:t>
      </w:r>
      <w:r>
        <w:rPr>
          <w:spacing w:val="1"/>
          <w:sz w:val="24"/>
        </w:rPr>
        <w:t xml:space="preserve"> </w:t>
      </w:r>
      <w:r>
        <w:rPr>
          <w:sz w:val="24"/>
        </w:rPr>
        <w:t>railway, inland waterway and sea and coastal passenger and freight transport), aid</w:t>
      </w:r>
      <w:r>
        <w:rPr>
          <w:spacing w:val="1"/>
          <w:sz w:val="24"/>
        </w:rPr>
        <w:t xml:space="preserve"> </w:t>
      </w:r>
      <w:r>
        <w:rPr>
          <w:sz w:val="24"/>
        </w:rPr>
        <w:t>for the retrofitting of transport vehicles allowing them to qualify as clean transport</w:t>
      </w:r>
      <w:r>
        <w:rPr>
          <w:spacing w:val="-57"/>
          <w:sz w:val="24"/>
        </w:rPr>
        <w:t xml:space="preserve"> </w:t>
      </w:r>
      <w:r>
        <w:rPr>
          <w:sz w:val="24"/>
        </w:rPr>
        <w:t>vehicles</w:t>
      </w:r>
      <w:r>
        <w:rPr>
          <w:spacing w:val="-1"/>
          <w:sz w:val="24"/>
        </w:rPr>
        <w:t xml:space="preserve"> </w:t>
      </w:r>
      <w:r>
        <w:rPr>
          <w:sz w:val="24"/>
        </w:rPr>
        <w:t>and aid</w:t>
      </w:r>
      <w:r>
        <w:rPr>
          <w:spacing w:val="2"/>
          <w:sz w:val="24"/>
        </w:rPr>
        <w:t xml:space="preserve"> </w:t>
      </w:r>
      <w:r>
        <w:rPr>
          <w:sz w:val="24"/>
        </w:rPr>
        <w:t>for</w:t>
      </w:r>
      <w:r>
        <w:rPr>
          <w:spacing w:val="-2"/>
          <w:sz w:val="24"/>
        </w:rPr>
        <w:t xml:space="preserve"> </w:t>
      </w:r>
      <w:r>
        <w:rPr>
          <w:sz w:val="24"/>
        </w:rPr>
        <w:t>clean</w:t>
      </w:r>
      <w:r>
        <w:rPr>
          <w:spacing w:val="3"/>
          <w:sz w:val="24"/>
        </w:rPr>
        <w:t xml:space="preserve"> </w:t>
      </w:r>
      <w:r>
        <w:rPr>
          <w:sz w:val="24"/>
        </w:rPr>
        <w:t>service</w:t>
      </w:r>
      <w:r>
        <w:rPr>
          <w:spacing w:val="1"/>
          <w:sz w:val="24"/>
        </w:rPr>
        <w:t xml:space="preserve"> </w:t>
      </w:r>
      <w:r>
        <w:rPr>
          <w:sz w:val="24"/>
        </w:rPr>
        <w:t>equipment;</w:t>
      </w:r>
    </w:p>
    <w:p w14:paraId="4E6DB8DB" w14:textId="77777777" w:rsidR="004B799C" w:rsidRDefault="004B799C">
      <w:pPr>
        <w:pStyle w:val="BodyText"/>
        <w:spacing w:before="11"/>
        <w:rPr>
          <w:sz w:val="20"/>
        </w:rPr>
      </w:pPr>
    </w:p>
    <w:p w14:paraId="625975C2" w14:textId="77777777" w:rsidR="004B799C" w:rsidRDefault="00CA4AAC">
      <w:pPr>
        <w:pStyle w:val="ListParagraph"/>
        <w:numPr>
          <w:ilvl w:val="1"/>
          <w:numId w:val="28"/>
        </w:numPr>
        <w:tabs>
          <w:tab w:val="left" w:pos="2092"/>
        </w:tabs>
        <w:ind w:right="955"/>
        <w:jc w:val="both"/>
        <w:rPr>
          <w:sz w:val="24"/>
        </w:rPr>
      </w:pPr>
      <w:r>
        <w:rPr>
          <w:sz w:val="24"/>
        </w:rPr>
        <w:t>aid for the deployment of recharging or refuelling infrastructure for zero-emission</w:t>
      </w:r>
      <w:r>
        <w:rPr>
          <w:spacing w:val="1"/>
          <w:sz w:val="24"/>
        </w:rPr>
        <w:t xml:space="preserve"> </w:t>
      </w:r>
      <w:r>
        <w:rPr>
          <w:sz w:val="24"/>
        </w:rPr>
        <w:t>and</w:t>
      </w:r>
      <w:r>
        <w:rPr>
          <w:spacing w:val="-1"/>
          <w:sz w:val="24"/>
        </w:rPr>
        <w:t xml:space="preserve"> </w:t>
      </w:r>
      <w:r>
        <w:rPr>
          <w:sz w:val="24"/>
        </w:rPr>
        <w:t>clean transport vehicles;</w:t>
      </w:r>
    </w:p>
    <w:p w14:paraId="1D078944" w14:textId="77777777" w:rsidR="004B799C" w:rsidRDefault="004B799C">
      <w:pPr>
        <w:pStyle w:val="BodyText"/>
        <w:spacing w:before="10"/>
        <w:rPr>
          <w:sz w:val="20"/>
        </w:rPr>
      </w:pPr>
    </w:p>
    <w:p w14:paraId="4529BDDC" w14:textId="77777777" w:rsidR="004B799C" w:rsidRDefault="00CA4AAC">
      <w:pPr>
        <w:pStyle w:val="ListParagraph"/>
        <w:numPr>
          <w:ilvl w:val="1"/>
          <w:numId w:val="28"/>
        </w:numPr>
        <w:tabs>
          <w:tab w:val="left" w:pos="2092"/>
        </w:tabs>
        <w:ind w:right="962"/>
        <w:jc w:val="both"/>
        <w:rPr>
          <w:sz w:val="24"/>
        </w:rPr>
      </w:pPr>
      <w:r>
        <w:rPr>
          <w:sz w:val="24"/>
        </w:rPr>
        <w:t>aid for resource efficiency and for supporting the transition towards a circular</w:t>
      </w:r>
      <w:r>
        <w:rPr>
          <w:spacing w:val="1"/>
          <w:sz w:val="24"/>
        </w:rPr>
        <w:t xml:space="preserve"> </w:t>
      </w:r>
      <w:r>
        <w:rPr>
          <w:sz w:val="24"/>
        </w:rPr>
        <w:t>economy;</w:t>
      </w:r>
    </w:p>
    <w:p w14:paraId="6D6577B0" w14:textId="77777777" w:rsidR="004B799C" w:rsidRDefault="004B799C">
      <w:pPr>
        <w:pStyle w:val="BodyText"/>
        <w:spacing w:before="10"/>
        <w:rPr>
          <w:sz w:val="20"/>
        </w:rPr>
      </w:pPr>
    </w:p>
    <w:p w14:paraId="68AD81D0" w14:textId="77777777" w:rsidR="004B799C" w:rsidRDefault="00CA4AAC">
      <w:pPr>
        <w:pStyle w:val="ListParagraph"/>
        <w:numPr>
          <w:ilvl w:val="1"/>
          <w:numId w:val="28"/>
        </w:numPr>
        <w:tabs>
          <w:tab w:val="left" w:pos="2091"/>
          <w:tab w:val="left" w:pos="2092"/>
        </w:tabs>
        <w:rPr>
          <w:sz w:val="24"/>
        </w:rPr>
      </w:pPr>
      <w:r>
        <w:rPr>
          <w:sz w:val="24"/>
        </w:rPr>
        <w:t>aid</w:t>
      </w:r>
      <w:r>
        <w:rPr>
          <w:spacing w:val="-1"/>
          <w:sz w:val="24"/>
        </w:rPr>
        <w:t xml:space="preserve"> </w:t>
      </w:r>
      <w:r>
        <w:rPr>
          <w:sz w:val="24"/>
        </w:rPr>
        <w:t>for</w:t>
      </w:r>
      <w:r>
        <w:rPr>
          <w:spacing w:val="-2"/>
          <w:sz w:val="24"/>
        </w:rPr>
        <w:t xml:space="preserve"> </w:t>
      </w:r>
      <w:r>
        <w:rPr>
          <w:sz w:val="24"/>
        </w:rPr>
        <w:t>the prevention</w:t>
      </w:r>
      <w:r>
        <w:rPr>
          <w:spacing w:val="-1"/>
          <w:sz w:val="24"/>
        </w:rPr>
        <w:t xml:space="preserve"> </w:t>
      </w:r>
      <w:r>
        <w:rPr>
          <w:sz w:val="24"/>
        </w:rPr>
        <w:t>or reduction of</w:t>
      </w:r>
      <w:r>
        <w:rPr>
          <w:spacing w:val="-2"/>
          <w:sz w:val="24"/>
        </w:rPr>
        <w:t xml:space="preserve"> </w:t>
      </w:r>
      <w:r>
        <w:rPr>
          <w:sz w:val="24"/>
        </w:rPr>
        <w:t>pollution other</w:t>
      </w:r>
      <w:r>
        <w:rPr>
          <w:spacing w:val="-3"/>
          <w:sz w:val="24"/>
        </w:rPr>
        <w:t xml:space="preserve"> </w:t>
      </w:r>
      <w:r>
        <w:rPr>
          <w:sz w:val="24"/>
        </w:rPr>
        <w:t>than</w:t>
      </w:r>
      <w:r>
        <w:rPr>
          <w:spacing w:val="-2"/>
          <w:sz w:val="24"/>
        </w:rPr>
        <w:t xml:space="preserve"> </w:t>
      </w:r>
      <w:r>
        <w:rPr>
          <w:sz w:val="24"/>
        </w:rPr>
        <w:t>from</w:t>
      </w:r>
      <w:r>
        <w:rPr>
          <w:spacing w:val="2"/>
          <w:sz w:val="24"/>
        </w:rPr>
        <w:t xml:space="preserve"> </w:t>
      </w:r>
      <w:r>
        <w:rPr>
          <w:sz w:val="24"/>
        </w:rPr>
        <w:t>greenhouse</w:t>
      </w:r>
      <w:r>
        <w:rPr>
          <w:spacing w:val="-2"/>
          <w:sz w:val="24"/>
        </w:rPr>
        <w:t xml:space="preserve"> </w:t>
      </w:r>
      <w:r>
        <w:rPr>
          <w:sz w:val="24"/>
        </w:rPr>
        <w:t>gases;</w:t>
      </w:r>
    </w:p>
    <w:p w14:paraId="6359F189" w14:textId="77777777" w:rsidR="004B799C" w:rsidRDefault="004B799C">
      <w:pPr>
        <w:pStyle w:val="BodyText"/>
        <w:spacing w:before="10"/>
        <w:rPr>
          <w:sz w:val="20"/>
        </w:rPr>
      </w:pPr>
    </w:p>
    <w:p w14:paraId="0C9400F8" w14:textId="77777777" w:rsidR="004B799C" w:rsidRDefault="00CA4AAC">
      <w:pPr>
        <w:pStyle w:val="ListParagraph"/>
        <w:numPr>
          <w:ilvl w:val="1"/>
          <w:numId w:val="28"/>
        </w:numPr>
        <w:tabs>
          <w:tab w:val="left" w:pos="2092"/>
        </w:tabs>
        <w:ind w:right="956"/>
        <w:jc w:val="both"/>
        <w:rPr>
          <w:sz w:val="24"/>
        </w:rPr>
      </w:pPr>
      <w:r>
        <w:rPr>
          <w:sz w:val="24"/>
        </w:rPr>
        <w:t>aid for the remediation of contaminated sites, the rehabilitation of natural habitats</w:t>
      </w:r>
      <w:r>
        <w:rPr>
          <w:spacing w:val="1"/>
          <w:sz w:val="24"/>
        </w:rPr>
        <w:t xml:space="preserve"> </w:t>
      </w:r>
      <w:r>
        <w:rPr>
          <w:sz w:val="24"/>
        </w:rPr>
        <w:t>and ecosystems, the protection or restoration of biodiversity and nature-based</w:t>
      </w:r>
      <w:r>
        <w:rPr>
          <w:spacing w:val="1"/>
          <w:sz w:val="24"/>
        </w:rPr>
        <w:t xml:space="preserve"> </w:t>
      </w:r>
      <w:r>
        <w:rPr>
          <w:sz w:val="24"/>
        </w:rPr>
        <w:t>solutions for</w:t>
      </w:r>
      <w:r>
        <w:rPr>
          <w:spacing w:val="-1"/>
          <w:sz w:val="24"/>
        </w:rPr>
        <w:t xml:space="preserve"> </w:t>
      </w:r>
      <w:r>
        <w:rPr>
          <w:sz w:val="24"/>
        </w:rPr>
        <w:t>climate</w:t>
      </w:r>
      <w:r>
        <w:rPr>
          <w:spacing w:val="-1"/>
          <w:sz w:val="24"/>
        </w:rPr>
        <w:t xml:space="preserve"> </w:t>
      </w:r>
      <w:r>
        <w:rPr>
          <w:sz w:val="24"/>
        </w:rPr>
        <w:t>adaptation;</w:t>
      </w:r>
    </w:p>
    <w:p w14:paraId="24F5E8A9" w14:textId="77777777" w:rsidR="004B799C" w:rsidRDefault="004B799C">
      <w:pPr>
        <w:pStyle w:val="BodyText"/>
        <w:spacing w:before="11"/>
        <w:rPr>
          <w:sz w:val="20"/>
        </w:rPr>
      </w:pPr>
    </w:p>
    <w:p w14:paraId="08EB6893" w14:textId="77777777" w:rsidR="004B799C" w:rsidRDefault="00CA4AAC">
      <w:pPr>
        <w:pStyle w:val="ListParagraph"/>
        <w:numPr>
          <w:ilvl w:val="1"/>
          <w:numId w:val="28"/>
        </w:numPr>
        <w:tabs>
          <w:tab w:val="left" w:pos="2091"/>
          <w:tab w:val="left" w:pos="2092"/>
        </w:tabs>
        <w:rPr>
          <w:sz w:val="24"/>
        </w:rPr>
      </w:pPr>
      <w:r>
        <w:rPr>
          <w:sz w:val="24"/>
        </w:rPr>
        <w:t>aid</w:t>
      </w:r>
      <w:r>
        <w:rPr>
          <w:spacing w:val="-1"/>
          <w:sz w:val="24"/>
        </w:rPr>
        <w:t xml:space="preserve"> </w:t>
      </w:r>
      <w:r>
        <w:rPr>
          <w:sz w:val="24"/>
        </w:rPr>
        <w:t>in</w:t>
      </w:r>
      <w:r>
        <w:rPr>
          <w:spacing w:val="-1"/>
          <w:sz w:val="24"/>
        </w:rPr>
        <w:t xml:space="preserve"> </w:t>
      </w:r>
      <w:r>
        <w:rPr>
          <w:sz w:val="24"/>
        </w:rPr>
        <w:t>the</w:t>
      </w:r>
      <w:r>
        <w:rPr>
          <w:spacing w:val="-1"/>
          <w:sz w:val="24"/>
        </w:rPr>
        <w:t xml:space="preserve"> </w:t>
      </w:r>
      <w:r>
        <w:rPr>
          <w:sz w:val="24"/>
        </w:rPr>
        <w:t>form of</w:t>
      </w:r>
      <w:r>
        <w:rPr>
          <w:spacing w:val="-2"/>
          <w:sz w:val="24"/>
        </w:rPr>
        <w:t xml:space="preserve"> </w:t>
      </w:r>
      <w:r>
        <w:rPr>
          <w:sz w:val="24"/>
        </w:rPr>
        <w:t>reductions</w:t>
      </w:r>
      <w:r>
        <w:rPr>
          <w:spacing w:val="-1"/>
          <w:sz w:val="24"/>
        </w:rPr>
        <w:t xml:space="preserve"> </w:t>
      </w:r>
      <w:r>
        <w:rPr>
          <w:sz w:val="24"/>
        </w:rPr>
        <w:t>in</w:t>
      </w:r>
      <w:r>
        <w:rPr>
          <w:spacing w:val="-1"/>
          <w:sz w:val="24"/>
        </w:rPr>
        <w:t xml:space="preserve"> </w:t>
      </w:r>
      <w:r>
        <w:rPr>
          <w:sz w:val="24"/>
        </w:rPr>
        <w:t>taxes or</w:t>
      </w:r>
      <w:r>
        <w:rPr>
          <w:spacing w:val="-1"/>
          <w:sz w:val="24"/>
        </w:rPr>
        <w:t xml:space="preserve"> </w:t>
      </w:r>
      <w:r>
        <w:rPr>
          <w:sz w:val="24"/>
        </w:rPr>
        <w:t>parafiscal</w:t>
      </w:r>
      <w:r>
        <w:rPr>
          <w:spacing w:val="1"/>
          <w:sz w:val="24"/>
        </w:rPr>
        <w:t xml:space="preserve"> </w:t>
      </w:r>
      <w:r>
        <w:rPr>
          <w:sz w:val="24"/>
        </w:rPr>
        <w:t>levies;</w:t>
      </w:r>
    </w:p>
    <w:p w14:paraId="4A178653" w14:textId="77777777" w:rsidR="004B799C" w:rsidRDefault="004B799C">
      <w:pPr>
        <w:pStyle w:val="BodyText"/>
        <w:spacing w:before="10"/>
        <w:rPr>
          <w:sz w:val="20"/>
        </w:rPr>
      </w:pPr>
    </w:p>
    <w:p w14:paraId="0388FD77" w14:textId="77777777" w:rsidR="004B799C" w:rsidRDefault="00CA4AAC">
      <w:pPr>
        <w:pStyle w:val="ListParagraph"/>
        <w:numPr>
          <w:ilvl w:val="1"/>
          <w:numId w:val="28"/>
        </w:numPr>
        <w:tabs>
          <w:tab w:val="left" w:pos="2091"/>
          <w:tab w:val="left" w:pos="2092"/>
        </w:tabs>
        <w:rPr>
          <w:sz w:val="24"/>
        </w:rPr>
      </w:pPr>
      <w:r>
        <w:rPr>
          <w:sz w:val="24"/>
        </w:rPr>
        <w:t>aid for</w:t>
      </w:r>
      <w:r>
        <w:rPr>
          <w:spacing w:val="-1"/>
          <w:sz w:val="24"/>
        </w:rPr>
        <w:t xml:space="preserve"> </w:t>
      </w:r>
      <w:r>
        <w:rPr>
          <w:sz w:val="24"/>
        </w:rPr>
        <w:t>the security</w:t>
      </w:r>
      <w:r>
        <w:rPr>
          <w:spacing w:val="-4"/>
          <w:sz w:val="24"/>
        </w:rPr>
        <w:t xml:space="preserve"> </w:t>
      </w:r>
      <w:r>
        <w:rPr>
          <w:sz w:val="24"/>
        </w:rPr>
        <w:t>of electricity</w:t>
      </w:r>
      <w:r>
        <w:rPr>
          <w:spacing w:val="-4"/>
          <w:sz w:val="24"/>
        </w:rPr>
        <w:t xml:space="preserve"> </w:t>
      </w:r>
      <w:r>
        <w:rPr>
          <w:sz w:val="24"/>
        </w:rPr>
        <w:t>supply;</w:t>
      </w:r>
    </w:p>
    <w:p w14:paraId="39707381" w14:textId="77777777" w:rsidR="004B799C" w:rsidRDefault="004B799C">
      <w:pPr>
        <w:pStyle w:val="BodyText"/>
        <w:spacing w:before="10"/>
        <w:rPr>
          <w:sz w:val="20"/>
        </w:rPr>
      </w:pPr>
    </w:p>
    <w:p w14:paraId="2A0BFB53" w14:textId="77777777" w:rsidR="004B799C" w:rsidRDefault="00CA4AAC">
      <w:pPr>
        <w:pStyle w:val="ListParagraph"/>
        <w:numPr>
          <w:ilvl w:val="1"/>
          <w:numId w:val="28"/>
        </w:numPr>
        <w:tabs>
          <w:tab w:val="left" w:pos="2091"/>
          <w:tab w:val="left" w:pos="2092"/>
        </w:tabs>
        <w:rPr>
          <w:sz w:val="24"/>
        </w:rPr>
      </w:pPr>
      <w:r>
        <w:rPr>
          <w:sz w:val="24"/>
        </w:rPr>
        <w:t>aid for</w:t>
      </w:r>
      <w:r>
        <w:rPr>
          <w:spacing w:val="-1"/>
          <w:sz w:val="24"/>
        </w:rPr>
        <w:t xml:space="preserve"> </w:t>
      </w:r>
      <w:r>
        <w:rPr>
          <w:sz w:val="24"/>
        </w:rPr>
        <w:t>energy</w:t>
      </w:r>
      <w:r>
        <w:rPr>
          <w:spacing w:val="-5"/>
          <w:sz w:val="24"/>
        </w:rPr>
        <w:t xml:space="preserve"> </w:t>
      </w:r>
      <w:r>
        <w:rPr>
          <w:sz w:val="24"/>
        </w:rPr>
        <w:t>infrastructure;</w:t>
      </w:r>
    </w:p>
    <w:p w14:paraId="28B5625D" w14:textId="77777777" w:rsidR="004B799C" w:rsidRDefault="004B799C">
      <w:pPr>
        <w:pStyle w:val="BodyText"/>
        <w:spacing w:before="10"/>
        <w:rPr>
          <w:sz w:val="20"/>
        </w:rPr>
      </w:pPr>
    </w:p>
    <w:p w14:paraId="518B6100" w14:textId="77777777" w:rsidR="004B799C" w:rsidRDefault="00CA4AAC">
      <w:pPr>
        <w:pStyle w:val="ListParagraph"/>
        <w:numPr>
          <w:ilvl w:val="1"/>
          <w:numId w:val="28"/>
        </w:numPr>
        <w:tabs>
          <w:tab w:val="left" w:pos="2091"/>
          <w:tab w:val="left" w:pos="2092"/>
        </w:tabs>
        <w:rPr>
          <w:sz w:val="24"/>
        </w:rPr>
      </w:pPr>
      <w:r>
        <w:rPr>
          <w:sz w:val="24"/>
        </w:rPr>
        <w:t>aid</w:t>
      </w:r>
      <w:r>
        <w:rPr>
          <w:spacing w:val="-1"/>
          <w:sz w:val="24"/>
        </w:rPr>
        <w:t xml:space="preserve"> </w:t>
      </w:r>
      <w:r>
        <w:rPr>
          <w:sz w:val="24"/>
        </w:rPr>
        <w:t>for</w:t>
      </w:r>
      <w:r>
        <w:rPr>
          <w:spacing w:val="-2"/>
          <w:sz w:val="24"/>
        </w:rPr>
        <w:t xml:space="preserve"> </w:t>
      </w:r>
      <w:r>
        <w:rPr>
          <w:sz w:val="24"/>
        </w:rPr>
        <w:t>district</w:t>
      </w:r>
      <w:r>
        <w:rPr>
          <w:spacing w:val="-1"/>
          <w:sz w:val="24"/>
        </w:rPr>
        <w:t xml:space="preserve"> </w:t>
      </w:r>
      <w:r>
        <w:rPr>
          <w:sz w:val="24"/>
        </w:rPr>
        <w:t>heating</w:t>
      </w:r>
      <w:r>
        <w:rPr>
          <w:spacing w:val="-4"/>
          <w:sz w:val="24"/>
        </w:rPr>
        <w:t xml:space="preserve"> </w:t>
      </w:r>
      <w:r>
        <w:rPr>
          <w:sz w:val="24"/>
        </w:rPr>
        <w:t>and</w:t>
      </w:r>
      <w:r>
        <w:rPr>
          <w:spacing w:val="-1"/>
          <w:sz w:val="24"/>
        </w:rPr>
        <w:t xml:space="preserve"> </w:t>
      </w:r>
      <w:r>
        <w:rPr>
          <w:sz w:val="24"/>
        </w:rPr>
        <w:t>cooling;</w:t>
      </w:r>
    </w:p>
    <w:p w14:paraId="6B152752" w14:textId="77777777" w:rsidR="004B799C" w:rsidRDefault="004B799C">
      <w:pPr>
        <w:pStyle w:val="BodyText"/>
        <w:spacing w:before="10"/>
        <w:rPr>
          <w:sz w:val="20"/>
        </w:rPr>
      </w:pPr>
    </w:p>
    <w:p w14:paraId="25926B54" w14:textId="77777777" w:rsidR="004B799C" w:rsidRDefault="00CA4AAC">
      <w:pPr>
        <w:pStyle w:val="ListParagraph"/>
        <w:numPr>
          <w:ilvl w:val="1"/>
          <w:numId w:val="28"/>
        </w:numPr>
        <w:tabs>
          <w:tab w:val="left" w:pos="2091"/>
          <w:tab w:val="left" w:pos="2092"/>
        </w:tabs>
        <w:rPr>
          <w:sz w:val="24"/>
        </w:rPr>
      </w:pPr>
      <w:r>
        <w:rPr>
          <w:sz w:val="24"/>
        </w:rPr>
        <w:t>aid</w:t>
      </w:r>
      <w:r>
        <w:rPr>
          <w:spacing w:val="-1"/>
          <w:sz w:val="24"/>
        </w:rPr>
        <w:t xml:space="preserve"> </w:t>
      </w:r>
      <w:r>
        <w:rPr>
          <w:sz w:val="24"/>
        </w:rPr>
        <w:t>in the form of</w:t>
      </w:r>
      <w:r>
        <w:rPr>
          <w:spacing w:val="-1"/>
          <w:sz w:val="24"/>
        </w:rPr>
        <w:t xml:space="preserve"> </w:t>
      </w:r>
      <w:r>
        <w:rPr>
          <w:sz w:val="24"/>
        </w:rPr>
        <w:t>reductions from electricity</w:t>
      </w:r>
      <w:r>
        <w:rPr>
          <w:spacing w:val="-5"/>
          <w:sz w:val="24"/>
        </w:rPr>
        <w:t xml:space="preserve"> </w:t>
      </w:r>
      <w:r>
        <w:rPr>
          <w:sz w:val="24"/>
        </w:rPr>
        <w:t>levies for</w:t>
      </w:r>
      <w:r>
        <w:rPr>
          <w:spacing w:val="-2"/>
          <w:sz w:val="24"/>
        </w:rPr>
        <w:t xml:space="preserve"> </w:t>
      </w:r>
      <w:r>
        <w:rPr>
          <w:sz w:val="24"/>
        </w:rPr>
        <w:t>energy-intensive users;</w:t>
      </w:r>
    </w:p>
    <w:p w14:paraId="7D2C36C6" w14:textId="77777777" w:rsidR="004B799C" w:rsidRDefault="004B799C">
      <w:pPr>
        <w:pStyle w:val="BodyText"/>
        <w:spacing w:before="10"/>
        <w:rPr>
          <w:sz w:val="20"/>
        </w:rPr>
      </w:pPr>
    </w:p>
    <w:p w14:paraId="243E5227" w14:textId="77777777" w:rsidR="004B799C" w:rsidRDefault="00CA4AAC">
      <w:pPr>
        <w:pStyle w:val="ListParagraph"/>
        <w:numPr>
          <w:ilvl w:val="1"/>
          <w:numId w:val="28"/>
        </w:numPr>
        <w:tabs>
          <w:tab w:val="left" w:pos="2091"/>
          <w:tab w:val="left" w:pos="2092"/>
        </w:tabs>
        <w:rPr>
          <w:sz w:val="24"/>
        </w:rPr>
      </w:pPr>
      <w:r>
        <w:rPr>
          <w:sz w:val="24"/>
        </w:rPr>
        <w:t>aid</w:t>
      </w:r>
      <w:r>
        <w:rPr>
          <w:spacing w:val="-1"/>
          <w:sz w:val="24"/>
        </w:rPr>
        <w:t xml:space="preserve"> </w:t>
      </w:r>
      <w:r>
        <w:rPr>
          <w:sz w:val="24"/>
        </w:rPr>
        <w:t>for</w:t>
      </w:r>
      <w:r>
        <w:rPr>
          <w:spacing w:val="-2"/>
          <w:sz w:val="24"/>
        </w:rPr>
        <w:t xml:space="preserve"> </w:t>
      </w:r>
      <w:r>
        <w:rPr>
          <w:sz w:val="24"/>
        </w:rPr>
        <w:t>coal,</w:t>
      </w:r>
      <w:r>
        <w:rPr>
          <w:spacing w:val="-1"/>
          <w:sz w:val="24"/>
        </w:rPr>
        <w:t xml:space="preserve"> </w:t>
      </w:r>
      <w:r>
        <w:rPr>
          <w:sz w:val="24"/>
        </w:rPr>
        <w:t>peat and</w:t>
      </w:r>
      <w:r>
        <w:rPr>
          <w:spacing w:val="-1"/>
          <w:sz w:val="24"/>
        </w:rPr>
        <w:t xml:space="preserve"> </w:t>
      </w:r>
      <w:r>
        <w:rPr>
          <w:sz w:val="24"/>
        </w:rPr>
        <w:t>oil</w:t>
      </w:r>
      <w:r>
        <w:rPr>
          <w:spacing w:val="1"/>
          <w:sz w:val="24"/>
        </w:rPr>
        <w:t xml:space="preserve"> </w:t>
      </w:r>
      <w:r>
        <w:rPr>
          <w:sz w:val="24"/>
        </w:rPr>
        <w:t>shale</w:t>
      </w:r>
      <w:r>
        <w:rPr>
          <w:spacing w:val="-1"/>
          <w:sz w:val="24"/>
        </w:rPr>
        <w:t xml:space="preserve"> </w:t>
      </w:r>
      <w:r>
        <w:rPr>
          <w:sz w:val="24"/>
        </w:rPr>
        <w:t>closure;</w:t>
      </w:r>
    </w:p>
    <w:p w14:paraId="05E25E57" w14:textId="77777777" w:rsidR="004B799C" w:rsidRDefault="004B799C">
      <w:pPr>
        <w:pStyle w:val="BodyText"/>
        <w:spacing w:before="10"/>
        <w:rPr>
          <w:sz w:val="20"/>
        </w:rPr>
      </w:pPr>
    </w:p>
    <w:p w14:paraId="5849DD9C" w14:textId="77777777" w:rsidR="004B799C" w:rsidRDefault="00CA4AAC">
      <w:pPr>
        <w:pStyle w:val="ListParagraph"/>
        <w:numPr>
          <w:ilvl w:val="1"/>
          <w:numId w:val="28"/>
        </w:numPr>
        <w:tabs>
          <w:tab w:val="left" w:pos="2092"/>
        </w:tabs>
        <w:ind w:right="955"/>
        <w:jc w:val="both"/>
        <w:rPr>
          <w:sz w:val="24"/>
        </w:rPr>
      </w:pPr>
      <w:r>
        <w:rPr>
          <w:sz w:val="24"/>
        </w:rPr>
        <w:t>aid for studies or consultancy services on environmental protection and energy</w:t>
      </w:r>
      <w:r>
        <w:rPr>
          <w:spacing w:val="1"/>
          <w:sz w:val="24"/>
        </w:rPr>
        <w:t xml:space="preserve"> </w:t>
      </w:r>
      <w:r>
        <w:rPr>
          <w:sz w:val="24"/>
        </w:rPr>
        <w:t>matters.</w:t>
      </w:r>
    </w:p>
    <w:p w14:paraId="24C797BE" w14:textId="77777777" w:rsidR="004B799C" w:rsidRDefault="004B799C">
      <w:pPr>
        <w:pStyle w:val="BodyText"/>
        <w:rPr>
          <w:sz w:val="20"/>
        </w:rPr>
      </w:pPr>
    </w:p>
    <w:p w14:paraId="18152759" w14:textId="5E9EF76A" w:rsidR="004B799C" w:rsidRDefault="00161D3B">
      <w:pPr>
        <w:pStyle w:val="BodyText"/>
        <w:spacing w:before="1"/>
        <w:rPr>
          <w:sz w:val="28"/>
        </w:rPr>
      </w:pPr>
      <w:r>
        <w:rPr>
          <w:noProof/>
        </w:rPr>
        <mc:AlternateContent>
          <mc:Choice Requires="wps">
            <w:drawing>
              <wp:anchor distT="0" distB="0" distL="0" distR="0" simplePos="0" relativeHeight="487618048" behindDoc="1" locked="0" layoutInCell="1" allowOverlap="1" wp14:anchorId="615385DF" wp14:editId="12C304E1">
                <wp:simplePos x="0" y="0"/>
                <wp:positionH relativeFrom="page">
                  <wp:posOffset>901065</wp:posOffset>
                </wp:positionH>
                <wp:positionV relativeFrom="paragraph">
                  <wp:posOffset>220980</wp:posOffset>
                </wp:positionV>
                <wp:extent cx="1828800" cy="7620"/>
                <wp:effectExtent l="0" t="0" r="0" b="0"/>
                <wp:wrapTopAndBottom/>
                <wp:docPr id="132" name="docshape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63B78C" id="docshape7" o:spid="_x0000_s1026" style="position:absolute;margin-left:70.95pt;margin-top:17.4pt;width:2in;height:.6pt;z-index:-15698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" fillcolor="black" stroked="f">
                <w10:wrap type="topAndBottom" anchorx="page"/>
              </v:rect>
            </w:pict>
          </mc:Fallback>
        </mc:AlternateContent>
      </w:r>
    </w:p>
    <w:p w14:paraId="7E933434" w14:textId="77777777" w:rsidR="004B799C" w:rsidRDefault="00CA4AAC">
      <w:pPr>
        <w:spacing w:before="101"/>
        <w:ind w:left="1525" w:right="954" w:hanging="567"/>
        <w:jc w:val="both"/>
        <w:rPr>
          <w:sz w:val="20"/>
        </w:rPr>
      </w:pPr>
      <w:r>
        <w:rPr>
          <w:sz w:val="20"/>
          <w:vertAlign w:val="superscript"/>
        </w:rPr>
        <w:t>15</w:t>
      </w:r>
      <w:r>
        <w:rPr>
          <w:spacing w:val="1"/>
          <w:sz w:val="20"/>
        </w:rPr>
        <w:t xml:space="preserve"> </w:t>
      </w:r>
      <w:r>
        <w:rPr>
          <w:sz w:val="20"/>
        </w:rPr>
        <w:t xml:space="preserve">See the Judgment of the Court of First Instance of 13 September 1995, </w:t>
      </w:r>
      <w:r>
        <w:rPr>
          <w:i/>
          <w:sz w:val="20"/>
        </w:rPr>
        <w:t xml:space="preserve">TWD </w:t>
      </w:r>
      <w:r>
        <w:rPr>
          <w:sz w:val="20"/>
        </w:rPr>
        <w:t xml:space="preserve">v </w:t>
      </w:r>
      <w:r>
        <w:rPr>
          <w:i/>
          <w:sz w:val="20"/>
        </w:rPr>
        <w:t>Commission</w:t>
      </w:r>
      <w:r>
        <w:rPr>
          <w:sz w:val="20"/>
        </w:rPr>
        <w:t>, Joined Cases</w:t>
      </w:r>
      <w:r>
        <w:rPr>
          <w:spacing w:val="1"/>
          <w:sz w:val="20"/>
        </w:rPr>
        <w:t xml:space="preserve"> </w:t>
      </w:r>
      <w:r>
        <w:rPr>
          <w:sz w:val="20"/>
        </w:rPr>
        <w:t>T-244/93 and T-486/93, ECLI:EU:T:1995:160, paragraph 56. See also the Communication from the</w:t>
      </w:r>
      <w:r>
        <w:rPr>
          <w:spacing w:val="1"/>
          <w:sz w:val="20"/>
        </w:rPr>
        <w:t xml:space="preserve"> </w:t>
      </w:r>
      <w:r>
        <w:rPr>
          <w:sz w:val="20"/>
        </w:rPr>
        <w:t>Commission — Commission Notice on the recovery of unlawful and incompatible State aid, C/2019/5396</w:t>
      </w:r>
      <w:r>
        <w:rPr>
          <w:spacing w:val="-47"/>
          <w:sz w:val="20"/>
        </w:rPr>
        <w:t xml:space="preserve"> </w:t>
      </w:r>
      <w:r>
        <w:rPr>
          <w:sz w:val="20"/>
        </w:rPr>
        <w:t>(OJ</w:t>
      </w:r>
      <w:r>
        <w:rPr>
          <w:spacing w:val="1"/>
          <w:sz w:val="20"/>
        </w:rPr>
        <w:t xml:space="preserve"> </w:t>
      </w:r>
      <w:r>
        <w:rPr>
          <w:sz w:val="20"/>
        </w:rPr>
        <w:t>C</w:t>
      </w:r>
      <w:r>
        <w:rPr>
          <w:spacing w:val="-2"/>
          <w:sz w:val="20"/>
        </w:rPr>
        <w:t xml:space="preserve"> </w:t>
      </w:r>
      <w:r>
        <w:rPr>
          <w:sz w:val="20"/>
        </w:rPr>
        <w:t>247, 23.7.2019,</w:t>
      </w:r>
      <w:r>
        <w:rPr>
          <w:spacing w:val="-2"/>
          <w:sz w:val="20"/>
        </w:rPr>
        <w:t xml:space="preserve"> </w:t>
      </w:r>
      <w:r>
        <w:rPr>
          <w:sz w:val="20"/>
        </w:rPr>
        <w:t>p.</w:t>
      </w:r>
      <w:r>
        <w:rPr>
          <w:spacing w:val="-2"/>
          <w:sz w:val="20"/>
        </w:rPr>
        <w:t xml:space="preserve"> </w:t>
      </w:r>
      <w:r>
        <w:rPr>
          <w:sz w:val="20"/>
        </w:rPr>
        <w:t>1).</w:t>
      </w:r>
    </w:p>
    <w:p w14:paraId="7046BBE7" w14:textId="77777777" w:rsidR="004B799C" w:rsidRDefault="004B799C">
      <w:pPr>
        <w:jc w:val="both"/>
        <w:rPr>
          <w:sz w:val="20"/>
        </w:rPr>
        <w:sectPr w:rsidR="004B799C">
          <w:pgSz w:w="11910" w:h="16840"/>
          <w:pgMar w:top="1020" w:right="460" w:bottom="1620" w:left="460" w:header="0" w:footer="1426" w:gutter="0"/>
          <w:cols w:space="720"/>
        </w:sectPr>
      </w:pPr>
    </w:p>
    <w:p w14:paraId="64A3876C" w14:textId="77777777" w:rsidR="004B799C" w:rsidRDefault="00CA4AAC">
      <w:pPr>
        <w:pStyle w:val="Heading1"/>
        <w:numPr>
          <w:ilvl w:val="1"/>
          <w:numId w:val="27"/>
        </w:numPr>
        <w:tabs>
          <w:tab w:val="left" w:pos="1534"/>
          <w:tab w:val="left" w:pos="1535"/>
        </w:tabs>
        <w:spacing w:before="76"/>
        <w:ind w:hanging="577"/>
      </w:pPr>
      <w:bookmarkStart w:id="4" w:name="_bookmark4"/>
      <w:bookmarkEnd w:id="4"/>
      <w:r>
        <w:lastRenderedPageBreak/>
        <w:t>Structure</w:t>
      </w:r>
      <w:r>
        <w:rPr>
          <w:spacing w:val="-4"/>
        </w:rPr>
        <w:t xml:space="preserve"> </w:t>
      </w:r>
      <w:r>
        <w:t>of</w:t>
      </w:r>
      <w:r>
        <w:rPr>
          <w:spacing w:val="-1"/>
        </w:rPr>
        <w:t xml:space="preserve"> </w:t>
      </w:r>
      <w:r>
        <w:t>the</w:t>
      </w:r>
      <w:r>
        <w:rPr>
          <w:spacing w:val="-2"/>
        </w:rPr>
        <w:t xml:space="preserve"> </w:t>
      </w:r>
      <w:r>
        <w:t>guidelines</w:t>
      </w:r>
    </w:p>
    <w:p w14:paraId="708F39D6" w14:textId="77777777" w:rsidR="004B799C" w:rsidRDefault="004B799C">
      <w:pPr>
        <w:pStyle w:val="BodyText"/>
        <w:spacing w:before="5"/>
        <w:rPr>
          <w:b/>
          <w:sz w:val="20"/>
        </w:rPr>
      </w:pPr>
    </w:p>
    <w:p w14:paraId="41AAAD65" w14:textId="77777777" w:rsidR="004B799C" w:rsidRDefault="00CA4AAC">
      <w:pPr>
        <w:pStyle w:val="ListParagraph"/>
        <w:numPr>
          <w:ilvl w:val="0"/>
          <w:numId w:val="28"/>
        </w:numPr>
        <w:tabs>
          <w:tab w:val="left" w:pos="1559"/>
        </w:tabs>
        <w:spacing w:before="1"/>
        <w:ind w:right="953"/>
        <w:jc w:val="both"/>
        <w:rPr>
          <w:sz w:val="24"/>
        </w:rPr>
      </w:pPr>
      <w:r>
        <w:rPr>
          <w:sz w:val="24"/>
        </w:rPr>
        <w:t>Chapter</w:t>
      </w:r>
      <w:r>
        <w:rPr>
          <w:spacing w:val="1"/>
          <w:sz w:val="24"/>
        </w:rPr>
        <w:t xml:space="preserve"> </w:t>
      </w:r>
      <w:r>
        <w:rPr>
          <w:sz w:val="24"/>
        </w:rPr>
        <w:t>3</w:t>
      </w:r>
      <w:r>
        <w:rPr>
          <w:spacing w:val="1"/>
          <w:sz w:val="24"/>
        </w:rPr>
        <w:t xml:space="preserve"> </w:t>
      </w:r>
      <w:r>
        <w:rPr>
          <w:sz w:val="24"/>
        </w:rPr>
        <w:t>sets</w:t>
      </w:r>
      <w:r>
        <w:rPr>
          <w:spacing w:val="1"/>
          <w:sz w:val="24"/>
        </w:rPr>
        <w:t xml:space="preserve"> </w:t>
      </w:r>
      <w:r>
        <w:rPr>
          <w:sz w:val="24"/>
        </w:rPr>
        <w:t>out</w:t>
      </w:r>
      <w:r>
        <w:rPr>
          <w:spacing w:val="1"/>
          <w:sz w:val="24"/>
        </w:rPr>
        <w:t xml:space="preserve"> </w:t>
      </w:r>
      <w:r>
        <w:rPr>
          <w:sz w:val="24"/>
        </w:rPr>
        <w:t>the</w:t>
      </w:r>
      <w:r>
        <w:rPr>
          <w:spacing w:val="1"/>
          <w:sz w:val="24"/>
        </w:rPr>
        <w:t xml:space="preserve"> </w:t>
      </w:r>
      <w:r>
        <w:rPr>
          <w:sz w:val="24"/>
        </w:rPr>
        <w:t>compatibility</w:t>
      </w:r>
      <w:r>
        <w:rPr>
          <w:spacing w:val="1"/>
          <w:sz w:val="24"/>
        </w:rPr>
        <w:t xml:space="preserve"> </w:t>
      </w:r>
      <w:r>
        <w:rPr>
          <w:sz w:val="24"/>
        </w:rPr>
        <w:t>criteria</w:t>
      </w:r>
      <w:r>
        <w:rPr>
          <w:spacing w:val="1"/>
          <w:sz w:val="24"/>
        </w:rPr>
        <w:t xml:space="preserve"> </w:t>
      </w:r>
      <w:r>
        <w:rPr>
          <w:sz w:val="24"/>
        </w:rPr>
        <w:t>that</w:t>
      </w:r>
      <w:r>
        <w:rPr>
          <w:spacing w:val="1"/>
          <w:sz w:val="24"/>
        </w:rPr>
        <w:t xml:space="preserve"> </w:t>
      </w:r>
      <w:r>
        <w:rPr>
          <w:sz w:val="24"/>
        </w:rPr>
        <w:t>apply</w:t>
      </w:r>
      <w:r>
        <w:rPr>
          <w:spacing w:val="1"/>
          <w:sz w:val="24"/>
        </w:rPr>
        <w:t xml:space="preserve"> </w:t>
      </w:r>
      <w:r>
        <w:rPr>
          <w:sz w:val="24"/>
        </w:rPr>
        <w:t>generally</w:t>
      </w:r>
      <w:r>
        <w:rPr>
          <w:spacing w:val="1"/>
          <w:sz w:val="24"/>
        </w:rPr>
        <w:t xml:space="preserve"> </w:t>
      </w:r>
      <w:r>
        <w:rPr>
          <w:sz w:val="24"/>
        </w:rPr>
        <w:t>to</w:t>
      </w:r>
      <w:r>
        <w:rPr>
          <w:spacing w:val="1"/>
          <w:sz w:val="24"/>
        </w:rPr>
        <w:t xml:space="preserve"> </w:t>
      </w:r>
      <w:r>
        <w:rPr>
          <w:sz w:val="24"/>
        </w:rPr>
        <w:t>the</w:t>
      </w:r>
      <w:r>
        <w:rPr>
          <w:spacing w:val="60"/>
          <w:sz w:val="24"/>
        </w:rPr>
        <w:t xml:space="preserve"> </w:t>
      </w:r>
      <w:r>
        <w:rPr>
          <w:sz w:val="24"/>
        </w:rPr>
        <w:t>various</w:t>
      </w:r>
      <w:r>
        <w:rPr>
          <w:spacing w:val="1"/>
          <w:sz w:val="24"/>
        </w:rPr>
        <w:t xml:space="preserve"> </w:t>
      </w:r>
      <w:r>
        <w:rPr>
          <w:sz w:val="24"/>
        </w:rPr>
        <w:t>categories of aid covered by these guidelines. Section 3.2.1.3.1 on cumulation applies to</w:t>
      </w:r>
      <w:r>
        <w:rPr>
          <w:spacing w:val="-57"/>
          <w:sz w:val="24"/>
        </w:rPr>
        <w:t xml:space="preserve"> </w:t>
      </w:r>
      <w:r>
        <w:rPr>
          <w:sz w:val="24"/>
        </w:rPr>
        <w:t>all</w:t>
      </w:r>
      <w:r>
        <w:rPr>
          <w:spacing w:val="1"/>
          <w:sz w:val="24"/>
        </w:rPr>
        <w:t xml:space="preserve"> </w:t>
      </w:r>
      <w:r>
        <w:rPr>
          <w:sz w:val="24"/>
        </w:rPr>
        <w:t>categories</w:t>
      </w:r>
      <w:r>
        <w:rPr>
          <w:spacing w:val="1"/>
          <w:sz w:val="24"/>
        </w:rPr>
        <w:t xml:space="preserve"> </w:t>
      </w:r>
      <w:r>
        <w:rPr>
          <w:sz w:val="24"/>
        </w:rPr>
        <w:t>of</w:t>
      </w:r>
      <w:r>
        <w:rPr>
          <w:spacing w:val="1"/>
          <w:sz w:val="24"/>
        </w:rPr>
        <w:t xml:space="preserve"> </w:t>
      </w:r>
      <w:r>
        <w:rPr>
          <w:sz w:val="24"/>
        </w:rPr>
        <w:t>aid</w:t>
      </w:r>
      <w:r>
        <w:rPr>
          <w:spacing w:val="1"/>
          <w:sz w:val="24"/>
        </w:rPr>
        <w:t xml:space="preserve"> </w:t>
      </w:r>
      <w:r>
        <w:rPr>
          <w:sz w:val="24"/>
        </w:rPr>
        <w:t>covered</w:t>
      </w:r>
      <w:r>
        <w:rPr>
          <w:spacing w:val="1"/>
          <w:sz w:val="24"/>
        </w:rPr>
        <w:t xml:space="preserve"> </w:t>
      </w:r>
      <w:r>
        <w:rPr>
          <w:sz w:val="24"/>
        </w:rPr>
        <w:t>by</w:t>
      </w:r>
      <w:r>
        <w:rPr>
          <w:spacing w:val="1"/>
          <w:sz w:val="24"/>
        </w:rPr>
        <w:t xml:space="preserve"> </w:t>
      </w:r>
      <w:r>
        <w:rPr>
          <w:sz w:val="24"/>
        </w:rPr>
        <w:t>these</w:t>
      </w:r>
      <w:r>
        <w:rPr>
          <w:spacing w:val="1"/>
          <w:sz w:val="24"/>
        </w:rPr>
        <w:t xml:space="preserve"> </w:t>
      </w:r>
      <w:r>
        <w:rPr>
          <w:sz w:val="24"/>
        </w:rPr>
        <w:t>guidelines.</w:t>
      </w:r>
      <w:r>
        <w:rPr>
          <w:spacing w:val="1"/>
          <w:sz w:val="24"/>
        </w:rPr>
        <w:t xml:space="preserve"> </w:t>
      </w:r>
      <w:r>
        <w:rPr>
          <w:sz w:val="24"/>
        </w:rPr>
        <w:t>Chapter</w:t>
      </w:r>
      <w:r>
        <w:rPr>
          <w:spacing w:val="1"/>
          <w:sz w:val="24"/>
        </w:rPr>
        <w:t xml:space="preserve"> </w:t>
      </w:r>
      <w:r>
        <w:rPr>
          <w:sz w:val="24"/>
        </w:rPr>
        <w:t>4</w:t>
      </w:r>
      <w:r>
        <w:rPr>
          <w:spacing w:val="1"/>
          <w:sz w:val="24"/>
        </w:rPr>
        <w:t xml:space="preserve"> </w:t>
      </w:r>
      <w:r>
        <w:rPr>
          <w:sz w:val="24"/>
        </w:rPr>
        <w:t>sets</w:t>
      </w:r>
      <w:r>
        <w:rPr>
          <w:spacing w:val="1"/>
          <w:sz w:val="24"/>
        </w:rPr>
        <w:t xml:space="preserve"> </w:t>
      </w:r>
      <w:r>
        <w:rPr>
          <w:sz w:val="24"/>
        </w:rPr>
        <w:t>out</w:t>
      </w:r>
      <w:r>
        <w:rPr>
          <w:spacing w:val="1"/>
          <w:sz w:val="24"/>
        </w:rPr>
        <w:t xml:space="preserve"> </w:t>
      </w:r>
      <w:r>
        <w:rPr>
          <w:sz w:val="24"/>
        </w:rPr>
        <w:t>specific</w:t>
      </w:r>
      <w:r>
        <w:rPr>
          <w:spacing w:val="1"/>
          <w:sz w:val="24"/>
        </w:rPr>
        <w:t xml:space="preserve"> </w:t>
      </w:r>
      <w:r>
        <w:rPr>
          <w:sz w:val="24"/>
        </w:rPr>
        <w:t>compatibility criteria that apply to the aid measures covered by the various sections of</w:t>
      </w:r>
      <w:r>
        <w:rPr>
          <w:spacing w:val="1"/>
          <w:sz w:val="24"/>
        </w:rPr>
        <w:t xml:space="preserve"> </w:t>
      </w:r>
      <w:r>
        <w:rPr>
          <w:sz w:val="24"/>
        </w:rPr>
        <w:t>that chapter. The compatibility criteria in Chapter 3 apply unless there are more specific</w:t>
      </w:r>
      <w:r>
        <w:rPr>
          <w:spacing w:val="1"/>
          <w:sz w:val="24"/>
        </w:rPr>
        <w:t xml:space="preserve"> </w:t>
      </w:r>
      <w:r>
        <w:rPr>
          <w:sz w:val="24"/>
        </w:rPr>
        <w:t>provisions</w:t>
      </w:r>
      <w:r>
        <w:rPr>
          <w:spacing w:val="-1"/>
          <w:sz w:val="24"/>
        </w:rPr>
        <w:t xml:space="preserve"> </w:t>
      </w:r>
      <w:r>
        <w:rPr>
          <w:sz w:val="24"/>
        </w:rPr>
        <w:t>laid down in the dedicated specific</w:t>
      </w:r>
      <w:r>
        <w:rPr>
          <w:spacing w:val="-1"/>
          <w:sz w:val="24"/>
        </w:rPr>
        <w:t xml:space="preserve"> </w:t>
      </w:r>
      <w:r>
        <w:rPr>
          <w:sz w:val="24"/>
        </w:rPr>
        <w:t>sections</w:t>
      </w:r>
      <w:r>
        <w:rPr>
          <w:spacing w:val="2"/>
          <w:sz w:val="24"/>
        </w:rPr>
        <w:t xml:space="preserve"> </w:t>
      </w:r>
      <w:r>
        <w:rPr>
          <w:sz w:val="24"/>
        </w:rPr>
        <w:t>in Chapter</w:t>
      </w:r>
      <w:r>
        <w:rPr>
          <w:spacing w:val="-2"/>
          <w:sz w:val="24"/>
        </w:rPr>
        <w:t xml:space="preserve"> </w:t>
      </w:r>
      <w:r>
        <w:rPr>
          <w:sz w:val="24"/>
        </w:rPr>
        <w:t>4.</w:t>
      </w:r>
    </w:p>
    <w:p w14:paraId="4BCACFD6" w14:textId="77777777" w:rsidR="004B799C" w:rsidRDefault="004B799C">
      <w:pPr>
        <w:pStyle w:val="BodyText"/>
        <w:spacing w:before="10"/>
        <w:rPr>
          <w:sz w:val="20"/>
        </w:rPr>
      </w:pPr>
    </w:p>
    <w:p w14:paraId="3E941DE8" w14:textId="77777777" w:rsidR="004B799C" w:rsidRDefault="00CA4AAC">
      <w:pPr>
        <w:pStyle w:val="ListParagraph"/>
        <w:numPr>
          <w:ilvl w:val="0"/>
          <w:numId w:val="28"/>
        </w:numPr>
        <w:tabs>
          <w:tab w:val="left" w:pos="1559"/>
        </w:tabs>
        <w:ind w:right="958"/>
        <w:jc w:val="both"/>
        <w:rPr>
          <w:sz w:val="24"/>
        </w:rPr>
      </w:pPr>
      <w:r>
        <w:rPr>
          <w:sz w:val="24"/>
        </w:rPr>
        <w:t>The conditions set out in these guidelines apply to aid schemes and individual aid,</w:t>
      </w:r>
      <w:r>
        <w:rPr>
          <w:spacing w:val="1"/>
          <w:sz w:val="24"/>
        </w:rPr>
        <w:t xml:space="preserve"> </w:t>
      </w:r>
      <w:r>
        <w:rPr>
          <w:sz w:val="24"/>
        </w:rPr>
        <w:t>whether</w:t>
      </w:r>
      <w:r>
        <w:rPr>
          <w:spacing w:val="-3"/>
          <w:sz w:val="24"/>
        </w:rPr>
        <w:t xml:space="preserve"> </w:t>
      </w:r>
      <w:r>
        <w:rPr>
          <w:sz w:val="24"/>
        </w:rPr>
        <w:t>they</w:t>
      </w:r>
      <w:r>
        <w:rPr>
          <w:spacing w:val="-3"/>
          <w:sz w:val="24"/>
        </w:rPr>
        <w:t xml:space="preserve"> </w:t>
      </w:r>
      <w:r>
        <w:rPr>
          <w:sz w:val="24"/>
        </w:rPr>
        <w:t>are</w:t>
      </w:r>
      <w:r>
        <w:rPr>
          <w:spacing w:val="-3"/>
          <w:sz w:val="24"/>
        </w:rPr>
        <w:t xml:space="preserve"> </w:t>
      </w:r>
      <w:r>
        <w:rPr>
          <w:sz w:val="24"/>
        </w:rPr>
        <w:t>based on</w:t>
      </w:r>
      <w:r>
        <w:rPr>
          <w:spacing w:val="-1"/>
          <w:sz w:val="24"/>
        </w:rPr>
        <w:t xml:space="preserve"> </w:t>
      </w:r>
      <w:r>
        <w:rPr>
          <w:sz w:val="24"/>
        </w:rPr>
        <w:t>an aid</w:t>
      </w:r>
      <w:r>
        <w:rPr>
          <w:spacing w:val="-1"/>
          <w:sz w:val="24"/>
        </w:rPr>
        <w:t xml:space="preserve"> </w:t>
      </w:r>
      <w:r>
        <w:rPr>
          <w:sz w:val="24"/>
        </w:rPr>
        <w:t>scheme or</w:t>
      </w:r>
      <w:r>
        <w:rPr>
          <w:spacing w:val="2"/>
          <w:sz w:val="24"/>
        </w:rPr>
        <w:t xml:space="preserve"> </w:t>
      </w:r>
      <w:r>
        <w:rPr>
          <w:sz w:val="24"/>
        </w:rPr>
        <w:t>granted ad</w:t>
      </w:r>
      <w:r>
        <w:rPr>
          <w:spacing w:val="-1"/>
          <w:sz w:val="24"/>
        </w:rPr>
        <w:t xml:space="preserve"> </w:t>
      </w:r>
      <w:r>
        <w:rPr>
          <w:sz w:val="24"/>
        </w:rPr>
        <w:t>hoc, unless</w:t>
      </w:r>
      <w:r>
        <w:rPr>
          <w:spacing w:val="-1"/>
          <w:sz w:val="24"/>
        </w:rPr>
        <w:t xml:space="preserve"> </w:t>
      </w:r>
      <w:r>
        <w:rPr>
          <w:sz w:val="24"/>
        </w:rPr>
        <w:t>otherwise</w:t>
      </w:r>
      <w:r>
        <w:rPr>
          <w:spacing w:val="1"/>
          <w:sz w:val="24"/>
        </w:rPr>
        <w:t xml:space="preserve"> </w:t>
      </w:r>
      <w:r>
        <w:rPr>
          <w:sz w:val="24"/>
        </w:rPr>
        <w:t>specified.</w:t>
      </w:r>
    </w:p>
    <w:p w14:paraId="534C2CF7" w14:textId="77777777" w:rsidR="004B799C" w:rsidRDefault="004B799C">
      <w:pPr>
        <w:pStyle w:val="BodyText"/>
        <w:spacing w:before="3"/>
        <w:rPr>
          <w:sz w:val="21"/>
        </w:rPr>
      </w:pPr>
    </w:p>
    <w:p w14:paraId="2C65D7D9" w14:textId="77777777" w:rsidR="004B799C" w:rsidRDefault="00CA4AAC">
      <w:pPr>
        <w:pStyle w:val="Heading1"/>
        <w:numPr>
          <w:ilvl w:val="1"/>
          <w:numId w:val="27"/>
        </w:numPr>
        <w:tabs>
          <w:tab w:val="left" w:pos="1534"/>
          <w:tab w:val="left" w:pos="1535"/>
        </w:tabs>
        <w:spacing w:before="1"/>
        <w:ind w:hanging="577"/>
      </w:pPr>
      <w:bookmarkStart w:id="5" w:name="_bookmark5"/>
      <w:bookmarkEnd w:id="5"/>
      <w:r>
        <w:t>Definitions</w:t>
      </w:r>
    </w:p>
    <w:p w14:paraId="5A166AAF" w14:textId="77777777" w:rsidR="004B799C" w:rsidRDefault="004B799C">
      <w:pPr>
        <w:pStyle w:val="BodyText"/>
        <w:spacing w:before="5"/>
        <w:rPr>
          <w:b/>
          <w:sz w:val="20"/>
        </w:rPr>
      </w:pPr>
    </w:p>
    <w:p w14:paraId="2907A706" w14:textId="77777777" w:rsidR="004B799C" w:rsidRDefault="00CA4AAC">
      <w:pPr>
        <w:pStyle w:val="ListParagraph"/>
        <w:numPr>
          <w:ilvl w:val="0"/>
          <w:numId w:val="28"/>
        </w:numPr>
        <w:tabs>
          <w:tab w:val="left" w:pos="1525"/>
          <w:tab w:val="left" w:pos="1526"/>
        </w:tabs>
        <w:ind w:hanging="568"/>
        <w:jc w:val="left"/>
        <w:rPr>
          <w:sz w:val="24"/>
        </w:rPr>
      </w:pPr>
      <w:bookmarkStart w:id="6" w:name="_bookmark6"/>
      <w:bookmarkEnd w:id="6"/>
      <w:r>
        <w:rPr>
          <w:sz w:val="24"/>
        </w:rPr>
        <w:t>For</w:t>
      </w:r>
      <w:r>
        <w:rPr>
          <w:spacing w:val="-2"/>
          <w:sz w:val="24"/>
        </w:rPr>
        <w:t xml:space="preserve"> </w:t>
      </w:r>
      <w:r>
        <w:rPr>
          <w:sz w:val="24"/>
        </w:rPr>
        <w:t>the</w:t>
      </w:r>
      <w:r>
        <w:rPr>
          <w:spacing w:val="-3"/>
          <w:sz w:val="24"/>
        </w:rPr>
        <w:t xml:space="preserve"> </w:t>
      </w:r>
      <w:r>
        <w:rPr>
          <w:sz w:val="24"/>
        </w:rPr>
        <w:t>purposes</w:t>
      </w:r>
      <w:r>
        <w:rPr>
          <w:spacing w:val="-1"/>
          <w:sz w:val="24"/>
        </w:rPr>
        <w:t xml:space="preserve"> </w:t>
      </w:r>
      <w:r>
        <w:rPr>
          <w:sz w:val="24"/>
        </w:rPr>
        <w:t>of</w:t>
      </w:r>
      <w:r>
        <w:rPr>
          <w:spacing w:val="-1"/>
          <w:sz w:val="24"/>
        </w:rPr>
        <w:t xml:space="preserve"> </w:t>
      </w:r>
      <w:r>
        <w:rPr>
          <w:sz w:val="24"/>
        </w:rPr>
        <w:t>these</w:t>
      </w:r>
      <w:r>
        <w:rPr>
          <w:spacing w:val="-1"/>
          <w:sz w:val="24"/>
        </w:rPr>
        <w:t xml:space="preserve"> </w:t>
      </w:r>
      <w:r>
        <w:rPr>
          <w:sz w:val="24"/>
        </w:rPr>
        <w:t>guidelines,</w:t>
      </w:r>
      <w:r>
        <w:rPr>
          <w:spacing w:val="-1"/>
          <w:sz w:val="24"/>
        </w:rPr>
        <w:t xml:space="preserve"> </w:t>
      </w:r>
      <w:r>
        <w:rPr>
          <w:sz w:val="24"/>
        </w:rPr>
        <w:t>the following</w:t>
      </w:r>
      <w:r>
        <w:rPr>
          <w:spacing w:val="-1"/>
          <w:sz w:val="24"/>
        </w:rPr>
        <w:t xml:space="preserve"> </w:t>
      </w:r>
      <w:r>
        <w:rPr>
          <w:sz w:val="24"/>
        </w:rPr>
        <w:t>definitions</w:t>
      </w:r>
      <w:r>
        <w:rPr>
          <w:spacing w:val="-2"/>
          <w:sz w:val="24"/>
        </w:rPr>
        <w:t xml:space="preserve"> </w:t>
      </w:r>
      <w:r>
        <w:rPr>
          <w:sz w:val="24"/>
        </w:rPr>
        <w:t>apply:</w:t>
      </w:r>
    </w:p>
    <w:p w14:paraId="259F56CA" w14:textId="77777777" w:rsidR="004B799C" w:rsidRDefault="004B799C">
      <w:pPr>
        <w:pStyle w:val="BodyText"/>
        <w:spacing w:before="10"/>
        <w:rPr>
          <w:sz w:val="20"/>
        </w:rPr>
      </w:pPr>
    </w:p>
    <w:p w14:paraId="6CD15367" w14:textId="77777777" w:rsidR="004B799C" w:rsidRDefault="00CA4AAC">
      <w:pPr>
        <w:pStyle w:val="ListParagraph"/>
        <w:numPr>
          <w:ilvl w:val="0"/>
          <w:numId w:val="26"/>
        </w:numPr>
        <w:tabs>
          <w:tab w:val="left" w:pos="2091"/>
          <w:tab w:val="left" w:pos="2092"/>
        </w:tabs>
        <w:jc w:val="left"/>
        <w:rPr>
          <w:sz w:val="24"/>
        </w:rPr>
      </w:pPr>
      <w:r>
        <w:rPr>
          <w:sz w:val="24"/>
        </w:rPr>
        <w:t>‘ad</w:t>
      </w:r>
      <w:r>
        <w:rPr>
          <w:spacing w:val="-2"/>
          <w:sz w:val="24"/>
        </w:rPr>
        <w:t xml:space="preserve"> </w:t>
      </w:r>
      <w:r>
        <w:rPr>
          <w:sz w:val="24"/>
        </w:rPr>
        <w:t>hoc</w:t>
      </w:r>
      <w:r>
        <w:rPr>
          <w:spacing w:val="-2"/>
          <w:sz w:val="24"/>
        </w:rPr>
        <w:t xml:space="preserve"> </w:t>
      </w:r>
      <w:r>
        <w:rPr>
          <w:sz w:val="24"/>
        </w:rPr>
        <w:t>aid’</w:t>
      </w:r>
      <w:r>
        <w:rPr>
          <w:spacing w:val="-1"/>
          <w:sz w:val="24"/>
        </w:rPr>
        <w:t xml:space="preserve"> </w:t>
      </w:r>
      <w:r>
        <w:rPr>
          <w:sz w:val="24"/>
        </w:rPr>
        <w:t>means</w:t>
      </w:r>
      <w:r>
        <w:rPr>
          <w:spacing w:val="-1"/>
          <w:sz w:val="24"/>
        </w:rPr>
        <w:t xml:space="preserve"> </w:t>
      </w:r>
      <w:r>
        <w:rPr>
          <w:sz w:val="24"/>
        </w:rPr>
        <w:t>aid</w:t>
      </w:r>
      <w:r>
        <w:rPr>
          <w:spacing w:val="-1"/>
          <w:sz w:val="24"/>
        </w:rPr>
        <w:t xml:space="preserve"> </w:t>
      </w:r>
      <w:r>
        <w:rPr>
          <w:sz w:val="24"/>
        </w:rPr>
        <w:t>not</w:t>
      </w:r>
      <w:r>
        <w:rPr>
          <w:spacing w:val="-2"/>
          <w:sz w:val="24"/>
        </w:rPr>
        <w:t xml:space="preserve"> </w:t>
      </w:r>
      <w:r>
        <w:rPr>
          <w:sz w:val="24"/>
        </w:rPr>
        <w:t>granted</w:t>
      </w:r>
      <w:r>
        <w:rPr>
          <w:spacing w:val="-1"/>
          <w:sz w:val="24"/>
        </w:rPr>
        <w:t xml:space="preserve"> </w:t>
      </w:r>
      <w:r>
        <w:rPr>
          <w:sz w:val="24"/>
        </w:rPr>
        <w:t>on</w:t>
      </w:r>
      <w:r>
        <w:rPr>
          <w:spacing w:val="-1"/>
          <w:sz w:val="24"/>
        </w:rPr>
        <w:t xml:space="preserve"> </w:t>
      </w:r>
      <w:r>
        <w:rPr>
          <w:sz w:val="24"/>
        </w:rPr>
        <w:t>the</w:t>
      </w:r>
      <w:r>
        <w:rPr>
          <w:spacing w:val="-1"/>
          <w:sz w:val="24"/>
        </w:rPr>
        <w:t xml:space="preserve"> </w:t>
      </w:r>
      <w:r>
        <w:rPr>
          <w:sz w:val="24"/>
        </w:rPr>
        <w:t>basis</w:t>
      </w:r>
      <w:r>
        <w:rPr>
          <w:spacing w:val="-1"/>
          <w:sz w:val="24"/>
        </w:rPr>
        <w:t xml:space="preserve"> </w:t>
      </w:r>
      <w:r>
        <w:rPr>
          <w:sz w:val="24"/>
        </w:rPr>
        <w:t>of</w:t>
      </w:r>
      <w:r>
        <w:rPr>
          <w:spacing w:val="-1"/>
          <w:sz w:val="24"/>
        </w:rPr>
        <w:t xml:space="preserve"> </w:t>
      </w:r>
      <w:r>
        <w:rPr>
          <w:sz w:val="24"/>
        </w:rPr>
        <w:t>an</w:t>
      </w:r>
      <w:r>
        <w:rPr>
          <w:spacing w:val="-1"/>
          <w:sz w:val="24"/>
        </w:rPr>
        <w:t xml:space="preserve"> </w:t>
      </w:r>
      <w:r>
        <w:rPr>
          <w:sz w:val="24"/>
        </w:rPr>
        <w:t>aid</w:t>
      </w:r>
      <w:r>
        <w:rPr>
          <w:spacing w:val="-1"/>
          <w:sz w:val="24"/>
        </w:rPr>
        <w:t xml:space="preserve"> </w:t>
      </w:r>
      <w:r>
        <w:rPr>
          <w:sz w:val="24"/>
        </w:rPr>
        <w:t>scheme;</w:t>
      </w:r>
    </w:p>
    <w:p w14:paraId="35799652" w14:textId="77777777" w:rsidR="004B799C" w:rsidRDefault="004B799C">
      <w:pPr>
        <w:pStyle w:val="BodyText"/>
        <w:spacing w:before="10"/>
        <w:rPr>
          <w:sz w:val="20"/>
        </w:rPr>
      </w:pPr>
    </w:p>
    <w:p w14:paraId="1488A407" w14:textId="77777777" w:rsidR="004B799C" w:rsidRDefault="00CA4AAC">
      <w:pPr>
        <w:pStyle w:val="ListParagraph"/>
        <w:numPr>
          <w:ilvl w:val="0"/>
          <w:numId w:val="26"/>
        </w:numPr>
        <w:tabs>
          <w:tab w:val="left" w:pos="2092"/>
        </w:tabs>
        <w:spacing w:before="1"/>
        <w:ind w:right="953"/>
        <w:jc w:val="both"/>
        <w:rPr>
          <w:sz w:val="24"/>
        </w:rPr>
      </w:pPr>
      <w:r>
        <w:rPr>
          <w:sz w:val="24"/>
        </w:rPr>
        <w:t>‘aid</w:t>
      </w:r>
      <w:r>
        <w:rPr>
          <w:spacing w:val="1"/>
          <w:sz w:val="24"/>
        </w:rPr>
        <w:t xml:space="preserve"> </w:t>
      </w:r>
      <w:r>
        <w:rPr>
          <w:sz w:val="24"/>
        </w:rPr>
        <w:t>intensity’</w:t>
      </w:r>
      <w:r>
        <w:rPr>
          <w:spacing w:val="1"/>
          <w:sz w:val="24"/>
        </w:rPr>
        <w:t xml:space="preserve"> </w:t>
      </w:r>
      <w:r>
        <w:rPr>
          <w:sz w:val="24"/>
        </w:rPr>
        <w:t>means</w:t>
      </w:r>
      <w:r>
        <w:rPr>
          <w:spacing w:val="1"/>
          <w:sz w:val="24"/>
        </w:rPr>
        <w:t xml:space="preserve"> </w:t>
      </w:r>
      <w:r>
        <w:rPr>
          <w:sz w:val="24"/>
        </w:rPr>
        <w:t>the</w:t>
      </w:r>
      <w:r>
        <w:rPr>
          <w:spacing w:val="1"/>
          <w:sz w:val="24"/>
        </w:rPr>
        <w:t xml:space="preserve"> </w:t>
      </w:r>
      <w:r>
        <w:rPr>
          <w:sz w:val="24"/>
        </w:rPr>
        <w:t>gross</w:t>
      </w:r>
      <w:r>
        <w:rPr>
          <w:spacing w:val="1"/>
          <w:sz w:val="24"/>
        </w:rPr>
        <w:t xml:space="preserve"> </w:t>
      </w:r>
      <w:r>
        <w:rPr>
          <w:sz w:val="24"/>
        </w:rPr>
        <w:t>aid</w:t>
      </w:r>
      <w:r>
        <w:rPr>
          <w:spacing w:val="1"/>
          <w:sz w:val="24"/>
        </w:rPr>
        <w:t xml:space="preserve"> </w:t>
      </w:r>
      <w:r>
        <w:rPr>
          <w:sz w:val="24"/>
        </w:rPr>
        <w:t>amount</w:t>
      </w:r>
      <w:r>
        <w:rPr>
          <w:spacing w:val="1"/>
          <w:sz w:val="24"/>
        </w:rPr>
        <w:t xml:space="preserve"> </w:t>
      </w:r>
      <w:r>
        <w:rPr>
          <w:sz w:val="24"/>
        </w:rPr>
        <w:t>expressed</w:t>
      </w:r>
      <w:r>
        <w:rPr>
          <w:spacing w:val="1"/>
          <w:sz w:val="24"/>
        </w:rPr>
        <w:t xml:space="preserve"> </w:t>
      </w:r>
      <w:r>
        <w:rPr>
          <w:sz w:val="24"/>
        </w:rPr>
        <w:t>as</w:t>
      </w:r>
      <w:r>
        <w:rPr>
          <w:spacing w:val="1"/>
          <w:sz w:val="24"/>
        </w:rPr>
        <w:t xml:space="preserve"> </w:t>
      </w:r>
      <w:r>
        <w:rPr>
          <w:sz w:val="24"/>
        </w:rPr>
        <w:t>a</w:t>
      </w:r>
      <w:r>
        <w:rPr>
          <w:spacing w:val="1"/>
          <w:sz w:val="24"/>
        </w:rPr>
        <w:t xml:space="preserve"> </w:t>
      </w:r>
      <w:r>
        <w:rPr>
          <w:sz w:val="24"/>
        </w:rPr>
        <w:t>percentage</w:t>
      </w:r>
      <w:r>
        <w:rPr>
          <w:spacing w:val="1"/>
          <w:sz w:val="24"/>
        </w:rPr>
        <w:t xml:space="preserve"> </w:t>
      </w:r>
      <w:r>
        <w:rPr>
          <w:sz w:val="24"/>
        </w:rPr>
        <w:t>of</w:t>
      </w:r>
      <w:r>
        <w:rPr>
          <w:spacing w:val="60"/>
          <w:sz w:val="24"/>
        </w:rPr>
        <w:t xml:space="preserve"> </w:t>
      </w:r>
      <w:r>
        <w:rPr>
          <w:sz w:val="24"/>
        </w:rPr>
        <w:t>the</w:t>
      </w:r>
      <w:r>
        <w:rPr>
          <w:spacing w:val="-57"/>
          <w:sz w:val="24"/>
        </w:rPr>
        <w:t xml:space="preserve"> </w:t>
      </w:r>
      <w:r>
        <w:rPr>
          <w:sz w:val="24"/>
        </w:rPr>
        <w:t>eligible costs. All figures used must be taken before any deduction of tax or other</w:t>
      </w:r>
      <w:r>
        <w:rPr>
          <w:spacing w:val="1"/>
          <w:sz w:val="24"/>
        </w:rPr>
        <w:t xml:space="preserve"> </w:t>
      </w:r>
      <w:r>
        <w:rPr>
          <w:sz w:val="24"/>
        </w:rPr>
        <w:t>levies. Where aid is awarded in a form other than a grant, the aid amount must be</w:t>
      </w:r>
      <w:r>
        <w:rPr>
          <w:spacing w:val="1"/>
          <w:sz w:val="24"/>
        </w:rPr>
        <w:t xml:space="preserve"> </w:t>
      </w:r>
      <w:r>
        <w:rPr>
          <w:sz w:val="24"/>
        </w:rPr>
        <w:t>the gross grant equivalent of the aid. Aid payable in several installments must be</w:t>
      </w:r>
      <w:r>
        <w:rPr>
          <w:spacing w:val="1"/>
          <w:sz w:val="24"/>
        </w:rPr>
        <w:t xml:space="preserve"> </w:t>
      </w:r>
      <w:r>
        <w:rPr>
          <w:sz w:val="24"/>
        </w:rPr>
        <w:t>calculated at its value at the moment of granting. The interest rate to be used for</w:t>
      </w:r>
      <w:r>
        <w:rPr>
          <w:spacing w:val="1"/>
          <w:sz w:val="24"/>
        </w:rPr>
        <w:t xml:space="preserve"> </w:t>
      </w:r>
      <w:r>
        <w:rPr>
          <w:sz w:val="24"/>
        </w:rPr>
        <w:t>discounting purposes and for calculating the aid amount in a soft loan must be the</w:t>
      </w:r>
      <w:r>
        <w:rPr>
          <w:spacing w:val="1"/>
          <w:sz w:val="24"/>
        </w:rPr>
        <w:t xml:space="preserve"> </w:t>
      </w:r>
      <w:r>
        <w:rPr>
          <w:sz w:val="24"/>
        </w:rPr>
        <w:t>reference rate applicable at the time of grant. The aid intensity is calculated per</w:t>
      </w:r>
      <w:r>
        <w:rPr>
          <w:spacing w:val="1"/>
          <w:sz w:val="24"/>
        </w:rPr>
        <w:t xml:space="preserve"> </w:t>
      </w:r>
      <w:r>
        <w:rPr>
          <w:sz w:val="24"/>
        </w:rPr>
        <w:t>beneficiary;</w:t>
      </w:r>
    </w:p>
    <w:p w14:paraId="59096B05" w14:textId="77777777" w:rsidR="004B799C" w:rsidRDefault="004B799C">
      <w:pPr>
        <w:pStyle w:val="BodyText"/>
        <w:spacing w:before="10"/>
        <w:rPr>
          <w:sz w:val="20"/>
        </w:rPr>
      </w:pPr>
    </w:p>
    <w:p w14:paraId="595B8DC9" w14:textId="77777777" w:rsidR="004B799C" w:rsidRDefault="00CA4AAC">
      <w:pPr>
        <w:pStyle w:val="ListParagraph"/>
        <w:numPr>
          <w:ilvl w:val="0"/>
          <w:numId w:val="26"/>
        </w:numPr>
        <w:tabs>
          <w:tab w:val="left" w:pos="2092"/>
        </w:tabs>
        <w:ind w:right="956"/>
        <w:jc w:val="both"/>
        <w:rPr>
          <w:sz w:val="24"/>
        </w:rPr>
      </w:pPr>
      <w:r>
        <w:rPr>
          <w:sz w:val="24"/>
        </w:rPr>
        <w:t>‘assisted areas’ means areas which at the time of the granting of the aid are</w:t>
      </w:r>
      <w:r>
        <w:rPr>
          <w:spacing w:val="1"/>
          <w:sz w:val="24"/>
        </w:rPr>
        <w:t xml:space="preserve"> </w:t>
      </w:r>
      <w:r>
        <w:rPr>
          <w:sz w:val="24"/>
        </w:rPr>
        <w:t>designated in an approved regional aid map in application of Articles 107(3),</w:t>
      </w:r>
      <w:r>
        <w:rPr>
          <w:spacing w:val="1"/>
          <w:sz w:val="24"/>
        </w:rPr>
        <w:t xml:space="preserve"> </w:t>
      </w:r>
      <w:r>
        <w:rPr>
          <w:sz w:val="24"/>
        </w:rPr>
        <w:t>points</w:t>
      </w:r>
      <w:r>
        <w:rPr>
          <w:spacing w:val="-1"/>
          <w:sz w:val="24"/>
        </w:rPr>
        <w:t xml:space="preserve"> </w:t>
      </w:r>
      <w:r>
        <w:rPr>
          <w:sz w:val="24"/>
        </w:rPr>
        <w:t>(a) and (c), of the Treaty;</w:t>
      </w:r>
    </w:p>
    <w:p w14:paraId="285B323C" w14:textId="77777777" w:rsidR="004B799C" w:rsidRDefault="004B799C">
      <w:pPr>
        <w:pStyle w:val="BodyText"/>
        <w:spacing w:before="10"/>
        <w:rPr>
          <w:sz w:val="20"/>
        </w:rPr>
      </w:pPr>
    </w:p>
    <w:p w14:paraId="4DA2F5F2" w14:textId="77777777" w:rsidR="004B799C" w:rsidRDefault="00CA4AAC">
      <w:pPr>
        <w:pStyle w:val="ListParagraph"/>
        <w:numPr>
          <w:ilvl w:val="0"/>
          <w:numId w:val="26"/>
        </w:numPr>
        <w:tabs>
          <w:tab w:val="left" w:pos="2092"/>
        </w:tabs>
        <w:ind w:right="956"/>
        <w:jc w:val="both"/>
        <w:rPr>
          <w:sz w:val="24"/>
        </w:rPr>
      </w:pPr>
      <w:r>
        <w:rPr>
          <w:sz w:val="24"/>
        </w:rPr>
        <w:t>‘balancing’ for electricity means balancing as defined in Article 2, point (10), of</w:t>
      </w:r>
      <w:r>
        <w:rPr>
          <w:spacing w:val="1"/>
          <w:sz w:val="24"/>
        </w:rPr>
        <w:t xml:space="preserve"> </w:t>
      </w:r>
      <w:r>
        <w:rPr>
          <w:sz w:val="24"/>
        </w:rPr>
        <w:t>Regulation (EU) No</w:t>
      </w:r>
      <w:r>
        <w:rPr>
          <w:spacing w:val="-1"/>
          <w:sz w:val="24"/>
        </w:rPr>
        <w:t xml:space="preserve"> </w:t>
      </w:r>
      <w:r>
        <w:rPr>
          <w:sz w:val="24"/>
        </w:rPr>
        <w:t>2019/943 of the</w:t>
      </w:r>
      <w:r>
        <w:rPr>
          <w:spacing w:val="-1"/>
          <w:sz w:val="24"/>
        </w:rPr>
        <w:t xml:space="preserve"> </w:t>
      </w:r>
      <w:r>
        <w:rPr>
          <w:sz w:val="24"/>
        </w:rPr>
        <w:t>European</w:t>
      </w:r>
      <w:r>
        <w:rPr>
          <w:spacing w:val="1"/>
          <w:sz w:val="24"/>
        </w:rPr>
        <w:t xml:space="preserve"> </w:t>
      </w:r>
      <w:r>
        <w:rPr>
          <w:sz w:val="24"/>
        </w:rPr>
        <w:t>Parliament and of</w:t>
      </w:r>
      <w:r>
        <w:rPr>
          <w:spacing w:val="-1"/>
          <w:sz w:val="24"/>
        </w:rPr>
        <w:t xml:space="preserve"> </w:t>
      </w:r>
      <w:r>
        <w:rPr>
          <w:sz w:val="24"/>
        </w:rPr>
        <w:t>the Council</w:t>
      </w:r>
      <w:r>
        <w:rPr>
          <w:sz w:val="24"/>
          <w:vertAlign w:val="superscript"/>
        </w:rPr>
        <w:t>16</w:t>
      </w:r>
      <w:r>
        <w:rPr>
          <w:sz w:val="24"/>
        </w:rPr>
        <w:t>;</w:t>
      </w:r>
    </w:p>
    <w:p w14:paraId="7FC2300F" w14:textId="77777777" w:rsidR="004B799C" w:rsidRDefault="00CA4AAC">
      <w:pPr>
        <w:pStyle w:val="ListParagraph"/>
        <w:numPr>
          <w:ilvl w:val="0"/>
          <w:numId w:val="26"/>
        </w:numPr>
        <w:tabs>
          <w:tab w:val="left" w:pos="2092"/>
        </w:tabs>
        <w:spacing w:before="240"/>
        <w:ind w:right="956"/>
        <w:jc w:val="both"/>
        <w:rPr>
          <w:sz w:val="24"/>
        </w:rPr>
      </w:pPr>
      <w:r>
        <w:rPr>
          <w:sz w:val="24"/>
        </w:rPr>
        <w:t>‘balance responsible party (BRP)’ means balance responsible party as defined in</w:t>
      </w:r>
      <w:r>
        <w:rPr>
          <w:spacing w:val="1"/>
          <w:sz w:val="24"/>
        </w:rPr>
        <w:t xml:space="preserve"> </w:t>
      </w:r>
      <w:r>
        <w:rPr>
          <w:sz w:val="24"/>
        </w:rPr>
        <w:t>Article</w:t>
      </w:r>
      <w:r>
        <w:rPr>
          <w:spacing w:val="-1"/>
          <w:sz w:val="24"/>
        </w:rPr>
        <w:t xml:space="preserve"> </w:t>
      </w:r>
      <w:r>
        <w:rPr>
          <w:sz w:val="24"/>
        </w:rPr>
        <w:t>2, point</w:t>
      </w:r>
      <w:r>
        <w:rPr>
          <w:spacing w:val="1"/>
          <w:sz w:val="24"/>
        </w:rPr>
        <w:t xml:space="preserve"> </w:t>
      </w:r>
      <w:r>
        <w:rPr>
          <w:sz w:val="24"/>
        </w:rPr>
        <w:t>(14), of</w:t>
      </w:r>
      <w:r>
        <w:rPr>
          <w:spacing w:val="1"/>
          <w:sz w:val="24"/>
        </w:rPr>
        <w:t xml:space="preserve"> </w:t>
      </w:r>
      <w:r>
        <w:rPr>
          <w:sz w:val="24"/>
        </w:rPr>
        <w:t>Regulation (EU)</w:t>
      </w:r>
      <w:r>
        <w:rPr>
          <w:spacing w:val="-2"/>
          <w:sz w:val="24"/>
        </w:rPr>
        <w:t xml:space="preserve"> </w:t>
      </w:r>
      <w:r>
        <w:rPr>
          <w:sz w:val="24"/>
        </w:rPr>
        <w:t>No</w:t>
      </w:r>
      <w:r>
        <w:rPr>
          <w:spacing w:val="-1"/>
          <w:sz w:val="24"/>
        </w:rPr>
        <w:t xml:space="preserve"> </w:t>
      </w:r>
      <w:r>
        <w:rPr>
          <w:sz w:val="24"/>
        </w:rPr>
        <w:t>2019/943;</w:t>
      </w:r>
    </w:p>
    <w:p w14:paraId="57BAA5E9" w14:textId="77777777" w:rsidR="004B799C" w:rsidRDefault="004B799C">
      <w:pPr>
        <w:pStyle w:val="BodyText"/>
        <w:spacing w:before="10"/>
        <w:rPr>
          <w:sz w:val="20"/>
        </w:rPr>
      </w:pPr>
    </w:p>
    <w:p w14:paraId="2E7BBC3A" w14:textId="77777777" w:rsidR="004B799C" w:rsidRDefault="00CA4AAC">
      <w:pPr>
        <w:pStyle w:val="ListParagraph"/>
        <w:numPr>
          <w:ilvl w:val="0"/>
          <w:numId w:val="26"/>
        </w:numPr>
        <w:tabs>
          <w:tab w:val="left" w:pos="2092"/>
        </w:tabs>
        <w:ind w:right="956"/>
        <w:jc w:val="both"/>
        <w:rPr>
          <w:sz w:val="24"/>
        </w:rPr>
      </w:pPr>
      <w:r>
        <w:rPr>
          <w:sz w:val="24"/>
        </w:rPr>
        <w:t>‘biodiversity’ means biodiversity as defined in Article 2, point (15), of Regulation</w:t>
      </w:r>
      <w:r>
        <w:rPr>
          <w:spacing w:val="-57"/>
          <w:sz w:val="24"/>
        </w:rPr>
        <w:t xml:space="preserve"> </w:t>
      </w:r>
      <w:r>
        <w:rPr>
          <w:sz w:val="24"/>
        </w:rPr>
        <w:t>(EU)</w:t>
      </w:r>
      <w:r>
        <w:rPr>
          <w:spacing w:val="-2"/>
          <w:sz w:val="24"/>
        </w:rPr>
        <w:t xml:space="preserve"> </w:t>
      </w:r>
      <w:r>
        <w:rPr>
          <w:sz w:val="24"/>
        </w:rPr>
        <w:t>No</w:t>
      </w:r>
      <w:r>
        <w:rPr>
          <w:spacing w:val="-1"/>
          <w:sz w:val="24"/>
        </w:rPr>
        <w:t xml:space="preserve"> </w:t>
      </w:r>
      <w:r>
        <w:rPr>
          <w:sz w:val="24"/>
        </w:rPr>
        <w:t>2020/852 of the</w:t>
      </w:r>
      <w:r>
        <w:rPr>
          <w:spacing w:val="1"/>
          <w:sz w:val="24"/>
        </w:rPr>
        <w:t xml:space="preserve"> </w:t>
      </w:r>
      <w:r>
        <w:rPr>
          <w:sz w:val="24"/>
        </w:rPr>
        <w:t>European Parliament and of the</w:t>
      </w:r>
      <w:r>
        <w:rPr>
          <w:spacing w:val="-2"/>
          <w:sz w:val="24"/>
        </w:rPr>
        <w:t xml:space="preserve"> </w:t>
      </w:r>
      <w:r>
        <w:rPr>
          <w:sz w:val="24"/>
        </w:rPr>
        <w:t>Council</w:t>
      </w:r>
      <w:r>
        <w:rPr>
          <w:sz w:val="24"/>
          <w:vertAlign w:val="superscript"/>
        </w:rPr>
        <w:t>17</w:t>
      </w:r>
      <w:r>
        <w:rPr>
          <w:sz w:val="24"/>
        </w:rPr>
        <w:t>;</w:t>
      </w:r>
    </w:p>
    <w:p w14:paraId="5BF0DC14" w14:textId="77777777" w:rsidR="004B799C" w:rsidRDefault="00CA4AAC">
      <w:pPr>
        <w:pStyle w:val="ListParagraph"/>
        <w:numPr>
          <w:ilvl w:val="0"/>
          <w:numId w:val="26"/>
        </w:numPr>
        <w:tabs>
          <w:tab w:val="left" w:pos="2092"/>
        </w:tabs>
        <w:spacing w:before="240"/>
        <w:ind w:right="957"/>
        <w:jc w:val="both"/>
        <w:rPr>
          <w:sz w:val="24"/>
        </w:rPr>
      </w:pPr>
      <w:r>
        <w:rPr>
          <w:sz w:val="24"/>
        </w:rPr>
        <w:t>‘biofuels’</w:t>
      </w:r>
      <w:r>
        <w:rPr>
          <w:spacing w:val="1"/>
          <w:sz w:val="24"/>
        </w:rPr>
        <w:t xml:space="preserve"> </w:t>
      </w:r>
      <w:r>
        <w:rPr>
          <w:sz w:val="24"/>
        </w:rPr>
        <w:t>means</w:t>
      </w:r>
      <w:r>
        <w:rPr>
          <w:spacing w:val="1"/>
          <w:sz w:val="24"/>
        </w:rPr>
        <w:t xml:space="preserve"> </w:t>
      </w:r>
      <w:r>
        <w:rPr>
          <w:sz w:val="24"/>
        </w:rPr>
        <w:t>biofuels</w:t>
      </w:r>
      <w:r>
        <w:rPr>
          <w:spacing w:val="1"/>
          <w:sz w:val="24"/>
        </w:rPr>
        <w:t xml:space="preserve"> </w:t>
      </w:r>
      <w:r>
        <w:rPr>
          <w:sz w:val="24"/>
        </w:rPr>
        <w:t>as</w:t>
      </w:r>
      <w:r>
        <w:rPr>
          <w:spacing w:val="1"/>
          <w:sz w:val="24"/>
        </w:rPr>
        <w:t xml:space="preserve"> </w:t>
      </w:r>
      <w:r>
        <w:rPr>
          <w:sz w:val="24"/>
        </w:rPr>
        <w:t>defined</w:t>
      </w:r>
      <w:r>
        <w:rPr>
          <w:spacing w:val="1"/>
          <w:sz w:val="24"/>
        </w:rPr>
        <w:t xml:space="preserve"> </w:t>
      </w:r>
      <w:r>
        <w:rPr>
          <w:sz w:val="24"/>
        </w:rPr>
        <w:t>in</w:t>
      </w:r>
      <w:r>
        <w:rPr>
          <w:spacing w:val="1"/>
          <w:sz w:val="24"/>
        </w:rPr>
        <w:t xml:space="preserve"> </w:t>
      </w:r>
      <w:r>
        <w:rPr>
          <w:sz w:val="24"/>
        </w:rPr>
        <w:t>Article</w:t>
      </w:r>
      <w:r>
        <w:rPr>
          <w:spacing w:val="1"/>
          <w:sz w:val="24"/>
        </w:rPr>
        <w:t xml:space="preserve"> </w:t>
      </w:r>
      <w:r>
        <w:rPr>
          <w:sz w:val="24"/>
        </w:rPr>
        <w:t>2,</w:t>
      </w:r>
      <w:r>
        <w:rPr>
          <w:spacing w:val="1"/>
          <w:sz w:val="24"/>
        </w:rPr>
        <w:t xml:space="preserve"> </w:t>
      </w:r>
      <w:r>
        <w:rPr>
          <w:sz w:val="24"/>
        </w:rPr>
        <w:t>point</w:t>
      </w:r>
      <w:r>
        <w:rPr>
          <w:spacing w:val="1"/>
          <w:sz w:val="24"/>
        </w:rPr>
        <w:t xml:space="preserve"> </w:t>
      </w:r>
      <w:r>
        <w:rPr>
          <w:sz w:val="24"/>
        </w:rPr>
        <w:t>(33),</w:t>
      </w:r>
      <w:r>
        <w:rPr>
          <w:spacing w:val="1"/>
          <w:sz w:val="24"/>
        </w:rPr>
        <w:t xml:space="preserve"> </w:t>
      </w:r>
      <w:r>
        <w:rPr>
          <w:sz w:val="24"/>
        </w:rPr>
        <w:t>of</w:t>
      </w:r>
      <w:r>
        <w:rPr>
          <w:spacing w:val="1"/>
          <w:sz w:val="24"/>
        </w:rPr>
        <w:t xml:space="preserve"> </w:t>
      </w:r>
      <w:r>
        <w:rPr>
          <w:sz w:val="24"/>
        </w:rPr>
        <w:t>Directive</w:t>
      </w:r>
      <w:r>
        <w:rPr>
          <w:spacing w:val="1"/>
          <w:sz w:val="24"/>
        </w:rPr>
        <w:t xml:space="preserve"> </w:t>
      </w:r>
      <w:r>
        <w:rPr>
          <w:sz w:val="24"/>
        </w:rPr>
        <w:t>2018/2001/EU of the</w:t>
      </w:r>
      <w:r>
        <w:rPr>
          <w:spacing w:val="-2"/>
          <w:sz w:val="24"/>
        </w:rPr>
        <w:t xml:space="preserve"> </w:t>
      </w:r>
      <w:r>
        <w:rPr>
          <w:sz w:val="24"/>
        </w:rPr>
        <w:t>European Parliament and of</w:t>
      </w:r>
      <w:r>
        <w:rPr>
          <w:spacing w:val="1"/>
          <w:sz w:val="24"/>
        </w:rPr>
        <w:t xml:space="preserve"> </w:t>
      </w:r>
      <w:r>
        <w:rPr>
          <w:sz w:val="24"/>
        </w:rPr>
        <w:t>the Council</w:t>
      </w:r>
      <w:r>
        <w:rPr>
          <w:sz w:val="24"/>
          <w:vertAlign w:val="superscript"/>
        </w:rPr>
        <w:t>18</w:t>
      </w:r>
      <w:r>
        <w:rPr>
          <w:sz w:val="24"/>
        </w:rPr>
        <w:t>;</w:t>
      </w:r>
    </w:p>
    <w:p w14:paraId="4237D165" w14:textId="77777777" w:rsidR="004B799C" w:rsidRDefault="004B799C">
      <w:pPr>
        <w:pStyle w:val="BodyText"/>
        <w:rPr>
          <w:sz w:val="20"/>
        </w:rPr>
      </w:pPr>
    </w:p>
    <w:p w14:paraId="7268D945" w14:textId="0D5D662C" w:rsidR="004B799C" w:rsidRDefault="00161D3B">
      <w:pPr>
        <w:pStyle w:val="BodyText"/>
        <w:spacing w:before="4"/>
      </w:pPr>
      <w:r>
        <w:rPr>
          <w:noProof/>
        </w:rPr>
        <mc:AlternateContent>
          <mc:Choice Requires="wps">
            <w:drawing>
              <wp:anchor distT="0" distB="0" distL="0" distR="0" simplePos="0" relativeHeight="487618560" behindDoc="1" locked="0" layoutInCell="1" allowOverlap="1" wp14:anchorId="5C43AC8D" wp14:editId="69D43761">
                <wp:simplePos x="0" y="0"/>
                <wp:positionH relativeFrom="page">
                  <wp:posOffset>901065</wp:posOffset>
                </wp:positionH>
                <wp:positionV relativeFrom="paragraph">
                  <wp:posOffset>193040</wp:posOffset>
                </wp:positionV>
                <wp:extent cx="1828800" cy="7620"/>
                <wp:effectExtent l="0" t="0" r="0" b="0"/>
                <wp:wrapTopAndBottom/>
                <wp:docPr id="130" name="docshape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99E07A" id="docshape8" o:spid="_x0000_s1026" style="position:absolute;margin-left:70.95pt;margin-top:15.2pt;width:2in;height:.6pt;z-index:-15697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" fillcolor="black" stroked="f">
                <w10:wrap type="topAndBottom" anchorx="page"/>
              </v:rect>
            </w:pict>
          </mc:Fallback>
        </mc:AlternateContent>
      </w:r>
    </w:p>
    <w:p w14:paraId="3B641424" w14:textId="77777777" w:rsidR="004B799C" w:rsidRDefault="00CA4AAC">
      <w:pPr>
        <w:spacing w:before="103"/>
        <w:ind w:left="1525" w:right="968" w:hanging="567"/>
        <w:jc w:val="both"/>
        <w:rPr>
          <w:sz w:val="20"/>
        </w:rPr>
      </w:pPr>
      <w:r>
        <w:rPr>
          <w:sz w:val="20"/>
          <w:vertAlign w:val="superscript"/>
        </w:rPr>
        <w:t>16</w:t>
      </w:r>
      <w:r>
        <w:rPr>
          <w:spacing w:val="1"/>
          <w:sz w:val="20"/>
        </w:rPr>
        <w:t xml:space="preserve"> </w:t>
      </w:r>
      <w:r>
        <w:rPr>
          <w:sz w:val="20"/>
        </w:rPr>
        <w:t>Regulation (EU) 2019/943 of the European Parliament and of the Council of 5 June 2019 on the internal</w:t>
      </w:r>
      <w:r>
        <w:rPr>
          <w:spacing w:val="1"/>
          <w:sz w:val="20"/>
        </w:rPr>
        <w:t xml:space="preserve"> </w:t>
      </w:r>
      <w:r>
        <w:rPr>
          <w:sz w:val="20"/>
        </w:rPr>
        <w:t>market</w:t>
      </w:r>
      <w:r>
        <w:rPr>
          <w:spacing w:val="1"/>
          <w:sz w:val="20"/>
        </w:rPr>
        <w:t xml:space="preserve"> </w:t>
      </w:r>
      <w:r>
        <w:rPr>
          <w:sz w:val="20"/>
        </w:rPr>
        <w:t>for</w:t>
      </w:r>
      <w:r>
        <w:rPr>
          <w:spacing w:val="1"/>
          <w:sz w:val="20"/>
        </w:rPr>
        <w:t xml:space="preserve"> </w:t>
      </w:r>
      <w:r>
        <w:rPr>
          <w:sz w:val="20"/>
        </w:rPr>
        <w:t>electricity</w:t>
      </w:r>
      <w:r>
        <w:rPr>
          <w:spacing w:val="-3"/>
          <w:sz w:val="20"/>
        </w:rPr>
        <w:t xml:space="preserve"> </w:t>
      </w:r>
      <w:r>
        <w:rPr>
          <w:sz w:val="20"/>
        </w:rPr>
        <w:t>(OJ</w:t>
      </w:r>
      <w:r>
        <w:rPr>
          <w:spacing w:val="1"/>
          <w:sz w:val="20"/>
        </w:rPr>
        <w:t xml:space="preserve"> </w:t>
      </w:r>
      <w:r>
        <w:rPr>
          <w:sz w:val="20"/>
        </w:rPr>
        <w:t>L</w:t>
      </w:r>
      <w:r>
        <w:rPr>
          <w:spacing w:val="-2"/>
          <w:sz w:val="20"/>
        </w:rPr>
        <w:t xml:space="preserve"> </w:t>
      </w:r>
      <w:r>
        <w:rPr>
          <w:sz w:val="20"/>
        </w:rPr>
        <w:t>158,</w:t>
      </w:r>
      <w:r>
        <w:rPr>
          <w:spacing w:val="1"/>
          <w:sz w:val="20"/>
        </w:rPr>
        <w:t xml:space="preserve"> </w:t>
      </w:r>
      <w:r>
        <w:rPr>
          <w:sz w:val="20"/>
        </w:rPr>
        <w:t>14.6.2019,</w:t>
      </w:r>
      <w:r>
        <w:rPr>
          <w:spacing w:val="-2"/>
          <w:sz w:val="20"/>
        </w:rPr>
        <w:t xml:space="preserve"> </w:t>
      </w:r>
      <w:r>
        <w:rPr>
          <w:sz w:val="20"/>
        </w:rPr>
        <w:t>p.</w:t>
      </w:r>
      <w:r>
        <w:rPr>
          <w:spacing w:val="-1"/>
          <w:sz w:val="20"/>
        </w:rPr>
        <w:t xml:space="preserve"> </w:t>
      </w:r>
      <w:r>
        <w:rPr>
          <w:sz w:val="20"/>
        </w:rPr>
        <w:t>54).</w:t>
      </w:r>
    </w:p>
    <w:p w14:paraId="09658E76" w14:textId="77777777" w:rsidR="004B799C" w:rsidRDefault="00CA4AAC">
      <w:pPr>
        <w:spacing w:before="2"/>
        <w:ind w:left="1525" w:right="961" w:hanging="567"/>
        <w:jc w:val="both"/>
        <w:rPr>
          <w:sz w:val="20"/>
        </w:rPr>
      </w:pPr>
      <w:r>
        <w:rPr>
          <w:sz w:val="20"/>
          <w:vertAlign w:val="superscript"/>
        </w:rPr>
        <w:t>17</w:t>
      </w:r>
      <w:r>
        <w:rPr>
          <w:spacing w:val="51"/>
          <w:sz w:val="20"/>
        </w:rPr>
        <w:t xml:space="preserve"> </w:t>
      </w:r>
      <w:r>
        <w:rPr>
          <w:sz w:val="20"/>
        </w:rPr>
        <w:t>Regulation (EU) 2020/852 of the European Parliament and of the Council of 18 June 2020 on the</w:t>
      </w:r>
      <w:r>
        <w:rPr>
          <w:spacing w:val="1"/>
          <w:sz w:val="20"/>
        </w:rPr>
        <w:t xml:space="preserve"> </w:t>
      </w:r>
      <w:r>
        <w:rPr>
          <w:sz w:val="20"/>
        </w:rPr>
        <w:t>establishment</w:t>
      </w:r>
      <w:r>
        <w:rPr>
          <w:spacing w:val="1"/>
          <w:sz w:val="20"/>
        </w:rPr>
        <w:t xml:space="preserve"> </w:t>
      </w:r>
      <w:r>
        <w:rPr>
          <w:sz w:val="20"/>
        </w:rPr>
        <w:t>of</w:t>
      </w:r>
      <w:r>
        <w:rPr>
          <w:spacing w:val="1"/>
          <w:sz w:val="20"/>
        </w:rPr>
        <w:t xml:space="preserve"> </w:t>
      </w:r>
      <w:r>
        <w:rPr>
          <w:sz w:val="20"/>
        </w:rPr>
        <w:t>a</w:t>
      </w:r>
      <w:r>
        <w:rPr>
          <w:spacing w:val="1"/>
          <w:sz w:val="20"/>
        </w:rPr>
        <w:t xml:space="preserve"> </w:t>
      </w:r>
      <w:r>
        <w:rPr>
          <w:sz w:val="20"/>
        </w:rPr>
        <w:t>framework</w:t>
      </w:r>
      <w:r>
        <w:rPr>
          <w:spacing w:val="1"/>
          <w:sz w:val="20"/>
        </w:rPr>
        <w:t xml:space="preserve"> </w:t>
      </w:r>
      <w:r>
        <w:rPr>
          <w:sz w:val="20"/>
        </w:rPr>
        <w:t>to</w:t>
      </w:r>
      <w:r>
        <w:rPr>
          <w:spacing w:val="1"/>
          <w:sz w:val="20"/>
        </w:rPr>
        <w:t xml:space="preserve"> </w:t>
      </w:r>
      <w:r>
        <w:rPr>
          <w:sz w:val="20"/>
        </w:rPr>
        <w:t>facilitate</w:t>
      </w:r>
      <w:r>
        <w:rPr>
          <w:spacing w:val="1"/>
          <w:sz w:val="20"/>
        </w:rPr>
        <w:t xml:space="preserve"> </w:t>
      </w:r>
      <w:r>
        <w:rPr>
          <w:sz w:val="20"/>
        </w:rPr>
        <w:t>sustainable</w:t>
      </w:r>
      <w:r>
        <w:rPr>
          <w:spacing w:val="1"/>
          <w:sz w:val="20"/>
        </w:rPr>
        <w:t xml:space="preserve"> </w:t>
      </w:r>
      <w:r>
        <w:rPr>
          <w:sz w:val="20"/>
        </w:rPr>
        <w:t>investment,</w:t>
      </w:r>
      <w:r>
        <w:rPr>
          <w:spacing w:val="1"/>
          <w:sz w:val="20"/>
        </w:rPr>
        <w:t xml:space="preserve"> </w:t>
      </w:r>
      <w:r>
        <w:rPr>
          <w:sz w:val="20"/>
        </w:rPr>
        <w:t>and</w:t>
      </w:r>
      <w:r>
        <w:rPr>
          <w:spacing w:val="1"/>
          <w:sz w:val="20"/>
        </w:rPr>
        <w:t xml:space="preserve"> </w:t>
      </w:r>
      <w:r>
        <w:rPr>
          <w:sz w:val="20"/>
        </w:rPr>
        <w:t>amending</w:t>
      </w:r>
      <w:r>
        <w:rPr>
          <w:spacing w:val="1"/>
          <w:sz w:val="20"/>
        </w:rPr>
        <w:t xml:space="preserve"> </w:t>
      </w:r>
      <w:r>
        <w:rPr>
          <w:sz w:val="20"/>
        </w:rPr>
        <w:t>Regulation</w:t>
      </w:r>
      <w:r>
        <w:rPr>
          <w:spacing w:val="1"/>
          <w:sz w:val="20"/>
        </w:rPr>
        <w:t xml:space="preserve"> </w:t>
      </w:r>
      <w:r>
        <w:rPr>
          <w:sz w:val="20"/>
        </w:rPr>
        <w:t>(EU)</w:t>
      </w:r>
      <w:r>
        <w:rPr>
          <w:spacing w:val="1"/>
          <w:sz w:val="20"/>
        </w:rPr>
        <w:t xml:space="preserve"> </w:t>
      </w:r>
      <w:r>
        <w:rPr>
          <w:sz w:val="20"/>
        </w:rPr>
        <w:t>2019/2088</w:t>
      </w:r>
      <w:r>
        <w:rPr>
          <w:spacing w:val="-1"/>
          <w:sz w:val="20"/>
        </w:rPr>
        <w:t xml:space="preserve"> </w:t>
      </w:r>
      <w:r>
        <w:rPr>
          <w:sz w:val="20"/>
        </w:rPr>
        <w:t>(OJ</w:t>
      </w:r>
      <w:r>
        <w:rPr>
          <w:spacing w:val="1"/>
          <w:sz w:val="20"/>
        </w:rPr>
        <w:t xml:space="preserve"> </w:t>
      </w:r>
      <w:r>
        <w:rPr>
          <w:sz w:val="20"/>
        </w:rPr>
        <w:t>L</w:t>
      </w:r>
      <w:r>
        <w:rPr>
          <w:spacing w:val="-2"/>
          <w:sz w:val="20"/>
        </w:rPr>
        <w:t xml:space="preserve"> </w:t>
      </w:r>
      <w:r>
        <w:rPr>
          <w:sz w:val="20"/>
        </w:rPr>
        <w:t>198, 22.6.2020, p.</w:t>
      </w:r>
      <w:r>
        <w:rPr>
          <w:spacing w:val="-2"/>
          <w:sz w:val="20"/>
        </w:rPr>
        <w:t xml:space="preserve"> </w:t>
      </w:r>
      <w:r>
        <w:rPr>
          <w:sz w:val="20"/>
        </w:rPr>
        <w:t>13).</w:t>
      </w:r>
    </w:p>
    <w:p w14:paraId="1816EF21" w14:textId="77777777" w:rsidR="004B799C" w:rsidRDefault="00CA4AAC">
      <w:pPr>
        <w:ind w:left="1525" w:right="960" w:hanging="567"/>
        <w:jc w:val="both"/>
        <w:rPr>
          <w:sz w:val="20"/>
        </w:rPr>
      </w:pPr>
      <w:r>
        <w:rPr>
          <w:sz w:val="20"/>
          <w:vertAlign w:val="superscript"/>
        </w:rPr>
        <w:t>18</w:t>
      </w:r>
      <w:r>
        <w:rPr>
          <w:spacing w:val="1"/>
          <w:sz w:val="20"/>
        </w:rPr>
        <w:t xml:space="preserve"> </w:t>
      </w:r>
      <w:r>
        <w:rPr>
          <w:sz w:val="20"/>
        </w:rPr>
        <w:t>Directive 2018/2001/EU of the European Parliament and of the Council of 11 December 2018 on the</w:t>
      </w:r>
      <w:r>
        <w:rPr>
          <w:spacing w:val="1"/>
          <w:sz w:val="20"/>
        </w:rPr>
        <w:t xml:space="preserve"> </w:t>
      </w:r>
      <w:r>
        <w:rPr>
          <w:sz w:val="20"/>
        </w:rPr>
        <w:t>promotion</w:t>
      </w:r>
      <w:r>
        <w:rPr>
          <w:spacing w:val="-2"/>
          <w:sz w:val="20"/>
        </w:rPr>
        <w:t xml:space="preserve"> </w:t>
      </w:r>
      <w:r>
        <w:rPr>
          <w:sz w:val="20"/>
        </w:rPr>
        <w:t>of</w:t>
      </w:r>
      <w:r>
        <w:rPr>
          <w:spacing w:val="-2"/>
          <w:sz w:val="20"/>
        </w:rPr>
        <w:t xml:space="preserve"> </w:t>
      </w:r>
      <w:r>
        <w:rPr>
          <w:sz w:val="20"/>
        </w:rPr>
        <w:t>the</w:t>
      </w:r>
      <w:r>
        <w:rPr>
          <w:spacing w:val="2"/>
          <w:sz w:val="20"/>
        </w:rPr>
        <w:t xml:space="preserve"> </w:t>
      </w:r>
      <w:r>
        <w:rPr>
          <w:sz w:val="20"/>
        </w:rPr>
        <w:t>use of</w:t>
      </w:r>
      <w:r>
        <w:rPr>
          <w:spacing w:val="-2"/>
          <w:sz w:val="20"/>
        </w:rPr>
        <w:t xml:space="preserve"> </w:t>
      </w:r>
      <w:r>
        <w:rPr>
          <w:sz w:val="20"/>
        </w:rPr>
        <w:t>energy</w:t>
      </w:r>
      <w:r>
        <w:rPr>
          <w:spacing w:val="-2"/>
          <w:sz w:val="20"/>
        </w:rPr>
        <w:t xml:space="preserve"> </w:t>
      </w:r>
      <w:r>
        <w:rPr>
          <w:sz w:val="20"/>
        </w:rPr>
        <w:t>from</w:t>
      </w:r>
      <w:r>
        <w:rPr>
          <w:spacing w:val="1"/>
          <w:sz w:val="20"/>
        </w:rPr>
        <w:t xml:space="preserve"> </w:t>
      </w:r>
      <w:r>
        <w:rPr>
          <w:sz w:val="20"/>
        </w:rPr>
        <w:t>renewable sources</w:t>
      </w:r>
      <w:r>
        <w:rPr>
          <w:spacing w:val="-2"/>
          <w:sz w:val="20"/>
        </w:rPr>
        <w:t xml:space="preserve"> </w:t>
      </w:r>
      <w:r>
        <w:rPr>
          <w:sz w:val="20"/>
        </w:rPr>
        <w:t>(OJ</w:t>
      </w:r>
      <w:r>
        <w:rPr>
          <w:spacing w:val="2"/>
          <w:sz w:val="20"/>
        </w:rPr>
        <w:t xml:space="preserve"> </w:t>
      </w:r>
      <w:r>
        <w:rPr>
          <w:sz w:val="20"/>
        </w:rPr>
        <w:t>L</w:t>
      </w:r>
      <w:r>
        <w:rPr>
          <w:spacing w:val="-2"/>
          <w:sz w:val="20"/>
        </w:rPr>
        <w:t xml:space="preserve"> </w:t>
      </w:r>
      <w:r>
        <w:rPr>
          <w:sz w:val="20"/>
        </w:rPr>
        <w:t>328,</w:t>
      </w:r>
      <w:r>
        <w:rPr>
          <w:spacing w:val="-1"/>
          <w:sz w:val="20"/>
        </w:rPr>
        <w:t xml:space="preserve"> </w:t>
      </w:r>
      <w:r>
        <w:rPr>
          <w:sz w:val="20"/>
        </w:rPr>
        <w:t>21.12.2018, p.</w:t>
      </w:r>
      <w:r>
        <w:rPr>
          <w:spacing w:val="-2"/>
          <w:sz w:val="20"/>
        </w:rPr>
        <w:t xml:space="preserve"> </w:t>
      </w:r>
      <w:r>
        <w:rPr>
          <w:sz w:val="20"/>
        </w:rPr>
        <w:t>82).</w:t>
      </w:r>
    </w:p>
    <w:p w14:paraId="42E0898C" w14:textId="77777777" w:rsidR="004B799C" w:rsidRDefault="004B799C">
      <w:pPr>
        <w:jc w:val="both"/>
        <w:rPr>
          <w:sz w:val="20"/>
        </w:rPr>
        <w:sectPr w:rsidR="004B799C">
          <w:pgSz w:w="11910" w:h="16840"/>
          <w:pgMar w:top="1020" w:right="460" w:bottom="1620" w:left="460" w:header="0" w:footer="1426" w:gutter="0"/>
          <w:cols w:space="720"/>
        </w:sectPr>
      </w:pPr>
    </w:p>
    <w:p w14:paraId="3B09A16B" w14:textId="77777777" w:rsidR="004B799C" w:rsidRDefault="00CA4AAC">
      <w:pPr>
        <w:pStyle w:val="ListParagraph"/>
        <w:numPr>
          <w:ilvl w:val="0"/>
          <w:numId w:val="26"/>
        </w:numPr>
        <w:tabs>
          <w:tab w:val="left" w:pos="2092"/>
        </w:tabs>
        <w:spacing w:before="72"/>
        <w:ind w:right="957"/>
        <w:jc w:val="both"/>
        <w:rPr>
          <w:sz w:val="24"/>
        </w:rPr>
      </w:pPr>
      <w:r>
        <w:rPr>
          <w:sz w:val="24"/>
        </w:rPr>
        <w:lastRenderedPageBreak/>
        <w:t>‘biogas’</w:t>
      </w:r>
      <w:r>
        <w:rPr>
          <w:spacing w:val="1"/>
          <w:sz w:val="24"/>
        </w:rPr>
        <w:t xml:space="preserve"> </w:t>
      </w:r>
      <w:r>
        <w:rPr>
          <w:sz w:val="24"/>
        </w:rPr>
        <w:t>means</w:t>
      </w:r>
      <w:r>
        <w:rPr>
          <w:spacing w:val="1"/>
          <w:sz w:val="24"/>
        </w:rPr>
        <w:t xml:space="preserve"> </w:t>
      </w:r>
      <w:r>
        <w:rPr>
          <w:sz w:val="24"/>
        </w:rPr>
        <w:t>biogas</w:t>
      </w:r>
      <w:r>
        <w:rPr>
          <w:spacing w:val="1"/>
          <w:sz w:val="24"/>
        </w:rPr>
        <w:t xml:space="preserve"> </w:t>
      </w:r>
      <w:r>
        <w:rPr>
          <w:sz w:val="24"/>
        </w:rPr>
        <w:t>as</w:t>
      </w:r>
      <w:r>
        <w:rPr>
          <w:spacing w:val="1"/>
          <w:sz w:val="24"/>
        </w:rPr>
        <w:t xml:space="preserve"> </w:t>
      </w:r>
      <w:r>
        <w:rPr>
          <w:sz w:val="24"/>
        </w:rPr>
        <w:t>defined</w:t>
      </w:r>
      <w:r>
        <w:rPr>
          <w:spacing w:val="1"/>
          <w:sz w:val="24"/>
        </w:rPr>
        <w:t xml:space="preserve"> </w:t>
      </w:r>
      <w:r>
        <w:rPr>
          <w:sz w:val="24"/>
        </w:rPr>
        <w:t>in</w:t>
      </w:r>
      <w:r>
        <w:rPr>
          <w:spacing w:val="1"/>
          <w:sz w:val="24"/>
        </w:rPr>
        <w:t xml:space="preserve"> </w:t>
      </w:r>
      <w:r>
        <w:rPr>
          <w:sz w:val="24"/>
        </w:rPr>
        <w:t>Article</w:t>
      </w:r>
      <w:r>
        <w:rPr>
          <w:spacing w:val="1"/>
          <w:sz w:val="24"/>
        </w:rPr>
        <w:t xml:space="preserve"> </w:t>
      </w:r>
      <w:r>
        <w:rPr>
          <w:sz w:val="24"/>
        </w:rPr>
        <w:t>2,</w:t>
      </w:r>
      <w:r>
        <w:rPr>
          <w:spacing w:val="1"/>
          <w:sz w:val="24"/>
        </w:rPr>
        <w:t xml:space="preserve"> </w:t>
      </w:r>
      <w:r>
        <w:rPr>
          <w:sz w:val="24"/>
        </w:rPr>
        <w:t>point</w:t>
      </w:r>
      <w:r>
        <w:rPr>
          <w:spacing w:val="1"/>
          <w:sz w:val="24"/>
        </w:rPr>
        <w:t xml:space="preserve"> </w:t>
      </w:r>
      <w:r>
        <w:rPr>
          <w:sz w:val="24"/>
        </w:rPr>
        <w:t>(28),</w:t>
      </w:r>
      <w:r>
        <w:rPr>
          <w:spacing w:val="1"/>
          <w:sz w:val="24"/>
        </w:rPr>
        <w:t xml:space="preserve"> </w:t>
      </w:r>
      <w:r>
        <w:rPr>
          <w:sz w:val="24"/>
        </w:rPr>
        <w:t>of</w:t>
      </w:r>
      <w:r>
        <w:rPr>
          <w:spacing w:val="1"/>
          <w:sz w:val="24"/>
        </w:rPr>
        <w:t xml:space="preserve"> </w:t>
      </w:r>
      <w:r>
        <w:rPr>
          <w:sz w:val="24"/>
        </w:rPr>
        <w:t>Directive</w:t>
      </w:r>
      <w:r>
        <w:rPr>
          <w:spacing w:val="1"/>
          <w:sz w:val="24"/>
        </w:rPr>
        <w:t xml:space="preserve"> </w:t>
      </w:r>
      <w:r>
        <w:rPr>
          <w:sz w:val="24"/>
        </w:rPr>
        <w:t>2018/2001/EU;</w:t>
      </w:r>
    </w:p>
    <w:p w14:paraId="7B824C60" w14:textId="77777777" w:rsidR="004B799C" w:rsidRDefault="004B799C">
      <w:pPr>
        <w:pStyle w:val="BodyText"/>
        <w:spacing w:before="10"/>
        <w:rPr>
          <w:sz w:val="20"/>
        </w:rPr>
      </w:pPr>
    </w:p>
    <w:p w14:paraId="50B8FC28" w14:textId="77777777" w:rsidR="004B799C" w:rsidRDefault="00CA4AAC">
      <w:pPr>
        <w:pStyle w:val="ListParagraph"/>
        <w:numPr>
          <w:ilvl w:val="0"/>
          <w:numId w:val="26"/>
        </w:numPr>
        <w:tabs>
          <w:tab w:val="left" w:pos="2092"/>
        </w:tabs>
        <w:ind w:right="954"/>
        <w:jc w:val="both"/>
        <w:rPr>
          <w:sz w:val="24"/>
        </w:rPr>
      </w:pPr>
      <w:r>
        <w:rPr>
          <w:sz w:val="24"/>
        </w:rPr>
        <w:t>‘bioliquids’</w:t>
      </w:r>
      <w:r>
        <w:rPr>
          <w:spacing w:val="1"/>
          <w:sz w:val="24"/>
        </w:rPr>
        <w:t xml:space="preserve"> </w:t>
      </w:r>
      <w:r>
        <w:rPr>
          <w:sz w:val="24"/>
        </w:rPr>
        <w:t>means</w:t>
      </w:r>
      <w:r>
        <w:rPr>
          <w:spacing w:val="1"/>
          <w:sz w:val="24"/>
        </w:rPr>
        <w:t xml:space="preserve"> </w:t>
      </w:r>
      <w:r>
        <w:rPr>
          <w:sz w:val="24"/>
        </w:rPr>
        <w:t>biogas</w:t>
      </w:r>
      <w:r>
        <w:rPr>
          <w:spacing w:val="1"/>
          <w:sz w:val="24"/>
        </w:rPr>
        <w:t xml:space="preserve"> </w:t>
      </w:r>
      <w:r>
        <w:rPr>
          <w:sz w:val="24"/>
        </w:rPr>
        <w:t>as</w:t>
      </w:r>
      <w:r>
        <w:rPr>
          <w:spacing w:val="1"/>
          <w:sz w:val="24"/>
        </w:rPr>
        <w:t xml:space="preserve"> </w:t>
      </w:r>
      <w:r>
        <w:rPr>
          <w:sz w:val="24"/>
        </w:rPr>
        <w:t>defined</w:t>
      </w:r>
      <w:r>
        <w:rPr>
          <w:spacing w:val="1"/>
          <w:sz w:val="24"/>
        </w:rPr>
        <w:t xml:space="preserve"> </w:t>
      </w:r>
      <w:r>
        <w:rPr>
          <w:sz w:val="24"/>
        </w:rPr>
        <w:t>in</w:t>
      </w:r>
      <w:r>
        <w:rPr>
          <w:spacing w:val="1"/>
          <w:sz w:val="24"/>
        </w:rPr>
        <w:t xml:space="preserve"> </w:t>
      </w:r>
      <w:r>
        <w:rPr>
          <w:sz w:val="24"/>
        </w:rPr>
        <w:t>Article</w:t>
      </w:r>
      <w:r>
        <w:rPr>
          <w:spacing w:val="1"/>
          <w:sz w:val="24"/>
        </w:rPr>
        <w:t xml:space="preserve"> </w:t>
      </w:r>
      <w:r>
        <w:rPr>
          <w:sz w:val="24"/>
        </w:rPr>
        <w:t>2,</w:t>
      </w:r>
      <w:r>
        <w:rPr>
          <w:spacing w:val="1"/>
          <w:sz w:val="24"/>
        </w:rPr>
        <w:t xml:space="preserve"> </w:t>
      </w:r>
      <w:r>
        <w:rPr>
          <w:sz w:val="24"/>
        </w:rPr>
        <w:t>point</w:t>
      </w:r>
      <w:r>
        <w:rPr>
          <w:spacing w:val="1"/>
          <w:sz w:val="24"/>
        </w:rPr>
        <w:t xml:space="preserve"> </w:t>
      </w:r>
      <w:r>
        <w:rPr>
          <w:sz w:val="24"/>
        </w:rPr>
        <w:t>(32),</w:t>
      </w:r>
      <w:r>
        <w:rPr>
          <w:spacing w:val="1"/>
          <w:sz w:val="24"/>
        </w:rPr>
        <w:t xml:space="preserve"> </w:t>
      </w:r>
      <w:r>
        <w:rPr>
          <w:sz w:val="24"/>
        </w:rPr>
        <w:t>of</w:t>
      </w:r>
      <w:r>
        <w:rPr>
          <w:spacing w:val="1"/>
          <w:sz w:val="24"/>
        </w:rPr>
        <w:t xml:space="preserve"> </w:t>
      </w:r>
      <w:r>
        <w:rPr>
          <w:sz w:val="24"/>
        </w:rPr>
        <w:t>Directive</w:t>
      </w:r>
      <w:r>
        <w:rPr>
          <w:spacing w:val="1"/>
          <w:sz w:val="24"/>
        </w:rPr>
        <w:t xml:space="preserve"> </w:t>
      </w:r>
      <w:r>
        <w:rPr>
          <w:sz w:val="24"/>
        </w:rPr>
        <w:t>2018/2001/EU;</w:t>
      </w:r>
    </w:p>
    <w:p w14:paraId="63AE58FB" w14:textId="77777777" w:rsidR="004B799C" w:rsidRDefault="004B799C">
      <w:pPr>
        <w:pStyle w:val="BodyText"/>
        <w:spacing w:before="10"/>
        <w:rPr>
          <w:sz w:val="20"/>
        </w:rPr>
      </w:pPr>
    </w:p>
    <w:p w14:paraId="329875D8" w14:textId="77777777" w:rsidR="004B799C" w:rsidRDefault="00CA4AAC">
      <w:pPr>
        <w:pStyle w:val="ListParagraph"/>
        <w:numPr>
          <w:ilvl w:val="0"/>
          <w:numId w:val="26"/>
        </w:numPr>
        <w:tabs>
          <w:tab w:val="left" w:pos="2092"/>
        </w:tabs>
        <w:ind w:right="959"/>
        <w:jc w:val="both"/>
        <w:rPr>
          <w:sz w:val="24"/>
        </w:rPr>
      </w:pPr>
      <w:r>
        <w:rPr>
          <w:sz w:val="24"/>
        </w:rPr>
        <w:t>‘biomass’ means the biodegradable fraction of products, waste and residues from</w:t>
      </w:r>
      <w:r>
        <w:rPr>
          <w:spacing w:val="1"/>
          <w:sz w:val="24"/>
        </w:rPr>
        <w:t xml:space="preserve"> </w:t>
      </w:r>
      <w:r>
        <w:rPr>
          <w:sz w:val="24"/>
        </w:rPr>
        <w:t>biological</w:t>
      </w:r>
      <w:r>
        <w:rPr>
          <w:spacing w:val="-1"/>
          <w:sz w:val="24"/>
        </w:rPr>
        <w:t xml:space="preserve"> </w:t>
      </w:r>
      <w:r>
        <w:rPr>
          <w:sz w:val="24"/>
        </w:rPr>
        <w:t>origin,</w:t>
      </w:r>
      <w:r>
        <w:rPr>
          <w:spacing w:val="-1"/>
          <w:sz w:val="24"/>
        </w:rPr>
        <w:t xml:space="preserve"> </w:t>
      </w:r>
      <w:r>
        <w:rPr>
          <w:sz w:val="24"/>
        </w:rPr>
        <w:t>as defined</w:t>
      </w:r>
      <w:r>
        <w:rPr>
          <w:spacing w:val="-1"/>
          <w:sz w:val="24"/>
        </w:rPr>
        <w:t xml:space="preserve"> </w:t>
      </w:r>
      <w:r>
        <w:rPr>
          <w:sz w:val="24"/>
        </w:rPr>
        <w:t>in</w:t>
      </w:r>
      <w:r>
        <w:rPr>
          <w:spacing w:val="1"/>
          <w:sz w:val="24"/>
        </w:rPr>
        <w:t xml:space="preserve"> </w:t>
      </w:r>
      <w:r>
        <w:rPr>
          <w:sz w:val="24"/>
        </w:rPr>
        <w:t>Article</w:t>
      </w:r>
      <w:r>
        <w:rPr>
          <w:spacing w:val="-1"/>
          <w:sz w:val="24"/>
        </w:rPr>
        <w:t xml:space="preserve"> </w:t>
      </w:r>
      <w:r>
        <w:rPr>
          <w:sz w:val="24"/>
        </w:rPr>
        <w:t>2, point</w:t>
      </w:r>
      <w:r>
        <w:rPr>
          <w:spacing w:val="-1"/>
          <w:sz w:val="24"/>
        </w:rPr>
        <w:t xml:space="preserve"> </w:t>
      </w:r>
      <w:r>
        <w:rPr>
          <w:sz w:val="24"/>
        </w:rPr>
        <w:t>(24),</w:t>
      </w:r>
      <w:r>
        <w:rPr>
          <w:spacing w:val="-1"/>
          <w:sz w:val="24"/>
        </w:rPr>
        <w:t xml:space="preserve"> </w:t>
      </w:r>
      <w:r>
        <w:rPr>
          <w:sz w:val="24"/>
        </w:rPr>
        <w:t>of</w:t>
      </w:r>
      <w:r>
        <w:rPr>
          <w:spacing w:val="-1"/>
          <w:sz w:val="24"/>
        </w:rPr>
        <w:t xml:space="preserve"> </w:t>
      </w:r>
      <w:r>
        <w:rPr>
          <w:sz w:val="24"/>
        </w:rPr>
        <w:t>Directive</w:t>
      </w:r>
      <w:r>
        <w:rPr>
          <w:spacing w:val="-2"/>
          <w:sz w:val="24"/>
        </w:rPr>
        <w:t xml:space="preserve"> </w:t>
      </w:r>
      <w:r>
        <w:rPr>
          <w:sz w:val="24"/>
        </w:rPr>
        <w:t>2018/2001/EU;</w:t>
      </w:r>
    </w:p>
    <w:p w14:paraId="1DED9F16" w14:textId="77777777" w:rsidR="004B799C" w:rsidRDefault="004B799C">
      <w:pPr>
        <w:pStyle w:val="BodyText"/>
        <w:spacing w:before="10"/>
        <w:rPr>
          <w:sz w:val="20"/>
        </w:rPr>
      </w:pPr>
    </w:p>
    <w:p w14:paraId="3FFCCAA3" w14:textId="77777777" w:rsidR="004B799C" w:rsidRDefault="00CA4AAC">
      <w:pPr>
        <w:pStyle w:val="ListParagraph"/>
        <w:numPr>
          <w:ilvl w:val="0"/>
          <w:numId w:val="26"/>
        </w:numPr>
        <w:tabs>
          <w:tab w:val="left" w:pos="2092"/>
        </w:tabs>
        <w:ind w:right="953"/>
        <w:jc w:val="both"/>
        <w:rPr>
          <w:sz w:val="24"/>
        </w:rPr>
      </w:pPr>
      <w:r>
        <w:rPr>
          <w:sz w:val="24"/>
        </w:rPr>
        <w:t>‘biomass</w:t>
      </w:r>
      <w:r>
        <w:rPr>
          <w:spacing w:val="1"/>
          <w:sz w:val="24"/>
        </w:rPr>
        <w:t xml:space="preserve"> </w:t>
      </w:r>
      <w:r>
        <w:rPr>
          <w:sz w:val="24"/>
        </w:rPr>
        <w:t>fuels’</w:t>
      </w:r>
      <w:r>
        <w:rPr>
          <w:spacing w:val="1"/>
          <w:sz w:val="24"/>
        </w:rPr>
        <w:t xml:space="preserve"> </w:t>
      </w:r>
      <w:r>
        <w:rPr>
          <w:sz w:val="24"/>
        </w:rPr>
        <w:t>means</w:t>
      </w:r>
      <w:r>
        <w:rPr>
          <w:spacing w:val="1"/>
          <w:sz w:val="24"/>
        </w:rPr>
        <w:t xml:space="preserve"> </w:t>
      </w:r>
      <w:r>
        <w:rPr>
          <w:sz w:val="24"/>
        </w:rPr>
        <w:t>biomass</w:t>
      </w:r>
      <w:r>
        <w:rPr>
          <w:spacing w:val="1"/>
          <w:sz w:val="24"/>
        </w:rPr>
        <w:t xml:space="preserve"> </w:t>
      </w:r>
      <w:r>
        <w:rPr>
          <w:sz w:val="24"/>
        </w:rPr>
        <w:t>fuels</w:t>
      </w:r>
      <w:r>
        <w:rPr>
          <w:spacing w:val="1"/>
          <w:sz w:val="24"/>
        </w:rPr>
        <w:t xml:space="preserve"> </w:t>
      </w:r>
      <w:r>
        <w:rPr>
          <w:sz w:val="24"/>
        </w:rPr>
        <w:t>as</w:t>
      </w:r>
      <w:r>
        <w:rPr>
          <w:spacing w:val="1"/>
          <w:sz w:val="24"/>
        </w:rPr>
        <w:t xml:space="preserve"> </w:t>
      </w:r>
      <w:r>
        <w:rPr>
          <w:sz w:val="24"/>
        </w:rPr>
        <w:t>defined</w:t>
      </w:r>
      <w:r>
        <w:rPr>
          <w:spacing w:val="1"/>
          <w:sz w:val="24"/>
        </w:rPr>
        <w:t xml:space="preserve"> </w:t>
      </w:r>
      <w:r>
        <w:rPr>
          <w:sz w:val="24"/>
        </w:rPr>
        <w:t>in</w:t>
      </w:r>
      <w:r>
        <w:rPr>
          <w:spacing w:val="1"/>
          <w:sz w:val="24"/>
        </w:rPr>
        <w:t xml:space="preserve"> </w:t>
      </w:r>
      <w:r>
        <w:rPr>
          <w:sz w:val="24"/>
        </w:rPr>
        <w:t>Article</w:t>
      </w:r>
      <w:r>
        <w:rPr>
          <w:spacing w:val="1"/>
          <w:sz w:val="24"/>
        </w:rPr>
        <w:t xml:space="preserve"> </w:t>
      </w:r>
      <w:r>
        <w:rPr>
          <w:sz w:val="24"/>
        </w:rPr>
        <w:t>2,</w:t>
      </w:r>
      <w:r>
        <w:rPr>
          <w:spacing w:val="1"/>
          <w:sz w:val="24"/>
        </w:rPr>
        <w:t xml:space="preserve"> </w:t>
      </w:r>
      <w:r>
        <w:rPr>
          <w:sz w:val="24"/>
        </w:rPr>
        <w:t>point</w:t>
      </w:r>
      <w:r>
        <w:rPr>
          <w:spacing w:val="1"/>
          <w:sz w:val="24"/>
        </w:rPr>
        <w:t xml:space="preserve"> </w:t>
      </w:r>
      <w:r>
        <w:rPr>
          <w:sz w:val="24"/>
        </w:rPr>
        <w:t>(27),</w:t>
      </w:r>
      <w:r>
        <w:rPr>
          <w:spacing w:val="1"/>
          <w:sz w:val="24"/>
        </w:rPr>
        <w:t xml:space="preserve"> </w:t>
      </w:r>
      <w:r>
        <w:rPr>
          <w:sz w:val="24"/>
        </w:rPr>
        <w:t>of</w:t>
      </w:r>
      <w:r>
        <w:rPr>
          <w:spacing w:val="1"/>
          <w:sz w:val="24"/>
        </w:rPr>
        <w:t xml:space="preserve"> </w:t>
      </w:r>
      <w:r>
        <w:rPr>
          <w:sz w:val="24"/>
        </w:rPr>
        <w:t>Directive</w:t>
      </w:r>
      <w:r>
        <w:rPr>
          <w:spacing w:val="-2"/>
          <w:sz w:val="24"/>
        </w:rPr>
        <w:t xml:space="preserve"> </w:t>
      </w:r>
      <w:r>
        <w:rPr>
          <w:sz w:val="24"/>
        </w:rPr>
        <w:t>2018/2001/EU;</w:t>
      </w:r>
    </w:p>
    <w:p w14:paraId="5FF6992B" w14:textId="77777777" w:rsidR="004B799C" w:rsidRDefault="004B799C">
      <w:pPr>
        <w:pStyle w:val="BodyText"/>
        <w:spacing w:before="10"/>
        <w:rPr>
          <w:sz w:val="20"/>
        </w:rPr>
      </w:pPr>
    </w:p>
    <w:p w14:paraId="125EEB2E" w14:textId="77777777" w:rsidR="004B799C" w:rsidRDefault="00CA4AAC">
      <w:pPr>
        <w:pStyle w:val="ListParagraph"/>
        <w:numPr>
          <w:ilvl w:val="0"/>
          <w:numId w:val="26"/>
        </w:numPr>
        <w:tabs>
          <w:tab w:val="left" w:pos="2092"/>
        </w:tabs>
        <w:ind w:right="960"/>
        <w:jc w:val="both"/>
        <w:rPr>
          <w:sz w:val="24"/>
        </w:rPr>
      </w:pPr>
      <w:r>
        <w:rPr>
          <w:sz w:val="24"/>
        </w:rPr>
        <w:t>‘capacity</w:t>
      </w:r>
      <w:r>
        <w:rPr>
          <w:spacing w:val="1"/>
          <w:sz w:val="24"/>
        </w:rPr>
        <w:t xml:space="preserve"> </w:t>
      </w:r>
      <w:r>
        <w:rPr>
          <w:sz w:val="24"/>
        </w:rPr>
        <w:t>mechanism’</w:t>
      </w:r>
      <w:r>
        <w:rPr>
          <w:spacing w:val="1"/>
          <w:sz w:val="24"/>
        </w:rPr>
        <w:t xml:space="preserve"> </w:t>
      </w:r>
      <w:r>
        <w:rPr>
          <w:sz w:val="24"/>
        </w:rPr>
        <w:t>means</w:t>
      </w:r>
      <w:r>
        <w:rPr>
          <w:spacing w:val="1"/>
          <w:sz w:val="24"/>
        </w:rPr>
        <w:t xml:space="preserve"> </w:t>
      </w:r>
      <w:r>
        <w:rPr>
          <w:sz w:val="24"/>
        </w:rPr>
        <w:t>a</w:t>
      </w:r>
      <w:r>
        <w:rPr>
          <w:spacing w:val="1"/>
          <w:sz w:val="24"/>
        </w:rPr>
        <w:t xml:space="preserve"> </w:t>
      </w:r>
      <w:r>
        <w:rPr>
          <w:sz w:val="24"/>
        </w:rPr>
        <w:t>measure</w:t>
      </w:r>
      <w:r>
        <w:rPr>
          <w:spacing w:val="1"/>
          <w:sz w:val="24"/>
        </w:rPr>
        <w:t xml:space="preserve"> </w:t>
      </w:r>
      <w:r>
        <w:rPr>
          <w:sz w:val="24"/>
        </w:rPr>
        <w:t>for</w:t>
      </w:r>
      <w:r>
        <w:rPr>
          <w:spacing w:val="1"/>
          <w:sz w:val="24"/>
        </w:rPr>
        <w:t xml:space="preserve"> </w:t>
      </w:r>
      <w:r>
        <w:rPr>
          <w:sz w:val="24"/>
        </w:rPr>
        <w:t>security</w:t>
      </w:r>
      <w:r>
        <w:rPr>
          <w:spacing w:val="1"/>
          <w:sz w:val="24"/>
        </w:rPr>
        <w:t xml:space="preserve"> </w:t>
      </w:r>
      <w:r>
        <w:rPr>
          <w:sz w:val="24"/>
        </w:rPr>
        <w:t>of</w:t>
      </w:r>
      <w:r>
        <w:rPr>
          <w:spacing w:val="1"/>
          <w:sz w:val="24"/>
        </w:rPr>
        <w:t xml:space="preserve"> </w:t>
      </w:r>
      <w:r>
        <w:rPr>
          <w:sz w:val="24"/>
        </w:rPr>
        <w:t>electricity</w:t>
      </w:r>
      <w:r>
        <w:rPr>
          <w:spacing w:val="1"/>
          <w:sz w:val="24"/>
        </w:rPr>
        <w:t xml:space="preserve"> </w:t>
      </w:r>
      <w:r>
        <w:rPr>
          <w:sz w:val="24"/>
        </w:rPr>
        <w:t>supply</w:t>
      </w:r>
      <w:r>
        <w:rPr>
          <w:spacing w:val="60"/>
          <w:sz w:val="24"/>
        </w:rPr>
        <w:t xml:space="preserve"> </w:t>
      </w:r>
      <w:r>
        <w:rPr>
          <w:sz w:val="24"/>
        </w:rPr>
        <w:t>as</w:t>
      </w:r>
      <w:r>
        <w:rPr>
          <w:spacing w:val="1"/>
          <w:sz w:val="24"/>
        </w:rPr>
        <w:t xml:space="preserve"> </w:t>
      </w:r>
      <w:r>
        <w:rPr>
          <w:sz w:val="24"/>
        </w:rPr>
        <w:t>defined</w:t>
      </w:r>
      <w:r>
        <w:rPr>
          <w:spacing w:val="-1"/>
          <w:sz w:val="24"/>
        </w:rPr>
        <w:t xml:space="preserve"> </w:t>
      </w:r>
      <w:r>
        <w:rPr>
          <w:sz w:val="24"/>
        </w:rPr>
        <w:t>in Regulation</w:t>
      </w:r>
      <w:r>
        <w:rPr>
          <w:spacing w:val="1"/>
          <w:sz w:val="24"/>
        </w:rPr>
        <w:t xml:space="preserve"> </w:t>
      </w:r>
      <w:r>
        <w:rPr>
          <w:sz w:val="24"/>
        </w:rPr>
        <w:t>(EU)</w:t>
      </w:r>
      <w:r>
        <w:rPr>
          <w:spacing w:val="-2"/>
          <w:sz w:val="24"/>
        </w:rPr>
        <w:t xml:space="preserve"> </w:t>
      </w:r>
      <w:r>
        <w:rPr>
          <w:sz w:val="24"/>
        </w:rPr>
        <w:t>No</w:t>
      </w:r>
      <w:r>
        <w:rPr>
          <w:spacing w:val="-1"/>
          <w:sz w:val="24"/>
        </w:rPr>
        <w:t xml:space="preserve"> </w:t>
      </w:r>
      <w:r>
        <w:rPr>
          <w:sz w:val="24"/>
        </w:rPr>
        <w:t>2019/943;</w:t>
      </w:r>
    </w:p>
    <w:p w14:paraId="5E70EE0B" w14:textId="77777777" w:rsidR="004B799C" w:rsidRDefault="004B799C">
      <w:pPr>
        <w:pStyle w:val="BodyText"/>
        <w:spacing w:before="10"/>
        <w:rPr>
          <w:sz w:val="20"/>
        </w:rPr>
      </w:pPr>
    </w:p>
    <w:p w14:paraId="2D690DE3" w14:textId="77777777" w:rsidR="004B799C" w:rsidRDefault="00CA4AAC">
      <w:pPr>
        <w:pStyle w:val="ListParagraph"/>
        <w:numPr>
          <w:ilvl w:val="0"/>
          <w:numId w:val="26"/>
        </w:numPr>
        <w:tabs>
          <w:tab w:val="left" w:pos="2092"/>
        </w:tabs>
        <w:ind w:right="954"/>
        <w:jc w:val="both"/>
        <w:rPr>
          <w:sz w:val="24"/>
        </w:rPr>
      </w:pPr>
      <w:r>
        <w:rPr>
          <w:sz w:val="24"/>
        </w:rPr>
        <w:t>‘carbon</w:t>
      </w:r>
      <w:r>
        <w:rPr>
          <w:spacing w:val="1"/>
          <w:sz w:val="24"/>
        </w:rPr>
        <w:t xml:space="preserve"> </w:t>
      </w:r>
      <w:r>
        <w:rPr>
          <w:sz w:val="24"/>
        </w:rPr>
        <w:t>capture and storage’ or</w:t>
      </w:r>
      <w:r>
        <w:rPr>
          <w:spacing w:val="1"/>
          <w:sz w:val="24"/>
        </w:rPr>
        <w:t xml:space="preserve"> </w:t>
      </w:r>
      <w:r>
        <w:rPr>
          <w:sz w:val="24"/>
        </w:rPr>
        <w:t>‘CCS’ means</w:t>
      </w:r>
      <w:r>
        <w:rPr>
          <w:spacing w:val="1"/>
          <w:sz w:val="24"/>
        </w:rPr>
        <w:t xml:space="preserve"> </w:t>
      </w:r>
      <w:r>
        <w:rPr>
          <w:sz w:val="24"/>
        </w:rPr>
        <w:t>a set</w:t>
      </w:r>
      <w:r>
        <w:rPr>
          <w:spacing w:val="1"/>
          <w:sz w:val="24"/>
        </w:rPr>
        <w:t xml:space="preserve"> </w:t>
      </w:r>
      <w:r>
        <w:rPr>
          <w:sz w:val="24"/>
        </w:rPr>
        <w:t>of technologies that captures</w:t>
      </w:r>
      <w:r>
        <w:rPr>
          <w:spacing w:val="-57"/>
          <w:sz w:val="24"/>
        </w:rPr>
        <w:t xml:space="preserve"> </w:t>
      </w:r>
      <w:r>
        <w:rPr>
          <w:position w:val="2"/>
          <w:sz w:val="24"/>
        </w:rPr>
        <w:t>the carbon dioxide (CO</w:t>
      </w:r>
      <w:r>
        <w:rPr>
          <w:sz w:val="16"/>
        </w:rPr>
        <w:t>2</w:t>
      </w:r>
      <w:r>
        <w:rPr>
          <w:position w:val="2"/>
          <w:sz w:val="24"/>
        </w:rPr>
        <w:t>) emitted from industrial plants based on fossil fuels or</w:t>
      </w:r>
      <w:r>
        <w:rPr>
          <w:spacing w:val="1"/>
          <w:position w:val="2"/>
          <w:sz w:val="24"/>
        </w:rPr>
        <w:t xml:space="preserve"> </w:t>
      </w:r>
      <w:r>
        <w:rPr>
          <w:sz w:val="24"/>
        </w:rPr>
        <w:t>biomass,</w:t>
      </w:r>
      <w:r>
        <w:rPr>
          <w:spacing w:val="1"/>
          <w:sz w:val="24"/>
        </w:rPr>
        <w:t xml:space="preserve"> </w:t>
      </w:r>
      <w:r>
        <w:rPr>
          <w:sz w:val="24"/>
        </w:rPr>
        <w:t>including</w:t>
      </w:r>
      <w:r>
        <w:rPr>
          <w:spacing w:val="1"/>
          <w:sz w:val="24"/>
        </w:rPr>
        <w:t xml:space="preserve"> </w:t>
      </w:r>
      <w:r>
        <w:rPr>
          <w:sz w:val="24"/>
        </w:rPr>
        <w:t>power</w:t>
      </w:r>
      <w:r>
        <w:rPr>
          <w:spacing w:val="1"/>
          <w:sz w:val="24"/>
        </w:rPr>
        <w:t xml:space="preserve"> </w:t>
      </w:r>
      <w:r>
        <w:rPr>
          <w:sz w:val="24"/>
        </w:rPr>
        <w:t>plants</w:t>
      </w:r>
      <w:r>
        <w:rPr>
          <w:spacing w:val="1"/>
          <w:sz w:val="24"/>
        </w:rPr>
        <w:t xml:space="preserve"> </w:t>
      </w:r>
      <w:r>
        <w:rPr>
          <w:sz w:val="24"/>
        </w:rPr>
        <w:t>and</w:t>
      </w:r>
      <w:r>
        <w:rPr>
          <w:spacing w:val="1"/>
          <w:sz w:val="24"/>
        </w:rPr>
        <w:t xml:space="preserve"> </w:t>
      </w:r>
      <w:r>
        <w:rPr>
          <w:sz w:val="24"/>
        </w:rPr>
        <w:t>waste-to-energy</w:t>
      </w:r>
      <w:r>
        <w:rPr>
          <w:spacing w:val="1"/>
          <w:sz w:val="24"/>
        </w:rPr>
        <w:t xml:space="preserve"> </w:t>
      </w:r>
      <w:r>
        <w:rPr>
          <w:sz w:val="24"/>
        </w:rPr>
        <w:t>plants</w:t>
      </w:r>
      <w:r>
        <w:rPr>
          <w:spacing w:val="1"/>
          <w:sz w:val="24"/>
        </w:rPr>
        <w:t xml:space="preserve"> </w:t>
      </w:r>
      <w:r>
        <w:rPr>
          <w:sz w:val="24"/>
        </w:rPr>
        <w:t>[or</w:t>
      </w:r>
      <w:r>
        <w:rPr>
          <w:spacing w:val="60"/>
          <w:sz w:val="24"/>
        </w:rPr>
        <w:t xml:space="preserve"> </w:t>
      </w:r>
      <w:r>
        <w:rPr>
          <w:sz w:val="24"/>
        </w:rPr>
        <w:t>captures</w:t>
      </w:r>
      <w:r>
        <w:rPr>
          <w:spacing w:val="60"/>
          <w:sz w:val="24"/>
        </w:rPr>
        <w:t xml:space="preserve"> </w:t>
      </w:r>
      <w:r>
        <w:rPr>
          <w:sz w:val="24"/>
        </w:rPr>
        <w:t>it</w:t>
      </w:r>
      <w:r>
        <w:rPr>
          <w:spacing w:val="1"/>
          <w:sz w:val="24"/>
        </w:rPr>
        <w:t xml:space="preserve"> </w:t>
      </w:r>
      <w:r>
        <w:rPr>
          <w:position w:val="2"/>
          <w:sz w:val="24"/>
        </w:rPr>
        <w:t>directly from ambient air], transports it to a storage site and injects the CO</w:t>
      </w:r>
      <w:r>
        <w:rPr>
          <w:sz w:val="16"/>
        </w:rPr>
        <w:t xml:space="preserve">2 </w:t>
      </w:r>
      <w:r>
        <w:rPr>
          <w:position w:val="2"/>
          <w:sz w:val="24"/>
        </w:rPr>
        <w:t>in</w:t>
      </w:r>
      <w:r>
        <w:rPr>
          <w:spacing w:val="1"/>
          <w:position w:val="2"/>
          <w:sz w:val="24"/>
        </w:rPr>
        <w:t xml:space="preserve"> </w:t>
      </w:r>
      <w:r>
        <w:rPr>
          <w:sz w:val="24"/>
        </w:rPr>
        <w:t>suitable underground geological formations for the purpose of permanent storage</w:t>
      </w:r>
      <w:r>
        <w:rPr>
          <w:spacing w:val="1"/>
          <w:sz w:val="24"/>
        </w:rPr>
        <w:t xml:space="preserve"> </w:t>
      </w:r>
      <w:r>
        <w:rPr>
          <w:position w:val="2"/>
          <w:sz w:val="24"/>
        </w:rPr>
        <w:t>of CO</w:t>
      </w:r>
      <w:r>
        <w:rPr>
          <w:sz w:val="16"/>
        </w:rPr>
        <w:t>2</w:t>
      </w:r>
      <w:r>
        <w:rPr>
          <w:position w:val="2"/>
          <w:sz w:val="24"/>
        </w:rPr>
        <w:t>;</w:t>
      </w:r>
    </w:p>
    <w:p w14:paraId="32469AE7" w14:textId="647834A0" w:rsidR="004B799C" w:rsidRDefault="00CA4AAC" w:rsidP="46D26BAC">
      <w:pPr>
        <w:pStyle w:val="ListParagraph"/>
        <w:numPr>
          <w:ilvl w:val="0"/>
          <w:numId w:val="26"/>
        </w:numPr>
        <w:tabs>
          <w:tab w:val="left" w:pos="2092"/>
        </w:tabs>
        <w:spacing w:before="233"/>
        <w:ind w:right="954"/>
        <w:jc w:val="both"/>
        <w:rPr>
          <w:sz w:val="24"/>
          <w:szCs w:val="24"/>
        </w:rPr>
      </w:pPr>
      <w:r w:rsidRPr="46D26BAC">
        <w:rPr>
          <w:sz w:val="24"/>
          <w:szCs w:val="24"/>
        </w:rPr>
        <w:t>‘carbon capture and use’ or ‘CCU’ means a set of technologies that captures the</w:t>
      </w:r>
      <w:r w:rsidRPr="46D26BAC">
        <w:rPr>
          <w:spacing w:val="1"/>
          <w:sz w:val="24"/>
          <w:szCs w:val="24"/>
        </w:rPr>
        <w:t xml:space="preserve"> </w:t>
      </w:r>
      <w:commentRangeStart w:id="7"/>
      <w:r w:rsidRPr="46D26BAC">
        <w:rPr>
          <w:position w:val="2"/>
          <w:sz w:val="24"/>
          <w:szCs w:val="24"/>
        </w:rPr>
        <w:t>CO</w:t>
      </w:r>
      <w:r w:rsidRPr="46D26BAC">
        <w:rPr>
          <w:sz w:val="16"/>
          <w:szCs w:val="16"/>
        </w:rPr>
        <w:t>2</w:t>
      </w:r>
      <w:r w:rsidRPr="46D26BAC">
        <w:rPr>
          <w:spacing w:val="1"/>
          <w:sz w:val="16"/>
          <w:szCs w:val="16"/>
        </w:rPr>
        <w:t xml:space="preserve"> </w:t>
      </w:r>
      <w:r w:rsidRPr="46D26BAC">
        <w:rPr>
          <w:position w:val="2"/>
          <w:sz w:val="24"/>
          <w:szCs w:val="24"/>
        </w:rPr>
        <w:t xml:space="preserve">emitted from industrial plants </w:t>
      </w:r>
      <w:del w:id="8" w:author="Juan Fernando Lopez Hernandez" w:date="2021-07-30T12:53:00Z">
        <w:r w:rsidRPr="46D26BAC" w:rsidDel="00C30F6E">
          <w:rPr>
            <w:position w:val="2"/>
            <w:sz w:val="24"/>
            <w:szCs w:val="24"/>
          </w:rPr>
          <w:delText>ba</w:delText>
        </w:r>
      </w:del>
      <w:del w:id="9" w:author="Gastgebruiker" w:date="2021-07-27T08:37:00Z">
        <w:r w:rsidRPr="46D26BAC" w:rsidDel="46D26BAC">
          <w:rPr>
            <w:sz w:val="24"/>
            <w:szCs w:val="24"/>
          </w:rPr>
          <w:delText>sed on fossil fuels or biomass</w:delText>
        </w:r>
      </w:del>
      <w:r w:rsidRPr="46D26BAC">
        <w:rPr>
          <w:position w:val="2"/>
          <w:sz w:val="24"/>
          <w:szCs w:val="24"/>
        </w:rPr>
        <w:t>,</w:t>
      </w:r>
      <w:commentRangeEnd w:id="7"/>
      <w:r>
        <w:commentReference w:id="7"/>
      </w:r>
      <w:r w:rsidRPr="46D26BAC">
        <w:rPr>
          <w:position w:val="2"/>
          <w:sz w:val="24"/>
          <w:szCs w:val="24"/>
        </w:rPr>
        <w:t xml:space="preserve"> including</w:t>
      </w:r>
      <w:r w:rsidRPr="46D26BAC">
        <w:rPr>
          <w:spacing w:val="1"/>
          <w:position w:val="2"/>
          <w:sz w:val="24"/>
          <w:szCs w:val="24"/>
        </w:rPr>
        <w:t xml:space="preserve"> </w:t>
      </w:r>
      <w:r w:rsidRPr="46D26BAC">
        <w:rPr>
          <w:sz w:val="24"/>
          <w:szCs w:val="24"/>
        </w:rPr>
        <w:t>power plants and waste-to-energy plants [or captures it directly from ambient air],</w:t>
      </w:r>
      <w:r w:rsidRPr="46D26BAC">
        <w:rPr>
          <w:spacing w:val="1"/>
          <w:sz w:val="24"/>
          <w:szCs w:val="24"/>
        </w:rPr>
        <w:t xml:space="preserve"> </w:t>
      </w:r>
      <w:r w:rsidRPr="46D26BAC">
        <w:rPr>
          <w:position w:val="2"/>
          <w:sz w:val="24"/>
          <w:szCs w:val="24"/>
        </w:rPr>
        <w:t>and</w:t>
      </w:r>
      <w:r w:rsidRPr="46D26BAC">
        <w:rPr>
          <w:spacing w:val="-1"/>
          <w:position w:val="2"/>
          <w:sz w:val="24"/>
          <w:szCs w:val="24"/>
        </w:rPr>
        <w:t xml:space="preserve"> </w:t>
      </w:r>
      <w:r w:rsidRPr="46D26BAC">
        <w:rPr>
          <w:position w:val="2"/>
          <w:sz w:val="24"/>
          <w:szCs w:val="24"/>
        </w:rPr>
        <w:t>transports it to a</w:t>
      </w:r>
      <w:r w:rsidRPr="46D26BAC">
        <w:rPr>
          <w:spacing w:val="-1"/>
          <w:position w:val="2"/>
          <w:sz w:val="24"/>
          <w:szCs w:val="24"/>
        </w:rPr>
        <w:t xml:space="preserve"> </w:t>
      </w:r>
      <w:r w:rsidRPr="46D26BAC">
        <w:rPr>
          <w:position w:val="2"/>
          <w:sz w:val="24"/>
          <w:szCs w:val="24"/>
        </w:rPr>
        <w:t>CO</w:t>
      </w:r>
      <w:r w:rsidRPr="46D26BAC">
        <w:rPr>
          <w:sz w:val="16"/>
          <w:szCs w:val="16"/>
        </w:rPr>
        <w:t>2</w:t>
      </w:r>
      <w:r w:rsidRPr="46D26BAC">
        <w:rPr>
          <w:spacing w:val="20"/>
          <w:sz w:val="16"/>
          <w:szCs w:val="16"/>
        </w:rPr>
        <w:t xml:space="preserve"> </w:t>
      </w:r>
      <w:r w:rsidRPr="46D26BAC">
        <w:rPr>
          <w:position w:val="2"/>
          <w:sz w:val="24"/>
          <w:szCs w:val="24"/>
        </w:rPr>
        <w:t>consumption or utilisation site;</w:t>
      </w:r>
    </w:p>
    <w:p w14:paraId="59B156CD" w14:textId="77777777" w:rsidR="004B799C" w:rsidRDefault="004B799C">
      <w:pPr>
        <w:pStyle w:val="BodyText"/>
        <w:spacing w:before="4"/>
        <w:rPr>
          <w:sz w:val="20"/>
        </w:rPr>
      </w:pPr>
    </w:p>
    <w:p w14:paraId="2210565B" w14:textId="77777777" w:rsidR="00C30F6E" w:rsidRDefault="00CA4AAC" w:rsidP="00C30F6E">
      <w:pPr>
        <w:pStyle w:val="ListParagraph"/>
        <w:numPr>
          <w:ilvl w:val="0"/>
          <w:numId w:val="26"/>
        </w:numPr>
        <w:tabs>
          <w:tab w:val="left" w:pos="2092"/>
        </w:tabs>
        <w:ind w:right="951"/>
        <w:jc w:val="both"/>
        <w:rPr>
          <w:sz w:val="24"/>
        </w:rPr>
      </w:pPr>
      <w:r>
        <w:rPr>
          <w:position w:val="2"/>
          <w:sz w:val="24"/>
        </w:rPr>
        <w:t>‘CO</w:t>
      </w:r>
      <w:r>
        <w:rPr>
          <w:sz w:val="16"/>
        </w:rPr>
        <w:t xml:space="preserve">2 </w:t>
      </w:r>
      <w:r>
        <w:rPr>
          <w:position w:val="2"/>
          <w:sz w:val="24"/>
        </w:rPr>
        <w:t>equivalent’ is a metric measure used to compare the emissions from various</w:t>
      </w:r>
      <w:r>
        <w:rPr>
          <w:spacing w:val="1"/>
          <w:position w:val="2"/>
          <w:sz w:val="24"/>
        </w:rPr>
        <w:t xml:space="preserve"> </w:t>
      </w:r>
      <w:r>
        <w:rPr>
          <w:sz w:val="24"/>
        </w:rPr>
        <w:t>greenhouse gases on the basis of their global-warming potential</w:t>
      </w:r>
      <w:r>
        <w:rPr>
          <w:sz w:val="24"/>
          <w:vertAlign w:val="superscript"/>
        </w:rPr>
        <w:t>19</w:t>
      </w:r>
      <w:r>
        <w:rPr>
          <w:sz w:val="24"/>
        </w:rPr>
        <w:t>, by converting</w:t>
      </w:r>
      <w:r>
        <w:rPr>
          <w:spacing w:val="1"/>
          <w:sz w:val="24"/>
        </w:rPr>
        <w:t xml:space="preserve"> </w:t>
      </w:r>
      <w:r>
        <w:rPr>
          <w:sz w:val="24"/>
        </w:rPr>
        <w:t>amounts of other gases to the equivalent amount of carbon dioxide with the same</w:t>
      </w:r>
      <w:r>
        <w:rPr>
          <w:spacing w:val="1"/>
          <w:sz w:val="24"/>
        </w:rPr>
        <w:t xml:space="preserve"> </w:t>
      </w:r>
      <w:r>
        <w:rPr>
          <w:sz w:val="24"/>
        </w:rPr>
        <w:t>global</w:t>
      </w:r>
      <w:r>
        <w:rPr>
          <w:spacing w:val="-1"/>
          <w:sz w:val="24"/>
        </w:rPr>
        <w:t xml:space="preserve"> </w:t>
      </w:r>
      <w:r>
        <w:rPr>
          <w:sz w:val="24"/>
        </w:rPr>
        <w:t>warming</w:t>
      </w:r>
      <w:r>
        <w:rPr>
          <w:spacing w:val="-3"/>
          <w:sz w:val="24"/>
        </w:rPr>
        <w:t xml:space="preserve"> </w:t>
      </w:r>
      <w:r>
        <w:rPr>
          <w:sz w:val="24"/>
        </w:rPr>
        <w:t>potential;</w:t>
      </w:r>
    </w:p>
    <w:p w14:paraId="67CD992E" w14:textId="77777777" w:rsidR="00C30F6E" w:rsidRPr="00C30F6E" w:rsidRDefault="00C30F6E" w:rsidP="00C30F6E">
      <w:pPr>
        <w:pStyle w:val="ListParagraph"/>
        <w:rPr>
          <w:position w:val="2"/>
          <w:sz w:val="24"/>
          <w:szCs w:val="24"/>
        </w:rPr>
      </w:pPr>
    </w:p>
    <w:p w14:paraId="346B1ED3" w14:textId="77777777" w:rsidR="00C30F6E" w:rsidRPr="00C30F6E" w:rsidRDefault="00CA4AAC" w:rsidP="00C30F6E">
      <w:pPr>
        <w:pStyle w:val="ListParagraph"/>
        <w:numPr>
          <w:ilvl w:val="0"/>
          <w:numId w:val="26"/>
        </w:numPr>
        <w:tabs>
          <w:tab w:val="left" w:pos="2092"/>
        </w:tabs>
        <w:ind w:right="951"/>
        <w:jc w:val="both"/>
        <w:rPr>
          <w:sz w:val="24"/>
        </w:rPr>
      </w:pPr>
      <w:r w:rsidRPr="00C30F6E">
        <w:rPr>
          <w:position w:val="2"/>
          <w:sz w:val="24"/>
          <w:szCs w:val="24"/>
        </w:rPr>
        <w:t>‘CO</w:t>
      </w:r>
      <w:r w:rsidRPr="00C30F6E">
        <w:rPr>
          <w:sz w:val="16"/>
          <w:szCs w:val="16"/>
        </w:rPr>
        <w:t>2</w:t>
      </w:r>
      <w:r w:rsidRPr="00C30F6E">
        <w:rPr>
          <w:spacing w:val="1"/>
          <w:sz w:val="16"/>
          <w:szCs w:val="16"/>
        </w:rPr>
        <w:t xml:space="preserve"> </w:t>
      </w:r>
      <w:r w:rsidRPr="00C30F6E">
        <w:rPr>
          <w:position w:val="2"/>
          <w:sz w:val="24"/>
          <w:szCs w:val="24"/>
        </w:rPr>
        <w:t>removal’</w:t>
      </w:r>
      <w:r w:rsidRPr="00C30F6E">
        <w:rPr>
          <w:spacing w:val="1"/>
          <w:position w:val="2"/>
          <w:sz w:val="24"/>
          <w:szCs w:val="24"/>
        </w:rPr>
        <w:t xml:space="preserve"> </w:t>
      </w:r>
      <w:r w:rsidRPr="00C30F6E">
        <w:rPr>
          <w:position w:val="2"/>
          <w:sz w:val="24"/>
          <w:szCs w:val="24"/>
        </w:rPr>
        <w:t>means</w:t>
      </w:r>
      <w:r w:rsidRPr="00C30F6E">
        <w:rPr>
          <w:spacing w:val="1"/>
          <w:position w:val="2"/>
          <w:sz w:val="24"/>
          <w:szCs w:val="24"/>
        </w:rPr>
        <w:t xml:space="preserve"> </w:t>
      </w:r>
      <w:r w:rsidRPr="00C30F6E">
        <w:rPr>
          <w:position w:val="2"/>
          <w:sz w:val="24"/>
          <w:szCs w:val="24"/>
        </w:rPr>
        <w:t>anthropogenic</w:t>
      </w:r>
      <w:r w:rsidRPr="00C30F6E">
        <w:rPr>
          <w:spacing w:val="1"/>
          <w:position w:val="2"/>
          <w:sz w:val="24"/>
          <w:szCs w:val="24"/>
        </w:rPr>
        <w:t xml:space="preserve"> </w:t>
      </w:r>
      <w:r w:rsidRPr="00C30F6E">
        <w:rPr>
          <w:position w:val="2"/>
          <w:sz w:val="24"/>
          <w:szCs w:val="24"/>
        </w:rPr>
        <w:t>activities</w:t>
      </w:r>
      <w:r w:rsidRPr="00C30F6E">
        <w:rPr>
          <w:spacing w:val="1"/>
          <w:position w:val="2"/>
          <w:sz w:val="24"/>
          <w:szCs w:val="24"/>
        </w:rPr>
        <w:t xml:space="preserve"> </w:t>
      </w:r>
      <w:r w:rsidRPr="00C30F6E">
        <w:rPr>
          <w:position w:val="2"/>
          <w:sz w:val="24"/>
          <w:szCs w:val="24"/>
        </w:rPr>
        <w:t>removing</w:t>
      </w:r>
      <w:r w:rsidRPr="00C30F6E">
        <w:rPr>
          <w:spacing w:val="1"/>
          <w:position w:val="2"/>
          <w:sz w:val="24"/>
          <w:szCs w:val="24"/>
        </w:rPr>
        <w:t xml:space="preserve"> </w:t>
      </w:r>
      <w:r w:rsidRPr="00C30F6E">
        <w:rPr>
          <w:position w:val="2"/>
          <w:sz w:val="24"/>
          <w:szCs w:val="24"/>
        </w:rPr>
        <w:t>CO</w:t>
      </w:r>
      <w:r w:rsidRPr="00C30F6E">
        <w:rPr>
          <w:sz w:val="16"/>
          <w:szCs w:val="16"/>
        </w:rPr>
        <w:t>2</w:t>
      </w:r>
      <w:r w:rsidRPr="00C30F6E">
        <w:rPr>
          <w:spacing w:val="41"/>
          <w:sz w:val="16"/>
          <w:szCs w:val="16"/>
        </w:rPr>
        <w:t xml:space="preserve"> </w:t>
      </w:r>
      <w:r w:rsidRPr="00C30F6E">
        <w:rPr>
          <w:position w:val="2"/>
          <w:sz w:val="24"/>
          <w:szCs w:val="24"/>
        </w:rPr>
        <w:t>from</w:t>
      </w:r>
      <w:r w:rsidRPr="00C30F6E">
        <w:rPr>
          <w:spacing w:val="61"/>
          <w:position w:val="2"/>
          <w:sz w:val="24"/>
          <w:szCs w:val="24"/>
        </w:rPr>
        <w:t xml:space="preserve"> </w:t>
      </w:r>
      <w:r w:rsidRPr="00C30F6E">
        <w:rPr>
          <w:position w:val="2"/>
          <w:sz w:val="24"/>
          <w:szCs w:val="24"/>
        </w:rPr>
        <w:t>the</w:t>
      </w:r>
      <w:r w:rsidRPr="00C30F6E">
        <w:rPr>
          <w:spacing w:val="1"/>
          <w:position w:val="2"/>
          <w:sz w:val="24"/>
          <w:szCs w:val="24"/>
        </w:rPr>
        <w:t xml:space="preserve"> </w:t>
      </w:r>
      <w:r w:rsidRPr="00C30F6E">
        <w:rPr>
          <w:sz w:val="24"/>
          <w:szCs w:val="24"/>
        </w:rPr>
        <w:t>atmosphere and durably storing it in geological, terrestrial, or ocean reservoirs, or</w:t>
      </w:r>
      <w:r w:rsidRPr="00C30F6E">
        <w:rPr>
          <w:spacing w:val="1"/>
          <w:sz w:val="24"/>
          <w:szCs w:val="24"/>
        </w:rPr>
        <w:t xml:space="preserve"> </w:t>
      </w:r>
      <w:r w:rsidRPr="00C30F6E">
        <w:rPr>
          <w:sz w:val="24"/>
          <w:szCs w:val="24"/>
        </w:rPr>
        <w:t>in</w:t>
      </w:r>
      <w:r w:rsidRPr="00C30F6E">
        <w:rPr>
          <w:spacing w:val="1"/>
          <w:sz w:val="24"/>
          <w:szCs w:val="24"/>
        </w:rPr>
        <w:t xml:space="preserve"> </w:t>
      </w:r>
      <w:r w:rsidRPr="00C30F6E">
        <w:rPr>
          <w:sz w:val="24"/>
          <w:szCs w:val="24"/>
        </w:rPr>
        <w:t>products.</w:t>
      </w:r>
      <w:r w:rsidRPr="00C30F6E">
        <w:rPr>
          <w:spacing w:val="1"/>
          <w:sz w:val="24"/>
          <w:szCs w:val="24"/>
        </w:rPr>
        <w:t xml:space="preserve"> </w:t>
      </w:r>
      <w:r w:rsidRPr="00C30F6E">
        <w:rPr>
          <w:sz w:val="24"/>
          <w:szCs w:val="24"/>
        </w:rPr>
        <w:t>It</w:t>
      </w:r>
      <w:r w:rsidRPr="00C30F6E">
        <w:rPr>
          <w:spacing w:val="1"/>
          <w:sz w:val="24"/>
          <w:szCs w:val="24"/>
        </w:rPr>
        <w:t xml:space="preserve"> </w:t>
      </w:r>
      <w:r w:rsidRPr="00C30F6E">
        <w:rPr>
          <w:sz w:val="24"/>
          <w:szCs w:val="24"/>
        </w:rPr>
        <w:t>includes</w:t>
      </w:r>
      <w:r w:rsidRPr="00C30F6E">
        <w:rPr>
          <w:spacing w:val="1"/>
          <w:sz w:val="24"/>
          <w:szCs w:val="24"/>
        </w:rPr>
        <w:t xml:space="preserve"> </w:t>
      </w:r>
      <w:r w:rsidRPr="00C30F6E">
        <w:rPr>
          <w:sz w:val="24"/>
          <w:szCs w:val="24"/>
        </w:rPr>
        <w:t>existing</w:t>
      </w:r>
      <w:r w:rsidRPr="00C30F6E">
        <w:rPr>
          <w:spacing w:val="1"/>
          <w:sz w:val="24"/>
          <w:szCs w:val="24"/>
        </w:rPr>
        <w:t xml:space="preserve"> </w:t>
      </w:r>
      <w:r w:rsidRPr="00C30F6E">
        <w:rPr>
          <w:sz w:val="24"/>
          <w:szCs w:val="24"/>
        </w:rPr>
        <w:t>and</w:t>
      </w:r>
      <w:r w:rsidRPr="00C30F6E">
        <w:rPr>
          <w:spacing w:val="1"/>
          <w:sz w:val="24"/>
          <w:szCs w:val="24"/>
        </w:rPr>
        <w:t xml:space="preserve"> </w:t>
      </w:r>
      <w:r w:rsidRPr="00C30F6E">
        <w:rPr>
          <w:sz w:val="24"/>
          <w:szCs w:val="24"/>
        </w:rPr>
        <w:t>potential</w:t>
      </w:r>
      <w:r w:rsidRPr="00C30F6E">
        <w:rPr>
          <w:spacing w:val="1"/>
          <w:sz w:val="24"/>
          <w:szCs w:val="24"/>
        </w:rPr>
        <w:t xml:space="preserve"> </w:t>
      </w:r>
      <w:commentRangeStart w:id="10"/>
      <w:ins w:id="11" w:author="Juan Fernando Lopez Hernandez" w:date="2021-07-26T13:59:00Z">
        <w:r w:rsidRPr="00C30F6E">
          <w:rPr>
            <w:spacing w:val="1"/>
            <w:sz w:val="24"/>
            <w:szCs w:val="24"/>
          </w:rPr>
          <w:t xml:space="preserve">natural and </w:t>
        </w:r>
      </w:ins>
      <w:commentRangeEnd w:id="10"/>
      <w:r>
        <w:commentReference w:id="10"/>
      </w:r>
      <w:r w:rsidRPr="00C30F6E">
        <w:rPr>
          <w:sz w:val="24"/>
          <w:szCs w:val="24"/>
        </w:rPr>
        <w:t>anthropogenic</w:t>
      </w:r>
      <w:r w:rsidRPr="00C30F6E">
        <w:rPr>
          <w:spacing w:val="1"/>
          <w:sz w:val="24"/>
          <w:szCs w:val="24"/>
        </w:rPr>
        <w:t xml:space="preserve"> </w:t>
      </w:r>
      <w:r w:rsidRPr="00C30F6E">
        <w:rPr>
          <w:sz w:val="24"/>
          <w:szCs w:val="24"/>
        </w:rPr>
        <w:t>enhancement</w:t>
      </w:r>
      <w:r w:rsidRPr="00C30F6E">
        <w:rPr>
          <w:spacing w:val="1"/>
          <w:sz w:val="24"/>
          <w:szCs w:val="24"/>
        </w:rPr>
        <w:t xml:space="preserve"> </w:t>
      </w:r>
      <w:r w:rsidRPr="00C30F6E">
        <w:rPr>
          <w:sz w:val="24"/>
          <w:szCs w:val="24"/>
        </w:rPr>
        <w:t>of</w:t>
      </w:r>
      <w:r w:rsidRPr="00C30F6E">
        <w:rPr>
          <w:spacing w:val="1"/>
          <w:sz w:val="24"/>
          <w:szCs w:val="24"/>
        </w:rPr>
        <w:t xml:space="preserve"> </w:t>
      </w:r>
      <w:r w:rsidRPr="00C30F6E">
        <w:rPr>
          <w:sz w:val="24"/>
          <w:szCs w:val="24"/>
        </w:rPr>
        <w:t>biological or geochemical sinks and direct air capture and storage</w:t>
      </w:r>
      <w:ins w:id="12" w:author="Juan Fernando Lopez Hernandez" w:date="2021-07-26T14:00:00Z">
        <w:r w:rsidRPr="00C30F6E">
          <w:rPr>
            <w:sz w:val="24"/>
            <w:szCs w:val="24"/>
          </w:rPr>
          <w:t>.</w:t>
        </w:r>
      </w:ins>
      <w:del w:id="13" w:author="Juan Fernando Lopez Hernandez" w:date="2021-07-26T14:00:00Z">
        <w:r w:rsidRPr="00C30F6E" w:rsidDel="40DEBF3B">
          <w:rPr>
            <w:sz w:val="24"/>
            <w:szCs w:val="24"/>
          </w:rPr>
          <w:delText>,</w:delText>
        </w:r>
      </w:del>
      <w:r w:rsidRPr="00C30F6E">
        <w:rPr>
          <w:sz w:val="24"/>
          <w:szCs w:val="24"/>
        </w:rPr>
        <w:t xml:space="preserve"> </w:t>
      </w:r>
      <w:commentRangeStart w:id="14"/>
      <w:del w:id="15" w:author="Juan Fernando Lopez Hernandez" w:date="2021-07-26T14:00:00Z">
        <w:r w:rsidRPr="00C30F6E" w:rsidDel="40DEBF3B">
          <w:rPr>
            <w:sz w:val="24"/>
            <w:szCs w:val="24"/>
          </w:rPr>
          <w:delText>but excludes natural CO</w:delText>
        </w:r>
        <w:r w:rsidRPr="00C30F6E" w:rsidDel="40DEBF3B">
          <w:rPr>
            <w:sz w:val="16"/>
            <w:szCs w:val="16"/>
          </w:rPr>
          <w:delText xml:space="preserve">2 </w:delText>
        </w:r>
        <w:r w:rsidRPr="00C30F6E" w:rsidDel="40DEBF3B">
          <w:rPr>
            <w:sz w:val="24"/>
            <w:szCs w:val="24"/>
          </w:rPr>
          <w:delText>uptake not directly caused by human activities;</w:delText>
        </w:r>
      </w:del>
      <w:commentRangeEnd w:id="14"/>
      <w:r>
        <w:commentReference w:id="14"/>
      </w:r>
    </w:p>
    <w:p w14:paraId="0C8A5295" w14:textId="77777777" w:rsidR="00C30F6E" w:rsidRPr="00C30F6E" w:rsidRDefault="00C30F6E" w:rsidP="00C30F6E">
      <w:pPr>
        <w:pStyle w:val="ListParagraph"/>
        <w:rPr>
          <w:sz w:val="24"/>
          <w:szCs w:val="24"/>
        </w:rPr>
      </w:pPr>
    </w:p>
    <w:p w14:paraId="47141626" w14:textId="20108280" w:rsidR="004B799C" w:rsidRPr="00C30F6E" w:rsidRDefault="00CA4AAC" w:rsidP="00C30F6E">
      <w:pPr>
        <w:pStyle w:val="ListParagraph"/>
        <w:numPr>
          <w:ilvl w:val="0"/>
          <w:numId w:val="26"/>
        </w:numPr>
        <w:tabs>
          <w:tab w:val="left" w:pos="2092"/>
        </w:tabs>
        <w:ind w:right="951"/>
        <w:jc w:val="both"/>
        <w:rPr>
          <w:sz w:val="24"/>
        </w:rPr>
      </w:pPr>
      <w:r w:rsidRPr="00C30F6E">
        <w:rPr>
          <w:sz w:val="24"/>
          <w:szCs w:val="24"/>
        </w:rPr>
        <w:t>‘certificates scheme’ or</w:t>
      </w:r>
      <w:r w:rsidRPr="00C30F6E">
        <w:rPr>
          <w:spacing w:val="60"/>
          <w:sz w:val="24"/>
          <w:szCs w:val="24"/>
        </w:rPr>
        <w:t xml:space="preserve"> </w:t>
      </w:r>
      <w:r w:rsidRPr="00C30F6E">
        <w:rPr>
          <w:sz w:val="24"/>
          <w:szCs w:val="24"/>
        </w:rPr>
        <w:t>supplier obligation scheme means a scheme in which</w:t>
      </w:r>
      <w:r w:rsidRPr="00C30F6E">
        <w:rPr>
          <w:spacing w:val="1"/>
          <w:sz w:val="24"/>
          <w:szCs w:val="24"/>
        </w:rPr>
        <w:t xml:space="preserve"> </w:t>
      </w:r>
      <w:r w:rsidRPr="00C30F6E">
        <w:rPr>
          <w:sz w:val="24"/>
          <w:szCs w:val="24"/>
        </w:rPr>
        <w:t>value is created for providing goods or services by certifying these goods or</w:t>
      </w:r>
      <w:r w:rsidRPr="00C30F6E">
        <w:rPr>
          <w:spacing w:val="1"/>
          <w:sz w:val="24"/>
          <w:szCs w:val="24"/>
        </w:rPr>
        <w:t xml:space="preserve"> </w:t>
      </w:r>
      <w:r w:rsidRPr="00C30F6E">
        <w:rPr>
          <w:sz w:val="24"/>
          <w:szCs w:val="24"/>
        </w:rPr>
        <w:t>services</w:t>
      </w:r>
      <w:r w:rsidRPr="00C30F6E">
        <w:rPr>
          <w:spacing w:val="-1"/>
          <w:sz w:val="24"/>
          <w:szCs w:val="24"/>
        </w:rPr>
        <w:t xml:space="preserve"> </w:t>
      </w:r>
      <w:r w:rsidRPr="00C30F6E">
        <w:rPr>
          <w:sz w:val="24"/>
          <w:szCs w:val="24"/>
        </w:rPr>
        <w:t>and</w:t>
      </w:r>
      <w:r w:rsidRPr="00C30F6E">
        <w:rPr>
          <w:spacing w:val="-1"/>
          <w:sz w:val="24"/>
          <w:szCs w:val="24"/>
        </w:rPr>
        <w:t xml:space="preserve"> </w:t>
      </w:r>
      <w:r w:rsidRPr="00C30F6E">
        <w:rPr>
          <w:sz w:val="24"/>
          <w:szCs w:val="24"/>
        </w:rPr>
        <w:t>imposing</w:t>
      </w:r>
      <w:r w:rsidRPr="00C30F6E">
        <w:rPr>
          <w:spacing w:val="-3"/>
          <w:sz w:val="24"/>
          <w:szCs w:val="24"/>
        </w:rPr>
        <w:t xml:space="preserve"> </w:t>
      </w:r>
      <w:r w:rsidRPr="00C30F6E">
        <w:rPr>
          <w:sz w:val="24"/>
          <w:szCs w:val="24"/>
        </w:rPr>
        <w:t>an</w:t>
      </w:r>
      <w:r w:rsidRPr="00C30F6E">
        <w:rPr>
          <w:spacing w:val="1"/>
          <w:sz w:val="24"/>
          <w:szCs w:val="24"/>
        </w:rPr>
        <w:t xml:space="preserve"> </w:t>
      </w:r>
      <w:r w:rsidRPr="00C30F6E">
        <w:rPr>
          <w:sz w:val="24"/>
          <w:szCs w:val="24"/>
        </w:rPr>
        <w:t>obligation</w:t>
      </w:r>
      <w:r w:rsidRPr="00C30F6E">
        <w:rPr>
          <w:spacing w:val="-1"/>
          <w:sz w:val="24"/>
          <w:szCs w:val="24"/>
        </w:rPr>
        <w:t xml:space="preserve"> </w:t>
      </w:r>
      <w:r w:rsidRPr="00C30F6E">
        <w:rPr>
          <w:sz w:val="24"/>
          <w:szCs w:val="24"/>
        </w:rPr>
        <w:t>on suppliers</w:t>
      </w:r>
      <w:r w:rsidRPr="00C30F6E">
        <w:rPr>
          <w:spacing w:val="-1"/>
          <w:sz w:val="24"/>
          <w:szCs w:val="24"/>
        </w:rPr>
        <w:t xml:space="preserve"> </w:t>
      </w:r>
      <w:r w:rsidRPr="00C30F6E">
        <w:rPr>
          <w:sz w:val="24"/>
          <w:szCs w:val="24"/>
        </w:rPr>
        <w:t>or</w:t>
      </w:r>
      <w:r w:rsidRPr="00C30F6E">
        <w:rPr>
          <w:spacing w:val="-1"/>
          <w:sz w:val="24"/>
          <w:szCs w:val="24"/>
        </w:rPr>
        <w:t xml:space="preserve"> </w:t>
      </w:r>
      <w:r w:rsidRPr="00C30F6E">
        <w:rPr>
          <w:sz w:val="24"/>
          <w:szCs w:val="24"/>
        </w:rPr>
        <w:t>consumers to</w:t>
      </w:r>
      <w:r w:rsidRPr="00C30F6E">
        <w:rPr>
          <w:spacing w:val="-1"/>
          <w:sz w:val="24"/>
          <w:szCs w:val="24"/>
        </w:rPr>
        <w:t xml:space="preserve"> </w:t>
      </w:r>
      <w:r w:rsidRPr="00C30F6E">
        <w:rPr>
          <w:sz w:val="24"/>
          <w:szCs w:val="24"/>
        </w:rPr>
        <w:t>buy</w:t>
      </w:r>
      <w:r w:rsidRPr="00C30F6E">
        <w:rPr>
          <w:spacing w:val="-6"/>
          <w:sz w:val="24"/>
          <w:szCs w:val="24"/>
        </w:rPr>
        <w:t xml:space="preserve"> </w:t>
      </w:r>
      <w:r w:rsidRPr="00C30F6E">
        <w:rPr>
          <w:sz w:val="24"/>
          <w:szCs w:val="24"/>
        </w:rPr>
        <w:t>certificates;</w:t>
      </w:r>
    </w:p>
    <w:p w14:paraId="68A27F27" w14:textId="77777777" w:rsidR="004B799C" w:rsidRDefault="004B799C">
      <w:pPr>
        <w:pStyle w:val="BodyText"/>
        <w:spacing w:before="10"/>
        <w:rPr>
          <w:sz w:val="20"/>
        </w:rPr>
      </w:pPr>
    </w:p>
    <w:p w14:paraId="3CF4E2B8" w14:textId="77777777" w:rsidR="004B799C" w:rsidRDefault="00CA4AAC" w:rsidP="40DEBF3B">
      <w:pPr>
        <w:pStyle w:val="ListParagraph"/>
        <w:numPr>
          <w:ilvl w:val="0"/>
          <w:numId w:val="26"/>
        </w:numPr>
        <w:tabs>
          <w:tab w:val="left" w:pos="2092"/>
        </w:tabs>
        <w:ind w:right="956"/>
        <w:jc w:val="both"/>
        <w:rPr>
          <w:sz w:val="24"/>
          <w:szCs w:val="24"/>
        </w:rPr>
      </w:pPr>
      <w:r w:rsidRPr="40DEBF3B">
        <w:rPr>
          <w:sz w:val="24"/>
          <w:szCs w:val="24"/>
        </w:rPr>
        <w:t>‘clean</w:t>
      </w:r>
      <w:r w:rsidRPr="40DEBF3B">
        <w:rPr>
          <w:spacing w:val="1"/>
          <w:sz w:val="24"/>
          <w:szCs w:val="24"/>
        </w:rPr>
        <w:t xml:space="preserve"> </w:t>
      </w:r>
      <w:r w:rsidRPr="40DEBF3B">
        <w:rPr>
          <w:sz w:val="24"/>
          <w:szCs w:val="24"/>
        </w:rPr>
        <w:t>groundhandling equipment’ means equipment</w:t>
      </w:r>
      <w:r w:rsidRPr="40DEBF3B">
        <w:rPr>
          <w:spacing w:val="1"/>
          <w:sz w:val="24"/>
          <w:szCs w:val="24"/>
        </w:rPr>
        <w:t xml:space="preserve"> </w:t>
      </w:r>
      <w:r w:rsidRPr="40DEBF3B">
        <w:rPr>
          <w:sz w:val="24"/>
          <w:szCs w:val="24"/>
        </w:rPr>
        <w:t>used in service activities</w:t>
      </w:r>
      <w:r w:rsidRPr="40DEBF3B">
        <w:rPr>
          <w:spacing w:val="1"/>
          <w:sz w:val="24"/>
          <w:szCs w:val="24"/>
        </w:rPr>
        <w:t xml:space="preserve"> </w:t>
      </w:r>
      <w:r w:rsidRPr="40DEBF3B">
        <w:rPr>
          <w:position w:val="2"/>
          <w:sz w:val="24"/>
          <w:szCs w:val="24"/>
        </w:rPr>
        <w:t>incidental</w:t>
      </w:r>
      <w:r w:rsidRPr="40DEBF3B">
        <w:rPr>
          <w:spacing w:val="-1"/>
          <w:position w:val="2"/>
          <w:sz w:val="24"/>
          <w:szCs w:val="24"/>
        </w:rPr>
        <w:t xml:space="preserve"> </w:t>
      </w:r>
      <w:r w:rsidRPr="40DEBF3B">
        <w:rPr>
          <w:position w:val="2"/>
          <w:sz w:val="24"/>
          <w:szCs w:val="24"/>
        </w:rPr>
        <w:t>to air</w:t>
      </w:r>
      <w:r w:rsidRPr="40DEBF3B">
        <w:rPr>
          <w:spacing w:val="-1"/>
          <w:position w:val="2"/>
          <w:sz w:val="24"/>
          <w:szCs w:val="24"/>
        </w:rPr>
        <w:t xml:space="preserve"> </w:t>
      </w:r>
      <w:r w:rsidRPr="40DEBF3B">
        <w:rPr>
          <w:position w:val="2"/>
          <w:sz w:val="24"/>
          <w:szCs w:val="24"/>
        </w:rPr>
        <w:t>transportation</w:t>
      </w:r>
      <w:r w:rsidRPr="40DEBF3B">
        <w:rPr>
          <w:spacing w:val="-1"/>
          <w:position w:val="2"/>
          <w:sz w:val="24"/>
          <w:szCs w:val="24"/>
        </w:rPr>
        <w:t xml:space="preserve"> </w:t>
      </w:r>
      <w:r w:rsidRPr="40DEBF3B">
        <w:rPr>
          <w:position w:val="2"/>
          <w:sz w:val="24"/>
          <w:szCs w:val="24"/>
        </w:rPr>
        <w:t>that has zero</w:t>
      </w:r>
      <w:r w:rsidRPr="40DEBF3B">
        <w:rPr>
          <w:spacing w:val="-1"/>
          <w:position w:val="2"/>
          <w:sz w:val="24"/>
          <w:szCs w:val="24"/>
        </w:rPr>
        <w:t xml:space="preserve"> </w:t>
      </w:r>
      <w:r w:rsidRPr="40DEBF3B">
        <w:rPr>
          <w:position w:val="2"/>
          <w:sz w:val="24"/>
          <w:szCs w:val="24"/>
        </w:rPr>
        <w:t>direct</w:t>
      </w:r>
      <w:r w:rsidRPr="40DEBF3B">
        <w:rPr>
          <w:spacing w:val="2"/>
          <w:position w:val="2"/>
          <w:sz w:val="24"/>
          <w:szCs w:val="24"/>
        </w:rPr>
        <w:t xml:space="preserve"> </w:t>
      </w:r>
      <w:r w:rsidRPr="40DEBF3B">
        <w:rPr>
          <w:position w:val="2"/>
          <w:sz w:val="24"/>
          <w:szCs w:val="24"/>
        </w:rPr>
        <w:t>(tailpipe)</w:t>
      </w:r>
      <w:r w:rsidRPr="40DEBF3B">
        <w:rPr>
          <w:spacing w:val="-2"/>
          <w:position w:val="2"/>
          <w:sz w:val="24"/>
          <w:szCs w:val="24"/>
        </w:rPr>
        <w:t xml:space="preserve"> </w:t>
      </w:r>
      <w:r w:rsidRPr="40DEBF3B">
        <w:rPr>
          <w:position w:val="2"/>
          <w:sz w:val="24"/>
          <w:szCs w:val="24"/>
        </w:rPr>
        <w:t>CO</w:t>
      </w:r>
      <w:r w:rsidRPr="40DEBF3B">
        <w:rPr>
          <w:sz w:val="16"/>
          <w:szCs w:val="16"/>
        </w:rPr>
        <w:t>2</w:t>
      </w:r>
      <w:r w:rsidRPr="40DEBF3B">
        <w:rPr>
          <w:spacing w:val="20"/>
          <w:sz w:val="16"/>
          <w:szCs w:val="16"/>
        </w:rPr>
        <w:t xml:space="preserve"> </w:t>
      </w:r>
      <w:r w:rsidRPr="40DEBF3B">
        <w:rPr>
          <w:position w:val="2"/>
          <w:sz w:val="24"/>
          <w:szCs w:val="24"/>
        </w:rPr>
        <w:t>emissions;</w:t>
      </w:r>
    </w:p>
    <w:p w14:paraId="19AA87BC" w14:textId="77777777" w:rsidR="004B799C" w:rsidRDefault="004B799C">
      <w:pPr>
        <w:pStyle w:val="BodyText"/>
        <w:spacing w:before="8"/>
        <w:rPr>
          <w:sz w:val="20"/>
        </w:rPr>
      </w:pPr>
    </w:p>
    <w:p w14:paraId="3E25F770" w14:textId="77777777" w:rsidR="004B799C" w:rsidRDefault="00CA4AAC" w:rsidP="40DEBF3B">
      <w:pPr>
        <w:pStyle w:val="ListParagraph"/>
        <w:numPr>
          <w:ilvl w:val="0"/>
          <w:numId w:val="26"/>
        </w:numPr>
        <w:tabs>
          <w:tab w:val="left" w:pos="2092"/>
        </w:tabs>
        <w:ind w:right="955"/>
        <w:jc w:val="both"/>
        <w:rPr>
          <w:sz w:val="24"/>
          <w:szCs w:val="24"/>
        </w:rPr>
      </w:pPr>
      <w:r w:rsidRPr="40DEBF3B">
        <w:rPr>
          <w:sz w:val="24"/>
          <w:szCs w:val="24"/>
        </w:rPr>
        <w:t>‘clean terminal equipment’ means equipment used for the loading, unloading and</w:t>
      </w:r>
      <w:r w:rsidRPr="40DEBF3B">
        <w:rPr>
          <w:spacing w:val="1"/>
          <w:sz w:val="24"/>
          <w:szCs w:val="24"/>
        </w:rPr>
        <w:t xml:space="preserve"> </w:t>
      </w:r>
      <w:r w:rsidRPr="40DEBF3B">
        <w:rPr>
          <w:sz w:val="24"/>
          <w:szCs w:val="24"/>
        </w:rPr>
        <w:t>transhipment of goods and intermodal loading units, and moving cargo within the</w:t>
      </w:r>
      <w:r w:rsidRPr="40DEBF3B">
        <w:rPr>
          <w:spacing w:val="1"/>
          <w:sz w:val="24"/>
          <w:szCs w:val="24"/>
        </w:rPr>
        <w:t xml:space="preserve"> </w:t>
      </w:r>
      <w:r w:rsidRPr="40DEBF3B">
        <w:rPr>
          <w:position w:val="2"/>
          <w:sz w:val="24"/>
          <w:szCs w:val="24"/>
        </w:rPr>
        <w:t>terminal</w:t>
      </w:r>
      <w:r w:rsidRPr="40DEBF3B">
        <w:rPr>
          <w:spacing w:val="-1"/>
          <w:position w:val="2"/>
          <w:sz w:val="24"/>
          <w:szCs w:val="24"/>
        </w:rPr>
        <w:t xml:space="preserve"> </w:t>
      </w:r>
      <w:r w:rsidRPr="40DEBF3B">
        <w:rPr>
          <w:position w:val="2"/>
          <w:sz w:val="24"/>
          <w:szCs w:val="24"/>
        </w:rPr>
        <w:t>area, that have</w:t>
      </w:r>
      <w:r w:rsidRPr="40DEBF3B">
        <w:rPr>
          <w:spacing w:val="-1"/>
          <w:position w:val="2"/>
          <w:sz w:val="24"/>
          <w:szCs w:val="24"/>
        </w:rPr>
        <w:t xml:space="preserve"> </w:t>
      </w:r>
      <w:r w:rsidRPr="40DEBF3B">
        <w:rPr>
          <w:position w:val="2"/>
          <w:sz w:val="24"/>
          <w:szCs w:val="24"/>
        </w:rPr>
        <w:t>zero direct (tailpipe)</w:t>
      </w:r>
      <w:r w:rsidRPr="40DEBF3B">
        <w:rPr>
          <w:spacing w:val="-2"/>
          <w:position w:val="2"/>
          <w:sz w:val="24"/>
          <w:szCs w:val="24"/>
        </w:rPr>
        <w:t xml:space="preserve"> </w:t>
      </w:r>
      <w:r w:rsidRPr="40DEBF3B">
        <w:rPr>
          <w:position w:val="2"/>
          <w:sz w:val="24"/>
          <w:szCs w:val="24"/>
        </w:rPr>
        <w:t>CO</w:t>
      </w:r>
      <w:r w:rsidRPr="40DEBF3B">
        <w:rPr>
          <w:sz w:val="16"/>
          <w:szCs w:val="16"/>
        </w:rPr>
        <w:t>2</w:t>
      </w:r>
      <w:r w:rsidRPr="40DEBF3B">
        <w:rPr>
          <w:spacing w:val="21"/>
          <w:sz w:val="16"/>
          <w:szCs w:val="16"/>
        </w:rPr>
        <w:t xml:space="preserve"> </w:t>
      </w:r>
      <w:r w:rsidRPr="40DEBF3B">
        <w:rPr>
          <w:position w:val="2"/>
          <w:sz w:val="24"/>
          <w:szCs w:val="24"/>
        </w:rPr>
        <w:t>emissions;</w:t>
      </w:r>
    </w:p>
    <w:p w14:paraId="519249BF" w14:textId="08D56FCF" w:rsidR="004B799C" w:rsidRDefault="00161D3B">
      <w:pPr>
        <w:pStyle w:val="BodyText"/>
        <w:spacing w:before="1"/>
        <w:rPr>
          <w:sz w:val="20"/>
        </w:rPr>
      </w:pPr>
      <w:r>
        <w:rPr>
          <w:noProof/>
        </w:rPr>
        <mc:AlternateContent>
          <mc:Choice Requires="wps">
            <w:drawing>
              <wp:anchor distT="0" distB="0" distL="0" distR="0" simplePos="0" relativeHeight="487619072" behindDoc="1" locked="0" layoutInCell="1" allowOverlap="1" wp14:anchorId="2B3F96AF" wp14:editId="0B139205">
                <wp:simplePos x="0" y="0"/>
                <wp:positionH relativeFrom="page">
                  <wp:posOffset>901065</wp:posOffset>
                </wp:positionH>
                <wp:positionV relativeFrom="paragraph">
                  <wp:posOffset>162560</wp:posOffset>
                </wp:positionV>
                <wp:extent cx="1828800" cy="7620"/>
                <wp:effectExtent l="0" t="0" r="0" b="0"/>
                <wp:wrapTopAndBottom/>
                <wp:docPr id="128" name="docshape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3BDC24" id="docshape9" o:spid="_x0000_s1026" style="position:absolute;margin-left:70.95pt;margin-top:12.8pt;width:2in;height:.6pt;z-index:-15697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" fillcolor="black" stroked="f">
                <w10:wrap type="topAndBottom" anchorx="page"/>
              </v:rect>
            </w:pict>
          </mc:Fallback>
        </mc:AlternateContent>
      </w:r>
    </w:p>
    <w:p w14:paraId="7423F7DB" w14:textId="77777777" w:rsidR="004B799C" w:rsidRDefault="00CA4AAC">
      <w:pPr>
        <w:tabs>
          <w:tab w:val="left" w:pos="1525"/>
        </w:tabs>
        <w:spacing w:before="103"/>
        <w:ind w:left="958"/>
        <w:rPr>
          <w:sz w:val="20"/>
        </w:rPr>
      </w:pPr>
      <w:r>
        <w:rPr>
          <w:sz w:val="20"/>
          <w:vertAlign w:val="superscript"/>
        </w:rPr>
        <w:t>19</w:t>
      </w:r>
      <w:r>
        <w:rPr>
          <w:sz w:val="20"/>
        </w:rPr>
        <w:tab/>
        <w:t>As</w:t>
      </w:r>
      <w:r>
        <w:rPr>
          <w:spacing w:val="-3"/>
          <w:sz w:val="20"/>
        </w:rPr>
        <w:t xml:space="preserve"> </w:t>
      </w:r>
      <w:r>
        <w:rPr>
          <w:sz w:val="20"/>
        </w:rPr>
        <w:t>defined</w:t>
      </w:r>
      <w:r>
        <w:rPr>
          <w:spacing w:val="-1"/>
          <w:sz w:val="20"/>
        </w:rPr>
        <w:t xml:space="preserve"> </w:t>
      </w:r>
      <w:r>
        <w:rPr>
          <w:sz w:val="20"/>
        </w:rPr>
        <w:t>in</w:t>
      </w:r>
      <w:r>
        <w:rPr>
          <w:spacing w:val="-2"/>
          <w:sz w:val="20"/>
        </w:rPr>
        <w:t xml:space="preserve"> </w:t>
      </w:r>
      <w:r>
        <w:rPr>
          <w:sz w:val="20"/>
        </w:rPr>
        <w:t>the</w:t>
      </w:r>
      <w:r>
        <w:rPr>
          <w:spacing w:val="-2"/>
          <w:sz w:val="20"/>
        </w:rPr>
        <w:t xml:space="preserve"> </w:t>
      </w:r>
      <w:r>
        <w:rPr>
          <w:sz w:val="20"/>
        </w:rPr>
        <w:t>latest Assessment</w:t>
      </w:r>
      <w:r>
        <w:rPr>
          <w:spacing w:val="-2"/>
          <w:sz w:val="20"/>
        </w:rPr>
        <w:t xml:space="preserve"> </w:t>
      </w:r>
      <w:r>
        <w:rPr>
          <w:sz w:val="20"/>
        </w:rPr>
        <w:t>Report</w:t>
      </w:r>
      <w:r>
        <w:rPr>
          <w:spacing w:val="-3"/>
          <w:sz w:val="20"/>
        </w:rPr>
        <w:t xml:space="preserve"> </w:t>
      </w:r>
      <w:r>
        <w:rPr>
          <w:sz w:val="20"/>
        </w:rPr>
        <w:t>of</w:t>
      </w:r>
      <w:r>
        <w:rPr>
          <w:spacing w:val="-3"/>
          <w:sz w:val="20"/>
        </w:rPr>
        <w:t xml:space="preserve"> </w:t>
      </w:r>
      <w:r>
        <w:rPr>
          <w:sz w:val="20"/>
        </w:rPr>
        <w:t>the</w:t>
      </w:r>
      <w:r>
        <w:rPr>
          <w:spacing w:val="-2"/>
          <w:sz w:val="20"/>
        </w:rPr>
        <w:t xml:space="preserve"> </w:t>
      </w:r>
      <w:r>
        <w:rPr>
          <w:sz w:val="20"/>
        </w:rPr>
        <w:t>International</w:t>
      </w:r>
      <w:r>
        <w:rPr>
          <w:spacing w:val="-2"/>
          <w:sz w:val="20"/>
        </w:rPr>
        <w:t xml:space="preserve"> </w:t>
      </w:r>
      <w:r>
        <w:rPr>
          <w:sz w:val="20"/>
        </w:rPr>
        <w:t>Panel</w:t>
      </w:r>
      <w:r>
        <w:rPr>
          <w:spacing w:val="-1"/>
          <w:sz w:val="20"/>
        </w:rPr>
        <w:t xml:space="preserve"> </w:t>
      </w:r>
      <w:r>
        <w:rPr>
          <w:sz w:val="20"/>
        </w:rPr>
        <w:t>on</w:t>
      </w:r>
      <w:r>
        <w:rPr>
          <w:spacing w:val="-3"/>
          <w:sz w:val="20"/>
        </w:rPr>
        <w:t xml:space="preserve"> </w:t>
      </w:r>
      <w:r>
        <w:rPr>
          <w:sz w:val="20"/>
        </w:rPr>
        <w:t>Climate</w:t>
      </w:r>
      <w:r>
        <w:rPr>
          <w:spacing w:val="-2"/>
          <w:sz w:val="20"/>
        </w:rPr>
        <w:t xml:space="preserve"> </w:t>
      </w:r>
      <w:r>
        <w:rPr>
          <w:sz w:val="20"/>
        </w:rPr>
        <w:t>Change.</w:t>
      </w:r>
    </w:p>
    <w:p w14:paraId="22E873BD" w14:textId="77777777" w:rsidR="004B799C" w:rsidRDefault="004B799C">
      <w:pPr>
        <w:rPr>
          <w:sz w:val="20"/>
        </w:rPr>
        <w:sectPr w:rsidR="004B799C">
          <w:pgSz w:w="11910" w:h="16840"/>
          <w:pgMar w:top="1020" w:right="460" w:bottom="1620" w:left="460" w:header="0" w:footer="1426" w:gutter="0"/>
          <w:cols w:space="720"/>
        </w:sectPr>
      </w:pPr>
    </w:p>
    <w:p w14:paraId="4AACD1C8" w14:textId="77777777" w:rsidR="004B799C" w:rsidRDefault="00CA4AAC" w:rsidP="40DEBF3B">
      <w:pPr>
        <w:pStyle w:val="ListParagraph"/>
        <w:numPr>
          <w:ilvl w:val="0"/>
          <w:numId w:val="26"/>
        </w:numPr>
        <w:tabs>
          <w:tab w:val="left" w:pos="2092"/>
        </w:tabs>
        <w:spacing w:before="72"/>
        <w:jc w:val="left"/>
        <w:rPr>
          <w:sz w:val="24"/>
          <w:szCs w:val="24"/>
        </w:rPr>
      </w:pPr>
      <w:r w:rsidRPr="40DEBF3B">
        <w:rPr>
          <w:sz w:val="24"/>
          <w:szCs w:val="24"/>
        </w:rPr>
        <w:lastRenderedPageBreak/>
        <w:t>‘clean</w:t>
      </w:r>
      <w:r w:rsidRPr="40DEBF3B">
        <w:rPr>
          <w:spacing w:val="-2"/>
          <w:sz w:val="24"/>
          <w:szCs w:val="24"/>
        </w:rPr>
        <w:t xml:space="preserve"> </w:t>
      </w:r>
      <w:r w:rsidRPr="40DEBF3B">
        <w:rPr>
          <w:sz w:val="24"/>
          <w:szCs w:val="24"/>
        </w:rPr>
        <w:t>transport</w:t>
      </w:r>
      <w:r w:rsidRPr="40DEBF3B">
        <w:rPr>
          <w:spacing w:val="-1"/>
          <w:sz w:val="24"/>
          <w:szCs w:val="24"/>
        </w:rPr>
        <w:t xml:space="preserve"> </w:t>
      </w:r>
      <w:r w:rsidRPr="40DEBF3B">
        <w:rPr>
          <w:sz w:val="24"/>
          <w:szCs w:val="24"/>
        </w:rPr>
        <w:t>vehicle’</w:t>
      </w:r>
      <w:r w:rsidRPr="40DEBF3B">
        <w:rPr>
          <w:spacing w:val="-1"/>
          <w:sz w:val="24"/>
          <w:szCs w:val="24"/>
        </w:rPr>
        <w:t xml:space="preserve"> </w:t>
      </w:r>
      <w:r w:rsidRPr="40DEBF3B">
        <w:rPr>
          <w:sz w:val="24"/>
          <w:szCs w:val="24"/>
        </w:rPr>
        <w:t>means:</w:t>
      </w:r>
    </w:p>
    <w:p w14:paraId="62F8C15E" w14:textId="77777777" w:rsidR="004B799C" w:rsidRDefault="004B799C">
      <w:pPr>
        <w:pStyle w:val="BodyText"/>
        <w:spacing w:before="9"/>
        <w:rPr>
          <w:sz w:val="20"/>
        </w:rPr>
      </w:pPr>
    </w:p>
    <w:p w14:paraId="7C1F1992" w14:textId="77777777" w:rsidR="004B799C" w:rsidRDefault="00CA4AAC">
      <w:pPr>
        <w:pStyle w:val="ListParagraph"/>
        <w:numPr>
          <w:ilvl w:val="1"/>
          <w:numId w:val="26"/>
        </w:numPr>
        <w:tabs>
          <w:tab w:val="left" w:pos="2661"/>
        </w:tabs>
        <w:spacing w:before="1"/>
        <w:ind w:right="952"/>
        <w:jc w:val="both"/>
        <w:rPr>
          <w:sz w:val="24"/>
        </w:rPr>
      </w:pPr>
      <w:r>
        <w:rPr>
          <w:sz w:val="24"/>
        </w:rPr>
        <w:t>a road vehicle of categories M1, M2 or N1 fulfilling the definition of ‘clean</w:t>
      </w:r>
      <w:r>
        <w:rPr>
          <w:spacing w:val="1"/>
          <w:sz w:val="24"/>
        </w:rPr>
        <w:t xml:space="preserve"> </w:t>
      </w:r>
      <w:r>
        <w:rPr>
          <w:sz w:val="24"/>
        </w:rPr>
        <w:t>vehicle’ set out in Article 4, point (4)(a), of Directive (EU) 2019/1161 of the</w:t>
      </w:r>
      <w:r>
        <w:rPr>
          <w:spacing w:val="-57"/>
          <w:sz w:val="24"/>
        </w:rPr>
        <w:t xml:space="preserve"> </w:t>
      </w:r>
      <w:r>
        <w:rPr>
          <w:sz w:val="24"/>
        </w:rPr>
        <w:t>European Parliament and</w:t>
      </w:r>
      <w:r>
        <w:rPr>
          <w:spacing w:val="1"/>
          <w:sz w:val="24"/>
        </w:rPr>
        <w:t xml:space="preserve"> </w:t>
      </w:r>
      <w:r>
        <w:rPr>
          <w:sz w:val="24"/>
        </w:rPr>
        <w:t>of the</w:t>
      </w:r>
      <w:r>
        <w:rPr>
          <w:spacing w:val="-2"/>
          <w:sz w:val="24"/>
        </w:rPr>
        <w:t xml:space="preserve"> </w:t>
      </w:r>
      <w:r>
        <w:rPr>
          <w:sz w:val="24"/>
        </w:rPr>
        <w:t>Council</w:t>
      </w:r>
      <w:r>
        <w:rPr>
          <w:sz w:val="24"/>
          <w:vertAlign w:val="superscript"/>
        </w:rPr>
        <w:t>20</w:t>
      </w:r>
      <w:r>
        <w:rPr>
          <w:sz w:val="24"/>
        </w:rPr>
        <w:t>;</w:t>
      </w:r>
    </w:p>
    <w:p w14:paraId="502501DB" w14:textId="77777777" w:rsidR="004B799C" w:rsidRDefault="00CA4AAC">
      <w:pPr>
        <w:pStyle w:val="ListParagraph"/>
        <w:numPr>
          <w:ilvl w:val="1"/>
          <w:numId w:val="26"/>
        </w:numPr>
        <w:tabs>
          <w:tab w:val="left" w:pos="2660"/>
          <w:tab w:val="left" w:pos="2661"/>
        </w:tabs>
        <w:spacing w:before="240"/>
        <w:ind w:hanging="570"/>
        <w:rPr>
          <w:sz w:val="24"/>
        </w:rPr>
      </w:pPr>
      <w:r>
        <w:rPr>
          <w:sz w:val="24"/>
        </w:rPr>
        <w:t>a</w:t>
      </w:r>
      <w:r>
        <w:rPr>
          <w:spacing w:val="-2"/>
          <w:sz w:val="24"/>
        </w:rPr>
        <w:t xml:space="preserve"> </w:t>
      </w:r>
      <w:r>
        <w:rPr>
          <w:sz w:val="24"/>
        </w:rPr>
        <w:t>road vehicle</w:t>
      </w:r>
      <w:r>
        <w:rPr>
          <w:spacing w:val="-1"/>
          <w:sz w:val="24"/>
        </w:rPr>
        <w:t xml:space="preserve"> </w:t>
      </w:r>
      <w:r>
        <w:rPr>
          <w:sz w:val="24"/>
        </w:rPr>
        <w:t>of category</w:t>
      </w:r>
      <w:r>
        <w:rPr>
          <w:spacing w:val="-4"/>
          <w:sz w:val="24"/>
        </w:rPr>
        <w:t xml:space="preserve"> </w:t>
      </w:r>
      <w:r>
        <w:rPr>
          <w:sz w:val="24"/>
        </w:rPr>
        <w:t>M3, N2</w:t>
      </w:r>
      <w:r>
        <w:rPr>
          <w:spacing w:val="-1"/>
          <w:sz w:val="24"/>
        </w:rPr>
        <w:t xml:space="preserve"> </w:t>
      </w:r>
      <w:r>
        <w:rPr>
          <w:sz w:val="24"/>
        </w:rPr>
        <w:t>or</w:t>
      </w:r>
      <w:r>
        <w:rPr>
          <w:spacing w:val="1"/>
          <w:sz w:val="24"/>
        </w:rPr>
        <w:t xml:space="preserve"> </w:t>
      </w:r>
      <w:r>
        <w:rPr>
          <w:sz w:val="24"/>
        </w:rPr>
        <w:t>N3</w:t>
      </w:r>
      <w:r>
        <w:rPr>
          <w:spacing w:val="-1"/>
          <w:sz w:val="24"/>
        </w:rPr>
        <w:t xml:space="preserve"> </w:t>
      </w:r>
      <w:r>
        <w:rPr>
          <w:sz w:val="24"/>
        </w:rPr>
        <w:t>fulfilling the</w:t>
      </w:r>
      <w:r>
        <w:rPr>
          <w:spacing w:val="-2"/>
          <w:sz w:val="24"/>
        </w:rPr>
        <w:t xml:space="preserve"> </w:t>
      </w:r>
      <w:r>
        <w:rPr>
          <w:sz w:val="24"/>
        </w:rPr>
        <w:t>following</w:t>
      </w:r>
      <w:r>
        <w:rPr>
          <w:spacing w:val="-3"/>
          <w:sz w:val="24"/>
        </w:rPr>
        <w:t xml:space="preserve"> </w:t>
      </w:r>
      <w:r>
        <w:rPr>
          <w:sz w:val="24"/>
        </w:rPr>
        <w:t>definitions:</w:t>
      </w:r>
    </w:p>
    <w:p w14:paraId="36C5064D" w14:textId="77777777" w:rsidR="004B799C" w:rsidRDefault="004B799C">
      <w:pPr>
        <w:pStyle w:val="BodyText"/>
        <w:spacing w:before="10"/>
        <w:rPr>
          <w:sz w:val="20"/>
        </w:rPr>
      </w:pPr>
    </w:p>
    <w:p w14:paraId="3F8F8659" w14:textId="77777777" w:rsidR="004B799C" w:rsidRDefault="00CA4AAC">
      <w:pPr>
        <w:pStyle w:val="ListParagraph"/>
        <w:numPr>
          <w:ilvl w:val="2"/>
          <w:numId w:val="26"/>
        </w:numPr>
        <w:tabs>
          <w:tab w:val="left" w:pos="3021"/>
        </w:tabs>
        <w:ind w:right="951"/>
        <w:rPr>
          <w:sz w:val="24"/>
        </w:rPr>
      </w:pPr>
      <w:r>
        <w:rPr>
          <w:sz w:val="24"/>
        </w:rPr>
        <w:t>until</w:t>
      </w:r>
      <w:r>
        <w:rPr>
          <w:spacing w:val="1"/>
          <w:sz w:val="24"/>
        </w:rPr>
        <w:t xml:space="preserve"> </w:t>
      </w:r>
      <w:r>
        <w:rPr>
          <w:sz w:val="24"/>
        </w:rPr>
        <w:t>31</w:t>
      </w:r>
      <w:r>
        <w:rPr>
          <w:spacing w:val="1"/>
          <w:sz w:val="24"/>
        </w:rPr>
        <w:t xml:space="preserve"> </w:t>
      </w:r>
      <w:r>
        <w:rPr>
          <w:sz w:val="24"/>
        </w:rPr>
        <w:t>December</w:t>
      </w:r>
      <w:r>
        <w:rPr>
          <w:spacing w:val="1"/>
          <w:sz w:val="24"/>
        </w:rPr>
        <w:t xml:space="preserve"> </w:t>
      </w:r>
      <w:r>
        <w:rPr>
          <w:sz w:val="24"/>
        </w:rPr>
        <w:t>2025,</w:t>
      </w:r>
      <w:r>
        <w:rPr>
          <w:spacing w:val="1"/>
          <w:sz w:val="24"/>
        </w:rPr>
        <w:t xml:space="preserve"> </w:t>
      </w:r>
      <w:r>
        <w:rPr>
          <w:sz w:val="24"/>
        </w:rPr>
        <w:t>for</w:t>
      </w:r>
      <w:r>
        <w:rPr>
          <w:spacing w:val="1"/>
          <w:sz w:val="24"/>
        </w:rPr>
        <w:t xml:space="preserve"> </w:t>
      </w:r>
      <w:r>
        <w:rPr>
          <w:sz w:val="24"/>
        </w:rPr>
        <w:t>vehicles</w:t>
      </w:r>
      <w:r>
        <w:rPr>
          <w:spacing w:val="1"/>
          <w:sz w:val="24"/>
        </w:rPr>
        <w:t xml:space="preserve"> </w:t>
      </w:r>
      <w:r>
        <w:rPr>
          <w:sz w:val="24"/>
        </w:rPr>
        <w:t>covered</w:t>
      </w:r>
      <w:r>
        <w:rPr>
          <w:spacing w:val="1"/>
          <w:sz w:val="24"/>
        </w:rPr>
        <w:t xml:space="preserve"> </w:t>
      </w:r>
      <w:r>
        <w:rPr>
          <w:sz w:val="24"/>
        </w:rPr>
        <w:t>by</w:t>
      </w:r>
      <w:r>
        <w:rPr>
          <w:spacing w:val="1"/>
          <w:sz w:val="24"/>
        </w:rPr>
        <w:t xml:space="preserve"> </w:t>
      </w:r>
      <w:r>
        <w:rPr>
          <w:sz w:val="24"/>
        </w:rPr>
        <w:t>Regulation</w:t>
      </w:r>
      <w:r>
        <w:rPr>
          <w:spacing w:val="1"/>
          <w:sz w:val="24"/>
        </w:rPr>
        <w:t xml:space="preserve"> </w:t>
      </w:r>
      <w:r>
        <w:rPr>
          <w:sz w:val="24"/>
        </w:rPr>
        <w:t>(EU)</w:t>
      </w:r>
      <w:r>
        <w:rPr>
          <w:spacing w:val="1"/>
          <w:sz w:val="24"/>
        </w:rPr>
        <w:t xml:space="preserve"> </w:t>
      </w:r>
      <w:r>
        <w:rPr>
          <w:sz w:val="24"/>
        </w:rPr>
        <w:t>2019/1242</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European</w:t>
      </w:r>
      <w:r>
        <w:rPr>
          <w:spacing w:val="1"/>
          <w:sz w:val="24"/>
        </w:rPr>
        <w:t xml:space="preserve"> </w:t>
      </w:r>
      <w:r>
        <w:rPr>
          <w:sz w:val="24"/>
        </w:rPr>
        <w:t>Parliament</w:t>
      </w:r>
      <w:r>
        <w:rPr>
          <w:spacing w:val="1"/>
          <w:sz w:val="24"/>
        </w:rPr>
        <w:t xml:space="preserve"> </w:t>
      </w:r>
      <w:r>
        <w:rPr>
          <w:sz w:val="24"/>
        </w:rPr>
        <w:t>and</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Council</w:t>
      </w:r>
      <w:r>
        <w:rPr>
          <w:sz w:val="24"/>
          <w:vertAlign w:val="superscript"/>
        </w:rPr>
        <w:t>21</w:t>
      </w:r>
      <w:r>
        <w:rPr>
          <w:sz w:val="24"/>
        </w:rPr>
        <w:t>:</w:t>
      </w:r>
      <w:r>
        <w:rPr>
          <w:spacing w:val="1"/>
          <w:sz w:val="24"/>
        </w:rPr>
        <w:t xml:space="preserve"> </w:t>
      </w:r>
      <w:r>
        <w:rPr>
          <w:sz w:val="24"/>
        </w:rPr>
        <w:t>the</w:t>
      </w:r>
      <w:r>
        <w:rPr>
          <w:spacing w:val="1"/>
          <w:sz w:val="24"/>
        </w:rPr>
        <w:t xml:space="preserve"> </w:t>
      </w:r>
      <w:r>
        <w:rPr>
          <w:sz w:val="24"/>
        </w:rPr>
        <w:t>definition of ‘low-emission heavy-duty vehicle’</w:t>
      </w:r>
      <w:r>
        <w:rPr>
          <w:spacing w:val="60"/>
          <w:sz w:val="24"/>
        </w:rPr>
        <w:t xml:space="preserve"> </w:t>
      </w:r>
      <w:r>
        <w:rPr>
          <w:sz w:val="24"/>
        </w:rPr>
        <w:t>set out in Article 3,</w:t>
      </w:r>
      <w:r>
        <w:rPr>
          <w:spacing w:val="1"/>
          <w:sz w:val="24"/>
        </w:rPr>
        <w:t xml:space="preserve"> </w:t>
      </w:r>
      <w:r>
        <w:rPr>
          <w:sz w:val="24"/>
        </w:rPr>
        <w:t>point (12), of that Regulation;</w:t>
      </w:r>
    </w:p>
    <w:p w14:paraId="0021DE07" w14:textId="77777777" w:rsidR="004B799C" w:rsidRDefault="004B799C">
      <w:pPr>
        <w:pStyle w:val="BodyText"/>
        <w:spacing w:before="10"/>
        <w:rPr>
          <w:sz w:val="20"/>
        </w:rPr>
      </w:pPr>
    </w:p>
    <w:p w14:paraId="2E4F4FEB" w14:textId="77777777" w:rsidR="004B799C" w:rsidRDefault="00CA4AAC">
      <w:pPr>
        <w:pStyle w:val="ListParagraph"/>
        <w:numPr>
          <w:ilvl w:val="2"/>
          <w:numId w:val="26"/>
        </w:numPr>
        <w:tabs>
          <w:tab w:val="left" w:pos="3021"/>
        </w:tabs>
        <w:ind w:right="953"/>
        <w:rPr>
          <w:sz w:val="24"/>
        </w:rPr>
      </w:pPr>
      <w:r>
        <w:rPr>
          <w:sz w:val="24"/>
        </w:rPr>
        <w:t>until</w:t>
      </w:r>
      <w:r>
        <w:rPr>
          <w:spacing w:val="1"/>
          <w:sz w:val="24"/>
        </w:rPr>
        <w:t xml:space="preserve"> </w:t>
      </w:r>
      <w:r>
        <w:rPr>
          <w:sz w:val="24"/>
        </w:rPr>
        <w:t>31</w:t>
      </w:r>
      <w:r>
        <w:rPr>
          <w:spacing w:val="1"/>
          <w:sz w:val="24"/>
        </w:rPr>
        <w:t xml:space="preserve"> </w:t>
      </w:r>
      <w:r>
        <w:rPr>
          <w:sz w:val="24"/>
        </w:rPr>
        <w:t>December</w:t>
      </w:r>
      <w:r>
        <w:rPr>
          <w:spacing w:val="1"/>
          <w:sz w:val="24"/>
        </w:rPr>
        <w:t xml:space="preserve"> </w:t>
      </w:r>
      <w:r>
        <w:rPr>
          <w:sz w:val="24"/>
        </w:rPr>
        <w:t>2025,</w:t>
      </w:r>
      <w:r>
        <w:rPr>
          <w:spacing w:val="1"/>
          <w:sz w:val="24"/>
        </w:rPr>
        <w:t xml:space="preserve"> </w:t>
      </w:r>
      <w:r>
        <w:rPr>
          <w:sz w:val="24"/>
        </w:rPr>
        <w:t>for</w:t>
      </w:r>
      <w:r>
        <w:rPr>
          <w:spacing w:val="1"/>
          <w:sz w:val="24"/>
        </w:rPr>
        <w:t xml:space="preserve"> </w:t>
      </w:r>
      <w:r>
        <w:rPr>
          <w:sz w:val="24"/>
        </w:rPr>
        <w:t>vehicles</w:t>
      </w:r>
      <w:r>
        <w:rPr>
          <w:spacing w:val="1"/>
          <w:sz w:val="24"/>
        </w:rPr>
        <w:t xml:space="preserve"> </w:t>
      </w:r>
      <w:r>
        <w:rPr>
          <w:sz w:val="24"/>
        </w:rPr>
        <w:t>not</w:t>
      </w:r>
      <w:r>
        <w:rPr>
          <w:spacing w:val="1"/>
          <w:sz w:val="24"/>
        </w:rPr>
        <w:t xml:space="preserve"> </w:t>
      </w:r>
      <w:r>
        <w:rPr>
          <w:sz w:val="24"/>
        </w:rPr>
        <w:t>covered</w:t>
      </w:r>
      <w:r>
        <w:rPr>
          <w:spacing w:val="1"/>
          <w:sz w:val="24"/>
        </w:rPr>
        <w:t xml:space="preserve"> </w:t>
      </w:r>
      <w:r>
        <w:rPr>
          <w:sz w:val="24"/>
        </w:rPr>
        <w:t>by</w:t>
      </w:r>
      <w:r>
        <w:rPr>
          <w:spacing w:val="1"/>
          <w:sz w:val="24"/>
        </w:rPr>
        <w:t xml:space="preserve"> </w:t>
      </w:r>
      <w:r>
        <w:rPr>
          <w:sz w:val="24"/>
        </w:rPr>
        <w:t>Regulation</w:t>
      </w:r>
      <w:r>
        <w:rPr>
          <w:spacing w:val="1"/>
          <w:sz w:val="24"/>
        </w:rPr>
        <w:t xml:space="preserve"> </w:t>
      </w:r>
      <w:r>
        <w:rPr>
          <w:sz w:val="24"/>
        </w:rPr>
        <w:t>2019/1242: the definition of ‘clean vehicle’ set out in Article 4, point</w:t>
      </w:r>
      <w:r>
        <w:rPr>
          <w:spacing w:val="1"/>
          <w:sz w:val="24"/>
        </w:rPr>
        <w:t xml:space="preserve"> </w:t>
      </w:r>
      <w:r>
        <w:rPr>
          <w:sz w:val="24"/>
        </w:rPr>
        <w:t>(4)(b),</w:t>
      </w:r>
      <w:r>
        <w:rPr>
          <w:spacing w:val="-1"/>
          <w:sz w:val="24"/>
        </w:rPr>
        <w:t xml:space="preserve"> </w:t>
      </w:r>
      <w:r>
        <w:rPr>
          <w:sz w:val="24"/>
        </w:rPr>
        <w:t>of Directive</w:t>
      </w:r>
      <w:r>
        <w:rPr>
          <w:spacing w:val="-1"/>
          <w:sz w:val="24"/>
        </w:rPr>
        <w:t xml:space="preserve"> </w:t>
      </w:r>
      <w:r>
        <w:rPr>
          <w:sz w:val="24"/>
        </w:rPr>
        <w:t>(EU)</w:t>
      </w:r>
      <w:r>
        <w:rPr>
          <w:spacing w:val="1"/>
          <w:sz w:val="24"/>
        </w:rPr>
        <w:t xml:space="preserve"> </w:t>
      </w:r>
      <w:r>
        <w:rPr>
          <w:sz w:val="24"/>
        </w:rPr>
        <w:t>2019/1161;</w:t>
      </w:r>
    </w:p>
    <w:p w14:paraId="33B9A5A4" w14:textId="77777777" w:rsidR="004B799C" w:rsidRDefault="004B799C">
      <w:pPr>
        <w:pStyle w:val="BodyText"/>
        <w:spacing w:before="11"/>
        <w:rPr>
          <w:sz w:val="20"/>
        </w:rPr>
      </w:pPr>
    </w:p>
    <w:p w14:paraId="74146070" w14:textId="77777777" w:rsidR="004B799C" w:rsidRDefault="00CA4AAC">
      <w:pPr>
        <w:pStyle w:val="ListParagraph"/>
        <w:numPr>
          <w:ilvl w:val="2"/>
          <w:numId w:val="26"/>
        </w:numPr>
        <w:tabs>
          <w:tab w:val="left" w:pos="3021"/>
        </w:tabs>
        <w:ind w:right="954"/>
        <w:rPr>
          <w:sz w:val="24"/>
        </w:rPr>
      </w:pPr>
      <w:r>
        <w:rPr>
          <w:sz w:val="24"/>
        </w:rPr>
        <w:t>from</w:t>
      </w:r>
      <w:r>
        <w:rPr>
          <w:spacing w:val="1"/>
          <w:sz w:val="24"/>
        </w:rPr>
        <w:t xml:space="preserve"> </w:t>
      </w:r>
      <w:r>
        <w:rPr>
          <w:sz w:val="24"/>
        </w:rPr>
        <w:t>1</w:t>
      </w:r>
      <w:r>
        <w:rPr>
          <w:spacing w:val="1"/>
          <w:sz w:val="24"/>
        </w:rPr>
        <w:t xml:space="preserve"> </w:t>
      </w:r>
      <w:r>
        <w:rPr>
          <w:sz w:val="24"/>
        </w:rPr>
        <w:t>January</w:t>
      </w:r>
      <w:r>
        <w:rPr>
          <w:spacing w:val="1"/>
          <w:sz w:val="24"/>
        </w:rPr>
        <w:t xml:space="preserve"> </w:t>
      </w:r>
      <w:r>
        <w:rPr>
          <w:sz w:val="24"/>
        </w:rPr>
        <w:t>2026:</w:t>
      </w:r>
      <w:r>
        <w:rPr>
          <w:spacing w:val="1"/>
          <w:sz w:val="24"/>
        </w:rPr>
        <w:t xml:space="preserve"> </w:t>
      </w:r>
      <w:r>
        <w:rPr>
          <w:sz w:val="24"/>
        </w:rPr>
        <w:t>the</w:t>
      </w:r>
      <w:r>
        <w:rPr>
          <w:spacing w:val="1"/>
          <w:sz w:val="24"/>
        </w:rPr>
        <w:t xml:space="preserve"> </w:t>
      </w:r>
      <w:r>
        <w:rPr>
          <w:sz w:val="24"/>
        </w:rPr>
        <w:t>definition</w:t>
      </w:r>
      <w:r>
        <w:rPr>
          <w:spacing w:val="1"/>
          <w:sz w:val="24"/>
        </w:rPr>
        <w:t xml:space="preserve"> </w:t>
      </w:r>
      <w:r>
        <w:rPr>
          <w:sz w:val="24"/>
        </w:rPr>
        <w:t>of</w:t>
      </w:r>
      <w:r>
        <w:rPr>
          <w:spacing w:val="1"/>
          <w:sz w:val="24"/>
        </w:rPr>
        <w:t xml:space="preserve"> </w:t>
      </w:r>
      <w:r>
        <w:rPr>
          <w:sz w:val="24"/>
        </w:rPr>
        <w:t>‘zero-emission</w:t>
      </w:r>
      <w:r>
        <w:rPr>
          <w:spacing w:val="1"/>
          <w:sz w:val="24"/>
        </w:rPr>
        <w:t xml:space="preserve"> </w:t>
      </w:r>
      <w:r>
        <w:rPr>
          <w:sz w:val="24"/>
        </w:rPr>
        <w:t>heavy</w:t>
      </w:r>
      <w:r>
        <w:rPr>
          <w:spacing w:val="1"/>
          <w:sz w:val="24"/>
        </w:rPr>
        <w:t xml:space="preserve"> </w:t>
      </w:r>
      <w:r>
        <w:rPr>
          <w:sz w:val="24"/>
        </w:rPr>
        <w:t>duty</w:t>
      </w:r>
      <w:r>
        <w:rPr>
          <w:spacing w:val="1"/>
          <w:sz w:val="24"/>
        </w:rPr>
        <w:t xml:space="preserve"> </w:t>
      </w:r>
      <w:r>
        <w:rPr>
          <w:sz w:val="24"/>
        </w:rPr>
        <w:t>vehicle’</w:t>
      </w:r>
      <w:r>
        <w:rPr>
          <w:spacing w:val="-1"/>
          <w:sz w:val="24"/>
        </w:rPr>
        <w:t xml:space="preserve"> </w:t>
      </w:r>
      <w:r>
        <w:rPr>
          <w:sz w:val="24"/>
        </w:rPr>
        <w:t>set</w:t>
      </w:r>
      <w:r>
        <w:rPr>
          <w:spacing w:val="-1"/>
          <w:sz w:val="24"/>
        </w:rPr>
        <w:t xml:space="preserve"> </w:t>
      </w:r>
      <w:r>
        <w:rPr>
          <w:sz w:val="24"/>
        </w:rPr>
        <w:t>out</w:t>
      </w:r>
      <w:r>
        <w:rPr>
          <w:spacing w:val="-1"/>
          <w:sz w:val="24"/>
        </w:rPr>
        <w:t xml:space="preserve"> </w:t>
      </w:r>
      <w:r>
        <w:rPr>
          <w:sz w:val="24"/>
        </w:rPr>
        <w:t>in Article 4,</w:t>
      </w:r>
      <w:r>
        <w:rPr>
          <w:spacing w:val="-1"/>
          <w:sz w:val="24"/>
        </w:rPr>
        <w:t xml:space="preserve"> </w:t>
      </w:r>
      <w:r>
        <w:rPr>
          <w:sz w:val="24"/>
        </w:rPr>
        <w:t>point</w:t>
      </w:r>
      <w:r>
        <w:rPr>
          <w:spacing w:val="1"/>
          <w:sz w:val="24"/>
        </w:rPr>
        <w:t xml:space="preserve"> </w:t>
      </w:r>
      <w:r>
        <w:rPr>
          <w:sz w:val="24"/>
        </w:rPr>
        <w:t>(5),</w:t>
      </w:r>
      <w:r>
        <w:rPr>
          <w:spacing w:val="-1"/>
          <w:sz w:val="24"/>
        </w:rPr>
        <w:t xml:space="preserve"> </w:t>
      </w:r>
      <w:r>
        <w:rPr>
          <w:sz w:val="24"/>
        </w:rPr>
        <w:t>of</w:t>
      </w:r>
      <w:r>
        <w:rPr>
          <w:spacing w:val="-1"/>
          <w:sz w:val="24"/>
        </w:rPr>
        <w:t xml:space="preserve"> </w:t>
      </w:r>
      <w:r>
        <w:rPr>
          <w:sz w:val="24"/>
        </w:rPr>
        <w:t>Directive</w:t>
      </w:r>
      <w:r>
        <w:rPr>
          <w:spacing w:val="1"/>
          <w:sz w:val="24"/>
        </w:rPr>
        <w:t xml:space="preserve"> </w:t>
      </w:r>
      <w:r>
        <w:rPr>
          <w:sz w:val="24"/>
        </w:rPr>
        <w:t>(EU)</w:t>
      </w:r>
      <w:r>
        <w:rPr>
          <w:spacing w:val="-3"/>
          <w:sz w:val="24"/>
        </w:rPr>
        <w:t xml:space="preserve"> </w:t>
      </w:r>
      <w:r>
        <w:rPr>
          <w:sz w:val="24"/>
        </w:rPr>
        <w:t>2019/1161;</w:t>
      </w:r>
    </w:p>
    <w:p w14:paraId="4CC49D0D" w14:textId="77777777" w:rsidR="004B799C" w:rsidRDefault="004B799C">
      <w:pPr>
        <w:pStyle w:val="BodyText"/>
        <w:spacing w:before="10"/>
        <w:rPr>
          <w:sz w:val="20"/>
        </w:rPr>
      </w:pPr>
    </w:p>
    <w:p w14:paraId="2DC9D903" w14:textId="77777777" w:rsidR="004B799C" w:rsidRDefault="00CA4AAC">
      <w:pPr>
        <w:pStyle w:val="ListParagraph"/>
        <w:numPr>
          <w:ilvl w:val="1"/>
          <w:numId w:val="26"/>
        </w:numPr>
        <w:tabs>
          <w:tab w:val="left" w:pos="2661"/>
        </w:tabs>
        <w:ind w:right="951"/>
        <w:jc w:val="both"/>
        <w:rPr>
          <w:sz w:val="24"/>
        </w:rPr>
      </w:pPr>
      <w:r>
        <w:rPr>
          <w:sz w:val="24"/>
        </w:rPr>
        <w:t>a vehicle of category L (two- or three-wheel vehicles or quadricycles) with</w:t>
      </w:r>
      <w:r>
        <w:rPr>
          <w:spacing w:val="1"/>
          <w:sz w:val="24"/>
        </w:rPr>
        <w:t xml:space="preserve"> </w:t>
      </w:r>
      <w:r>
        <w:rPr>
          <w:position w:val="2"/>
          <w:sz w:val="24"/>
        </w:rPr>
        <w:t>tailpipe CO</w:t>
      </w:r>
      <w:r>
        <w:rPr>
          <w:sz w:val="16"/>
        </w:rPr>
        <w:t>2</w:t>
      </w:r>
      <w:r>
        <w:rPr>
          <w:spacing w:val="1"/>
          <w:sz w:val="16"/>
        </w:rPr>
        <w:t xml:space="preserve"> </w:t>
      </w:r>
      <w:r>
        <w:rPr>
          <w:position w:val="2"/>
          <w:sz w:val="24"/>
        </w:rPr>
        <w:t>emissions equal to 0g CO</w:t>
      </w:r>
      <w:r>
        <w:rPr>
          <w:sz w:val="16"/>
        </w:rPr>
        <w:t>2</w:t>
      </w:r>
      <w:r>
        <w:rPr>
          <w:position w:val="2"/>
          <w:sz w:val="24"/>
        </w:rPr>
        <w:t>e/km calculated in accordance with</w:t>
      </w:r>
      <w:r>
        <w:rPr>
          <w:spacing w:val="1"/>
          <w:position w:val="2"/>
          <w:sz w:val="24"/>
        </w:rPr>
        <w:t xml:space="preserve"> </w:t>
      </w:r>
      <w:r>
        <w:rPr>
          <w:sz w:val="24"/>
        </w:rPr>
        <w:t>the emission test laid down in Article 4 of Regulation (EU) No 168/2013 of</w:t>
      </w:r>
      <w:r>
        <w:rPr>
          <w:spacing w:val="1"/>
          <w:sz w:val="24"/>
        </w:rPr>
        <w:t xml:space="preserve"> </w:t>
      </w:r>
      <w:r>
        <w:rPr>
          <w:sz w:val="24"/>
        </w:rPr>
        <w:t>the European Parliament</w:t>
      </w:r>
      <w:r>
        <w:rPr>
          <w:spacing w:val="2"/>
          <w:sz w:val="24"/>
        </w:rPr>
        <w:t xml:space="preserve"> </w:t>
      </w:r>
      <w:r>
        <w:rPr>
          <w:sz w:val="24"/>
        </w:rPr>
        <w:t>and of</w:t>
      </w:r>
      <w:r>
        <w:rPr>
          <w:spacing w:val="-1"/>
          <w:sz w:val="24"/>
        </w:rPr>
        <w:t xml:space="preserve"> </w:t>
      </w:r>
      <w:r>
        <w:rPr>
          <w:sz w:val="24"/>
        </w:rPr>
        <w:t>the Council</w:t>
      </w:r>
      <w:r>
        <w:rPr>
          <w:sz w:val="24"/>
          <w:vertAlign w:val="superscript"/>
        </w:rPr>
        <w:t>22</w:t>
      </w:r>
      <w:r>
        <w:rPr>
          <w:sz w:val="24"/>
        </w:rPr>
        <w:t>;</w:t>
      </w:r>
    </w:p>
    <w:p w14:paraId="33970109" w14:textId="77777777" w:rsidR="004B799C" w:rsidRDefault="00CA4AAC">
      <w:pPr>
        <w:pStyle w:val="ListParagraph"/>
        <w:numPr>
          <w:ilvl w:val="1"/>
          <w:numId w:val="26"/>
        </w:numPr>
        <w:tabs>
          <w:tab w:val="left" w:pos="2661"/>
        </w:tabs>
        <w:spacing w:before="237"/>
        <w:ind w:right="959"/>
        <w:jc w:val="both"/>
        <w:rPr>
          <w:sz w:val="24"/>
        </w:rPr>
      </w:pPr>
      <w:r>
        <w:rPr>
          <w:sz w:val="24"/>
        </w:rPr>
        <w:t>an</w:t>
      </w:r>
      <w:r>
        <w:rPr>
          <w:spacing w:val="1"/>
          <w:sz w:val="24"/>
        </w:rPr>
        <w:t xml:space="preserve"> </w:t>
      </w:r>
      <w:r>
        <w:rPr>
          <w:sz w:val="24"/>
        </w:rPr>
        <w:t>inland</w:t>
      </w:r>
      <w:r>
        <w:rPr>
          <w:spacing w:val="1"/>
          <w:sz w:val="24"/>
        </w:rPr>
        <w:t xml:space="preserve"> </w:t>
      </w:r>
      <w:r>
        <w:rPr>
          <w:sz w:val="24"/>
        </w:rPr>
        <w:t>vessel</w:t>
      </w:r>
      <w:r>
        <w:rPr>
          <w:spacing w:val="1"/>
          <w:sz w:val="24"/>
        </w:rPr>
        <w:t xml:space="preserve"> </w:t>
      </w:r>
      <w:r>
        <w:rPr>
          <w:sz w:val="24"/>
        </w:rPr>
        <w:t>for</w:t>
      </w:r>
      <w:r>
        <w:rPr>
          <w:spacing w:val="1"/>
          <w:sz w:val="24"/>
        </w:rPr>
        <w:t xml:space="preserve"> </w:t>
      </w:r>
      <w:r>
        <w:rPr>
          <w:sz w:val="24"/>
        </w:rPr>
        <w:t>passenger</w:t>
      </w:r>
      <w:r>
        <w:rPr>
          <w:spacing w:val="1"/>
          <w:sz w:val="24"/>
        </w:rPr>
        <w:t xml:space="preserve"> </w:t>
      </w:r>
      <w:r>
        <w:rPr>
          <w:sz w:val="24"/>
        </w:rPr>
        <w:t>or</w:t>
      </w:r>
      <w:r>
        <w:rPr>
          <w:spacing w:val="1"/>
          <w:sz w:val="24"/>
        </w:rPr>
        <w:t xml:space="preserve"> </w:t>
      </w:r>
      <w:r>
        <w:rPr>
          <w:sz w:val="24"/>
        </w:rPr>
        <w:t>freight</w:t>
      </w:r>
      <w:r>
        <w:rPr>
          <w:spacing w:val="1"/>
          <w:sz w:val="24"/>
        </w:rPr>
        <w:t xml:space="preserve"> </w:t>
      </w:r>
      <w:r>
        <w:rPr>
          <w:sz w:val="24"/>
        </w:rPr>
        <w:t>transport</w:t>
      </w:r>
      <w:r>
        <w:rPr>
          <w:spacing w:val="1"/>
          <w:sz w:val="24"/>
        </w:rPr>
        <w:t xml:space="preserve"> </w:t>
      </w:r>
      <w:r>
        <w:rPr>
          <w:sz w:val="24"/>
        </w:rPr>
        <w:t>that</w:t>
      </w:r>
      <w:r>
        <w:rPr>
          <w:spacing w:val="1"/>
          <w:sz w:val="24"/>
        </w:rPr>
        <w:t xml:space="preserve"> </w:t>
      </w:r>
      <w:r>
        <w:rPr>
          <w:sz w:val="24"/>
        </w:rPr>
        <w:t>has</w:t>
      </w:r>
      <w:r>
        <w:rPr>
          <w:spacing w:val="1"/>
          <w:sz w:val="24"/>
        </w:rPr>
        <w:t xml:space="preserve"> </w:t>
      </w:r>
      <w:r>
        <w:rPr>
          <w:sz w:val="24"/>
        </w:rPr>
        <w:t>zero</w:t>
      </w:r>
      <w:r>
        <w:rPr>
          <w:spacing w:val="1"/>
          <w:sz w:val="24"/>
        </w:rPr>
        <w:t xml:space="preserve"> </w:t>
      </w:r>
      <w:r>
        <w:rPr>
          <w:sz w:val="24"/>
        </w:rPr>
        <w:t>direct</w:t>
      </w:r>
      <w:r>
        <w:rPr>
          <w:spacing w:val="1"/>
          <w:sz w:val="24"/>
        </w:rPr>
        <w:t xml:space="preserve"> </w:t>
      </w:r>
      <w:r>
        <w:rPr>
          <w:sz w:val="24"/>
        </w:rPr>
        <w:t>(tailpipe)</w:t>
      </w:r>
      <w:r>
        <w:rPr>
          <w:spacing w:val="-3"/>
          <w:sz w:val="24"/>
        </w:rPr>
        <w:t xml:space="preserve"> </w:t>
      </w:r>
      <w:r>
        <w:rPr>
          <w:sz w:val="24"/>
        </w:rPr>
        <w:t>CO2 emissions; or until 31 December</w:t>
      </w:r>
      <w:r>
        <w:rPr>
          <w:spacing w:val="-2"/>
          <w:sz w:val="24"/>
        </w:rPr>
        <w:t xml:space="preserve"> </w:t>
      </w:r>
      <w:r>
        <w:rPr>
          <w:sz w:val="24"/>
        </w:rPr>
        <w:t>2025,</w:t>
      </w:r>
    </w:p>
    <w:p w14:paraId="430F91E8" w14:textId="77777777" w:rsidR="004B799C" w:rsidRDefault="004B799C">
      <w:pPr>
        <w:pStyle w:val="BodyText"/>
        <w:spacing w:before="10"/>
        <w:rPr>
          <w:sz w:val="20"/>
        </w:rPr>
      </w:pPr>
    </w:p>
    <w:p w14:paraId="475D50BD" w14:textId="77777777" w:rsidR="004B799C" w:rsidRDefault="00CA4AAC">
      <w:pPr>
        <w:pStyle w:val="ListParagraph"/>
        <w:numPr>
          <w:ilvl w:val="0"/>
          <w:numId w:val="25"/>
        </w:numPr>
        <w:tabs>
          <w:tab w:val="left" w:pos="2944"/>
        </w:tabs>
        <w:spacing w:before="1"/>
        <w:ind w:right="951"/>
        <w:jc w:val="both"/>
        <w:rPr>
          <w:sz w:val="24"/>
        </w:rPr>
      </w:pPr>
      <w:r>
        <w:rPr>
          <w:sz w:val="24"/>
        </w:rPr>
        <w:t>an</w:t>
      </w:r>
      <w:r>
        <w:rPr>
          <w:spacing w:val="22"/>
          <w:sz w:val="24"/>
        </w:rPr>
        <w:t xml:space="preserve"> </w:t>
      </w:r>
      <w:r>
        <w:rPr>
          <w:sz w:val="24"/>
        </w:rPr>
        <w:t>inland</w:t>
      </w:r>
      <w:r>
        <w:rPr>
          <w:spacing w:val="22"/>
          <w:sz w:val="24"/>
        </w:rPr>
        <w:t xml:space="preserve"> </w:t>
      </w:r>
      <w:r>
        <w:rPr>
          <w:sz w:val="24"/>
        </w:rPr>
        <w:t>vessel</w:t>
      </w:r>
      <w:r>
        <w:rPr>
          <w:spacing w:val="23"/>
          <w:sz w:val="24"/>
        </w:rPr>
        <w:t xml:space="preserve"> </w:t>
      </w:r>
      <w:r>
        <w:rPr>
          <w:sz w:val="24"/>
        </w:rPr>
        <w:t>for</w:t>
      </w:r>
      <w:r>
        <w:rPr>
          <w:spacing w:val="23"/>
          <w:sz w:val="24"/>
        </w:rPr>
        <w:t xml:space="preserve"> </w:t>
      </w:r>
      <w:r>
        <w:rPr>
          <w:sz w:val="24"/>
        </w:rPr>
        <w:t>freight</w:t>
      </w:r>
      <w:r>
        <w:rPr>
          <w:spacing w:val="24"/>
          <w:sz w:val="24"/>
        </w:rPr>
        <w:t xml:space="preserve"> </w:t>
      </w:r>
      <w:r>
        <w:rPr>
          <w:sz w:val="24"/>
        </w:rPr>
        <w:t>transport</w:t>
      </w:r>
      <w:r>
        <w:rPr>
          <w:spacing w:val="22"/>
          <w:sz w:val="24"/>
        </w:rPr>
        <w:t xml:space="preserve"> </w:t>
      </w:r>
      <w:r>
        <w:rPr>
          <w:sz w:val="24"/>
        </w:rPr>
        <w:t>that</w:t>
      </w:r>
      <w:r>
        <w:rPr>
          <w:spacing w:val="22"/>
          <w:sz w:val="24"/>
        </w:rPr>
        <w:t xml:space="preserve"> </w:t>
      </w:r>
      <w:r>
        <w:rPr>
          <w:sz w:val="24"/>
        </w:rPr>
        <w:t>has</w:t>
      </w:r>
      <w:r>
        <w:rPr>
          <w:spacing w:val="23"/>
          <w:sz w:val="24"/>
        </w:rPr>
        <w:t xml:space="preserve"> </w:t>
      </w:r>
      <w:r>
        <w:rPr>
          <w:sz w:val="24"/>
        </w:rPr>
        <w:t>direct</w:t>
      </w:r>
      <w:r>
        <w:rPr>
          <w:spacing w:val="23"/>
          <w:sz w:val="24"/>
        </w:rPr>
        <w:t xml:space="preserve"> </w:t>
      </w:r>
      <w:r>
        <w:rPr>
          <w:sz w:val="24"/>
        </w:rPr>
        <w:t>(tailpipe)</w:t>
      </w:r>
      <w:r>
        <w:rPr>
          <w:spacing w:val="24"/>
          <w:sz w:val="24"/>
        </w:rPr>
        <w:t xml:space="preserve"> </w:t>
      </w:r>
      <w:r>
        <w:rPr>
          <w:sz w:val="24"/>
        </w:rPr>
        <w:t>emissions</w:t>
      </w:r>
      <w:r>
        <w:rPr>
          <w:spacing w:val="-58"/>
          <w:sz w:val="24"/>
        </w:rPr>
        <w:t xml:space="preserve"> </w:t>
      </w:r>
      <w:r>
        <w:rPr>
          <w:position w:val="2"/>
          <w:sz w:val="24"/>
        </w:rPr>
        <w:t>of CO</w:t>
      </w:r>
      <w:r>
        <w:rPr>
          <w:sz w:val="16"/>
        </w:rPr>
        <w:t xml:space="preserve">2 </w:t>
      </w:r>
      <w:r>
        <w:rPr>
          <w:position w:val="2"/>
          <w:sz w:val="24"/>
        </w:rPr>
        <w:t>per tonne kilometre (gCO</w:t>
      </w:r>
      <w:r>
        <w:rPr>
          <w:sz w:val="16"/>
        </w:rPr>
        <w:t>2</w:t>
      </w:r>
      <w:r>
        <w:rPr>
          <w:position w:val="2"/>
          <w:sz w:val="24"/>
        </w:rPr>
        <w:t>/tkm), calculated (or estimated in case</w:t>
      </w:r>
      <w:r>
        <w:rPr>
          <w:spacing w:val="1"/>
          <w:position w:val="2"/>
          <w:sz w:val="24"/>
        </w:rPr>
        <w:t xml:space="preserve"> </w:t>
      </w:r>
      <w:r>
        <w:rPr>
          <w:sz w:val="24"/>
        </w:rPr>
        <w:t>of new vessels) using the Energy Efficiency Operational Indicator</w:t>
      </w:r>
      <w:r>
        <w:rPr>
          <w:sz w:val="24"/>
          <w:vertAlign w:val="superscript"/>
        </w:rPr>
        <w:t>23</w:t>
      </w:r>
      <w:r>
        <w:rPr>
          <w:sz w:val="24"/>
        </w:rPr>
        <w:t>, 50%</w:t>
      </w:r>
      <w:r>
        <w:rPr>
          <w:spacing w:val="-57"/>
          <w:sz w:val="24"/>
        </w:rPr>
        <w:t xml:space="preserve"> </w:t>
      </w:r>
      <w:r>
        <w:rPr>
          <w:position w:val="2"/>
          <w:sz w:val="24"/>
        </w:rPr>
        <w:t>lower than the average reference value for emissions of CO</w:t>
      </w:r>
      <w:r>
        <w:rPr>
          <w:sz w:val="16"/>
        </w:rPr>
        <w:t xml:space="preserve">2 </w:t>
      </w:r>
      <w:r>
        <w:rPr>
          <w:position w:val="2"/>
          <w:sz w:val="24"/>
        </w:rPr>
        <w:t>defined for</w:t>
      </w:r>
      <w:r>
        <w:rPr>
          <w:spacing w:val="1"/>
          <w:position w:val="2"/>
          <w:sz w:val="24"/>
        </w:rPr>
        <w:t xml:space="preserve"> </w:t>
      </w:r>
      <w:r>
        <w:rPr>
          <w:sz w:val="24"/>
        </w:rPr>
        <w:t>heavy duty vehicles (vehicle subgroup 5- LH) in accordance with Article</w:t>
      </w:r>
      <w:r>
        <w:rPr>
          <w:spacing w:val="1"/>
          <w:sz w:val="24"/>
        </w:rPr>
        <w:t xml:space="preserve"> </w:t>
      </w:r>
      <w:r>
        <w:rPr>
          <w:sz w:val="24"/>
        </w:rPr>
        <w:t>11</w:t>
      </w:r>
      <w:r>
        <w:rPr>
          <w:spacing w:val="-1"/>
          <w:sz w:val="24"/>
        </w:rPr>
        <w:t xml:space="preserve"> </w:t>
      </w:r>
      <w:r>
        <w:rPr>
          <w:sz w:val="24"/>
        </w:rPr>
        <w:t>of</w:t>
      </w:r>
      <w:r>
        <w:rPr>
          <w:spacing w:val="-1"/>
          <w:sz w:val="24"/>
        </w:rPr>
        <w:t xml:space="preserve"> </w:t>
      </w:r>
      <w:r>
        <w:rPr>
          <w:sz w:val="24"/>
        </w:rPr>
        <w:t>Regulation 2019/1242;</w:t>
      </w:r>
    </w:p>
    <w:p w14:paraId="61EF4C3B" w14:textId="77777777" w:rsidR="004B799C" w:rsidRDefault="004B799C">
      <w:pPr>
        <w:pStyle w:val="BodyText"/>
        <w:rPr>
          <w:sz w:val="20"/>
        </w:rPr>
      </w:pPr>
    </w:p>
    <w:p w14:paraId="344C7104" w14:textId="77777777" w:rsidR="004B799C" w:rsidRDefault="004B799C">
      <w:pPr>
        <w:pStyle w:val="BodyText"/>
        <w:rPr>
          <w:sz w:val="20"/>
        </w:rPr>
      </w:pPr>
    </w:p>
    <w:p w14:paraId="73986A69" w14:textId="77777777" w:rsidR="004B799C" w:rsidRDefault="004B799C">
      <w:pPr>
        <w:pStyle w:val="BodyText"/>
        <w:rPr>
          <w:sz w:val="20"/>
        </w:rPr>
      </w:pPr>
    </w:p>
    <w:p w14:paraId="393734AF" w14:textId="2C5E0BCC" w:rsidR="004B799C" w:rsidRDefault="00161D3B">
      <w:pPr>
        <w:pStyle w:val="BodyText"/>
        <w:spacing w:before="5"/>
        <w:rPr>
          <w:sz w:val="26"/>
        </w:rPr>
      </w:pPr>
      <w:r>
        <w:rPr>
          <w:noProof/>
        </w:rPr>
        <mc:AlternateContent>
          <mc:Choice Requires="wps">
            <w:drawing>
              <wp:anchor distT="0" distB="0" distL="0" distR="0" simplePos="0" relativeHeight="487619584" behindDoc="1" locked="0" layoutInCell="1" allowOverlap="1" wp14:anchorId="41847BE9" wp14:editId="7F5CF633">
                <wp:simplePos x="0" y="0"/>
                <wp:positionH relativeFrom="page">
                  <wp:posOffset>901065</wp:posOffset>
                </wp:positionH>
                <wp:positionV relativeFrom="paragraph">
                  <wp:posOffset>208280</wp:posOffset>
                </wp:positionV>
                <wp:extent cx="1828800" cy="7620"/>
                <wp:effectExtent l="0" t="0" r="0" b="0"/>
                <wp:wrapTopAndBottom/>
                <wp:docPr id="126" name="docshape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C9212E" id="docshape10" o:spid="_x0000_s1026" style="position:absolute;margin-left:70.95pt;margin-top:16.4pt;width:2in;height:.6pt;z-index:-156968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" fillcolor="black" stroked="f">
                <w10:wrap type="topAndBottom" anchorx="page"/>
              </v:rect>
            </w:pict>
          </mc:Fallback>
        </mc:AlternateContent>
      </w:r>
    </w:p>
    <w:p w14:paraId="15ECDED7" w14:textId="77777777" w:rsidR="004B799C" w:rsidRDefault="00CA4AAC">
      <w:pPr>
        <w:spacing w:before="103"/>
        <w:ind w:left="1525" w:right="957" w:hanging="567"/>
        <w:jc w:val="both"/>
        <w:rPr>
          <w:sz w:val="20"/>
        </w:rPr>
      </w:pPr>
      <w:r>
        <w:rPr>
          <w:sz w:val="20"/>
          <w:vertAlign w:val="superscript"/>
        </w:rPr>
        <w:t>20</w:t>
      </w:r>
      <w:r>
        <w:rPr>
          <w:sz w:val="20"/>
        </w:rPr>
        <w:t xml:space="preserve">    </w:t>
      </w:r>
      <w:r>
        <w:rPr>
          <w:spacing w:val="1"/>
          <w:sz w:val="20"/>
        </w:rPr>
        <w:t xml:space="preserve"> </w:t>
      </w:r>
      <w:r>
        <w:rPr>
          <w:sz w:val="20"/>
        </w:rPr>
        <w:t>Directive 2019/1161/EU of the European Parliament and of the Council of 20 June 2019</w:t>
      </w:r>
      <w:r>
        <w:rPr>
          <w:spacing w:val="50"/>
          <w:sz w:val="20"/>
        </w:rPr>
        <w:t xml:space="preserve"> </w:t>
      </w:r>
      <w:r>
        <w:rPr>
          <w:sz w:val="20"/>
        </w:rPr>
        <w:t>amending</w:t>
      </w:r>
      <w:r>
        <w:rPr>
          <w:spacing w:val="1"/>
          <w:sz w:val="20"/>
        </w:rPr>
        <w:t xml:space="preserve"> </w:t>
      </w:r>
      <w:r>
        <w:rPr>
          <w:sz w:val="20"/>
        </w:rPr>
        <w:t>Directive 2009/33/EC on the promotion of clean and energy-efficient road transport vehicles (OJ L 188,</w:t>
      </w:r>
      <w:r>
        <w:rPr>
          <w:spacing w:val="1"/>
          <w:sz w:val="20"/>
        </w:rPr>
        <w:t xml:space="preserve"> </w:t>
      </w:r>
      <w:r>
        <w:rPr>
          <w:sz w:val="20"/>
        </w:rPr>
        <w:t>12.7.2019, p.</w:t>
      </w:r>
      <w:r>
        <w:rPr>
          <w:spacing w:val="-2"/>
          <w:sz w:val="20"/>
        </w:rPr>
        <w:t xml:space="preserve"> </w:t>
      </w:r>
      <w:r>
        <w:rPr>
          <w:sz w:val="20"/>
        </w:rPr>
        <w:t>116).</w:t>
      </w:r>
    </w:p>
    <w:p w14:paraId="3B2D9999" w14:textId="77777777" w:rsidR="004B799C" w:rsidRDefault="00CA4AAC">
      <w:pPr>
        <w:spacing w:before="2"/>
        <w:ind w:left="1525" w:right="951" w:hanging="567"/>
        <w:jc w:val="both"/>
        <w:rPr>
          <w:sz w:val="20"/>
        </w:rPr>
      </w:pPr>
      <w:r>
        <w:rPr>
          <w:sz w:val="20"/>
          <w:vertAlign w:val="superscript"/>
        </w:rPr>
        <w:t>21</w:t>
      </w:r>
      <w:r>
        <w:rPr>
          <w:spacing w:val="1"/>
          <w:sz w:val="20"/>
        </w:rPr>
        <w:t xml:space="preserve"> </w:t>
      </w:r>
      <w:r>
        <w:rPr>
          <w:sz w:val="20"/>
        </w:rPr>
        <w:t>Regulation 2019/1242/EU of the European Parliament and of the Council of 20 June 2019 setting CO2</w:t>
      </w:r>
      <w:r>
        <w:rPr>
          <w:spacing w:val="1"/>
          <w:sz w:val="20"/>
        </w:rPr>
        <w:t xml:space="preserve"> </w:t>
      </w:r>
      <w:r>
        <w:rPr>
          <w:sz w:val="20"/>
        </w:rPr>
        <w:t>emission performance standards for new heavy-duty vehicles and amending Regulations No 595/2009/EC</w:t>
      </w:r>
      <w:r>
        <w:rPr>
          <w:spacing w:val="-47"/>
          <w:sz w:val="20"/>
        </w:rPr>
        <w:t xml:space="preserve"> </w:t>
      </w:r>
      <w:r>
        <w:rPr>
          <w:sz w:val="20"/>
        </w:rPr>
        <w:t>and 2018/956/EU of the European Parliament and of the Council and Council Directive 96/53/EC (OJ L</w:t>
      </w:r>
      <w:r>
        <w:rPr>
          <w:spacing w:val="1"/>
          <w:sz w:val="20"/>
        </w:rPr>
        <w:t xml:space="preserve"> </w:t>
      </w:r>
      <w:r>
        <w:rPr>
          <w:sz w:val="20"/>
        </w:rPr>
        <w:t>198,</w:t>
      </w:r>
      <w:r>
        <w:rPr>
          <w:spacing w:val="-2"/>
          <w:sz w:val="20"/>
        </w:rPr>
        <w:t xml:space="preserve"> </w:t>
      </w:r>
      <w:r>
        <w:rPr>
          <w:sz w:val="20"/>
        </w:rPr>
        <w:t>25.7.2019,</w:t>
      </w:r>
      <w:r>
        <w:rPr>
          <w:spacing w:val="-2"/>
          <w:sz w:val="20"/>
        </w:rPr>
        <w:t xml:space="preserve"> </w:t>
      </w:r>
      <w:r>
        <w:rPr>
          <w:sz w:val="20"/>
        </w:rPr>
        <w:t>p. 202).</w:t>
      </w:r>
    </w:p>
    <w:p w14:paraId="5F6A64F6" w14:textId="77777777" w:rsidR="004B799C" w:rsidRDefault="00CA4AAC">
      <w:pPr>
        <w:ind w:left="1525" w:right="954" w:hanging="567"/>
        <w:jc w:val="both"/>
        <w:rPr>
          <w:sz w:val="20"/>
        </w:rPr>
      </w:pPr>
      <w:r>
        <w:rPr>
          <w:sz w:val="20"/>
          <w:vertAlign w:val="superscript"/>
        </w:rPr>
        <w:t>22</w:t>
      </w:r>
      <w:r>
        <w:rPr>
          <w:sz w:val="20"/>
        </w:rPr>
        <w:t xml:space="preserve">      </w:t>
      </w:r>
      <w:r>
        <w:rPr>
          <w:spacing w:val="1"/>
          <w:sz w:val="20"/>
        </w:rPr>
        <w:t xml:space="preserve"> </w:t>
      </w:r>
      <w:r>
        <w:rPr>
          <w:sz w:val="20"/>
        </w:rPr>
        <w:t>Regulation 168/2013/EU of the European Parliament and of the Council of 15 January 2013 on the</w:t>
      </w:r>
      <w:r>
        <w:rPr>
          <w:spacing w:val="1"/>
          <w:sz w:val="20"/>
        </w:rPr>
        <w:t xml:space="preserve"> </w:t>
      </w:r>
      <w:r>
        <w:rPr>
          <w:sz w:val="20"/>
        </w:rPr>
        <w:t>approval and market surveillance of two- or three-wheel vehicles and quadricycles (OJ L 60, 2.3.2013, p.</w:t>
      </w:r>
      <w:r>
        <w:rPr>
          <w:spacing w:val="1"/>
          <w:sz w:val="20"/>
        </w:rPr>
        <w:t xml:space="preserve"> </w:t>
      </w:r>
      <w:r>
        <w:rPr>
          <w:sz w:val="20"/>
        </w:rPr>
        <w:t>52).</w:t>
      </w:r>
    </w:p>
    <w:p w14:paraId="0FB01E2B" w14:textId="77777777" w:rsidR="004B799C" w:rsidRDefault="00CA4AAC">
      <w:pPr>
        <w:spacing w:before="3" w:line="232" w:lineRule="auto"/>
        <w:ind w:left="1525" w:right="957" w:hanging="567"/>
        <w:jc w:val="both"/>
        <w:rPr>
          <w:sz w:val="20"/>
        </w:rPr>
      </w:pPr>
      <w:r>
        <w:rPr>
          <w:sz w:val="20"/>
          <w:vertAlign w:val="superscript"/>
        </w:rPr>
        <w:t>23</w:t>
      </w:r>
      <w:r>
        <w:rPr>
          <w:spacing w:val="51"/>
          <w:sz w:val="20"/>
        </w:rPr>
        <w:t xml:space="preserve"> </w:t>
      </w:r>
      <w:r>
        <w:rPr>
          <w:position w:val="2"/>
          <w:sz w:val="20"/>
        </w:rPr>
        <w:t>The Energy Efficiency Operational Indicator is defined as the ratio of mass of CO</w:t>
      </w:r>
      <w:r>
        <w:rPr>
          <w:sz w:val="13"/>
        </w:rPr>
        <w:t xml:space="preserve">2 </w:t>
      </w:r>
      <w:r>
        <w:rPr>
          <w:position w:val="2"/>
          <w:sz w:val="20"/>
        </w:rPr>
        <w:t>emitted per unit of</w:t>
      </w:r>
      <w:r>
        <w:rPr>
          <w:spacing w:val="1"/>
          <w:position w:val="2"/>
          <w:sz w:val="20"/>
        </w:rPr>
        <w:t xml:space="preserve"> </w:t>
      </w:r>
      <w:r>
        <w:rPr>
          <w:sz w:val="20"/>
        </w:rPr>
        <w:t>transport work. It is a representative value of the energy efficiency of the ship operation over a consistent</w:t>
      </w:r>
      <w:r>
        <w:rPr>
          <w:spacing w:val="1"/>
          <w:sz w:val="20"/>
        </w:rPr>
        <w:t xml:space="preserve"> </w:t>
      </w:r>
      <w:r>
        <w:rPr>
          <w:sz w:val="20"/>
        </w:rPr>
        <w:t>period which represents the overall trading pattern of the vessel. Guidance on how to calculate this</w:t>
      </w:r>
      <w:r>
        <w:rPr>
          <w:spacing w:val="1"/>
          <w:sz w:val="20"/>
        </w:rPr>
        <w:t xml:space="preserve"> </w:t>
      </w:r>
      <w:r>
        <w:rPr>
          <w:sz w:val="20"/>
        </w:rPr>
        <w:t>indicator</w:t>
      </w:r>
      <w:r>
        <w:rPr>
          <w:spacing w:val="-1"/>
          <w:sz w:val="20"/>
        </w:rPr>
        <w:t xml:space="preserve"> </w:t>
      </w:r>
      <w:r>
        <w:rPr>
          <w:sz w:val="20"/>
        </w:rPr>
        <w:t>is provided</w:t>
      </w:r>
      <w:r>
        <w:rPr>
          <w:spacing w:val="1"/>
          <w:sz w:val="20"/>
        </w:rPr>
        <w:t xml:space="preserve"> </w:t>
      </w:r>
      <w:r>
        <w:rPr>
          <w:sz w:val="20"/>
        </w:rPr>
        <w:t>in</w:t>
      </w:r>
      <w:r>
        <w:rPr>
          <w:spacing w:val="-3"/>
          <w:sz w:val="20"/>
        </w:rPr>
        <w:t xml:space="preserve"> </w:t>
      </w:r>
      <w:r>
        <w:rPr>
          <w:sz w:val="20"/>
        </w:rPr>
        <w:t>the document</w:t>
      </w:r>
      <w:r>
        <w:rPr>
          <w:spacing w:val="-1"/>
          <w:sz w:val="20"/>
        </w:rPr>
        <w:t xml:space="preserve"> </w:t>
      </w:r>
      <w:r>
        <w:rPr>
          <w:sz w:val="20"/>
        </w:rPr>
        <w:t>MEPC.1/Circ. 684</w:t>
      </w:r>
      <w:r>
        <w:rPr>
          <w:spacing w:val="1"/>
          <w:sz w:val="20"/>
        </w:rPr>
        <w:t xml:space="preserve"> </w:t>
      </w:r>
      <w:r>
        <w:rPr>
          <w:sz w:val="20"/>
        </w:rPr>
        <w:t>from</w:t>
      </w:r>
      <w:r>
        <w:rPr>
          <w:spacing w:val="-2"/>
          <w:sz w:val="20"/>
        </w:rPr>
        <w:t xml:space="preserve"> </w:t>
      </w:r>
      <w:r>
        <w:rPr>
          <w:sz w:val="20"/>
        </w:rPr>
        <w:t>IMO.</w:t>
      </w:r>
    </w:p>
    <w:p w14:paraId="72820134" w14:textId="77777777" w:rsidR="004B799C" w:rsidRDefault="004B799C">
      <w:pPr>
        <w:spacing w:line="232" w:lineRule="auto"/>
        <w:jc w:val="both"/>
        <w:rPr>
          <w:sz w:val="20"/>
        </w:rPr>
        <w:sectPr w:rsidR="004B799C">
          <w:pgSz w:w="11910" w:h="16840"/>
          <w:pgMar w:top="1020" w:right="460" w:bottom="1620" w:left="460" w:header="0" w:footer="1426" w:gutter="0"/>
          <w:cols w:space="720"/>
        </w:sectPr>
      </w:pPr>
    </w:p>
    <w:p w14:paraId="007520D4" w14:textId="77777777" w:rsidR="004B799C" w:rsidRDefault="00CA4AAC">
      <w:pPr>
        <w:pStyle w:val="ListParagraph"/>
        <w:numPr>
          <w:ilvl w:val="0"/>
          <w:numId w:val="25"/>
        </w:numPr>
        <w:tabs>
          <w:tab w:val="left" w:pos="2944"/>
        </w:tabs>
        <w:spacing w:before="72"/>
        <w:ind w:right="953" w:hanging="576"/>
        <w:jc w:val="both"/>
        <w:rPr>
          <w:sz w:val="24"/>
        </w:rPr>
      </w:pPr>
      <w:r>
        <w:rPr>
          <w:sz w:val="24"/>
        </w:rPr>
        <w:lastRenderedPageBreak/>
        <w:t>an inland vessel for passenger transport that has a hybrid or dual fuel</w:t>
      </w:r>
      <w:r>
        <w:rPr>
          <w:spacing w:val="1"/>
          <w:sz w:val="24"/>
        </w:rPr>
        <w:t xml:space="preserve"> </w:t>
      </w:r>
      <w:r>
        <w:rPr>
          <w:position w:val="2"/>
          <w:sz w:val="24"/>
        </w:rPr>
        <w:t>engine deriving at least 50% of its energy from zero direct (tailpipe) CO</w:t>
      </w:r>
      <w:r>
        <w:rPr>
          <w:sz w:val="16"/>
        </w:rPr>
        <w:t>2</w:t>
      </w:r>
      <w:r>
        <w:rPr>
          <w:spacing w:val="1"/>
          <w:sz w:val="16"/>
        </w:rPr>
        <w:t xml:space="preserve"> </w:t>
      </w:r>
      <w:r>
        <w:rPr>
          <w:sz w:val="24"/>
        </w:rPr>
        <w:t>emission</w:t>
      </w:r>
      <w:r>
        <w:rPr>
          <w:spacing w:val="-1"/>
          <w:sz w:val="24"/>
        </w:rPr>
        <w:t xml:space="preserve"> </w:t>
      </w:r>
      <w:r>
        <w:rPr>
          <w:sz w:val="24"/>
        </w:rPr>
        <w:t>fuels or plug-in</w:t>
      </w:r>
      <w:r>
        <w:rPr>
          <w:spacing w:val="1"/>
          <w:sz w:val="24"/>
        </w:rPr>
        <w:t xml:space="preserve"> </w:t>
      </w:r>
      <w:r>
        <w:rPr>
          <w:sz w:val="24"/>
        </w:rPr>
        <w:t>power for its normal</w:t>
      </w:r>
      <w:r>
        <w:rPr>
          <w:spacing w:val="-1"/>
          <w:sz w:val="24"/>
        </w:rPr>
        <w:t xml:space="preserve"> </w:t>
      </w:r>
      <w:r>
        <w:rPr>
          <w:sz w:val="24"/>
        </w:rPr>
        <w:t>operation;</w:t>
      </w:r>
    </w:p>
    <w:p w14:paraId="28791F16" w14:textId="77777777" w:rsidR="004B799C" w:rsidRDefault="004B799C">
      <w:pPr>
        <w:pStyle w:val="BodyText"/>
        <w:spacing w:before="7"/>
        <w:rPr>
          <w:sz w:val="20"/>
        </w:rPr>
      </w:pPr>
    </w:p>
    <w:p w14:paraId="49AA6011" w14:textId="77777777" w:rsidR="004B799C" w:rsidRDefault="00CA4AAC">
      <w:pPr>
        <w:pStyle w:val="ListParagraph"/>
        <w:numPr>
          <w:ilvl w:val="1"/>
          <w:numId w:val="26"/>
        </w:numPr>
        <w:tabs>
          <w:tab w:val="left" w:pos="2661"/>
        </w:tabs>
        <w:ind w:right="952"/>
        <w:jc w:val="both"/>
        <w:rPr>
          <w:sz w:val="24"/>
        </w:rPr>
      </w:pPr>
      <w:r>
        <w:rPr>
          <w:sz w:val="24"/>
        </w:rPr>
        <w:t>a sea and coastal vessel for passenger or freight transport, a vessel for port</w:t>
      </w:r>
      <w:r>
        <w:rPr>
          <w:spacing w:val="1"/>
          <w:sz w:val="24"/>
        </w:rPr>
        <w:t xml:space="preserve"> </w:t>
      </w:r>
      <w:r>
        <w:rPr>
          <w:sz w:val="24"/>
        </w:rPr>
        <w:t>operations</w:t>
      </w:r>
      <w:r>
        <w:rPr>
          <w:spacing w:val="1"/>
          <w:sz w:val="24"/>
        </w:rPr>
        <w:t xml:space="preserve"> </w:t>
      </w:r>
      <w:r>
        <w:rPr>
          <w:sz w:val="24"/>
        </w:rPr>
        <w:t>or</w:t>
      </w:r>
      <w:r>
        <w:rPr>
          <w:spacing w:val="1"/>
          <w:sz w:val="24"/>
        </w:rPr>
        <w:t xml:space="preserve"> </w:t>
      </w:r>
      <w:r>
        <w:rPr>
          <w:sz w:val="24"/>
        </w:rPr>
        <w:t>for</w:t>
      </w:r>
      <w:r>
        <w:rPr>
          <w:spacing w:val="1"/>
          <w:sz w:val="24"/>
        </w:rPr>
        <w:t xml:space="preserve"> </w:t>
      </w:r>
      <w:r>
        <w:rPr>
          <w:sz w:val="24"/>
        </w:rPr>
        <w:t>auxiliary activities</w:t>
      </w:r>
      <w:r>
        <w:rPr>
          <w:spacing w:val="1"/>
          <w:sz w:val="24"/>
        </w:rPr>
        <w:t xml:space="preserve"> </w:t>
      </w:r>
      <w:r>
        <w:rPr>
          <w:sz w:val="24"/>
        </w:rPr>
        <w:t>that</w:t>
      </w:r>
      <w:r>
        <w:rPr>
          <w:spacing w:val="1"/>
          <w:sz w:val="24"/>
        </w:rPr>
        <w:t xml:space="preserve"> </w:t>
      </w:r>
      <w:r>
        <w:rPr>
          <w:sz w:val="24"/>
        </w:rPr>
        <w:t>has</w:t>
      </w:r>
      <w:r>
        <w:rPr>
          <w:spacing w:val="1"/>
          <w:sz w:val="24"/>
        </w:rPr>
        <w:t xml:space="preserve"> </w:t>
      </w:r>
      <w:r>
        <w:rPr>
          <w:sz w:val="24"/>
        </w:rPr>
        <w:t>zero</w:t>
      </w:r>
      <w:r>
        <w:rPr>
          <w:spacing w:val="1"/>
          <w:sz w:val="24"/>
        </w:rPr>
        <w:t xml:space="preserve"> </w:t>
      </w:r>
      <w:r>
        <w:rPr>
          <w:sz w:val="24"/>
        </w:rPr>
        <w:t>direct</w:t>
      </w:r>
      <w:r>
        <w:rPr>
          <w:spacing w:val="1"/>
          <w:sz w:val="24"/>
        </w:rPr>
        <w:t xml:space="preserve"> </w:t>
      </w:r>
      <w:r>
        <w:rPr>
          <w:sz w:val="24"/>
        </w:rPr>
        <w:t>(tailpipe)</w:t>
      </w:r>
      <w:r>
        <w:rPr>
          <w:spacing w:val="1"/>
          <w:sz w:val="24"/>
        </w:rPr>
        <w:t xml:space="preserve"> </w:t>
      </w:r>
      <w:r>
        <w:rPr>
          <w:sz w:val="24"/>
        </w:rPr>
        <w:t>CO2</w:t>
      </w:r>
      <w:r>
        <w:rPr>
          <w:spacing w:val="1"/>
          <w:sz w:val="24"/>
        </w:rPr>
        <w:t xml:space="preserve"> </w:t>
      </w:r>
      <w:r>
        <w:rPr>
          <w:sz w:val="24"/>
        </w:rPr>
        <w:t>emissions;</w:t>
      </w:r>
      <w:r>
        <w:rPr>
          <w:spacing w:val="-1"/>
          <w:sz w:val="24"/>
        </w:rPr>
        <w:t xml:space="preserve"> </w:t>
      </w:r>
      <w:r>
        <w:rPr>
          <w:sz w:val="24"/>
        </w:rPr>
        <w:t>or until 31 December</w:t>
      </w:r>
      <w:r>
        <w:rPr>
          <w:spacing w:val="-2"/>
          <w:sz w:val="24"/>
        </w:rPr>
        <w:t xml:space="preserve"> </w:t>
      </w:r>
      <w:r>
        <w:rPr>
          <w:sz w:val="24"/>
        </w:rPr>
        <w:t>2025:</w:t>
      </w:r>
    </w:p>
    <w:p w14:paraId="28343FAF" w14:textId="77777777" w:rsidR="004B799C" w:rsidRDefault="004B799C">
      <w:pPr>
        <w:pStyle w:val="BodyText"/>
        <w:spacing w:before="10"/>
        <w:rPr>
          <w:sz w:val="20"/>
        </w:rPr>
      </w:pPr>
    </w:p>
    <w:p w14:paraId="777BF416" w14:textId="77777777" w:rsidR="004B799C" w:rsidRDefault="00CA4AAC">
      <w:pPr>
        <w:pStyle w:val="ListParagraph"/>
        <w:numPr>
          <w:ilvl w:val="0"/>
          <w:numId w:val="24"/>
        </w:numPr>
        <w:tabs>
          <w:tab w:val="left" w:pos="2944"/>
        </w:tabs>
        <w:spacing w:before="1"/>
        <w:ind w:right="954"/>
        <w:jc w:val="both"/>
        <w:rPr>
          <w:sz w:val="24"/>
        </w:rPr>
      </w:pPr>
      <w:r>
        <w:rPr>
          <w:sz w:val="24"/>
        </w:rPr>
        <w:t>has a hybrid or dual fuel engine deriving at least 25% of its energy from</w:t>
      </w:r>
      <w:r>
        <w:rPr>
          <w:spacing w:val="1"/>
          <w:sz w:val="24"/>
        </w:rPr>
        <w:t xml:space="preserve"> </w:t>
      </w:r>
      <w:r>
        <w:rPr>
          <w:position w:val="2"/>
          <w:sz w:val="24"/>
        </w:rPr>
        <w:t>zero direct (tailpipe) CO</w:t>
      </w:r>
      <w:r>
        <w:rPr>
          <w:sz w:val="16"/>
        </w:rPr>
        <w:t xml:space="preserve">2 </w:t>
      </w:r>
      <w:r>
        <w:rPr>
          <w:position w:val="2"/>
          <w:sz w:val="24"/>
        </w:rPr>
        <w:t>emission fuels or plug-in power for its normal</w:t>
      </w:r>
      <w:r>
        <w:rPr>
          <w:spacing w:val="1"/>
          <w:position w:val="2"/>
          <w:sz w:val="24"/>
        </w:rPr>
        <w:t xml:space="preserve"> </w:t>
      </w:r>
      <w:r>
        <w:rPr>
          <w:sz w:val="24"/>
        </w:rPr>
        <w:t>operation</w:t>
      </w:r>
      <w:r>
        <w:rPr>
          <w:spacing w:val="-1"/>
          <w:sz w:val="24"/>
        </w:rPr>
        <w:t xml:space="preserve"> </w:t>
      </w:r>
      <w:r>
        <w:rPr>
          <w:sz w:val="24"/>
        </w:rPr>
        <w:t>at sea</w:t>
      </w:r>
      <w:r>
        <w:rPr>
          <w:spacing w:val="-1"/>
          <w:sz w:val="24"/>
        </w:rPr>
        <w:t xml:space="preserve"> </w:t>
      </w:r>
      <w:r>
        <w:rPr>
          <w:sz w:val="24"/>
        </w:rPr>
        <w:t>and in ports;</w:t>
      </w:r>
    </w:p>
    <w:p w14:paraId="694FF630" w14:textId="77777777" w:rsidR="004B799C" w:rsidRDefault="004B799C">
      <w:pPr>
        <w:pStyle w:val="BodyText"/>
        <w:spacing w:before="7"/>
        <w:rPr>
          <w:sz w:val="20"/>
        </w:rPr>
      </w:pPr>
    </w:p>
    <w:p w14:paraId="3BA47591" w14:textId="77777777" w:rsidR="004B799C" w:rsidRDefault="00CA4AAC">
      <w:pPr>
        <w:pStyle w:val="ListParagraph"/>
        <w:numPr>
          <w:ilvl w:val="0"/>
          <w:numId w:val="24"/>
        </w:numPr>
        <w:tabs>
          <w:tab w:val="left" w:pos="2944"/>
        </w:tabs>
        <w:ind w:right="953" w:hanging="576"/>
        <w:jc w:val="both"/>
        <w:rPr>
          <w:sz w:val="24"/>
        </w:rPr>
      </w:pPr>
      <w:r>
        <w:rPr>
          <w:sz w:val="24"/>
        </w:rPr>
        <w:t>has an attained Energy Efficiency Design Index (EEDI) value 10% below</w:t>
      </w:r>
      <w:r>
        <w:rPr>
          <w:spacing w:val="-57"/>
          <w:sz w:val="24"/>
        </w:rPr>
        <w:t xml:space="preserve"> </w:t>
      </w:r>
      <w:r>
        <w:rPr>
          <w:sz w:val="24"/>
        </w:rPr>
        <w:t>the</w:t>
      </w:r>
      <w:r>
        <w:rPr>
          <w:spacing w:val="43"/>
          <w:sz w:val="24"/>
        </w:rPr>
        <w:t xml:space="preserve"> </w:t>
      </w:r>
      <w:r>
        <w:rPr>
          <w:sz w:val="24"/>
        </w:rPr>
        <w:t>EEDI</w:t>
      </w:r>
      <w:r>
        <w:rPr>
          <w:spacing w:val="41"/>
          <w:sz w:val="24"/>
        </w:rPr>
        <w:t xml:space="preserve"> </w:t>
      </w:r>
      <w:r>
        <w:rPr>
          <w:sz w:val="24"/>
        </w:rPr>
        <w:t>requirements</w:t>
      </w:r>
      <w:r>
        <w:rPr>
          <w:spacing w:val="48"/>
          <w:sz w:val="24"/>
        </w:rPr>
        <w:t xml:space="preserve"> </w:t>
      </w:r>
      <w:r>
        <w:rPr>
          <w:sz w:val="24"/>
        </w:rPr>
        <w:t>applicable</w:t>
      </w:r>
      <w:r>
        <w:rPr>
          <w:spacing w:val="43"/>
          <w:sz w:val="24"/>
        </w:rPr>
        <w:t xml:space="preserve"> </w:t>
      </w:r>
      <w:r>
        <w:rPr>
          <w:sz w:val="24"/>
        </w:rPr>
        <w:t>on</w:t>
      </w:r>
      <w:r>
        <w:rPr>
          <w:spacing w:val="45"/>
          <w:sz w:val="24"/>
        </w:rPr>
        <w:t xml:space="preserve"> </w:t>
      </w:r>
      <w:r>
        <w:rPr>
          <w:sz w:val="24"/>
        </w:rPr>
        <w:t>1</w:t>
      </w:r>
      <w:r>
        <w:rPr>
          <w:spacing w:val="3"/>
          <w:sz w:val="24"/>
        </w:rPr>
        <w:t xml:space="preserve"> </w:t>
      </w:r>
      <w:r>
        <w:rPr>
          <w:sz w:val="24"/>
        </w:rPr>
        <w:t>April</w:t>
      </w:r>
      <w:r>
        <w:rPr>
          <w:spacing w:val="45"/>
          <w:sz w:val="24"/>
        </w:rPr>
        <w:t xml:space="preserve"> </w:t>
      </w:r>
      <w:r>
        <w:rPr>
          <w:sz w:val="24"/>
        </w:rPr>
        <w:t>2022</w:t>
      </w:r>
      <w:r>
        <w:rPr>
          <w:sz w:val="24"/>
          <w:vertAlign w:val="superscript"/>
        </w:rPr>
        <w:t>24</w:t>
      </w:r>
      <w:r>
        <w:rPr>
          <w:spacing w:val="46"/>
          <w:sz w:val="24"/>
        </w:rPr>
        <w:t xml:space="preserve"> </w:t>
      </w:r>
      <w:r>
        <w:rPr>
          <w:sz w:val="24"/>
        </w:rPr>
        <w:t>and</w:t>
      </w:r>
      <w:r>
        <w:rPr>
          <w:spacing w:val="44"/>
          <w:sz w:val="24"/>
        </w:rPr>
        <w:t xml:space="preserve"> </w:t>
      </w:r>
      <w:r>
        <w:rPr>
          <w:sz w:val="24"/>
        </w:rPr>
        <w:t>the</w:t>
      </w:r>
      <w:r>
        <w:rPr>
          <w:spacing w:val="44"/>
          <w:sz w:val="24"/>
        </w:rPr>
        <w:t xml:space="preserve"> </w:t>
      </w:r>
      <w:r>
        <w:rPr>
          <w:sz w:val="24"/>
        </w:rPr>
        <w:t>vessel</w:t>
      </w:r>
      <w:r>
        <w:rPr>
          <w:spacing w:val="44"/>
          <w:sz w:val="24"/>
        </w:rPr>
        <w:t xml:space="preserve"> </w:t>
      </w:r>
      <w:r>
        <w:rPr>
          <w:sz w:val="24"/>
        </w:rPr>
        <w:t>is</w:t>
      </w:r>
      <w:r>
        <w:rPr>
          <w:spacing w:val="-58"/>
          <w:sz w:val="24"/>
        </w:rPr>
        <w:t xml:space="preserve"> </w:t>
      </w:r>
      <w:r>
        <w:rPr>
          <w:position w:val="2"/>
          <w:sz w:val="24"/>
        </w:rPr>
        <w:t>able to run on zero direct (tailpipe) CO</w:t>
      </w:r>
      <w:r>
        <w:rPr>
          <w:sz w:val="16"/>
        </w:rPr>
        <w:t>2</w:t>
      </w:r>
      <w:r>
        <w:rPr>
          <w:spacing w:val="1"/>
          <w:sz w:val="16"/>
        </w:rPr>
        <w:t xml:space="preserve"> </w:t>
      </w:r>
      <w:r>
        <w:rPr>
          <w:position w:val="2"/>
          <w:sz w:val="24"/>
        </w:rPr>
        <w:t>emission fuels or on fuels from</w:t>
      </w:r>
      <w:r>
        <w:rPr>
          <w:spacing w:val="1"/>
          <w:position w:val="2"/>
          <w:sz w:val="24"/>
        </w:rPr>
        <w:t xml:space="preserve"> </w:t>
      </w:r>
      <w:r>
        <w:rPr>
          <w:sz w:val="24"/>
        </w:rPr>
        <w:t>renewable</w:t>
      </w:r>
      <w:r>
        <w:rPr>
          <w:spacing w:val="-1"/>
          <w:sz w:val="24"/>
        </w:rPr>
        <w:t xml:space="preserve"> </w:t>
      </w:r>
      <w:r>
        <w:rPr>
          <w:sz w:val="24"/>
        </w:rPr>
        <w:t>sources.</w:t>
      </w:r>
    </w:p>
    <w:p w14:paraId="2F3F0542" w14:textId="77777777" w:rsidR="004B799C" w:rsidRDefault="004B799C">
      <w:pPr>
        <w:pStyle w:val="BodyText"/>
        <w:spacing w:before="8"/>
        <w:rPr>
          <w:sz w:val="20"/>
        </w:rPr>
      </w:pPr>
    </w:p>
    <w:p w14:paraId="1FB976B1" w14:textId="77777777" w:rsidR="004B799C" w:rsidRDefault="00CA4AAC">
      <w:pPr>
        <w:pStyle w:val="ListParagraph"/>
        <w:numPr>
          <w:ilvl w:val="1"/>
          <w:numId w:val="26"/>
        </w:numPr>
        <w:tabs>
          <w:tab w:val="left" w:pos="2661"/>
        </w:tabs>
        <w:ind w:right="953"/>
        <w:jc w:val="both"/>
        <w:rPr>
          <w:sz w:val="24"/>
        </w:rPr>
      </w:pPr>
      <w:r>
        <w:rPr>
          <w:sz w:val="24"/>
        </w:rPr>
        <w:t>a sea and coastal vessel for freight transport that is used exclusively for</w:t>
      </w:r>
      <w:r>
        <w:rPr>
          <w:spacing w:val="1"/>
          <w:sz w:val="24"/>
        </w:rPr>
        <w:t xml:space="preserve"> </w:t>
      </w:r>
      <w:r>
        <w:rPr>
          <w:sz w:val="24"/>
        </w:rPr>
        <w:t>operating coastal and short sea services designed to enable modal shift of</w:t>
      </w:r>
      <w:r>
        <w:rPr>
          <w:spacing w:val="1"/>
          <w:sz w:val="24"/>
        </w:rPr>
        <w:t xml:space="preserve"> </w:t>
      </w:r>
      <w:r>
        <w:rPr>
          <w:position w:val="2"/>
          <w:sz w:val="24"/>
        </w:rPr>
        <w:t>freight currently transported by land to sea and it has direct (tailpipe) CO</w:t>
      </w:r>
      <w:r>
        <w:rPr>
          <w:sz w:val="16"/>
        </w:rPr>
        <w:t>2</w:t>
      </w:r>
      <w:r>
        <w:rPr>
          <w:spacing w:val="1"/>
          <w:sz w:val="16"/>
        </w:rPr>
        <w:t xml:space="preserve"> </w:t>
      </w:r>
      <w:r>
        <w:rPr>
          <w:sz w:val="24"/>
        </w:rPr>
        <w:t>emissions, calculated using the International Maritime Organization (IMO)</w:t>
      </w:r>
      <w:r>
        <w:rPr>
          <w:spacing w:val="1"/>
          <w:sz w:val="24"/>
        </w:rPr>
        <w:t xml:space="preserve"> </w:t>
      </w:r>
      <w:r>
        <w:rPr>
          <w:sz w:val="24"/>
        </w:rPr>
        <w:t>Energy Efficiency</w:t>
      </w:r>
      <w:r>
        <w:rPr>
          <w:spacing w:val="1"/>
          <w:sz w:val="24"/>
        </w:rPr>
        <w:t xml:space="preserve"> </w:t>
      </w:r>
      <w:r>
        <w:rPr>
          <w:sz w:val="24"/>
        </w:rPr>
        <w:t>Design</w:t>
      </w:r>
      <w:r>
        <w:rPr>
          <w:spacing w:val="1"/>
          <w:sz w:val="24"/>
        </w:rPr>
        <w:t xml:space="preserve"> </w:t>
      </w:r>
      <w:r>
        <w:rPr>
          <w:sz w:val="24"/>
        </w:rPr>
        <w:t>Index</w:t>
      </w:r>
      <w:r>
        <w:rPr>
          <w:spacing w:val="1"/>
          <w:sz w:val="24"/>
        </w:rPr>
        <w:t xml:space="preserve"> </w:t>
      </w:r>
      <w:r>
        <w:rPr>
          <w:sz w:val="24"/>
        </w:rPr>
        <w:t>(EEDI)</w:t>
      </w:r>
      <w:r>
        <w:rPr>
          <w:sz w:val="24"/>
          <w:vertAlign w:val="superscript"/>
        </w:rPr>
        <w:t>25</w:t>
      </w:r>
      <w:r>
        <w:rPr>
          <w:sz w:val="24"/>
        </w:rPr>
        <w:t>,</w:t>
      </w:r>
      <w:r>
        <w:rPr>
          <w:spacing w:val="1"/>
          <w:sz w:val="24"/>
        </w:rPr>
        <w:t xml:space="preserve"> </w:t>
      </w:r>
      <w:r>
        <w:rPr>
          <w:sz w:val="24"/>
        </w:rPr>
        <w:t>50%</w:t>
      </w:r>
      <w:r>
        <w:rPr>
          <w:spacing w:val="1"/>
          <w:sz w:val="24"/>
        </w:rPr>
        <w:t xml:space="preserve"> </w:t>
      </w:r>
      <w:r>
        <w:rPr>
          <w:sz w:val="24"/>
        </w:rPr>
        <w:t>lower</w:t>
      </w:r>
      <w:r>
        <w:rPr>
          <w:spacing w:val="1"/>
          <w:sz w:val="24"/>
        </w:rPr>
        <w:t xml:space="preserve"> </w:t>
      </w:r>
      <w:r>
        <w:rPr>
          <w:sz w:val="24"/>
        </w:rPr>
        <w:t>than</w:t>
      </w:r>
      <w:r>
        <w:rPr>
          <w:spacing w:val="1"/>
          <w:sz w:val="24"/>
        </w:rPr>
        <w:t xml:space="preserve"> </w:t>
      </w:r>
      <w:r>
        <w:rPr>
          <w:sz w:val="24"/>
        </w:rPr>
        <w:t>the</w:t>
      </w:r>
      <w:r>
        <w:rPr>
          <w:spacing w:val="1"/>
          <w:sz w:val="24"/>
        </w:rPr>
        <w:t xml:space="preserve"> </w:t>
      </w:r>
      <w:r>
        <w:rPr>
          <w:sz w:val="24"/>
        </w:rPr>
        <w:t>average</w:t>
      </w:r>
      <w:r>
        <w:rPr>
          <w:spacing w:val="1"/>
          <w:sz w:val="24"/>
        </w:rPr>
        <w:t xml:space="preserve"> </w:t>
      </w:r>
      <w:r>
        <w:rPr>
          <w:position w:val="2"/>
          <w:sz w:val="24"/>
        </w:rPr>
        <w:t>reference CO</w:t>
      </w:r>
      <w:r>
        <w:rPr>
          <w:sz w:val="16"/>
        </w:rPr>
        <w:t xml:space="preserve">2 </w:t>
      </w:r>
      <w:r>
        <w:rPr>
          <w:position w:val="2"/>
          <w:sz w:val="24"/>
        </w:rPr>
        <w:t>emissions value defined for heavy duty vehicles (vehicle sub</w:t>
      </w:r>
      <w:r>
        <w:rPr>
          <w:spacing w:val="1"/>
          <w:position w:val="2"/>
          <w:sz w:val="24"/>
        </w:rPr>
        <w:t xml:space="preserve"> </w:t>
      </w:r>
      <w:r>
        <w:rPr>
          <w:sz w:val="24"/>
        </w:rPr>
        <w:t>group</w:t>
      </w:r>
      <w:r>
        <w:rPr>
          <w:spacing w:val="-1"/>
          <w:sz w:val="24"/>
        </w:rPr>
        <w:t xml:space="preserve"> </w:t>
      </w:r>
      <w:r>
        <w:rPr>
          <w:sz w:val="24"/>
        </w:rPr>
        <w:t>5-LH)</w:t>
      </w:r>
      <w:r>
        <w:rPr>
          <w:spacing w:val="-2"/>
          <w:sz w:val="24"/>
        </w:rPr>
        <w:t xml:space="preserve"> </w:t>
      </w:r>
      <w:r>
        <w:rPr>
          <w:sz w:val="24"/>
        </w:rPr>
        <w:t>in</w:t>
      </w:r>
      <w:r>
        <w:rPr>
          <w:spacing w:val="-1"/>
          <w:sz w:val="24"/>
        </w:rPr>
        <w:t xml:space="preserve"> </w:t>
      </w:r>
      <w:r>
        <w:rPr>
          <w:sz w:val="24"/>
        </w:rPr>
        <w:t>accordance</w:t>
      </w:r>
      <w:r>
        <w:rPr>
          <w:spacing w:val="-1"/>
          <w:sz w:val="24"/>
        </w:rPr>
        <w:t xml:space="preserve"> </w:t>
      </w:r>
      <w:r>
        <w:rPr>
          <w:sz w:val="24"/>
        </w:rPr>
        <w:t>with Article 11 of Regulation 2019/1242;</w:t>
      </w:r>
    </w:p>
    <w:p w14:paraId="290B233E" w14:textId="77777777" w:rsidR="004B799C" w:rsidRDefault="004B799C">
      <w:pPr>
        <w:pStyle w:val="BodyText"/>
        <w:spacing w:before="5"/>
        <w:rPr>
          <w:sz w:val="20"/>
        </w:rPr>
      </w:pPr>
    </w:p>
    <w:p w14:paraId="2B53CB2E" w14:textId="77777777" w:rsidR="004B799C" w:rsidRDefault="00CA4AAC">
      <w:pPr>
        <w:pStyle w:val="ListParagraph"/>
        <w:numPr>
          <w:ilvl w:val="1"/>
          <w:numId w:val="26"/>
        </w:numPr>
        <w:tabs>
          <w:tab w:val="left" w:pos="2661"/>
        </w:tabs>
        <w:ind w:right="955"/>
        <w:jc w:val="both"/>
        <w:rPr>
          <w:sz w:val="24"/>
        </w:rPr>
      </w:pPr>
      <w:r>
        <w:rPr>
          <w:sz w:val="24"/>
        </w:rPr>
        <w:t>rolling stock that has zero direct (tailpipe) CO2 emissions; or rolling stock</w:t>
      </w:r>
      <w:r>
        <w:rPr>
          <w:spacing w:val="1"/>
          <w:sz w:val="24"/>
        </w:rPr>
        <w:t xml:space="preserve"> </w:t>
      </w:r>
      <w:r>
        <w:rPr>
          <w:sz w:val="24"/>
        </w:rPr>
        <w:t>that has zero direct tailpipe CO2 emissions when operated on a track with</w:t>
      </w:r>
      <w:r>
        <w:rPr>
          <w:spacing w:val="1"/>
          <w:sz w:val="24"/>
        </w:rPr>
        <w:t xml:space="preserve"> </w:t>
      </w:r>
      <w:r>
        <w:rPr>
          <w:sz w:val="24"/>
        </w:rPr>
        <w:t>necessary</w:t>
      </w:r>
      <w:r>
        <w:rPr>
          <w:spacing w:val="1"/>
          <w:sz w:val="24"/>
        </w:rPr>
        <w:t xml:space="preserve"> </w:t>
      </w:r>
      <w:r>
        <w:rPr>
          <w:sz w:val="24"/>
        </w:rPr>
        <w:t>infrastructure,</w:t>
      </w:r>
      <w:r>
        <w:rPr>
          <w:spacing w:val="1"/>
          <w:sz w:val="24"/>
        </w:rPr>
        <w:t xml:space="preserve"> </w:t>
      </w:r>
      <w:r>
        <w:rPr>
          <w:sz w:val="24"/>
        </w:rPr>
        <w:t>and</w:t>
      </w:r>
      <w:r>
        <w:rPr>
          <w:spacing w:val="1"/>
          <w:sz w:val="24"/>
        </w:rPr>
        <w:t xml:space="preserve"> </w:t>
      </w:r>
      <w:r>
        <w:rPr>
          <w:sz w:val="24"/>
        </w:rPr>
        <w:t>use</w:t>
      </w:r>
      <w:r>
        <w:rPr>
          <w:spacing w:val="1"/>
          <w:sz w:val="24"/>
        </w:rPr>
        <w:t xml:space="preserve"> </w:t>
      </w:r>
      <w:r>
        <w:rPr>
          <w:sz w:val="24"/>
        </w:rPr>
        <w:t>a</w:t>
      </w:r>
      <w:r>
        <w:rPr>
          <w:spacing w:val="1"/>
          <w:sz w:val="24"/>
        </w:rPr>
        <w:t xml:space="preserve"> </w:t>
      </w:r>
      <w:r>
        <w:rPr>
          <w:sz w:val="24"/>
        </w:rPr>
        <w:t>conventional</w:t>
      </w:r>
      <w:r>
        <w:rPr>
          <w:spacing w:val="1"/>
          <w:sz w:val="24"/>
        </w:rPr>
        <w:t xml:space="preserve"> </w:t>
      </w:r>
      <w:r>
        <w:rPr>
          <w:sz w:val="24"/>
        </w:rPr>
        <w:t>engine</w:t>
      </w:r>
      <w:r>
        <w:rPr>
          <w:spacing w:val="1"/>
          <w:sz w:val="24"/>
        </w:rPr>
        <w:t xml:space="preserve"> </w:t>
      </w:r>
      <w:r>
        <w:rPr>
          <w:sz w:val="24"/>
        </w:rPr>
        <w:t>where</w:t>
      </w:r>
      <w:r>
        <w:rPr>
          <w:spacing w:val="1"/>
          <w:sz w:val="24"/>
        </w:rPr>
        <w:t xml:space="preserve"> </w:t>
      </w:r>
      <w:r>
        <w:rPr>
          <w:sz w:val="24"/>
        </w:rPr>
        <w:t>such</w:t>
      </w:r>
      <w:r>
        <w:rPr>
          <w:spacing w:val="1"/>
          <w:sz w:val="24"/>
        </w:rPr>
        <w:t xml:space="preserve"> </w:t>
      </w:r>
      <w:r>
        <w:rPr>
          <w:sz w:val="24"/>
        </w:rPr>
        <w:t>infrastructure</w:t>
      </w:r>
      <w:r>
        <w:rPr>
          <w:spacing w:val="-2"/>
          <w:sz w:val="24"/>
        </w:rPr>
        <w:t xml:space="preserve"> </w:t>
      </w:r>
      <w:r>
        <w:rPr>
          <w:sz w:val="24"/>
        </w:rPr>
        <w:t>is not available (bimode);</w:t>
      </w:r>
    </w:p>
    <w:p w14:paraId="48A66C64" w14:textId="77777777" w:rsidR="004B799C" w:rsidRDefault="004B799C">
      <w:pPr>
        <w:pStyle w:val="BodyText"/>
        <w:spacing w:before="10"/>
        <w:rPr>
          <w:sz w:val="20"/>
        </w:rPr>
      </w:pPr>
    </w:p>
    <w:p w14:paraId="33991983" w14:textId="77777777" w:rsidR="004B799C" w:rsidRDefault="00CA4AAC">
      <w:pPr>
        <w:pStyle w:val="ListParagraph"/>
        <w:numPr>
          <w:ilvl w:val="1"/>
          <w:numId w:val="26"/>
        </w:numPr>
        <w:tabs>
          <w:tab w:val="left" w:pos="2661"/>
        </w:tabs>
        <w:ind w:right="952"/>
        <w:jc w:val="both"/>
        <w:rPr>
          <w:sz w:val="24"/>
        </w:rPr>
      </w:pPr>
      <w:r>
        <w:rPr>
          <w:sz w:val="24"/>
        </w:rPr>
        <w:t>an aircraft with a certified metric value that</w:t>
      </w:r>
      <w:r>
        <w:rPr>
          <w:spacing w:val="1"/>
          <w:sz w:val="24"/>
        </w:rPr>
        <w:t xml:space="preserve"> </w:t>
      </w:r>
      <w:r>
        <w:rPr>
          <w:sz w:val="24"/>
        </w:rPr>
        <w:t>exceeds by at least 10% the</w:t>
      </w:r>
      <w:r>
        <w:rPr>
          <w:spacing w:val="1"/>
          <w:sz w:val="24"/>
        </w:rPr>
        <w:t xml:space="preserve"> </w:t>
      </w:r>
      <w:r>
        <w:rPr>
          <w:sz w:val="24"/>
        </w:rPr>
        <w:t>latest environmental protection standards of the International Civil Aviation</w:t>
      </w:r>
      <w:r>
        <w:rPr>
          <w:spacing w:val="1"/>
          <w:sz w:val="24"/>
        </w:rPr>
        <w:t xml:space="preserve"> </w:t>
      </w:r>
      <w:r>
        <w:rPr>
          <w:sz w:val="24"/>
        </w:rPr>
        <w:t>Organization (ICAO) contained in Annex 16 to the Chicago Convention</w:t>
      </w:r>
      <w:r>
        <w:rPr>
          <w:sz w:val="24"/>
          <w:vertAlign w:val="superscript"/>
        </w:rPr>
        <w:t>26</w:t>
      </w:r>
      <w:r>
        <w:rPr>
          <w:sz w:val="24"/>
        </w:rPr>
        <w:t>,</w:t>
      </w:r>
      <w:r>
        <w:rPr>
          <w:spacing w:val="1"/>
          <w:sz w:val="24"/>
        </w:rPr>
        <w:t xml:space="preserve"> </w:t>
      </w:r>
      <w:r>
        <w:rPr>
          <w:position w:val="2"/>
          <w:sz w:val="24"/>
        </w:rPr>
        <w:t>including the CO</w:t>
      </w:r>
      <w:r>
        <w:rPr>
          <w:sz w:val="16"/>
        </w:rPr>
        <w:t>2</w:t>
      </w:r>
      <w:r>
        <w:rPr>
          <w:spacing w:val="1"/>
          <w:sz w:val="16"/>
        </w:rPr>
        <w:t xml:space="preserve"> </w:t>
      </w:r>
      <w:r>
        <w:rPr>
          <w:position w:val="2"/>
          <w:sz w:val="24"/>
        </w:rPr>
        <w:t>metric values for aircraft “New Type”, as referred to in</w:t>
      </w:r>
      <w:r>
        <w:rPr>
          <w:spacing w:val="1"/>
          <w:position w:val="2"/>
          <w:sz w:val="24"/>
        </w:rPr>
        <w:t xml:space="preserve"> </w:t>
      </w:r>
      <w:r>
        <w:rPr>
          <w:sz w:val="24"/>
        </w:rPr>
        <w:t>Article 9, point (2), of Regulation (EU) 2018/1139</w:t>
      </w:r>
      <w:r>
        <w:rPr>
          <w:sz w:val="24"/>
          <w:vertAlign w:val="superscript"/>
        </w:rPr>
        <w:t>27</w:t>
      </w:r>
      <w:r>
        <w:rPr>
          <w:sz w:val="24"/>
        </w:rPr>
        <w:t>; or alternatively, if it</w:t>
      </w:r>
      <w:r>
        <w:rPr>
          <w:spacing w:val="1"/>
          <w:sz w:val="24"/>
        </w:rPr>
        <w:t xml:space="preserve"> </w:t>
      </w:r>
      <w:r>
        <w:rPr>
          <w:sz w:val="24"/>
        </w:rPr>
        <w:t>replaces</w:t>
      </w:r>
      <w:r>
        <w:rPr>
          <w:spacing w:val="4"/>
          <w:sz w:val="24"/>
        </w:rPr>
        <w:t xml:space="preserve"> </w:t>
      </w:r>
      <w:r>
        <w:rPr>
          <w:sz w:val="24"/>
        </w:rPr>
        <w:t>an</w:t>
      </w:r>
      <w:r>
        <w:rPr>
          <w:spacing w:val="3"/>
          <w:sz w:val="24"/>
        </w:rPr>
        <w:t xml:space="preserve"> </w:t>
      </w:r>
      <w:r>
        <w:rPr>
          <w:sz w:val="24"/>
        </w:rPr>
        <w:t>aircraft</w:t>
      </w:r>
      <w:r>
        <w:rPr>
          <w:spacing w:val="3"/>
          <w:sz w:val="24"/>
        </w:rPr>
        <w:t xml:space="preserve"> </w:t>
      </w:r>
      <w:r>
        <w:rPr>
          <w:sz w:val="24"/>
        </w:rPr>
        <w:t>that</w:t>
      </w:r>
      <w:r>
        <w:rPr>
          <w:spacing w:val="3"/>
          <w:sz w:val="24"/>
        </w:rPr>
        <w:t xml:space="preserve"> </w:t>
      </w:r>
      <w:r>
        <w:rPr>
          <w:sz w:val="24"/>
        </w:rPr>
        <w:t>already</w:t>
      </w:r>
      <w:r>
        <w:rPr>
          <w:spacing w:val="57"/>
          <w:sz w:val="24"/>
        </w:rPr>
        <w:t xml:space="preserve"> </w:t>
      </w:r>
      <w:r>
        <w:rPr>
          <w:sz w:val="24"/>
        </w:rPr>
        <w:t>exceeds</w:t>
      </w:r>
      <w:r>
        <w:rPr>
          <w:spacing w:val="3"/>
          <w:sz w:val="24"/>
        </w:rPr>
        <w:t xml:space="preserve"> </w:t>
      </w:r>
      <w:r>
        <w:rPr>
          <w:sz w:val="24"/>
        </w:rPr>
        <w:t>the</w:t>
      </w:r>
      <w:r>
        <w:rPr>
          <w:spacing w:val="3"/>
          <w:sz w:val="24"/>
        </w:rPr>
        <w:t xml:space="preserve"> </w:t>
      </w:r>
      <w:r>
        <w:rPr>
          <w:sz w:val="24"/>
        </w:rPr>
        <w:t>latest</w:t>
      </w:r>
      <w:r>
        <w:rPr>
          <w:spacing w:val="3"/>
          <w:sz w:val="24"/>
        </w:rPr>
        <w:t xml:space="preserve"> </w:t>
      </w:r>
      <w:r>
        <w:rPr>
          <w:sz w:val="24"/>
        </w:rPr>
        <w:t>noise</w:t>
      </w:r>
      <w:r>
        <w:rPr>
          <w:spacing w:val="3"/>
          <w:sz w:val="24"/>
        </w:rPr>
        <w:t xml:space="preserve"> </w:t>
      </w:r>
      <w:r>
        <w:rPr>
          <w:sz w:val="24"/>
        </w:rPr>
        <w:t>and</w:t>
      </w:r>
      <w:r>
        <w:rPr>
          <w:spacing w:val="3"/>
          <w:sz w:val="24"/>
        </w:rPr>
        <w:t xml:space="preserve"> </w:t>
      </w:r>
      <w:r>
        <w:rPr>
          <w:sz w:val="24"/>
        </w:rPr>
        <w:t>emissions</w:t>
      </w:r>
    </w:p>
    <w:p w14:paraId="1374809F" w14:textId="77777777" w:rsidR="004B799C" w:rsidRDefault="004B799C">
      <w:pPr>
        <w:pStyle w:val="BodyText"/>
        <w:rPr>
          <w:sz w:val="20"/>
        </w:rPr>
      </w:pPr>
    </w:p>
    <w:p w14:paraId="777718EB" w14:textId="16C5DC38" w:rsidR="004B799C" w:rsidRDefault="00161D3B">
      <w:pPr>
        <w:pStyle w:val="BodyText"/>
        <w:spacing w:before="5"/>
        <w:rPr>
          <w:sz w:val="12"/>
        </w:rPr>
      </w:pPr>
      <w:r>
        <w:rPr>
          <w:noProof/>
        </w:rPr>
        <mc:AlternateContent>
          <mc:Choice Requires="wps">
            <w:drawing>
              <wp:anchor distT="0" distB="0" distL="0" distR="0" simplePos="0" relativeHeight="487620096" behindDoc="1" locked="0" layoutInCell="1" allowOverlap="1" wp14:anchorId="1292664D" wp14:editId="63678E2A">
                <wp:simplePos x="0" y="0"/>
                <wp:positionH relativeFrom="page">
                  <wp:posOffset>901065</wp:posOffset>
                </wp:positionH>
                <wp:positionV relativeFrom="paragraph">
                  <wp:posOffset>106045</wp:posOffset>
                </wp:positionV>
                <wp:extent cx="1828800" cy="7620"/>
                <wp:effectExtent l="0" t="0" r="0" b="0"/>
                <wp:wrapTopAndBottom/>
                <wp:docPr id="124" name="docshape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0A74B2" id="docshape11" o:spid="_x0000_s1026" style="position:absolute;margin-left:70.95pt;margin-top:8.35pt;width:2in;height:.6pt;z-index:-15696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" fillcolor="black" stroked="f">
                <w10:wrap type="topAndBottom" anchorx="page"/>
              </v:rect>
            </w:pict>
          </mc:Fallback>
        </mc:AlternateContent>
      </w:r>
    </w:p>
    <w:p w14:paraId="2F03E250" w14:textId="77777777" w:rsidR="004B799C" w:rsidRDefault="00CA4AAC">
      <w:pPr>
        <w:spacing w:before="103"/>
        <w:ind w:left="1525" w:right="961" w:hanging="567"/>
        <w:jc w:val="both"/>
        <w:rPr>
          <w:sz w:val="20"/>
        </w:rPr>
      </w:pPr>
      <w:r>
        <w:rPr>
          <w:sz w:val="20"/>
          <w:vertAlign w:val="superscript"/>
        </w:rPr>
        <w:t>24</w:t>
      </w:r>
      <w:r>
        <w:rPr>
          <w:sz w:val="20"/>
        </w:rPr>
        <w:t xml:space="preserve">   </w:t>
      </w:r>
      <w:r>
        <w:rPr>
          <w:spacing w:val="1"/>
          <w:sz w:val="20"/>
        </w:rPr>
        <w:t xml:space="preserve"> </w:t>
      </w:r>
      <w:r>
        <w:rPr>
          <w:sz w:val="20"/>
        </w:rPr>
        <w:t>EEDI requirements as agreed by the Marine Environment Protection Committee of the International</w:t>
      </w:r>
      <w:r>
        <w:rPr>
          <w:spacing w:val="1"/>
          <w:sz w:val="20"/>
        </w:rPr>
        <w:t xml:space="preserve"> </w:t>
      </w:r>
      <w:r>
        <w:rPr>
          <w:sz w:val="20"/>
        </w:rPr>
        <w:t>Maritime</w:t>
      </w:r>
      <w:r>
        <w:rPr>
          <w:spacing w:val="1"/>
          <w:sz w:val="20"/>
        </w:rPr>
        <w:t xml:space="preserve"> </w:t>
      </w:r>
      <w:r>
        <w:rPr>
          <w:sz w:val="20"/>
        </w:rPr>
        <w:t>Organization</w:t>
      </w:r>
      <w:r>
        <w:rPr>
          <w:spacing w:val="1"/>
          <w:sz w:val="20"/>
        </w:rPr>
        <w:t xml:space="preserve"> </w:t>
      </w:r>
      <w:r>
        <w:rPr>
          <w:sz w:val="20"/>
        </w:rPr>
        <w:t>on</w:t>
      </w:r>
      <w:r>
        <w:rPr>
          <w:spacing w:val="1"/>
          <w:sz w:val="20"/>
        </w:rPr>
        <w:t xml:space="preserve"> </w:t>
      </w:r>
      <w:r>
        <w:rPr>
          <w:sz w:val="20"/>
        </w:rPr>
        <w:t>its</w:t>
      </w:r>
      <w:r>
        <w:rPr>
          <w:spacing w:val="1"/>
          <w:sz w:val="20"/>
        </w:rPr>
        <w:t xml:space="preserve"> </w:t>
      </w:r>
      <w:r>
        <w:rPr>
          <w:sz w:val="20"/>
        </w:rPr>
        <w:t>seventy-fifth</w:t>
      </w:r>
      <w:r>
        <w:rPr>
          <w:spacing w:val="1"/>
          <w:sz w:val="20"/>
        </w:rPr>
        <w:t xml:space="preserve"> </w:t>
      </w:r>
      <w:r>
        <w:rPr>
          <w:sz w:val="20"/>
        </w:rPr>
        <w:t>session</w:t>
      </w:r>
      <w:r>
        <w:rPr>
          <w:i/>
          <w:sz w:val="20"/>
        </w:rPr>
        <w:t>.</w:t>
      </w:r>
      <w:r>
        <w:rPr>
          <w:i/>
          <w:spacing w:val="1"/>
          <w:sz w:val="20"/>
        </w:rPr>
        <w:t xml:space="preserve"> </w:t>
      </w:r>
      <w:r>
        <w:rPr>
          <w:sz w:val="20"/>
        </w:rPr>
        <w:t>Vessels</w:t>
      </w:r>
      <w:r>
        <w:rPr>
          <w:spacing w:val="1"/>
          <w:sz w:val="20"/>
        </w:rPr>
        <w:t xml:space="preserve"> </w:t>
      </w:r>
      <w:r>
        <w:rPr>
          <w:sz w:val="20"/>
        </w:rPr>
        <w:t>that</w:t>
      </w:r>
      <w:r>
        <w:rPr>
          <w:spacing w:val="1"/>
          <w:sz w:val="20"/>
        </w:rPr>
        <w:t xml:space="preserve"> </w:t>
      </w:r>
      <w:r>
        <w:rPr>
          <w:sz w:val="20"/>
        </w:rPr>
        <w:t>fall</w:t>
      </w:r>
      <w:r>
        <w:rPr>
          <w:spacing w:val="1"/>
          <w:sz w:val="20"/>
        </w:rPr>
        <w:t xml:space="preserve"> </w:t>
      </w:r>
      <w:r>
        <w:rPr>
          <w:sz w:val="20"/>
        </w:rPr>
        <w:t>into</w:t>
      </w:r>
      <w:r>
        <w:rPr>
          <w:spacing w:val="1"/>
          <w:sz w:val="20"/>
        </w:rPr>
        <w:t xml:space="preserve"> </w:t>
      </w:r>
      <w:r>
        <w:rPr>
          <w:sz w:val="20"/>
        </w:rPr>
        <w:t>the</w:t>
      </w:r>
      <w:r>
        <w:rPr>
          <w:spacing w:val="1"/>
          <w:sz w:val="20"/>
        </w:rPr>
        <w:t xml:space="preserve"> </w:t>
      </w:r>
      <w:r>
        <w:rPr>
          <w:sz w:val="20"/>
        </w:rPr>
        <w:t>ship</w:t>
      </w:r>
      <w:r>
        <w:rPr>
          <w:spacing w:val="1"/>
          <w:sz w:val="20"/>
        </w:rPr>
        <w:t xml:space="preserve"> </w:t>
      </w:r>
      <w:r>
        <w:rPr>
          <w:sz w:val="20"/>
        </w:rPr>
        <w:t>types</w:t>
      </w:r>
      <w:r>
        <w:rPr>
          <w:spacing w:val="1"/>
          <w:sz w:val="20"/>
        </w:rPr>
        <w:t xml:space="preserve"> </w:t>
      </w:r>
      <w:r>
        <w:rPr>
          <w:sz w:val="20"/>
        </w:rPr>
        <w:t>set</w:t>
      </w:r>
      <w:r>
        <w:rPr>
          <w:spacing w:val="1"/>
          <w:sz w:val="20"/>
        </w:rPr>
        <w:t xml:space="preserve"> </w:t>
      </w:r>
      <w:r>
        <w:rPr>
          <w:sz w:val="20"/>
        </w:rPr>
        <w:t>out</w:t>
      </w:r>
      <w:r>
        <w:rPr>
          <w:spacing w:val="1"/>
          <w:sz w:val="20"/>
        </w:rPr>
        <w:t xml:space="preserve"> </w:t>
      </w:r>
      <w:r>
        <w:rPr>
          <w:sz w:val="20"/>
        </w:rPr>
        <w:t>in</w:t>
      </w:r>
      <w:r>
        <w:rPr>
          <w:spacing w:val="1"/>
          <w:sz w:val="20"/>
        </w:rPr>
        <w:t xml:space="preserve"> </w:t>
      </w:r>
      <w:r>
        <w:rPr>
          <w:sz w:val="20"/>
        </w:rPr>
        <w:t>MARPOL Annex VI Regulation 2, but are not considered as new ship under that regulation may provide</w:t>
      </w:r>
      <w:r>
        <w:rPr>
          <w:spacing w:val="1"/>
          <w:sz w:val="20"/>
        </w:rPr>
        <w:t xml:space="preserve"> </w:t>
      </w:r>
      <w:r>
        <w:rPr>
          <w:sz w:val="20"/>
        </w:rPr>
        <w:t>attained EEDI value calculated on a voluntary basis in line with MARPOL Annex VI Chapter 4 and have</w:t>
      </w:r>
      <w:r>
        <w:rPr>
          <w:spacing w:val="1"/>
          <w:sz w:val="20"/>
        </w:rPr>
        <w:t xml:space="preserve"> </w:t>
      </w:r>
      <w:r>
        <w:rPr>
          <w:sz w:val="20"/>
        </w:rPr>
        <w:t>those</w:t>
      </w:r>
      <w:r>
        <w:rPr>
          <w:spacing w:val="-1"/>
          <w:sz w:val="20"/>
        </w:rPr>
        <w:t xml:space="preserve"> </w:t>
      </w:r>
      <w:r>
        <w:rPr>
          <w:sz w:val="20"/>
        </w:rPr>
        <w:t>calculations</w:t>
      </w:r>
      <w:r>
        <w:rPr>
          <w:spacing w:val="-1"/>
          <w:sz w:val="20"/>
        </w:rPr>
        <w:t xml:space="preserve"> </w:t>
      </w:r>
      <w:r>
        <w:rPr>
          <w:sz w:val="20"/>
        </w:rPr>
        <w:t>verified</w:t>
      </w:r>
      <w:r>
        <w:rPr>
          <w:spacing w:val="1"/>
          <w:sz w:val="20"/>
        </w:rPr>
        <w:t xml:space="preserve"> </w:t>
      </w:r>
      <w:r>
        <w:rPr>
          <w:sz w:val="20"/>
        </w:rPr>
        <w:t>in</w:t>
      </w:r>
      <w:r>
        <w:rPr>
          <w:spacing w:val="-3"/>
          <w:sz w:val="20"/>
        </w:rPr>
        <w:t xml:space="preserve"> </w:t>
      </w:r>
      <w:r>
        <w:rPr>
          <w:sz w:val="20"/>
        </w:rPr>
        <w:t>line</w:t>
      </w:r>
      <w:r>
        <w:rPr>
          <w:spacing w:val="3"/>
          <w:sz w:val="20"/>
        </w:rPr>
        <w:t xml:space="preserve"> </w:t>
      </w:r>
      <w:r>
        <w:rPr>
          <w:sz w:val="20"/>
        </w:rPr>
        <w:t>with</w:t>
      </w:r>
      <w:r>
        <w:rPr>
          <w:spacing w:val="-1"/>
          <w:sz w:val="20"/>
        </w:rPr>
        <w:t xml:space="preserve"> </w:t>
      </w:r>
      <w:r>
        <w:rPr>
          <w:sz w:val="20"/>
        </w:rPr>
        <w:t>MARPOL Annex</w:t>
      </w:r>
      <w:r>
        <w:rPr>
          <w:spacing w:val="-1"/>
          <w:sz w:val="20"/>
        </w:rPr>
        <w:t xml:space="preserve"> </w:t>
      </w:r>
      <w:r>
        <w:rPr>
          <w:sz w:val="20"/>
        </w:rPr>
        <w:t>VI,</w:t>
      </w:r>
      <w:r>
        <w:rPr>
          <w:spacing w:val="2"/>
          <w:sz w:val="20"/>
        </w:rPr>
        <w:t xml:space="preserve"> </w:t>
      </w:r>
      <w:r>
        <w:rPr>
          <w:sz w:val="20"/>
        </w:rPr>
        <w:t>Chapter 2.</w:t>
      </w:r>
    </w:p>
    <w:p w14:paraId="430DE31D" w14:textId="77777777" w:rsidR="004B799C" w:rsidRDefault="00CA4AAC">
      <w:pPr>
        <w:tabs>
          <w:tab w:val="left" w:pos="1525"/>
        </w:tabs>
        <w:ind w:left="1525" w:right="3633" w:hanging="567"/>
        <w:rPr>
          <w:sz w:val="20"/>
        </w:rPr>
      </w:pPr>
      <w:r>
        <w:rPr>
          <w:sz w:val="20"/>
          <w:vertAlign w:val="superscript"/>
        </w:rPr>
        <w:t>25</w:t>
      </w:r>
      <w:r>
        <w:rPr>
          <w:sz w:val="20"/>
        </w:rPr>
        <w:tab/>
        <w:t>Energy Efficiency Design Index:</w:t>
      </w:r>
      <w:r>
        <w:rPr>
          <w:spacing w:val="1"/>
          <w:sz w:val="20"/>
        </w:rPr>
        <w:t xml:space="preserve"> </w:t>
      </w:r>
      <w:hyperlink r:id="rId71">
        <w:r>
          <w:rPr>
            <w:w w:val="95"/>
            <w:sz w:val="20"/>
          </w:rPr>
          <w:t>http://www.imo.org/fr/MediaCentre/HotTopics/GHG/Pages/EEDI.aspx).</w:t>
        </w:r>
      </w:hyperlink>
    </w:p>
    <w:p w14:paraId="06CEB764" w14:textId="77777777" w:rsidR="004B799C" w:rsidRDefault="00CA4AAC">
      <w:pPr>
        <w:tabs>
          <w:tab w:val="left" w:pos="1525"/>
        </w:tabs>
        <w:spacing w:before="1"/>
        <w:ind w:left="958"/>
        <w:rPr>
          <w:sz w:val="20"/>
        </w:rPr>
      </w:pPr>
      <w:r>
        <w:rPr>
          <w:sz w:val="20"/>
          <w:vertAlign w:val="superscript"/>
        </w:rPr>
        <w:t>26</w:t>
      </w:r>
      <w:r>
        <w:rPr>
          <w:sz w:val="20"/>
        </w:rPr>
        <w:tab/>
        <w:t>Convention</w:t>
      </w:r>
      <w:r>
        <w:rPr>
          <w:spacing w:val="-3"/>
          <w:sz w:val="20"/>
        </w:rPr>
        <w:t xml:space="preserve"> </w:t>
      </w:r>
      <w:r>
        <w:rPr>
          <w:sz w:val="20"/>
        </w:rPr>
        <w:t>on</w:t>
      </w:r>
      <w:r>
        <w:rPr>
          <w:spacing w:val="-3"/>
          <w:sz w:val="20"/>
        </w:rPr>
        <w:t xml:space="preserve"> </w:t>
      </w:r>
      <w:r>
        <w:rPr>
          <w:sz w:val="20"/>
        </w:rPr>
        <w:t>International</w:t>
      </w:r>
      <w:r>
        <w:rPr>
          <w:spacing w:val="-1"/>
          <w:sz w:val="20"/>
        </w:rPr>
        <w:t xml:space="preserve"> </w:t>
      </w:r>
      <w:r>
        <w:rPr>
          <w:sz w:val="20"/>
        </w:rPr>
        <w:t>Civil Aviation,</w:t>
      </w:r>
      <w:r>
        <w:rPr>
          <w:spacing w:val="-2"/>
          <w:sz w:val="20"/>
        </w:rPr>
        <w:t xml:space="preserve"> </w:t>
      </w:r>
      <w:r>
        <w:rPr>
          <w:sz w:val="20"/>
        </w:rPr>
        <w:t>signed</w:t>
      </w:r>
      <w:r>
        <w:rPr>
          <w:spacing w:val="-1"/>
          <w:sz w:val="20"/>
        </w:rPr>
        <w:t xml:space="preserve"> </w:t>
      </w:r>
      <w:r>
        <w:rPr>
          <w:sz w:val="20"/>
        </w:rPr>
        <w:t>in</w:t>
      </w:r>
      <w:r>
        <w:rPr>
          <w:spacing w:val="-2"/>
          <w:sz w:val="20"/>
        </w:rPr>
        <w:t xml:space="preserve"> </w:t>
      </w:r>
      <w:r>
        <w:rPr>
          <w:sz w:val="20"/>
        </w:rPr>
        <w:t>Chicago</w:t>
      </w:r>
      <w:r>
        <w:rPr>
          <w:spacing w:val="-1"/>
          <w:sz w:val="20"/>
        </w:rPr>
        <w:t xml:space="preserve"> </w:t>
      </w:r>
      <w:r>
        <w:rPr>
          <w:sz w:val="20"/>
        </w:rPr>
        <w:t>on</w:t>
      </w:r>
      <w:r>
        <w:rPr>
          <w:spacing w:val="-3"/>
          <w:sz w:val="20"/>
        </w:rPr>
        <w:t xml:space="preserve"> </w:t>
      </w:r>
      <w:r>
        <w:rPr>
          <w:sz w:val="20"/>
        </w:rPr>
        <w:t>7</w:t>
      </w:r>
      <w:r>
        <w:rPr>
          <w:spacing w:val="5"/>
          <w:sz w:val="20"/>
        </w:rPr>
        <w:t xml:space="preserve"> </w:t>
      </w:r>
      <w:r>
        <w:rPr>
          <w:sz w:val="20"/>
        </w:rPr>
        <w:t>December 1944.</w:t>
      </w:r>
    </w:p>
    <w:p w14:paraId="435E215D" w14:textId="77777777" w:rsidR="004B799C" w:rsidRDefault="00CA4AAC">
      <w:pPr>
        <w:spacing w:before="1"/>
        <w:ind w:left="1525" w:right="961" w:hanging="567"/>
        <w:jc w:val="both"/>
        <w:rPr>
          <w:sz w:val="20"/>
        </w:rPr>
      </w:pPr>
      <w:r>
        <w:rPr>
          <w:sz w:val="20"/>
          <w:vertAlign w:val="superscript"/>
        </w:rPr>
        <w:t>27</w:t>
      </w:r>
      <w:r>
        <w:rPr>
          <w:sz w:val="20"/>
        </w:rPr>
        <w:t xml:space="preserve">      </w:t>
      </w:r>
      <w:r>
        <w:rPr>
          <w:spacing w:val="1"/>
          <w:sz w:val="20"/>
        </w:rPr>
        <w:t xml:space="preserve"> </w:t>
      </w:r>
      <w:r>
        <w:rPr>
          <w:sz w:val="20"/>
        </w:rPr>
        <w:t>Regulation (EU) 2018/1139 of the European Parliament and of the Council of 4 July 2018 on common</w:t>
      </w:r>
      <w:r>
        <w:rPr>
          <w:spacing w:val="1"/>
          <w:sz w:val="20"/>
        </w:rPr>
        <w:t xml:space="preserve"> </w:t>
      </w:r>
      <w:r>
        <w:rPr>
          <w:sz w:val="20"/>
        </w:rPr>
        <w:t>rules in the field of civil aviation and establishing a European Union Aviation Safety Agency, and</w:t>
      </w:r>
      <w:r>
        <w:rPr>
          <w:spacing w:val="1"/>
          <w:sz w:val="20"/>
        </w:rPr>
        <w:t xml:space="preserve"> </w:t>
      </w:r>
      <w:r>
        <w:rPr>
          <w:sz w:val="20"/>
        </w:rPr>
        <w:t>amending Regulations (EC) No 2111/2005, (EC) No 1008/2008, (EU) No 996/2010, (EU) No 376/2014</w:t>
      </w:r>
      <w:r>
        <w:rPr>
          <w:spacing w:val="1"/>
          <w:sz w:val="20"/>
        </w:rPr>
        <w:t xml:space="preserve"> </w:t>
      </w:r>
      <w:r>
        <w:rPr>
          <w:sz w:val="20"/>
        </w:rPr>
        <w:t>and</w:t>
      </w:r>
      <w:r>
        <w:rPr>
          <w:spacing w:val="1"/>
          <w:sz w:val="20"/>
        </w:rPr>
        <w:t xml:space="preserve"> </w:t>
      </w:r>
      <w:r>
        <w:rPr>
          <w:sz w:val="20"/>
        </w:rPr>
        <w:t>Directives</w:t>
      </w:r>
      <w:r>
        <w:rPr>
          <w:spacing w:val="1"/>
          <w:sz w:val="20"/>
        </w:rPr>
        <w:t xml:space="preserve"> </w:t>
      </w:r>
      <w:r>
        <w:rPr>
          <w:sz w:val="20"/>
        </w:rPr>
        <w:t>2014/30/EU</w:t>
      </w:r>
      <w:r>
        <w:rPr>
          <w:spacing w:val="1"/>
          <w:sz w:val="20"/>
        </w:rPr>
        <w:t xml:space="preserve"> </w:t>
      </w:r>
      <w:r>
        <w:rPr>
          <w:sz w:val="20"/>
        </w:rPr>
        <w:t>and</w:t>
      </w:r>
      <w:r>
        <w:rPr>
          <w:spacing w:val="1"/>
          <w:sz w:val="20"/>
        </w:rPr>
        <w:t xml:space="preserve"> </w:t>
      </w:r>
      <w:r>
        <w:rPr>
          <w:sz w:val="20"/>
        </w:rPr>
        <w:t>2014/53/EU</w:t>
      </w:r>
      <w:r>
        <w:rPr>
          <w:spacing w:val="1"/>
          <w:sz w:val="20"/>
        </w:rPr>
        <w:t xml:space="preserve"> </w:t>
      </w:r>
      <w:r>
        <w:rPr>
          <w:sz w:val="20"/>
        </w:rPr>
        <w:t>of</w:t>
      </w:r>
      <w:r>
        <w:rPr>
          <w:spacing w:val="1"/>
          <w:sz w:val="20"/>
        </w:rPr>
        <w:t xml:space="preserve"> </w:t>
      </w:r>
      <w:r>
        <w:rPr>
          <w:sz w:val="20"/>
        </w:rPr>
        <w:t>the</w:t>
      </w:r>
      <w:r>
        <w:rPr>
          <w:spacing w:val="1"/>
          <w:sz w:val="20"/>
        </w:rPr>
        <w:t xml:space="preserve"> </w:t>
      </w:r>
      <w:r>
        <w:rPr>
          <w:sz w:val="20"/>
        </w:rPr>
        <w:t>European</w:t>
      </w:r>
      <w:r>
        <w:rPr>
          <w:spacing w:val="1"/>
          <w:sz w:val="20"/>
        </w:rPr>
        <w:t xml:space="preserve"> </w:t>
      </w:r>
      <w:r>
        <w:rPr>
          <w:sz w:val="20"/>
        </w:rPr>
        <w:t>Parliament</w:t>
      </w:r>
      <w:r>
        <w:rPr>
          <w:spacing w:val="1"/>
          <w:sz w:val="20"/>
        </w:rPr>
        <w:t xml:space="preserve"> </w:t>
      </w:r>
      <w:r>
        <w:rPr>
          <w:sz w:val="20"/>
        </w:rPr>
        <w:t>and</w:t>
      </w:r>
      <w:r>
        <w:rPr>
          <w:spacing w:val="1"/>
          <w:sz w:val="20"/>
        </w:rPr>
        <w:t xml:space="preserve"> </w:t>
      </w:r>
      <w:r>
        <w:rPr>
          <w:sz w:val="20"/>
        </w:rPr>
        <w:t>of</w:t>
      </w:r>
      <w:r>
        <w:rPr>
          <w:spacing w:val="1"/>
          <w:sz w:val="20"/>
        </w:rPr>
        <w:t xml:space="preserve"> </w:t>
      </w:r>
      <w:r>
        <w:rPr>
          <w:sz w:val="20"/>
        </w:rPr>
        <w:t>the</w:t>
      </w:r>
      <w:r>
        <w:rPr>
          <w:spacing w:val="1"/>
          <w:sz w:val="20"/>
        </w:rPr>
        <w:t xml:space="preserve"> </w:t>
      </w:r>
      <w:r>
        <w:rPr>
          <w:sz w:val="20"/>
        </w:rPr>
        <w:t>Council,</w:t>
      </w:r>
      <w:r>
        <w:rPr>
          <w:spacing w:val="50"/>
          <w:sz w:val="20"/>
        </w:rPr>
        <w:t xml:space="preserve"> </w:t>
      </w:r>
      <w:r>
        <w:rPr>
          <w:sz w:val="20"/>
        </w:rPr>
        <w:t>and</w:t>
      </w:r>
      <w:r>
        <w:rPr>
          <w:spacing w:val="1"/>
          <w:sz w:val="20"/>
        </w:rPr>
        <w:t xml:space="preserve"> </w:t>
      </w:r>
      <w:r>
        <w:rPr>
          <w:sz w:val="20"/>
        </w:rPr>
        <w:t>repealing Regulations (EC) No 552/2004 and (EC) No 216/2008 of the European Parliament and of the</w:t>
      </w:r>
      <w:r>
        <w:rPr>
          <w:spacing w:val="1"/>
          <w:sz w:val="20"/>
        </w:rPr>
        <w:t xml:space="preserve"> </w:t>
      </w:r>
      <w:r>
        <w:rPr>
          <w:sz w:val="20"/>
        </w:rPr>
        <w:t>Council</w:t>
      </w:r>
      <w:r>
        <w:rPr>
          <w:spacing w:val="-1"/>
          <w:sz w:val="20"/>
        </w:rPr>
        <w:t xml:space="preserve"> </w:t>
      </w:r>
      <w:r>
        <w:rPr>
          <w:sz w:val="20"/>
        </w:rPr>
        <w:t>and</w:t>
      </w:r>
      <w:r>
        <w:rPr>
          <w:spacing w:val="1"/>
          <w:sz w:val="20"/>
        </w:rPr>
        <w:t xml:space="preserve"> </w:t>
      </w:r>
      <w:r>
        <w:rPr>
          <w:sz w:val="20"/>
        </w:rPr>
        <w:t>Council</w:t>
      </w:r>
      <w:r>
        <w:rPr>
          <w:spacing w:val="-1"/>
          <w:sz w:val="20"/>
        </w:rPr>
        <w:t xml:space="preserve"> </w:t>
      </w:r>
      <w:r>
        <w:rPr>
          <w:sz w:val="20"/>
        </w:rPr>
        <w:t>Regulation</w:t>
      </w:r>
      <w:r>
        <w:rPr>
          <w:spacing w:val="-1"/>
          <w:sz w:val="20"/>
        </w:rPr>
        <w:t xml:space="preserve"> </w:t>
      </w:r>
      <w:r>
        <w:rPr>
          <w:sz w:val="20"/>
        </w:rPr>
        <w:t>(EEC) No</w:t>
      </w:r>
      <w:r>
        <w:rPr>
          <w:spacing w:val="1"/>
          <w:sz w:val="20"/>
        </w:rPr>
        <w:t xml:space="preserve"> </w:t>
      </w:r>
      <w:r>
        <w:rPr>
          <w:sz w:val="20"/>
        </w:rPr>
        <w:t>3922/91.</w:t>
      </w:r>
    </w:p>
    <w:p w14:paraId="0D32C2CE" w14:textId="77777777" w:rsidR="004B799C" w:rsidRDefault="004B799C">
      <w:pPr>
        <w:jc w:val="both"/>
        <w:rPr>
          <w:sz w:val="20"/>
        </w:rPr>
        <w:sectPr w:rsidR="004B799C">
          <w:pgSz w:w="11910" w:h="16840"/>
          <w:pgMar w:top="1020" w:right="460" w:bottom="1620" w:left="460" w:header="0" w:footer="1426" w:gutter="0"/>
          <w:cols w:space="720"/>
        </w:sectPr>
      </w:pPr>
    </w:p>
    <w:p w14:paraId="6F682064" w14:textId="77777777" w:rsidR="004B799C" w:rsidRDefault="00CA4AAC">
      <w:pPr>
        <w:pStyle w:val="BodyText"/>
        <w:spacing w:before="72"/>
        <w:ind w:left="2660" w:right="953"/>
        <w:jc w:val="both"/>
      </w:pPr>
      <w:r>
        <w:lastRenderedPageBreak/>
        <w:t>environmental</w:t>
      </w:r>
      <w:r>
        <w:rPr>
          <w:spacing w:val="1"/>
        </w:rPr>
        <w:t xml:space="preserve"> </w:t>
      </w:r>
      <w:r>
        <w:t>protection</w:t>
      </w:r>
      <w:r>
        <w:rPr>
          <w:spacing w:val="1"/>
        </w:rPr>
        <w:t xml:space="preserve"> </w:t>
      </w:r>
      <w:r>
        <w:t>ICAO</w:t>
      </w:r>
      <w:r>
        <w:rPr>
          <w:spacing w:val="1"/>
        </w:rPr>
        <w:t xml:space="preserve"> </w:t>
      </w:r>
      <w:r>
        <w:t>standards</w:t>
      </w:r>
      <w:r>
        <w:rPr>
          <w:spacing w:val="1"/>
        </w:rPr>
        <w:t xml:space="preserve"> </w:t>
      </w:r>
      <w:r>
        <w:t>for</w:t>
      </w:r>
      <w:r>
        <w:rPr>
          <w:spacing w:val="1"/>
        </w:rPr>
        <w:t xml:space="preserve"> </w:t>
      </w:r>
      <w:r>
        <w:t>aircraft</w:t>
      </w:r>
      <w:r>
        <w:rPr>
          <w:spacing w:val="1"/>
        </w:rPr>
        <w:t xml:space="preserve"> </w:t>
      </w:r>
      <w:r>
        <w:t>“New</w:t>
      </w:r>
      <w:r>
        <w:rPr>
          <w:spacing w:val="1"/>
        </w:rPr>
        <w:t xml:space="preserve"> </w:t>
      </w:r>
      <w:r>
        <w:t>Type”,</w:t>
      </w:r>
      <w:r>
        <w:rPr>
          <w:spacing w:val="1"/>
        </w:rPr>
        <w:t xml:space="preserve"> </w:t>
      </w:r>
      <w:r>
        <w:t>contained in Annex 16 to the Chicago Convention and as referred to in</w:t>
      </w:r>
      <w:r>
        <w:rPr>
          <w:spacing w:val="1"/>
        </w:rPr>
        <w:t xml:space="preserve"> </w:t>
      </w:r>
      <w:r>
        <w:t>Article 9, point (2), of Regulation (EU) 2018/1139, an aircraft that delivers</w:t>
      </w:r>
      <w:r>
        <w:rPr>
          <w:spacing w:val="1"/>
        </w:rPr>
        <w:t xml:space="preserve"> </w:t>
      </w:r>
      <w:r>
        <w:t>an improvement in the level of environmental protection by at least 10%</w:t>
      </w:r>
      <w:r>
        <w:rPr>
          <w:spacing w:val="1"/>
        </w:rPr>
        <w:t xml:space="preserve"> </w:t>
      </w:r>
      <w:r>
        <w:t>compared</w:t>
      </w:r>
      <w:r>
        <w:rPr>
          <w:spacing w:val="-1"/>
        </w:rPr>
        <w:t xml:space="preserve"> </w:t>
      </w:r>
      <w:r>
        <w:t>to the</w:t>
      </w:r>
      <w:r>
        <w:rPr>
          <w:spacing w:val="1"/>
        </w:rPr>
        <w:t xml:space="preserve"> </w:t>
      </w:r>
      <w:r>
        <w:t>aircraft that is being</w:t>
      </w:r>
      <w:r>
        <w:rPr>
          <w:spacing w:val="-2"/>
        </w:rPr>
        <w:t xml:space="preserve"> </w:t>
      </w:r>
      <w:r>
        <w:t>replaced;</w:t>
      </w:r>
    </w:p>
    <w:p w14:paraId="08AF8814" w14:textId="77777777" w:rsidR="004B799C" w:rsidRDefault="004B799C">
      <w:pPr>
        <w:pStyle w:val="BodyText"/>
        <w:spacing w:before="10"/>
        <w:rPr>
          <w:sz w:val="20"/>
        </w:rPr>
      </w:pPr>
    </w:p>
    <w:p w14:paraId="51042288" w14:textId="77777777" w:rsidR="004B799C" w:rsidRDefault="00CA4AAC" w:rsidP="40DEBF3B">
      <w:pPr>
        <w:pStyle w:val="ListParagraph"/>
        <w:numPr>
          <w:ilvl w:val="0"/>
          <w:numId w:val="26"/>
        </w:numPr>
        <w:tabs>
          <w:tab w:val="left" w:pos="2092"/>
        </w:tabs>
        <w:ind w:right="960"/>
        <w:jc w:val="both"/>
        <w:rPr>
          <w:sz w:val="24"/>
          <w:szCs w:val="24"/>
        </w:rPr>
      </w:pPr>
      <w:r w:rsidRPr="40DEBF3B">
        <w:rPr>
          <w:sz w:val="24"/>
          <w:szCs w:val="24"/>
        </w:rPr>
        <w:t>‘clean</w:t>
      </w:r>
      <w:r w:rsidRPr="40DEBF3B">
        <w:rPr>
          <w:spacing w:val="1"/>
          <w:sz w:val="24"/>
          <w:szCs w:val="24"/>
        </w:rPr>
        <w:t xml:space="preserve"> </w:t>
      </w:r>
      <w:r w:rsidRPr="40DEBF3B">
        <w:rPr>
          <w:sz w:val="24"/>
          <w:szCs w:val="24"/>
        </w:rPr>
        <w:t>service</w:t>
      </w:r>
      <w:r w:rsidRPr="40DEBF3B">
        <w:rPr>
          <w:spacing w:val="1"/>
          <w:sz w:val="24"/>
          <w:szCs w:val="24"/>
        </w:rPr>
        <w:t xml:space="preserve"> </w:t>
      </w:r>
      <w:r w:rsidRPr="40DEBF3B">
        <w:rPr>
          <w:sz w:val="24"/>
          <w:szCs w:val="24"/>
        </w:rPr>
        <w:t>equipment’</w:t>
      </w:r>
      <w:r w:rsidRPr="40DEBF3B">
        <w:rPr>
          <w:spacing w:val="1"/>
          <w:sz w:val="24"/>
          <w:szCs w:val="24"/>
        </w:rPr>
        <w:t xml:space="preserve"> </w:t>
      </w:r>
      <w:r w:rsidRPr="40DEBF3B">
        <w:rPr>
          <w:sz w:val="24"/>
          <w:szCs w:val="24"/>
        </w:rPr>
        <w:t>means</w:t>
      </w:r>
      <w:r w:rsidRPr="40DEBF3B">
        <w:rPr>
          <w:spacing w:val="1"/>
          <w:sz w:val="24"/>
          <w:szCs w:val="24"/>
        </w:rPr>
        <w:t xml:space="preserve"> </w:t>
      </w:r>
      <w:r w:rsidRPr="40DEBF3B">
        <w:rPr>
          <w:sz w:val="24"/>
          <w:szCs w:val="24"/>
        </w:rPr>
        <w:t>clean</w:t>
      </w:r>
      <w:r w:rsidRPr="40DEBF3B">
        <w:rPr>
          <w:spacing w:val="1"/>
          <w:sz w:val="24"/>
          <w:szCs w:val="24"/>
        </w:rPr>
        <w:t xml:space="preserve"> </w:t>
      </w:r>
      <w:r w:rsidRPr="40DEBF3B">
        <w:rPr>
          <w:sz w:val="24"/>
          <w:szCs w:val="24"/>
        </w:rPr>
        <w:t>terminal</w:t>
      </w:r>
      <w:r w:rsidRPr="40DEBF3B">
        <w:rPr>
          <w:spacing w:val="1"/>
          <w:sz w:val="24"/>
          <w:szCs w:val="24"/>
        </w:rPr>
        <w:t xml:space="preserve"> </w:t>
      </w:r>
      <w:r w:rsidRPr="40DEBF3B">
        <w:rPr>
          <w:sz w:val="24"/>
          <w:szCs w:val="24"/>
        </w:rPr>
        <w:t>equipment</w:t>
      </w:r>
      <w:r w:rsidRPr="40DEBF3B">
        <w:rPr>
          <w:spacing w:val="1"/>
          <w:sz w:val="24"/>
          <w:szCs w:val="24"/>
        </w:rPr>
        <w:t xml:space="preserve"> </w:t>
      </w:r>
      <w:r w:rsidRPr="40DEBF3B">
        <w:rPr>
          <w:sz w:val="24"/>
          <w:szCs w:val="24"/>
        </w:rPr>
        <w:t>and</w:t>
      </w:r>
      <w:r w:rsidRPr="40DEBF3B">
        <w:rPr>
          <w:spacing w:val="1"/>
          <w:sz w:val="24"/>
          <w:szCs w:val="24"/>
        </w:rPr>
        <w:t xml:space="preserve"> </w:t>
      </w:r>
      <w:r w:rsidRPr="40DEBF3B">
        <w:rPr>
          <w:sz w:val="24"/>
          <w:szCs w:val="24"/>
        </w:rPr>
        <w:t>clean</w:t>
      </w:r>
      <w:r w:rsidRPr="40DEBF3B">
        <w:rPr>
          <w:spacing w:val="1"/>
          <w:sz w:val="24"/>
          <w:szCs w:val="24"/>
        </w:rPr>
        <w:t xml:space="preserve"> </w:t>
      </w:r>
      <w:r w:rsidRPr="40DEBF3B">
        <w:rPr>
          <w:sz w:val="24"/>
          <w:szCs w:val="24"/>
        </w:rPr>
        <w:t>groundhandling</w:t>
      </w:r>
      <w:r w:rsidRPr="40DEBF3B">
        <w:rPr>
          <w:spacing w:val="-2"/>
          <w:sz w:val="24"/>
          <w:szCs w:val="24"/>
        </w:rPr>
        <w:t xml:space="preserve"> </w:t>
      </w:r>
      <w:r w:rsidRPr="40DEBF3B">
        <w:rPr>
          <w:sz w:val="24"/>
          <w:szCs w:val="24"/>
        </w:rPr>
        <w:t>equipment;</w:t>
      </w:r>
    </w:p>
    <w:p w14:paraId="26ADAF3F" w14:textId="77777777" w:rsidR="004B799C" w:rsidRDefault="004B799C">
      <w:pPr>
        <w:pStyle w:val="BodyText"/>
        <w:spacing w:before="10"/>
        <w:rPr>
          <w:sz w:val="20"/>
        </w:rPr>
      </w:pPr>
    </w:p>
    <w:p w14:paraId="7028D6AE" w14:textId="77777777" w:rsidR="004B799C" w:rsidRDefault="00CA4AAC" w:rsidP="40DEBF3B">
      <w:pPr>
        <w:pStyle w:val="ListParagraph"/>
        <w:numPr>
          <w:ilvl w:val="0"/>
          <w:numId w:val="26"/>
        </w:numPr>
        <w:tabs>
          <w:tab w:val="left" w:pos="2092"/>
        </w:tabs>
        <w:ind w:right="957"/>
        <w:jc w:val="both"/>
        <w:rPr>
          <w:sz w:val="24"/>
          <w:szCs w:val="24"/>
        </w:rPr>
      </w:pPr>
      <w:r w:rsidRPr="40DEBF3B">
        <w:rPr>
          <w:sz w:val="24"/>
          <w:szCs w:val="24"/>
        </w:rPr>
        <w:t>‘cogeneration’ or combined heat and power means cogeneration as defined in</w:t>
      </w:r>
      <w:r w:rsidRPr="40DEBF3B">
        <w:rPr>
          <w:spacing w:val="1"/>
          <w:sz w:val="24"/>
          <w:szCs w:val="24"/>
        </w:rPr>
        <w:t xml:space="preserve"> </w:t>
      </w:r>
      <w:r w:rsidRPr="40DEBF3B">
        <w:rPr>
          <w:sz w:val="24"/>
          <w:szCs w:val="24"/>
        </w:rPr>
        <w:t>Article</w:t>
      </w:r>
      <w:r w:rsidRPr="40DEBF3B">
        <w:rPr>
          <w:spacing w:val="19"/>
          <w:sz w:val="24"/>
          <w:szCs w:val="24"/>
        </w:rPr>
        <w:t xml:space="preserve"> </w:t>
      </w:r>
      <w:r w:rsidRPr="40DEBF3B">
        <w:rPr>
          <w:sz w:val="24"/>
          <w:szCs w:val="24"/>
        </w:rPr>
        <w:t>2,</w:t>
      </w:r>
      <w:r w:rsidRPr="40DEBF3B">
        <w:rPr>
          <w:spacing w:val="20"/>
          <w:sz w:val="24"/>
          <w:szCs w:val="24"/>
        </w:rPr>
        <w:t xml:space="preserve"> </w:t>
      </w:r>
      <w:r w:rsidRPr="40DEBF3B">
        <w:rPr>
          <w:sz w:val="24"/>
          <w:szCs w:val="24"/>
        </w:rPr>
        <w:t>point</w:t>
      </w:r>
      <w:r w:rsidRPr="40DEBF3B">
        <w:rPr>
          <w:spacing w:val="22"/>
          <w:sz w:val="24"/>
          <w:szCs w:val="24"/>
        </w:rPr>
        <w:t xml:space="preserve"> </w:t>
      </w:r>
      <w:r w:rsidRPr="40DEBF3B">
        <w:rPr>
          <w:sz w:val="24"/>
          <w:szCs w:val="24"/>
        </w:rPr>
        <w:t>(30),</w:t>
      </w:r>
      <w:r w:rsidRPr="40DEBF3B">
        <w:rPr>
          <w:spacing w:val="20"/>
          <w:sz w:val="24"/>
          <w:szCs w:val="24"/>
        </w:rPr>
        <w:t xml:space="preserve"> </w:t>
      </w:r>
      <w:r w:rsidRPr="40DEBF3B">
        <w:rPr>
          <w:sz w:val="24"/>
          <w:szCs w:val="24"/>
        </w:rPr>
        <w:t>of</w:t>
      </w:r>
      <w:r w:rsidRPr="40DEBF3B">
        <w:rPr>
          <w:spacing w:val="22"/>
          <w:sz w:val="24"/>
          <w:szCs w:val="24"/>
        </w:rPr>
        <w:t xml:space="preserve"> </w:t>
      </w:r>
      <w:r w:rsidRPr="40DEBF3B">
        <w:rPr>
          <w:sz w:val="24"/>
          <w:szCs w:val="24"/>
        </w:rPr>
        <w:t>Directive</w:t>
      </w:r>
      <w:r w:rsidRPr="40DEBF3B">
        <w:rPr>
          <w:spacing w:val="20"/>
          <w:sz w:val="24"/>
          <w:szCs w:val="24"/>
        </w:rPr>
        <w:t xml:space="preserve"> </w:t>
      </w:r>
      <w:r w:rsidRPr="40DEBF3B">
        <w:rPr>
          <w:sz w:val="24"/>
          <w:szCs w:val="24"/>
        </w:rPr>
        <w:t>(EU)</w:t>
      </w:r>
      <w:r w:rsidRPr="40DEBF3B">
        <w:rPr>
          <w:spacing w:val="19"/>
          <w:sz w:val="24"/>
          <w:szCs w:val="24"/>
        </w:rPr>
        <w:t xml:space="preserve"> </w:t>
      </w:r>
      <w:r w:rsidRPr="40DEBF3B">
        <w:rPr>
          <w:sz w:val="24"/>
          <w:szCs w:val="24"/>
        </w:rPr>
        <w:t>2012/27</w:t>
      </w:r>
      <w:r w:rsidRPr="40DEBF3B">
        <w:rPr>
          <w:spacing w:val="23"/>
          <w:sz w:val="24"/>
          <w:szCs w:val="24"/>
        </w:rPr>
        <w:t xml:space="preserve"> </w:t>
      </w:r>
      <w:r w:rsidRPr="40DEBF3B">
        <w:rPr>
          <w:sz w:val="24"/>
          <w:szCs w:val="24"/>
        </w:rPr>
        <w:t>of</w:t>
      </w:r>
      <w:r w:rsidRPr="40DEBF3B">
        <w:rPr>
          <w:spacing w:val="19"/>
          <w:sz w:val="24"/>
          <w:szCs w:val="24"/>
        </w:rPr>
        <w:t xml:space="preserve"> </w:t>
      </w:r>
      <w:r w:rsidRPr="40DEBF3B">
        <w:rPr>
          <w:sz w:val="24"/>
          <w:szCs w:val="24"/>
        </w:rPr>
        <w:t>the</w:t>
      </w:r>
      <w:r w:rsidRPr="40DEBF3B">
        <w:rPr>
          <w:spacing w:val="19"/>
          <w:sz w:val="24"/>
          <w:szCs w:val="24"/>
        </w:rPr>
        <w:t xml:space="preserve"> </w:t>
      </w:r>
      <w:r w:rsidRPr="40DEBF3B">
        <w:rPr>
          <w:sz w:val="24"/>
          <w:szCs w:val="24"/>
        </w:rPr>
        <w:t>European</w:t>
      </w:r>
      <w:r w:rsidRPr="40DEBF3B">
        <w:rPr>
          <w:spacing w:val="21"/>
          <w:sz w:val="24"/>
          <w:szCs w:val="24"/>
        </w:rPr>
        <w:t xml:space="preserve"> </w:t>
      </w:r>
      <w:r w:rsidRPr="40DEBF3B">
        <w:rPr>
          <w:sz w:val="24"/>
          <w:szCs w:val="24"/>
        </w:rPr>
        <w:t>Parliament</w:t>
      </w:r>
      <w:r w:rsidRPr="40DEBF3B">
        <w:rPr>
          <w:spacing w:val="20"/>
          <w:sz w:val="24"/>
          <w:szCs w:val="24"/>
        </w:rPr>
        <w:t xml:space="preserve"> </w:t>
      </w:r>
      <w:r w:rsidRPr="40DEBF3B">
        <w:rPr>
          <w:sz w:val="24"/>
          <w:szCs w:val="24"/>
        </w:rPr>
        <w:t>and</w:t>
      </w:r>
      <w:r w:rsidRPr="40DEBF3B">
        <w:rPr>
          <w:spacing w:val="-58"/>
          <w:sz w:val="24"/>
          <w:szCs w:val="24"/>
        </w:rPr>
        <w:t xml:space="preserve"> </w:t>
      </w:r>
      <w:r w:rsidRPr="40DEBF3B">
        <w:rPr>
          <w:sz w:val="24"/>
          <w:szCs w:val="24"/>
        </w:rPr>
        <w:t>of the</w:t>
      </w:r>
      <w:r w:rsidRPr="40DEBF3B">
        <w:rPr>
          <w:spacing w:val="-2"/>
          <w:sz w:val="24"/>
          <w:szCs w:val="24"/>
        </w:rPr>
        <w:t xml:space="preserve"> </w:t>
      </w:r>
      <w:r w:rsidRPr="40DEBF3B">
        <w:rPr>
          <w:sz w:val="24"/>
          <w:szCs w:val="24"/>
        </w:rPr>
        <w:t>Council</w:t>
      </w:r>
      <w:r w:rsidRPr="40DEBF3B">
        <w:rPr>
          <w:sz w:val="24"/>
          <w:szCs w:val="24"/>
          <w:vertAlign w:val="superscript"/>
        </w:rPr>
        <w:t>28</w:t>
      </w:r>
      <w:r w:rsidRPr="40DEBF3B">
        <w:rPr>
          <w:sz w:val="24"/>
          <w:szCs w:val="24"/>
        </w:rPr>
        <w:t>;</w:t>
      </w:r>
    </w:p>
    <w:p w14:paraId="69C0C666" w14:textId="77777777" w:rsidR="004B799C" w:rsidRDefault="00CA4AAC" w:rsidP="40DEBF3B">
      <w:pPr>
        <w:pStyle w:val="ListParagraph"/>
        <w:numPr>
          <w:ilvl w:val="0"/>
          <w:numId w:val="26"/>
        </w:numPr>
        <w:tabs>
          <w:tab w:val="left" w:pos="2092"/>
        </w:tabs>
        <w:spacing w:before="240"/>
        <w:ind w:right="956"/>
        <w:jc w:val="both"/>
        <w:rPr>
          <w:sz w:val="24"/>
          <w:szCs w:val="24"/>
        </w:rPr>
      </w:pPr>
      <w:r w:rsidRPr="40DEBF3B">
        <w:rPr>
          <w:sz w:val="24"/>
          <w:szCs w:val="24"/>
        </w:rPr>
        <w:t>‘contaminated site’ means a site where there is a confirmed presence, caused by</w:t>
      </w:r>
      <w:r w:rsidRPr="40DEBF3B">
        <w:rPr>
          <w:spacing w:val="1"/>
          <w:sz w:val="24"/>
          <w:szCs w:val="24"/>
        </w:rPr>
        <w:t xml:space="preserve"> </w:t>
      </w:r>
      <w:r w:rsidRPr="40DEBF3B">
        <w:rPr>
          <w:sz w:val="24"/>
          <w:szCs w:val="24"/>
        </w:rPr>
        <w:t>human</w:t>
      </w:r>
      <w:r w:rsidRPr="40DEBF3B">
        <w:rPr>
          <w:spacing w:val="1"/>
          <w:sz w:val="24"/>
          <w:szCs w:val="24"/>
        </w:rPr>
        <w:t xml:space="preserve"> </w:t>
      </w:r>
      <w:r w:rsidRPr="40DEBF3B">
        <w:rPr>
          <w:sz w:val="24"/>
          <w:szCs w:val="24"/>
        </w:rPr>
        <w:t>activity,</w:t>
      </w:r>
      <w:r w:rsidRPr="40DEBF3B">
        <w:rPr>
          <w:spacing w:val="1"/>
          <w:sz w:val="24"/>
          <w:szCs w:val="24"/>
        </w:rPr>
        <w:t xml:space="preserve"> </w:t>
      </w:r>
      <w:r w:rsidRPr="40DEBF3B">
        <w:rPr>
          <w:sz w:val="24"/>
          <w:szCs w:val="24"/>
        </w:rPr>
        <w:t>of</w:t>
      </w:r>
      <w:r w:rsidRPr="40DEBF3B">
        <w:rPr>
          <w:spacing w:val="1"/>
          <w:sz w:val="24"/>
          <w:szCs w:val="24"/>
        </w:rPr>
        <w:t xml:space="preserve"> </w:t>
      </w:r>
      <w:r w:rsidRPr="40DEBF3B">
        <w:rPr>
          <w:sz w:val="24"/>
          <w:szCs w:val="24"/>
        </w:rPr>
        <w:t>materials</w:t>
      </w:r>
      <w:r w:rsidRPr="40DEBF3B">
        <w:rPr>
          <w:spacing w:val="1"/>
          <w:sz w:val="24"/>
          <w:szCs w:val="24"/>
        </w:rPr>
        <w:t xml:space="preserve"> </w:t>
      </w:r>
      <w:r w:rsidRPr="40DEBF3B">
        <w:rPr>
          <w:sz w:val="24"/>
          <w:szCs w:val="24"/>
        </w:rPr>
        <w:t>or</w:t>
      </w:r>
      <w:r w:rsidRPr="40DEBF3B">
        <w:rPr>
          <w:spacing w:val="1"/>
          <w:sz w:val="24"/>
          <w:szCs w:val="24"/>
        </w:rPr>
        <w:t xml:space="preserve"> </w:t>
      </w:r>
      <w:r w:rsidRPr="40DEBF3B">
        <w:rPr>
          <w:sz w:val="24"/>
          <w:szCs w:val="24"/>
        </w:rPr>
        <w:t>substances</w:t>
      </w:r>
      <w:r w:rsidRPr="40DEBF3B">
        <w:rPr>
          <w:spacing w:val="1"/>
          <w:sz w:val="24"/>
          <w:szCs w:val="24"/>
        </w:rPr>
        <w:t xml:space="preserve"> </w:t>
      </w:r>
      <w:r w:rsidRPr="40DEBF3B">
        <w:rPr>
          <w:sz w:val="24"/>
          <w:szCs w:val="24"/>
        </w:rPr>
        <w:t>of</w:t>
      </w:r>
      <w:r w:rsidRPr="40DEBF3B">
        <w:rPr>
          <w:spacing w:val="1"/>
          <w:sz w:val="24"/>
          <w:szCs w:val="24"/>
        </w:rPr>
        <w:t xml:space="preserve"> </w:t>
      </w:r>
      <w:r w:rsidRPr="40DEBF3B">
        <w:rPr>
          <w:sz w:val="24"/>
          <w:szCs w:val="24"/>
        </w:rPr>
        <w:t>such</w:t>
      </w:r>
      <w:r w:rsidRPr="40DEBF3B">
        <w:rPr>
          <w:spacing w:val="1"/>
          <w:sz w:val="24"/>
          <w:szCs w:val="24"/>
        </w:rPr>
        <w:t xml:space="preserve"> </w:t>
      </w:r>
      <w:r w:rsidRPr="40DEBF3B">
        <w:rPr>
          <w:sz w:val="24"/>
          <w:szCs w:val="24"/>
        </w:rPr>
        <w:t>a</w:t>
      </w:r>
      <w:r w:rsidRPr="40DEBF3B">
        <w:rPr>
          <w:spacing w:val="1"/>
          <w:sz w:val="24"/>
          <w:szCs w:val="24"/>
        </w:rPr>
        <w:t xml:space="preserve"> </w:t>
      </w:r>
      <w:r w:rsidRPr="40DEBF3B">
        <w:rPr>
          <w:sz w:val="24"/>
          <w:szCs w:val="24"/>
        </w:rPr>
        <w:t>level</w:t>
      </w:r>
      <w:r w:rsidRPr="40DEBF3B">
        <w:rPr>
          <w:spacing w:val="1"/>
          <w:sz w:val="24"/>
          <w:szCs w:val="24"/>
        </w:rPr>
        <w:t xml:space="preserve"> </w:t>
      </w:r>
      <w:r w:rsidRPr="40DEBF3B">
        <w:rPr>
          <w:sz w:val="24"/>
          <w:szCs w:val="24"/>
        </w:rPr>
        <w:t>that</w:t>
      </w:r>
      <w:r w:rsidRPr="40DEBF3B">
        <w:rPr>
          <w:spacing w:val="1"/>
          <w:sz w:val="24"/>
          <w:szCs w:val="24"/>
        </w:rPr>
        <w:t xml:space="preserve"> </w:t>
      </w:r>
      <w:r w:rsidRPr="40DEBF3B">
        <w:rPr>
          <w:sz w:val="24"/>
          <w:szCs w:val="24"/>
        </w:rPr>
        <w:t>they</w:t>
      </w:r>
      <w:r w:rsidRPr="40DEBF3B">
        <w:rPr>
          <w:spacing w:val="1"/>
          <w:sz w:val="24"/>
          <w:szCs w:val="24"/>
        </w:rPr>
        <w:t xml:space="preserve"> </w:t>
      </w:r>
      <w:r w:rsidRPr="40DEBF3B">
        <w:rPr>
          <w:sz w:val="24"/>
          <w:szCs w:val="24"/>
        </w:rPr>
        <w:t>pose</w:t>
      </w:r>
      <w:r w:rsidRPr="40DEBF3B">
        <w:rPr>
          <w:spacing w:val="1"/>
          <w:sz w:val="24"/>
          <w:szCs w:val="24"/>
        </w:rPr>
        <w:t xml:space="preserve"> </w:t>
      </w:r>
      <w:r w:rsidRPr="40DEBF3B">
        <w:rPr>
          <w:sz w:val="24"/>
          <w:szCs w:val="24"/>
        </w:rPr>
        <w:t>a</w:t>
      </w:r>
      <w:r w:rsidRPr="40DEBF3B">
        <w:rPr>
          <w:spacing w:val="1"/>
          <w:sz w:val="24"/>
          <w:szCs w:val="24"/>
        </w:rPr>
        <w:t xml:space="preserve"> </w:t>
      </w:r>
      <w:r w:rsidRPr="40DEBF3B">
        <w:rPr>
          <w:sz w:val="24"/>
          <w:szCs w:val="24"/>
        </w:rPr>
        <w:t>significant risk to human health or the environment, taking into account current</w:t>
      </w:r>
      <w:r w:rsidRPr="40DEBF3B">
        <w:rPr>
          <w:spacing w:val="1"/>
          <w:sz w:val="24"/>
          <w:szCs w:val="24"/>
        </w:rPr>
        <w:t xml:space="preserve"> </w:t>
      </w:r>
      <w:r w:rsidRPr="40DEBF3B">
        <w:rPr>
          <w:sz w:val="24"/>
          <w:szCs w:val="24"/>
        </w:rPr>
        <w:t>and</w:t>
      </w:r>
      <w:r w:rsidRPr="40DEBF3B">
        <w:rPr>
          <w:spacing w:val="-1"/>
          <w:sz w:val="24"/>
          <w:szCs w:val="24"/>
        </w:rPr>
        <w:t xml:space="preserve"> </w:t>
      </w:r>
      <w:r w:rsidRPr="40DEBF3B">
        <w:rPr>
          <w:sz w:val="24"/>
          <w:szCs w:val="24"/>
        </w:rPr>
        <w:t>approved</w:t>
      </w:r>
      <w:r w:rsidRPr="40DEBF3B">
        <w:rPr>
          <w:spacing w:val="2"/>
          <w:sz w:val="24"/>
          <w:szCs w:val="24"/>
        </w:rPr>
        <w:t xml:space="preserve"> </w:t>
      </w:r>
      <w:r w:rsidRPr="40DEBF3B">
        <w:rPr>
          <w:sz w:val="24"/>
          <w:szCs w:val="24"/>
        </w:rPr>
        <w:t>future</w:t>
      </w:r>
      <w:r w:rsidRPr="40DEBF3B">
        <w:rPr>
          <w:spacing w:val="-1"/>
          <w:sz w:val="24"/>
          <w:szCs w:val="24"/>
        </w:rPr>
        <w:t xml:space="preserve"> </w:t>
      </w:r>
      <w:r w:rsidRPr="40DEBF3B">
        <w:rPr>
          <w:sz w:val="24"/>
          <w:szCs w:val="24"/>
        </w:rPr>
        <w:t>use</w:t>
      </w:r>
      <w:r w:rsidRPr="40DEBF3B">
        <w:rPr>
          <w:spacing w:val="1"/>
          <w:sz w:val="24"/>
          <w:szCs w:val="24"/>
        </w:rPr>
        <w:t xml:space="preserve"> </w:t>
      </w:r>
      <w:r w:rsidRPr="40DEBF3B">
        <w:rPr>
          <w:sz w:val="24"/>
          <w:szCs w:val="24"/>
        </w:rPr>
        <w:t>of the</w:t>
      </w:r>
      <w:r w:rsidRPr="40DEBF3B">
        <w:rPr>
          <w:spacing w:val="-2"/>
          <w:sz w:val="24"/>
          <w:szCs w:val="24"/>
        </w:rPr>
        <w:t xml:space="preserve"> </w:t>
      </w:r>
      <w:r w:rsidRPr="40DEBF3B">
        <w:rPr>
          <w:sz w:val="24"/>
          <w:szCs w:val="24"/>
        </w:rPr>
        <w:t>land;</w:t>
      </w:r>
    </w:p>
    <w:p w14:paraId="23881431" w14:textId="77777777" w:rsidR="004B799C" w:rsidRDefault="004B799C">
      <w:pPr>
        <w:pStyle w:val="BodyText"/>
        <w:spacing w:before="11"/>
        <w:rPr>
          <w:sz w:val="20"/>
        </w:rPr>
      </w:pPr>
    </w:p>
    <w:p w14:paraId="367B6D2C" w14:textId="77777777" w:rsidR="004B799C" w:rsidRDefault="00CA4AAC" w:rsidP="40DEBF3B">
      <w:pPr>
        <w:pStyle w:val="ListParagraph"/>
        <w:numPr>
          <w:ilvl w:val="0"/>
          <w:numId w:val="26"/>
        </w:numPr>
        <w:tabs>
          <w:tab w:val="left" w:pos="2092"/>
        </w:tabs>
        <w:ind w:right="954"/>
        <w:jc w:val="both"/>
        <w:rPr>
          <w:sz w:val="24"/>
          <w:szCs w:val="24"/>
        </w:rPr>
      </w:pPr>
      <w:r w:rsidRPr="40DEBF3B">
        <w:rPr>
          <w:sz w:val="24"/>
          <w:szCs w:val="24"/>
        </w:rPr>
        <w:t>‘demonstration project’ means a project demonstrating a technology as</w:t>
      </w:r>
      <w:r w:rsidRPr="40DEBF3B">
        <w:rPr>
          <w:spacing w:val="60"/>
          <w:sz w:val="24"/>
          <w:szCs w:val="24"/>
        </w:rPr>
        <w:t xml:space="preserve"> </w:t>
      </w:r>
      <w:r w:rsidRPr="40DEBF3B">
        <w:rPr>
          <w:sz w:val="24"/>
          <w:szCs w:val="24"/>
        </w:rPr>
        <w:t>a first of</w:t>
      </w:r>
      <w:r w:rsidRPr="40DEBF3B">
        <w:rPr>
          <w:spacing w:val="1"/>
          <w:sz w:val="24"/>
          <w:szCs w:val="24"/>
        </w:rPr>
        <w:t xml:space="preserve"> </w:t>
      </w:r>
      <w:r w:rsidRPr="40DEBF3B">
        <w:rPr>
          <w:sz w:val="24"/>
          <w:szCs w:val="24"/>
        </w:rPr>
        <w:t>its kind in the Union and representing a significant innovation that goes well</w:t>
      </w:r>
      <w:r w:rsidRPr="40DEBF3B">
        <w:rPr>
          <w:spacing w:val="1"/>
          <w:sz w:val="24"/>
          <w:szCs w:val="24"/>
        </w:rPr>
        <w:t xml:space="preserve"> </w:t>
      </w:r>
      <w:r w:rsidRPr="40DEBF3B">
        <w:rPr>
          <w:sz w:val="24"/>
          <w:szCs w:val="24"/>
        </w:rPr>
        <w:t>beyond</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commercial</w:t>
      </w:r>
      <w:r w:rsidRPr="40DEBF3B">
        <w:rPr>
          <w:spacing w:val="1"/>
          <w:sz w:val="24"/>
          <w:szCs w:val="24"/>
        </w:rPr>
        <w:t xml:space="preserve"> </w:t>
      </w:r>
      <w:r w:rsidRPr="40DEBF3B">
        <w:rPr>
          <w:sz w:val="24"/>
          <w:szCs w:val="24"/>
        </w:rPr>
        <w:t>state</w:t>
      </w:r>
      <w:r w:rsidRPr="40DEBF3B">
        <w:rPr>
          <w:spacing w:val="-1"/>
          <w:sz w:val="24"/>
          <w:szCs w:val="24"/>
        </w:rPr>
        <w:t xml:space="preserve"> </w:t>
      </w:r>
      <w:r w:rsidRPr="40DEBF3B">
        <w:rPr>
          <w:sz w:val="24"/>
          <w:szCs w:val="24"/>
        </w:rPr>
        <w:t>of the</w:t>
      </w:r>
      <w:r w:rsidRPr="40DEBF3B">
        <w:rPr>
          <w:spacing w:val="-2"/>
          <w:sz w:val="24"/>
          <w:szCs w:val="24"/>
        </w:rPr>
        <w:t xml:space="preserve"> </w:t>
      </w:r>
      <w:r w:rsidRPr="40DEBF3B">
        <w:rPr>
          <w:sz w:val="24"/>
          <w:szCs w:val="24"/>
        </w:rPr>
        <w:t>art;</w:t>
      </w:r>
    </w:p>
    <w:p w14:paraId="381814DD" w14:textId="77777777" w:rsidR="004B799C" w:rsidRDefault="004B799C">
      <w:pPr>
        <w:pStyle w:val="BodyText"/>
        <w:spacing w:before="10"/>
        <w:rPr>
          <w:sz w:val="20"/>
        </w:rPr>
      </w:pPr>
    </w:p>
    <w:p w14:paraId="0EE540FF" w14:textId="77777777" w:rsidR="004B799C" w:rsidRDefault="00CA4AAC" w:rsidP="40DEBF3B">
      <w:pPr>
        <w:pStyle w:val="ListParagraph"/>
        <w:numPr>
          <w:ilvl w:val="0"/>
          <w:numId w:val="26"/>
        </w:numPr>
        <w:tabs>
          <w:tab w:val="left" w:pos="2092"/>
        </w:tabs>
        <w:ind w:right="954"/>
        <w:jc w:val="both"/>
        <w:rPr>
          <w:sz w:val="24"/>
          <w:szCs w:val="24"/>
        </w:rPr>
      </w:pPr>
      <w:r w:rsidRPr="40DEBF3B">
        <w:rPr>
          <w:sz w:val="24"/>
          <w:szCs w:val="24"/>
        </w:rPr>
        <w:t>‘digitalisation’</w:t>
      </w:r>
      <w:r w:rsidRPr="40DEBF3B">
        <w:rPr>
          <w:spacing w:val="1"/>
          <w:sz w:val="24"/>
          <w:szCs w:val="24"/>
        </w:rPr>
        <w:t xml:space="preserve"> </w:t>
      </w:r>
      <w:r w:rsidRPr="40DEBF3B">
        <w:rPr>
          <w:sz w:val="24"/>
          <w:szCs w:val="24"/>
        </w:rPr>
        <w:t>means</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adoption</w:t>
      </w:r>
      <w:r w:rsidRPr="40DEBF3B">
        <w:rPr>
          <w:spacing w:val="1"/>
          <w:sz w:val="24"/>
          <w:szCs w:val="24"/>
        </w:rPr>
        <w:t xml:space="preserve"> </w:t>
      </w:r>
      <w:r w:rsidRPr="40DEBF3B">
        <w:rPr>
          <w:sz w:val="24"/>
          <w:szCs w:val="24"/>
        </w:rPr>
        <w:t>of</w:t>
      </w:r>
      <w:r w:rsidRPr="40DEBF3B">
        <w:rPr>
          <w:spacing w:val="1"/>
          <w:sz w:val="24"/>
          <w:szCs w:val="24"/>
        </w:rPr>
        <w:t xml:space="preserve"> </w:t>
      </w:r>
      <w:r w:rsidRPr="40DEBF3B">
        <w:rPr>
          <w:sz w:val="24"/>
          <w:szCs w:val="24"/>
        </w:rPr>
        <w:t>technologies</w:t>
      </w:r>
      <w:r w:rsidRPr="40DEBF3B">
        <w:rPr>
          <w:spacing w:val="1"/>
          <w:sz w:val="24"/>
          <w:szCs w:val="24"/>
        </w:rPr>
        <w:t xml:space="preserve"> </w:t>
      </w:r>
      <w:r w:rsidRPr="40DEBF3B">
        <w:rPr>
          <w:sz w:val="24"/>
          <w:szCs w:val="24"/>
        </w:rPr>
        <w:t>carried</w:t>
      </w:r>
      <w:r w:rsidRPr="40DEBF3B">
        <w:rPr>
          <w:spacing w:val="1"/>
          <w:sz w:val="24"/>
          <w:szCs w:val="24"/>
        </w:rPr>
        <w:t xml:space="preserve"> </w:t>
      </w:r>
      <w:r w:rsidRPr="40DEBF3B">
        <w:rPr>
          <w:sz w:val="24"/>
          <w:szCs w:val="24"/>
        </w:rPr>
        <w:t>out</w:t>
      </w:r>
      <w:r w:rsidRPr="40DEBF3B">
        <w:rPr>
          <w:spacing w:val="1"/>
          <w:sz w:val="24"/>
          <w:szCs w:val="24"/>
        </w:rPr>
        <w:t xml:space="preserve"> </w:t>
      </w:r>
      <w:r w:rsidRPr="40DEBF3B">
        <w:rPr>
          <w:sz w:val="24"/>
          <w:szCs w:val="24"/>
        </w:rPr>
        <w:t>by</w:t>
      </w:r>
      <w:r w:rsidRPr="40DEBF3B">
        <w:rPr>
          <w:spacing w:val="1"/>
          <w:sz w:val="24"/>
          <w:szCs w:val="24"/>
        </w:rPr>
        <w:t xml:space="preserve"> </w:t>
      </w:r>
      <w:r w:rsidRPr="40DEBF3B">
        <w:rPr>
          <w:sz w:val="24"/>
          <w:szCs w:val="24"/>
        </w:rPr>
        <w:t>electronic</w:t>
      </w:r>
      <w:r w:rsidRPr="40DEBF3B">
        <w:rPr>
          <w:spacing w:val="1"/>
          <w:sz w:val="24"/>
          <w:szCs w:val="24"/>
        </w:rPr>
        <w:t xml:space="preserve"> </w:t>
      </w:r>
      <w:r w:rsidRPr="40DEBF3B">
        <w:rPr>
          <w:sz w:val="24"/>
          <w:szCs w:val="24"/>
        </w:rPr>
        <w:t>devices and/or systems which make it possible to increase product functionality,</w:t>
      </w:r>
      <w:r w:rsidRPr="40DEBF3B">
        <w:rPr>
          <w:spacing w:val="1"/>
          <w:sz w:val="24"/>
          <w:szCs w:val="24"/>
        </w:rPr>
        <w:t xml:space="preserve"> </w:t>
      </w:r>
      <w:r w:rsidRPr="40DEBF3B">
        <w:rPr>
          <w:sz w:val="24"/>
          <w:szCs w:val="24"/>
        </w:rPr>
        <w:t>develop</w:t>
      </w:r>
      <w:r w:rsidRPr="40DEBF3B">
        <w:rPr>
          <w:spacing w:val="1"/>
          <w:sz w:val="24"/>
          <w:szCs w:val="24"/>
        </w:rPr>
        <w:t xml:space="preserve"> </w:t>
      </w:r>
      <w:r w:rsidRPr="40DEBF3B">
        <w:rPr>
          <w:sz w:val="24"/>
          <w:szCs w:val="24"/>
        </w:rPr>
        <w:t>online</w:t>
      </w:r>
      <w:r w:rsidRPr="40DEBF3B">
        <w:rPr>
          <w:spacing w:val="1"/>
          <w:sz w:val="24"/>
          <w:szCs w:val="24"/>
        </w:rPr>
        <w:t xml:space="preserve"> </w:t>
      </w:r>
      <w:r w:rsidRPr="40DEBF3B">
        <w:rPr>
          <w:sz w:val="24"/>
          <w:szCs w:val="24"/>
        </w:rPr>
        <w:t>services,</w:t>
      </w:r>
      <w:r w:rsidRPr="40DEBF3B">
        <w:rPr>
          <w:spacing w:val="1"/>
          <w:sz w:val="24"/>
          <w:szCs w:val="24"/>
        </w:rPr>
        <w:t xml:space="preserve"> </w:t>
      </w:r>
      <w:r w:rsidRPr="40DEBF3B">
        <w:rPr>
          <w:sz w:val="24"/>
          <w:szCs w:val="24"/>
        </w:rPr>
        <w:t>modernise</w:t>
      </w:r>
      <w:r w:rsidRPr="40DEBF3B">
        <w:rPr>
          <w:spacing w:val="1"/>
          <w:sz w:val="24"/>
          <w:szCs w:val="24"/>
        </w:rPr>
        <w:t xml:space="preserve"> </w:t>
      </w:r>
      <w:r w:rsidRPr="40DEBF3B">
        <w:rPr>
          <w:sz w:val="24"/>
          <w:szCs w:val="24"/>
        </w:rPr>
        <w:t>processes,</w:t>
      </w:r>
      <w:r w:rsidRPr="40DEBF3B">
        <w:rPr>
          <w:spacing w:val="1"/>
          <w:sz w:val="24"/>
          <w:szCs w:val="24"/>
        </w:rPr>
        <w:t xml:space="preserve"> </w:t>
      </w:r>
      <w:r w:rsidRPr="40DEBF3B">
        <w:rPr>
          <w:sz w:val="24"/>
          <w:szCs w:val="24"/>
        </w:rPr>
        <w:t>or</w:t>
      </w:r>
      <w:r w:rsidRPr="40DEBF3B">
        <w:rPr>
          <w:spacing w:val="1"/>
          <w:sz w:val="24"/>
          <w:szCs w:val="24"/>
        </w:rPr>
        <w:t xml:space="preserve"> </w:t>
      </w:r>
      <w:r w:rsidRPr="40DEBF3B">
        <w:rPr>
          <w:sz w:val="24"/>
          <w:szCs w:val="24"/>
        </w:rPr>
        <w:t>migrate</w:t>
      </w:r>
      <w:r w:rsidRPr="40DEBF3B">
        <w:rPr>
          <w:spacing w:val="1"/>
          <w:sz w:val="24"/>
          <w:szCs w:val="24"/>
        </w:rPr>
        <w:t xml:space="preserve"> </w:t>
      </w:r>
      <w:r w:rsidRPr="40DEBF3B">
        <w:rPr>
          <w:sz w:val="24"/>
          <w:szCs w:val="24"/>
        </w:rPr>
        <w:t>to</w:t>
      </w:r>
      <w:r w:rsidRPr="40DEBF3B">
        <w:rPr>
          <w:spacing w:val="1"/>
          <w:sz w:val="24"/>
          <w:szCs w:val="24"/>
        </w:rPr>
        <w:t xml:space="preserve"> </w:t>
      </w:r>
      <w:r w:rsidRPr="40DEBF3B">
        <w:rPr>
          <w:sz w:val="24"/>
          <w:szCs w:val="24"/>
        </w:rPr>
        <w:t>business</w:t>
      </w:r>
      <w:r w:rsidRPr="40DEBF3B">
        <w:rPr>
          <w:spacing w:val="60"/>
          <w:sz w:val="24"/>
          <w:szCs w:val="24"/>
        </w:rPr>
        <w:t xml:space="preserve"> </w:t>
      </w:r>
      <w:r w:rsidRPr="40DEBF3B">
        <w:rPr>
          <w:sz w:val="24"/>
          <w:szCs w:val="24"/>
        </w:rPr>
        <w:t>models</w:t>
      </w:r>
      <w:r w:rsidRPr="40DEBF3B">
        <w:rPr>
          <w:spacing w:val="1"/>
          <w:sz w:val="24"/>
          <w:szCs w:val="24"/>
        </w:rPr>
        <w:t xml:space="preserve"> </w:t>
      </w:r>
      <w:r w:rsidRPr="40DEBF3B">
        <w:rPr>
          <w:sz w:val="24"/>
          <w:szCs w:val="24"/>
        </w:rPr>
        <w:t>based</w:t>
      </w:r>
      <w:r w:rsidRPr="40DEBF3B">
        <w:rPr>
          <w:spacing w:val="1"/>
          <w:sz w:val="24"/>
          <w:szCs w:val="24"/>
        </w:rPr>
        <w:t xml:space="preserve"> </w:t>
      </w:r>
      <w:r w:rsidRPr="40DEBF3B">
        <w:rPr>
          <w:sz w:val="24"/>
          <w:szCs w:val="24"/>
        </w:rPr>
        <w:t>on</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disintermediation</w:t>
      </w:r>
      <w:r w:rsidRPr="40DEBF3B">
        <w:rPr>
          <w:spacing w:val="1"/>
          <w:sz w:val="24"/>
          <w:szCs w:val="24"/>
        </w:rPr>
        <w:t xml:space="preserve"> </w:t>
      </w:r>
      <w:r w:rsidRPr="40DEBF3B">
        <w:rPr>
          <w:sz w:val="24"/>
          <w:szCs w:val="24"/>
        </w:rPr>
        <w:t>of</w:t>
      </w:r>
      <w:r w:rsidRPr="40DEBF3B">
        <w:rPr>
          <w:spacing w:val="1"/>
          <w:sz w:val="24"/>
          <w:szCs w:val="24"/>
        </w:rPr>
        <w:t xml:space="preserve"> </w:t>
      </w:r>
      <w:r w:rsidRPr="40DEBF3B">
        <w:rPr>
          <w:sz w:val="24"/>
          <w:szCs w:val="24"/>
        </w:rPr>
        <w:t>goods</w:t>
      </w:r>
      <w:r w:rsidRPr="40DEBF3B">
        <w:rPr>
          <w:spacing w:val="1"/>
          <w:sz w:val="24"/>
          <w:szCs w:val="24"/>
        </w:rPr>
        <w:t xml:space="preserve"> </w:t>
      </w:r>
      <w:r w:rsidRPr="40DEBF3B">
        <w:rPr>
          <w:sz w:val="24"/>
          <w:szCs w:val="24"/>
        </w:rPr>
        <w:t>production</w:t>
      </w:r>
      <w:r w:rsidRPr="40DEBF3B">
        <w:rPr>
          <w:spacing w:val="1"/>
          <w:sz w:val="24"/>
          <w:szCs w:val="24"/>
        </w:rPr>
        <w:t xml:space="preserve"> </w:t>
      </w:r>
      <w:r w:rsidRPr="40DEBF3B">
        <w:rPr>
          <w:sz w:val="24"/>
          <w:szCs w:val="24"/>
        </w:rPr>
        <w:t>and</w:t>
      </w:r>
      <w:r w:rsidRPr="40DEBF3B">
        <w:rPr>
          <w:spacing w:val="1"/>
          <w:sz w:val="24"/>
          <w:szCs w:val="24"/>
        </w:rPr>
        <w:t xml:space="preserve"> </w:t>
      </w:r>
      <w:r w:rsidRPr="40DEBF3B">
        <w:rPr>
          <w:sz w:val="24"/>
          <w:szCs w:val="24"/>
        </w:rPr>
        <w:t>service</w:t>
      </w:r>
      <w:r w:rsidRPr="40DEBF3B">
        <w:rPr>
          <w:spacing w:val="1"/>
          <w:sz w:val="24"/>
          <w:szCs w:val="24"/>
        </w:rPr>
        <w:t xml:space="preserve"> </w:t>
      </w:r>
      <w:r w:rsidRPr="40DEBF3B">
        <w:rPr>
          <w:sz w:val="24"/>
          <w:szCs w:val="24"/>
        </w:rPr>
        <w:t>delivery,</w:t>
      </w:r>
      <w:r w:rsidRPr="40DEBF3B">
        <w:rPr>
          <w:spacing w:val="1"/>
          <w:sz w:val="24"/>
          <w:szCs w:val="24"/>
        </w:rPr>
        <w:t xml:space="preserve"> </w:t>
      </w:r>
      <w:r w:rsidRPr="40DEBF3B">
        <w:rPr>
          <w:sz w:val="24"/>
          <w:szCs w:val="24"/>
        </w:rPr>
        <w:t>eventually</w:t>
      </w:r>
      <w:r w:rsidRPr="40DEBF3B">
        <w:rPr>
          <w:spacing w:val="-5"/>
          <w:sz w:val="24"/>
          <w:szCs w:val="24"/>
        </w:rPr>
        <w:t xml:space="preserve"> </w:t>
      </w:r>
      <w:r w:rsidRPr="40DEBF3B">
        <w:rPr>
          <w:sz w:val="24"/>
          <w:szCs w:val="24"/>
        </w:rPr>
        <w:t>producing</w:t>
      </w:r>
      <w:r w:rsidRPr="40DEBF3B">
        <w:rPr>
          <w:spacing w:val="-3"/>
          <w:sz w:val="24"/>
          <w:szCs w:val="24"/>
        </w:rPr>
        <w:t xml:space="preserve"> </w:t>
      </w:r>
      <w:r w:rsidRPr="40DEBF3B">
        <w:rPr>
          <w:sz w:val="24"/>
          <w:szCs w:val="24"/>
        </w:rPr>
        <w:t>a</w:t>
      </w:r>
      <w:r w:rsidRPr="40DEBF3B">
        <w:rPr>
          <w:spacing w:val="-1"/>
          <w:sz w:val="24"/>
          <w:szCs w:val="24"/>
        </w:rPr>
        <w:t xml:space="preserve"> </w:t>
      </w:r>
      <w:r w:rsidRPr="40DEBF3B">
        <w:rPr>
          <w:sz w:val="24"/>
          <w:szCs w:val="24"/>
        </w:rPr>
        <w:t>transformative impact;</w:t>
      </w:r>
    </w:p>
    <w:p w14:paraId="0BFB40E5" w14:textId="77777777" w:rsidR="004B799C" w:rsidRDefault="004B799C">
      <w:pPr>
        <w:pStyle w:val="BodyText"/>
        <w:spacing w:before="10"/>
        <w:rPr>
          <w:sz w:val="20"/>
        </w:rPr>
      </w:pPr>
    </w:p>
    <w:p w14:paraId="40F544E4" w14:textId="77777777" w:rsidR="004B799C" w:rsidRDefault="00CA4AAC" w:rsidP="40DEBF3B">
      <w:pPr>
        <w:pStyle w:val="ListParagraph"/>
        <w:numPr>
          <w:ilvl w:val="0"/>
          <w:numId w:val="26"/>
        </w:numPr>
        <w:tabs>
          <w:tab w:val="left" w:pos="2092"/>
        </w:tabs>
        <w:ind w:right="957"/>
        <w:jc w:val="both"/>
        <w:rPr>
          <w:sz w:val="24"/>
          <w:szCs w:val="24"/>
        </w:rPr>
      </w:pPr>
      <w:r w:rsidRPr="40DEBF3B">
        <w:rPr>
          <w:sz w:val="24"/>
          <w:szCs w:val="24"/>
        </w:rPr>
        <w:t>‘disposal’</w:t>
      </w:r>
      <w:r w:rsidRPr="40DEBF3B">
        <w:rPr>
          <w:spacing w:val="1"/>
          <w:sz w:val="24"/>
          <w:szCs w:val="24"/>
        </w:rPr>
        <w:t xml:space="preserve"> </w:t>
      </w:r>
      <w:r w:rsidRPr="40DEBF3B">
        <w:rPr>
          <w:sz w:val="24"/>
          <w:szCs w:val="24"/>
        </w:rPr>
        <w:t>means</w:t>
      </w:r>
      <w:r w:rsidRPr="40DEBF3B">
        <w:rPr>
          <w:spacing w:val="1"/>
          <w:sz w:val="24"/>
          <w:szCs w:val="24"/>
        </w:rPr>
        <w:t xml:space="preserve"> </w:t>
      </w:r>
      <w:r w:rsidRPr="40DEBF3B">
        <w:rPr>
          <w:sz w:val="24"/>
          <w:szCs w:val="24"/>
        </w:rPr>
        <w:t>disposal</w:t>
      </w:r>
      <w:r w:rsidRPr="40DEBF3B">
        <w:rPr>
          <w:spacing w:val="1"/>
          <w:sz w:val="24"/>
          <w:szCs w:val="24"/>
        </w:rPr>
        <w:t xml:space="preserve"> </w:t>
      </w:r>
      <w:r w:rsidRPr="40DEBF3B">
        <w:rPr>
          <w:sz w:val="24"/>
          <w:szCs w:val="24"/>
        </w:rPr>
        <w:t>as</w:t>
      </w:r>
      <w:r w:rsidRPr="40DEBF3B">
        <w:rPr>
          <w:spacing w:val="1"/>
          <w:sz w:val="24"/>
          <w:szCs w:val="24"/>
        </w:rPr>
        <w:t xml:space="preserve"> </w:t>
      </w:r>
      <w:r w:rsidRPr="40DEBF3B">
        <w:rPr>
          <w:sz w:val="24"/>
          <w:szCs w:val="24"/>
        </w:rPr>
        <w:t>defined</w:t>
      </w:r>
      <w:r w:rsidRPr="40DEBF3B">
        <w:rPr>
          <w:spacing w:val="1"/>
          <w:sz w:val="24"/>
          <w:szCs w:val="24"/>
        </w:rPr>
        <w:t xml:space="preserve"> </w:t>
      </w:r>
      <w:r w:rsidRPr="40DEBF3B">
        <w:rPr>
          <w:sz w:val="24"/>
          <w:szCs w:val="24"/>
        </w:rPr>
        <w:t>in</w:t>
      </w:r>
      <w:r w:rsidRPr="40DEBF3B">
        <w:rPr>
          <w:spacing w:val="1"/>
          <w:sz w:val="24"/>
          <w:szCs w:val="24"/>
        </w:rPr>
        <w:t xml:space="preserve"> </w:t>
      </w:r>
      <w:r w:rsidRPr="40DEBF3B">
        <w:rPr>
          <w:sz w:val="24"/>
          <w:szCs w:val="24"/>
        </w:rPr>
        <w:t>Article</w:t>
      </w:r>
      <w:r w:rsidRPr="40DEBF3B">
        <w:rPr>
          <w:spacing w:val="1"/>
          <w:sz w:val="24"/>
          <w:szCs w:val="24"/>
        </w:rPr>
        <w:t xml:space="preserve"> </w:t>
      </w:r>
      <w:r w:rsidRPr="40DEBF3B">
        <w:rPr>
          <w:sz w:val="24"/>
          <w:szCs w:val="24"/>
        </w:rPr>
        <w:t>3,</w:t>
      </w:r>
      <w:r w:rsidRPr="40DEBF3B">
        <w:rPr>
          <w:spacing w:val="1"/>
          <w:sz w:val="24"/>
          <w:szCs w:val="24"/>
        </w:rPr>
        <w:t xml:space="preserve"> </w:t>
      </w:r>
      <w:r w:rsidRPr="40DEBF3B">
        <w:rPr>
          <w:sz w:val="24"/>
          <w:szCs w:val="24"/>
        </w:rPr>
        <w:t>point</w:t>
      </w:r>
      <w:r w:rsidRPr="40DEBF3B">
        <w:rPr>
          <w:spacing w:val="1"/>
          <w:sz w:val="24"/>
          <w:szCs w:val="24"/>
        </w:rPr>
        <w:t xml:space="preserve"> </w:t>
      </w:r>
      <w:r w:rsidRPr="40DEBF3B">
        <w:rPr>
          <w:sz w:val="24"/>
          <w:szCs w:val="24"/>
        </w:rPr>
        <w:t>19,</w:t>
      </w:r>
      <w:r w:rsidRPr="40DEBF3B">
        <w:rPr>
          <w:spacing w:val="1"/>
          <w:sz w:val="24"/>
          <w:szCs w:val="24"/>
        </w:rPr>
        <w:t xml:space="preserve"> </w:t>
      </w:r>
      <w:r w:rsidRPr="40DEBF3B">
        <w:rPr>
          <w:sz w:val="24"/>
          <w:szCs w:val="24"/>
        </w:rPr>
        <w:t>of</w:t>
      </w:r>
      <w:r w:rsidRPr="40DEBF3B">
        <w:rPr>
          <w:spacing w:val="1"/>
          <w:sz w:val="24"/>
          <w:szCs w:val="24"/>
        </w:rPr>
        <w:t xml:space="preserve"> </w:t>
      </w:r>
      <w:r w:rsidRPr="40DEBF3B">
        <w:rPr>
          <w:sz w:val="24"/>
          <w:szCs w:val="24"/>
        </w:rPr>
        <w:t>Directive</w:t>
      </w:r>
      <w:r w:rsidRPr="40DEBF3B">
        <w:rPr>
          <w:spacing w:val="1"/>
          <w:sz w:val="24"/>
          <w:szCs w:val="24"/>
        </w:rPr>
        <w:t xml:space="preserve"> </w:t>
      </w:r>
      <w:r w:rsidRPr="40DEBF3B">
        <w:rPr>
          <w:sz w:val="24"/>
          <w:szCs w:val="24"/>
        </w:rPr>
        <w:t>2008/98/EC of the</w:t>
      </w:r>
      <w:r w:rsidRPr="40DEBF3B">
        <w:rPr>
          <w:spacing w:val="-1"/>
          <w:sz w:val="24"/>
          <w:szCs w:val="24"/>
        </w:rPr>
        <w:t xml:space="preserve"> </w:t>
      </w:r>
      <w:r w:rsidRPr="40DEBF3B">
        <w:rPr>
          <w:sz w:val="24"/>
          <w:szCs w:val="24"/>
        </w:rPr>
        <w:t>European Parliament and of the Council</w:t>
      </w:r>
      <w:r w:rsidRPr="40DEBF3B">
        <w:rPr>
          <w:sz w:val="24"/>
          <w:szCs w:val="24"/>
          <w:vertAlign w:val="superscript"/>
        </w:rPr>
        <w:t>29</w:t>
      </w:r>
      <w:r w:rsidRPr="40DEBF3B">
        <w:rPr>
          <w:sz w:val="24"/>
          <w:szCs w:val="24"/>
        </w:rPr>
        <w:t>;</w:t>
      </w:r>
    </w:p>
    <w:p w14:paraId="1C60C568" w14:textId="77777777" w:rsidR="004B799C" w:rsidRDefault="00CA4AAC" w:rsidP="40DEBF3B">
      <w:pPr>
        <w:pStyle w:val="ListParagraph"/>
        <w:numPr>
          <w:ilvl w:val="0"/>
          <w:numId w:val="26"/>
        </w:numPr>
        <w:tabs>
          <w:tab w:val="left" w:pos="2092"/>
        </w:tabs>
        <w:spacing w:before="241"/>
        <w:ind w:right="957"/>
        <w:jc w:val="both"/>
        <w:rPr>
          <w:sz w:val="24"/>
          <w:szCs w:val="24"/>
        </w:rPr>
      </w:pPr>
      <w:r w:rsidRPr="40DEBF3B">
        <w:rPr>
          <w:sz w:val="24"/>
          <w:szCs w:val="24"/>
        </w:rPr>
        <w:t>‘distribution</w:t>
      </w:r>
      <w:r w:rsidRPr="40DEBF3B">
        <w:rPr>
          <w:spacing w:val="1"/>
          <w:sz w:val="24"/>
          <w:szCs w:val="24"/>
        </w:rPr>
        <w:t xml:space="preserve"> </w:t>
      </w:r>
      <w:r w:rsidRPr="40DEBF3B">
        <w:rPr>
          <w:sz w:val="24"/>
          <w:szCs w:val="24"/>
        </w:rPr>
        <w:t>system</w:t>
      </w:r>
      <w:r w:rsidRPr="40DEBF3B">
        <w:rPr>
          <w:spacing w:val="1"/>
          <w:sz w:val="24"/>
          <w:szCs w:val="24"/>
        </w:rPr>
        <w:t xml:space="preserve"> </w:t>
      </w:r>
      <w:r w:rsidRPr="40DEBF3B">
        <w:rPr>
          <w:sz w:val="24"/>
          <w:szCs w:val="24"/>
        </w:rPr>
        <w:t>operator’</w:t>
      </w:r>
      <w:r w:rsidRPr="40DEBF3B">
        <w:rPr>
          <w:spacing w:val="1"/>
          <w:sz w:val="24"/>
          <w:szCs w:val="24"/>
        </w:rPr>
        <w:t xml:space="preserve"> </w:t>
      </w:r>
      <w:r w:rsidRPr="40DEBF3B">
        <w:rPr>
          <w:sz w:val="24"/>
          <w:szCs w:val="24"/>
        </w:rPr>
        <w:t>(DSO)</w:t>
      </w:r>
      <w:r w:rsidRPr="40DEBF3B">
        <w:rPr>
          <w:spacing w:val="1"/>
          <w:sz w:val="24"/>
          <w:szCs w:val="24"/>
        </w:rPr>
        <w:t xml:space="preserve"> </w:t>
      </w:r>
      <w:r w:rsidRPr="40DEBF3B">
        <w:rPr>
          <w:sz w:val="24"/>
          <w:szCs w:val="24"/>
        </w:rPr>
        <w:t>means</w:t>
      </w:r>
      <w:r w:rsidRPr="40DEBF3B">
        <w:rPr>
          <w:spacing w:val="1"/>
          <w:sz w:val="24"/>
          <w:szCs w:val="24"/>
        </w:rPr>
        <w:t xml:space="preserve"> </w:t>
      </w:r>
      <w:r w:rsidRPr="40DEBF3B">
        <w:rPr>
          <w:sz w:val="24"/>
          <w:szCs w:val="24"/>
        </w:rPr>
        <w:t>distribution</w:t>
      </w:r>
      <w:r w:rsidRPr="40DEBF3B">
        <w:rPr>
          <w:spacing w:val="1"/>
          <w:sz w:val="24"/>
          <w:szCs w:val="24"/>
        </w:rPr>
        <w:t xml:space="preserve"> </w:t>
      </w:r>
      <w:r w:rsidRPr="40DEBF3B">
        <w:rPr>
          <w:sz w:val="24"/>
          <w:szCs w:val="24"/>
        </w:rPr>
        <w:t>system</w:t>
      </w:r>
      <w:r w:rsidRPr="40DEBF3B">
        <w:rPr>
          <w:spacing w:val="1"/>
          <w:sz w:val="24"/>
          <w:szCs w:val="24"/>
        </w:rPr>
        <w:t xml:space="preserve"> </w:t>
      </w:r>
      <w:r w:rsidRPr="40DEBF3B">
        <w:rPr>
          <w:sz w:val="24"/>
          <w:szCs w:val="24"/>
        </w:rPr>
        <w:t>operator</w:t>
      </w:r>
      <w:r w:rsidRPr="40DEBF3B">
        <w:rPr>
          <w:spacing w:val="1"/>
          <w:sz w:val="24"/>
          <w:szCs w:val="24"/>
        </w:rPr>
        <w:t xml:space="preserve"> </w:t>
      </w:r>
      <w:r w:rsidRPr="40DEBF3B">
        <w:rPr>
          <w:sz w:val="24"/>
          <w:szCs w:val="24"/>
        </w:rPr>
        <w:t>as</w:t>
      </w:r>
      <w:r w:rsidRPr="40DEBF3B">
        <w:rPr>
          <w:spacing w:val="1"/>
          <w:sz w:val="24"/>
          <w:szCs w:val="24"/>
        </w:rPr>
        <w:t xml:space="preserve"> </w:t>
      </w:r>
      <w:r w:rsidRPr="40DEBF3B">
        <w:rPr>
          <w:sz w:val="24"/>
          <w:szCs w:val="24"/>
        </w:rPr>
        <w:t>defined in Article 2, point (29), of Directive (EU) 2019/944 of the European</w:t>
      </w:r>
      <w:r w:rsidRPr="40DEBF3B">
        <w:rPr>
          <w:spacing w:val="1"/>
          <w:sz w:val="24"/>
          <w:szCs w:val="24"/>
        </w:rPr>
        <w:t xml:space="preserve"> </w:t>
      </w:r>
      <w:r w:rsidRPr="40DEBF3B">
        <w:rPr>
          <w:sz w:val="24"/>
          <w:szCs w:val="24"/>
        </w:rPr>
        <w:t>Parliament and of</w:t>
      </w:r>
      <w:r w:rsidRPr="40DEBF3B">
        <w:rPr>
          <w:spacing w:val="-1"/>
          <w:sz w:val="24"/>
          <w:szCs w:val="24"/>
        </w:rPr>
        <w:t xml:space="preserve"> </w:t>
      </w:r>
      <w:r w:rsidRPr="40DEBF3B">
        <w:rPr>
          <w:sz w:val="24"/>
          <w:szCs w:val="24"/>
        </w:rPr>
        <w:t>the Council;</w:t>
      </w:r>
    </w:p>
    <w:p w14:paraId="4781F3CF" w14:textId="77777777" w:rsidR="004B799C" w:rsidRDefault="004B799C">
      <w:pPr>
        <w:pStyle w:val="BodyText"/>
        <w:spacing w:before="10"/>
        <w:rPr>
          <w:sz w:val="20"/>
        </w:rPr>
      </w:pPr>
    </w:p>
    <w:p w14:paraId="5F731B8C" w14:textId="77777777" w:rsidR="004B799C" w:rsidRDefault="00CA4AAC" w:rsidP="40DEBF3B">
      <w:pPr>
        <w:pStyle w:val="ListParagraph"/>
        <w:numPr>
          <w:ilvl w:val="0"/>
          <w:numId w:val="26"/>
        </w:numPr>
        <w:tabs>
          <w:tab w:val="left" w:pos="2092"/>
        </w:tabs>
        <w:ind w:right="957"/>
        <w:jc w:val="both"/>
        <w:rPr>
          <w:sz w:val="24"/>
          <w:szCs w:val="24"/>
        </w:rPr>
      </w:pPr>
      <w:r w:rsidRPr="40DEBF3B">
        <w:rPr>
          <w:sz w:val="24"/>
          <w:szCs w:val="24"/>
        </w:rPr>
        <w:t>‘district heating’ or ‘district cooling’ means district heating or district cooling as</w:t>
      </w:r>
      <w:r w:rsidRPr="40DEBF3B">
        <w:rPr>
          <w:spacing w:val="1"/>
          <w:sz w:val="24"/>
          <w:szCs w:val="24"/>
        </w:rPr>
        <w:t xml:space="preserve"> </w:t>
      </w:r>
      <w:r w:rsidRPr="40DEBF3B">
        <w:rPr>
          <w:sz w:val="24"/>
          <w:szCs w:val="24"/>
        </w:rPr>
        <w:t>defined</w:t>
      </w:r>
      <w:r w:rsidRPr="40DEBF3B">
        <w:rPr>
          <w:spacing w:val="1"/>
          <w:sz w:val="24"/>
          <w:szCs w:val="24"/>
        </w:rPr>
        <w:t xml:space="preserve"> </w:t>
      </w:r>
      <w:r w:rsidRPr="40DEBF3B">
        <w:rPr>
          <w:sz w:val="24"/>
          <w:szCs w:val="24"/>
        </w:rPr>
        <w:t>in</w:t>
      </w:r>
      <w:r w:rsidRPr="40DEBF3B">
        <w:rPr>
          <w:spacing w:val="1"/>
          <w:sz w:val="24"/>
          <w:szCs w:val="24"/>
        </w:rPr>
        <w:t xml:space="preserve"> </w:t>
      </w:r>
      <w:r w:rsidRPr="40DEBF3B">
        <w:rPr>
          <w:sz w:val="24"/>
          <w:szCs w:val="24"/>
        </w:rPr>
        <w:t>Article</w:t>
      </w:r>
      <w:r w:rsidRPr="40DEBF3B">
        <w:rPr>
          <w:spacing w:val="1"/>
          <w:sz w:val="24"/>
          <w:szCs w:val="24"/>
        </w:rPr>
        <w:t xml:space="preserve"> </w:t>
      </w:r>
      <w:r w:rsidRPr="40DEBF3B">
        <w:rPr>
          <w:sz w:val="24"/>
          <w:szCs w:val="24"/>
        </w:rPr>
        <w:t>2,</w:t>
      </w:r>
      <w:r w:rsidRPr="40DEBF3B">
        <w:rPr>
          <w:spacing w:val="1"/>
          <w:sz w:val="24"/>
          <w:szCs w:val="24"/>
        </w:rPr>
        <w:t xml:space="preserve"> </w:t>
      </w:r>
      <w:r w:rsidRPr="40DEBF3B">
        <w:rPr>
          <w:sz w:val="24"/>
          <w:szCs w:val="24"/>
        </w:rPr>
        <w:t>point</w:t>
      </w:r>
      <w:r w:rsidRPr="40DEBF3B">
        <w:rPr>
          <w:spacing w:val="1"/>
          <w:sz w:val="24"/>
          <w:szCs w:val="24"/>
        </w:rPr>
        <w:t xml:space="preserve"> </w:t>
      </w:r>
      <w:r w:rsidRPr="40DEBF3B">
        <w:rPr>
          <w:sz w:val="24"/>
          <w:szCs w:val="24"/>
        </w:rPr>
        <w:t>(19),</w:t>
      </w:r>
      <w:r w:rsidRPr="40DEBF3B">
        <w:rPr>
          <w:spacing w:val="1"/>
          <w:sz w:val="24"/>
          <w:szCs w:val="24"/>
        </w:rPr>
        <w:t xml:space="preserve"> </w:t>
      </w:r>
      <w:r w:rsidRPr="40DEBF3B">
        <w:rPr>
          <w:sz w:val="24"/>
          <w:szCs w:val="24"/>
        </w:rPr>
        <w:t>of</w:t>
      </w:r>
      <w:r w:rsidRPr="40DEBF3B">
        <w:rPr>
          <w:spacing w:val="1"/>
          <w:sz w:val="24"/>
          <w:szCs w:val="24"/>
        </w:rPr>
        <w:t xml:space="preserve"> </w:t>
      </w:r>
      <w:r w:rsidRPr="40DEBF3B">
        <w:rPr>
          <w:sz w:val="24"/>
          <w:szCs w:val="24"/>
        </w:rPr>
        <w:t>Directive</w:t>
      </w:r>
      <w:r w:rsidRPr="40DEBF3B">
        <w:rPr>
          <w:spacing w:val="1"/>
          <w:sz w:val="24"/>
          <w:szCs w:val="24"/>
        </w:rPr>
        <w:t xml:space="preserve"> </w:t>
      </w:r>
      <w:r w:rsidRPr="40DEBF3B">
        <w:rPr>
          <w:sz w:val="24"/>
          <w:szCs w:val="24"/>
        </w:rPr>
        <w:t>(EU)</w:t>
      </w:r>
      <w:r w:rsidRPr="40DEBF3B">
        <w:rPr>
          <w:spacing w:val="1"/>
          <w:sz w:val="24"/>
          <w:szCs w:val="24"/>
        </w:rPr>
        <w:t xml:space="preserve"> </w:t>
      </w:r>
      <w:r w:rsidRPr="40DEBF3B">
        <w:rPr>
          <w:sz w:val="24"/>
          <w:szCs w:val="24"/>
        </w:rPr>
        <w:t>2010/31</w:t>
      </w:r>
      <w:r w:rsidRPr="40DEBF3B">
        <w:rPr>
          <w:spacing w:val="1"/>
          <w:sz w:val="24"/>
          <w:szCs w:val="24"/>
        </w:rPr>
        <w:t xml:space="preserve"> </w:t>
      </w:r>
      <w:r w:rsidRPr="40DEBF3B">
        <w:rPr>
          <w:sz w:val="24"/>
          <w:szCs w:val="24"/>
        </w:rPr>
        <w:t>of</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European</w:t>
      </w:r>
      <w:r w:rsidRPr="40DEBF3B">
        <w:rPr>
          <w:spacing w:val="-57"/>
          <w:sz w:val="24"/>
          <w:szCs w:val="24"/>
        </w:rPr>
        <w:t xml:space="preserve"> </w:t>
      </w:r>
      <w:r w:rsidRPr="40DEBF3B">
        <w:rPr>
          <w:sz w:val="24"/>
          <w:szCs w:val="24"/>
        </w:rPr>
        <w:t>Parliament and of</w:t>
      </w:r>
      <w:r w:rsidRPr="40DEBF3B">
        <w:rPr>
          <w:spacing w:val="-1"/>
          <w:sz w:val="24"/>
          <w:szCs w:val="24"/>
        </w:rPr>
        <w:t xml:space="preserve"> </w:t>
      </w:r>
      <w:r w:rsidRPr="40DEBF3B">
        <w:rPr>
          <w:sz w:val="24"/>
          <w:szCs w:val="24"/>
        </w:rPr>
        <w:t>the Council;</w:t>
      </w:r>
    </w:p>
    <w:p w14:paraId="5DF4B169" w14:textId="77777777" w:rsidR="004B799C" w:rsidRDefault="004B799C">
      <w:pPr>
        <w:pStyle w:val="BodyText"/>
        <w:spacing w:before="10"/>
        <w:rPr>
          <w:sz w:val="20"/>
        </w:rPr>
      </w:pPr>
    </w:p>
    <w:p w14:paraId="0F46E409" w14:textId="77777777" w:rsidR="004B799C" w:rsidRDefault="00CA4AAC" w:rsidP="40DEBF3B">
      <w:pPr>
        <w:pStyle w:val="ListParagraph"/>
        <w:numPr>
          <w:ilvl w:val="0"/>
          <w:numId w:val="26"/>
        </w:numPr>
        <w:tabs>
          <w:tab w:val="left" w:pos="2092"/>
        </w:tabs>
        <w:ind w:right="956"/>
        <w:jc w:val="both"/>
        <w:rPr>
          <w:sz w:val="24"/>
          <w:szCs w:val="24"/>
        </w:rPr>
      </w:pPr>
      <w:r w:rsidRPr="40DEBF3B">
        <w:rPr>
          <w:sz w:val="24"/>
          <w:szCs w:val="24"/>
        </w:rPr>
        <w:t>‘district</w:t>
      </w:r>
      <w:r w:rsidRPr="40DEBF3B">
        <w:rPr>
          <w:spacing w:val="1"/>
          <w:sz w:val="24"/>
          <w:szCs w:val="24"/>
        </w:rPr>
        <w:t xml:space="preserve"> </w:t>
      </w:r>
      <w:r w:rsidRPr="40DEBF3B">
        <w:rPr>
          <w:sz w:val="24"/>
          <w:szCs w:val="24"/>
        </w:rPr>
        <w:t>heating</w:t>
      </w:r>
      <w:r w:rsidRPr="40DEBF3B">
        <w:rPr>
          <w:spacing w:val="1"/>
          <w:sz w:val="24"/>
          <w:szCs w:val="24"/>
        </w:rPr>
        <w:t xml:space="preserve"> </w:t>
      </w:r>
      <w:r w:rsidRPr="40DEBF3B">
        <w:rPr>
          <w:sz w:val="24"/>
          <w:szCs w:val="24"/>
        </w:rPr>
        <w:t>and</w:t>
      </w:r>
      <w:r w:rsidRPr="40DEBF3B">
        <w:rPr>
          <w:spacing w:val="1"/>
          <w:sz w:val="24"/>
          <w:szCs w:val="24"/>
        </w:rPr>
        <w:t xml:space="preserve"> </w:t>
      </w:r>
      <w:r w:rsidRPr="40DEBF3B">
        <w:rPr>
          <w:sz w:val="24"/>
          <w:szCs w:val="24"/>
        </w:rPr>
        <w:t>cooling</w:t>
      </w:r>
      <w:r w:rsidRPr="40DEBF3B">
        <w:rPr>
          <w:spacing w:val="1"/>
          <w:sz w:val="24"/>
          <w:szCs w:val="24"/>
        </w:rPr>
        <w:t xml:space="preserve"> </w:t>
      </w:r>
      <w:r w:rsidRPr="40DEBF3B">
        <w:rPr>
          <w:sz w:val="24"/>
          <w:szCs w:val="24"/>
        </w:rPr>
        <w:t>systems’,</w:t>
      </w:r>
      <w:r w:rsidRPr="40DEBF3B">
        <w:rPr>
          <w:spacing w:val="1"/>
          <w:sz w:val="24"/>
          <w:szCs w:val="24"/>
        </w:rPr>
        <w:t xml:space="preserve"> </w:t>
      </w:r>
      <w:r w:rsidRPr="40DEBF3B">
        <w:rPr>
          <w:sz w:val="24"/>
          <w:szCs w:val="24"/>
        </w:rPr>
        <w:t>consisting</w:t>
      </w:r>
      <w:r w:rsidRPr="40DEBF3B">
        <w:rPr>
          <w:spacing w:val="1"/>
          <w:sz w:val="24"/>
          <w:szCs w:val="24"/>
        </w:rPr>
        <w:t xml:space="preserve"> </w:t>
      </w:r>
      <w:r w:rsidRPr="40DEBF3B">
        <w:rPr>
          <w:sz w:val="24"/>
          <w:szCs w:val="24"/>
        </w:rPr>
        <w:t>of</w:t>
      </w:r>
      <w:r w:rsidRPr="40DEBF3B">
        <w:rPr>
          <w:spacing w:val="1"/>
          <w:sz w:val="24"/>
          <w:szCs w:val="24"/>
        </w:rPr>
        <w:t xml:space="preserve"> </w:t>
      </w:r>
      <w:r w:rsidRPr="40DEBF3B">
        <w:rPr>
          <w:sz w:val="24"/>
          <w:szCs w:val="24"/>
        </w:rPr>
        <w:t>heat</w:t>
      </w:r>
      <w:r w:rsidRPr="40DEBF3B">
        <w:rPr>
          <w:spacing w:val="1"/>
          <w:sz w:val="24"/>
          <w:szCs w:val="24"/>
        </w:rPr>
        <w:t xml:space="preserve"> </w:t>
      </w:r>
      <w:r w:rsidRPr="40DEBF3B">
        <w:rPr>
          <w:sz w:val="24"/>
          <w:szCs w:val="24"/>
        </w:rPr>
        <w:t>generation</w:t>
      </w:r>
      <w:r w:rsidRPr="40DEBF3B">
        <w:rPr>
          <w:spacing w:val="1"/>
          <w:sz w:val="24"/>
          <w:szCs w:val="24"/>
        </w:rPr>
        <w:t xml:space="preserve"> </w:t>
      </w:r>
      <w:r w:rsidRPr="40DEBF3B">
        <w:rPr>
          <w:sz w:val="24"/>
          <w:szCs w:val="24"/>
        </w:rPr>
        <w:t>facilities</w:t>
      </w:r>
      <w:r w:rsidRPr="40DEBF3B">
        <w:rPr>
          <w:spacing w:val="-57"/>
          <w:sz w:val="24"/>
          <w:szCs w:val="24"/>
        </w:rPr>
        <w:t xml:space="preserve"> </w:t>
      </w:r>
      <w:r w:rsidRPr="40DEBF3B">
        <w:rPr>
          <w:sz w:val="24"/>
          <w:szCs w:val="24"/>
        </w:rPr>
        <w:t>(heating/cooling production plants), the heating/cooling storage and distribution</w:t>
      </w:r>
      <w:r w:rsidRPr="40DEBF3B">
        <w:rPr>
          <w:spacing w:val="1"/>
          <w:sz w:val="24"/>
          <w:szCs w:val="24"/>
        </w:rPr>
        <w:t xml:space="preserve"> </w:t>
      </w:r>
      <w:r w:rsidRPr="40DEBF3B">
        <w:rPr>
          <w:sz w:val="24"/>
          <w:szCs w:val="24"/>
        </w:rPr>
        <w:t>network (both ‘primary’- or transmission- and ‘secondary’ network of pipelines to</w:t>
      </w:r>
      <w:r w:rsidRPr="40DEBF3B">
        <w:rPr>
          <w:spacing w:val="-57"/>
          <w:sz w:val="24"/>
          <w:szCs w:val="24"/>
        </w:rPr>
        <w:t xml:space="preserve"> </w:t>
      </w:r>
      <w:r w:rsidRPr="40DEBF3B">
        <w:rPr>
          <w:sz w:val="24"/>
          <w:szCs w:val="24"/>
        </w:rPr>
        <w:t>supply</w:t>
      </w:r>
      <w:r w:rsidRPr="40DEBF3B">
        <w:rPr>
          <w:spacing w:val="31"/>
          <w:sz w:val="24"/>
          <w:szCs w:val="24"/>
        </w:rPr>
        <w:t xml:space="preserve"> </w:t>
      </w:r>
      <w:r w:rsidRPr="40DEBF3B">
        <w:rPr>
          <w:sz w:val="24"/>
          <w:szCs w:val="24"/>
        </w:rPr>
        <w:t>heat</w:t>
      </w:r>
      <w:r w:rsidRPr="40DEBF3B">
        <w:rPr>
          <w:spacing w:val="40"/>
          <w:sz w:val="24"/>
          <w:szCs w:val="24"/>
        </w:rPr>
        <w:t xml:space="preserve"> </w:t>
      </w:r>
      <w:r w:rsidRPr="40DEBF3B">
        <w:rPr>
          <w:sz w:val="24"/>
          <w:szCs w:val="24"/>
        </w:rPr>
        <w:t>to</w:t>
      </w:r>
      <w:r w:rsidRPr="40DEBF3B">
        <w:rPr>
          <w:spacing w:val="40"/>
          <w:sz w:val="24"/>
          <w:szCs w:val="24"/>
        </w:rPr>
        <w:t xml:space="preserve"> </w:t>
      </w:r>
      <w:r w:rsidRPr="40DEBF3B">
        <w:rPr>
          <w:sz w:val="24"/>
          <w:szCs w:val="24"/>
        </w:rPr>
        <w:t>consumers).</w:t>
      </w:r>
      <w:r w:rsidRPr="40DEBF3B">
        <w:rPr>
          <w:spacing w:val="39"/>
          <w:sz w:val="24"/>
          <w:szCs w:val="24"/>
        </w:rPr>
        <w:t xml:space="preserve"> </w:t>
      </w:r>
      <w:r w:rsidRPr="40DEBF3B">
        <w:rPr>
          <w:sz w:val="24"/>
          <w:szCs w:val="24"/>
        </w:rPr>
        <w:t>Reference</w:t>
      </w:r>
      <w:r w:rsidRPr="40DEBF3B">
        <w:rPr>
          <w:spacing w:val="37"/>
          <w:sz w:val="24"/>
          <w:szCs w:val="24"/>
        </w:rPr>
        <w:t xml:space="preserve"> </w:t>
      </w:r>
      <w:r w:rsidRPr="40DEBF3B">
        <w:rPr>
          <w:sz w:val="24"/>
          <w:szCs w:val="24"/>
        </w:rPr>
        <w:t>to</w:t>
      </w:r>
      <w:r w:rsidRPr="40DEBF3B">
        <w:rPr>
          <w:spacing w:val="40"/>
          <w:sz w:val="24"/>
          <w:szCs w:val="24"/>
        </w:rPr>
        <w:t xml:space="preserve"> </w:t>
      </w:r>
      <w:r w:rsidRPr="40DEBF3B">
        <w:rPr>
          <w:sz w:val="24"/>
          <w:szCs w:val="24"/>
        </w:rPr>
        <w:t>district</w:t>
      </w:r>
      <w:r w:rsidRPr="40DEBF3B">
        <w:rPr>
          <w:spacing w:val="40"/>
          <w:sz w:val="24"/>
          <w:szCs w:val="24"/>
        </w:rPr>
        <w:t xml:space="preserve"> </w:t>
      </w:r>
      <w:r w:rsidRPr="40DEBF3B">
        <w:rPr>
          <w:sz w:val="24"/>
          <w:szCs w:val="24"/>
        </w:rPr>
        <w:t>heating</w:t>
      </w:r>
      <w:r w:rsidRPr="40DEBF3B">
        <w:rPr>
          <w:spacing w:val="37"/>
          <w:sz w:val="24"/>
          <w:szCs w:val="24"/>
        </w:rPr>
        <w:t xml:space="preserve"> </w:t>
      </w:r>
      <w:r w:rsidRPr="40DEBF3B">
        <w:rPr>
          <w:sz w:val="24"/>
          <w:szCs w:val="24"/>
        </w:rPr>
        <w:t>is</w:t>
      </w:r>
      <w:r w:rsidRPr="40DEBF3B">
        <w:rPr>
          <w:spacing w:val="39"/>
          <w:sz w:val="24"/>
          <w:szCs w:val="24"/>
        </w:rPr>
        <w:t xml:space="preserve"> </w:t>
      </w:r>
      <w:r w:rsidRPr="40DEBF3B">
        <w:rPr>
          <w:sz w:val="24"/>
          <w:szCs w:val="24"/>
        </w:rPr>
        <w:t>to</w:t>
      </w:r>
      <w:r w:rsidRPr="40DEBF3B">
        <w:rPr>
          <w:spacing w:val="40"/>
          <w:sz w:val="24"/>
          <w:szCs w:val="24"/>
        </w:rPr>
        <w:t xml:space="preserve"> </w:t>
      </w:r>
      <w:r w:rsidRPr="40DEBF3B">
        <w:rPr>
          <w:sz w:val="24"/>
          <w:szCs w:val="24"/>
        </w:rPr>
        <w:t>be</w:t>
      </w:r>
      <w:r w:rsidRPr="40DEBF3B">
        <w:rPr>
          <w:spacing w:val="38"/>
          <w:sz w:val="24"/>
          <w:szCs w:val="24"/>
        </w:rPr>
        <w:t xml:space="preserve"> </w:t>
      </w:r>
      <w:r w:rsidRPr="40DEBF3B">
        <w:rPr>
          <w:sz w:val="24"/>
          <w:szCs w:val="24"/>
        </w:rPr>
        <w:t>interpreted</w:t>
      </w:r>
      <w:r w:rsidRPr="40DEBF3B">
        <w:rPr>
          <w:spacing w:val="39"/>
          <w:sz w:val="24"/>
          <w:szCs w:val="24"/>
        </w:rPr>
        <w:t xml:space="preserve"> </w:t>
      </w:r>
      <w:r w:rsidRPr="40DEBF3B">
        <w:rPr>
          <w:sz w:val="24"/>
          <w:szCs w:val="24"/>
        </w:rPr>
        <w:t>as</w:t>
      </w:r>
    </w:p>
    <w:p w14:paraId="2DA6ED69" w14:textId="77777777" w:rsidR="004B799C" w:rsidRDefault="004B799C">
      <w:pPr>
        <w:pStyle w:val="BodyText"/>
        <w:rPr>
          <w:sz w:val="20"/>
        </w:rPr>
      </w:pPr>
    </w:p>
    <w:p w14:paraId="77EE9B33" w14:textId="7565DB0B" w:rsidR="004B799C" w:rsidRDefault="00161D3B">
      <w:pPr>
        <w:pStyle w:val="BodyText"/>
        <w:spacing w:before="1"/>
        <w:rPr>
          <w:sz w:val="14"/>
        </w:rPr>
      </w:pPr>
      <w:r>
        <w:rPr>
          <w:noProof/>
        </w:rPr>
        <mc:AlternateContent>
          <mc:Choice Requires="wps">
            <w:drawing>
              <wp:anchor distT="0" distB="0" distL="0" distR="0" simplePos="0" relativeHeight="487620608" behindDoc="1" locked="0" layoutInCell="1" allowOverlap="1" wp14:anchorId="156B447C" wp14:editId="3A449DC8">
                <wp:simplePos x="0" y="0"/>
                <wp:positionH relativeFrom="page">
                  <wp:posOffset>901065</wp:posOffset>
                </wp:positionH>
                <wp:positionV relativeFrom="paragraph">
                  <wp:posOffset>118110</wp:posOffset>
                </wp:positionV>
                <wp:extent cx="1828800" cy="7620"/>
                <wp:effectExtent l="0" t="0" r="0" b="0"/>
                <wp:wrapTopAndBottom/>
                <wp:docPr id="122" name="docshape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7660BB" id="docshape12" o:spid="_x0000_s1026" style="position:absolute;margin-left:70.95pt;margin-top:9.3pt;width:2in;height:.6pt;z-index:-15695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" fillcolor="black" stroked="f">
                <w10:wrap type="topAndBottom" anchorx="page"/>
              </v:rect>
            </w:pict>
          </mc:Fallback>
        </mc:AlternateContent>
      </w:r>
    </w:p>
    <w:p w14:paraId="17C4ED5D" w14:textId="77777777" w:rsidR="004B799C" w:rsidRDefault="00CA4AAC">
      <w:pPr>
        <w:spacing w:before="104"/>
        <w:ind w:left="1525" w:right="960" w:hanging="567"/>
        <w:jc w:val="both"/>
        <w:rPr>
          <w:sz w:val="20"/>
        </w:rPr>
      </w:pPr>
      <w:r>
        <w:rPr>
          <w:sz w:val="20"/>
          <w:vertAlign w:val="superscript"/>
        </w:rPr>
        <w:t>28</w:t>
      </w:r>
      <w:r>
        <w:rPr>
          <w:spacing w:val="51"/>
          <w:sz w:val="20"/>
        </w:rPr>
        <w:t xml:space="preserve"> </w:t>
      </w:r>
      <w:r>
        <w:rPr>
          <w:sz w:val="20"/>
        </w:rPr>
        <w:t>Directive 2012/27/EU of the European Parliament and of the Council of 25 October 2012 on energy</w:t>
      </w:r>
      <w:r>
        <w:rPr>
          <w:spacing w:val="1"/>
          <w:sz w:val="20"/>
        </w:rPr>
        <w:t xml:space="preserve"> </w:t>
      </w:r>
      <w:r>
        <w:rPr>
          <w:sz w:val="20"/>
        </w:rPr>
        <w:t>efficiency, amending Directives 2009/125/EC and 2010/30/EU and repealing Directives 2004/8/EC and</w:t>
      </w:r>
      <w:r>
        <w:rPr>
          <w:spacing w:val="1"/>
          <w:sz w:val="20"/>
        </w:rPr>
        <w:t xml:space="preserve"> </w:t>
      </w:r>
      <w:r>
        <w:rPr>
          <w:sz w:val="20"/>
        </w:rPr>
        <w:t>2006/32/EC (OJ L 315, 14.11.2012, p. 1) , as amended by Directive (EU) 2018/2002 of the European</w:t>
      </w:r>
      <w:r>
        <w:rPr>
          <w:spacing w:val="1"/>
          <w:sz w:val="20"/>
        </w:rPr>
        <w:t xml:space="preserve"> </w:t>
      </w:r>
      <w:r>
        <w:rPr>
          <w:sz w:val="20"/>
        </w:rPr>
        <w:t>Parliament</w:t>
      </w:r>
      <w:r>
        <w:rPr>
          <w:spacing w:val="-2"/>
          <w:sz w:val="20"/>
        </w:rPr>
        <w:t xml:space="preserve"> </w:t>
      </w:r>
      <w:r>
        <w:rPr>
          <w:sz w:val="20"/>
        </w:rPr>
        <w:t>and</w:t>
      </w:r>
      <w:r>
        <w:rPr>
          <w:spacing w:val="1"/>
          <w:sz w:val="20"/>
        </w:rPr>
        <w:t xml:space="preserve"> </w:t>
      </w:r>
      <w:r>
        <w:rPr>
          <w:sz w:val="20"/>
        </w:rPr>
        <w:t>of</w:t>
      </w:r>
      <w:r>
        <w:rPr>
          <w:spacing w:val="-2"/>
          <w:sz w:val="20"/>
        </w:rPr>
        <w:t xml:space="preserve"> </w:t>
      </w:r>
      <w:r>
        <w:rPr>
          <w:sz w:val="20"/>
        </w:rPr>
        <w:t>the</w:t>
      </w:r>
      <w:r>
        <w:rPr>
          <w:spacing w:val="3"/>
          <w:sz w:val="20"/>
        </w:rPr>
        <w:t xml:space="preserve"> </w:t>
      </w:r>
      <w:r>
        <w:rPr>
          <w:sz w:val="20"/>
        </w:rPr>
        <w:t>Council</w:t>
      </w:r>
      <w:r>
        <w:rPr>
          <w:spacing w:val="2"/>
          <w:sz w:val="20"/>
        </w:rPr>
        <w:t xml:space="preserve"> </w:t>
      </w:r>
      <w:r>
        <w:rPr>
          <w:sz w:val="20"/>
        </w:rPr>
        <w:t>of</w:t>
      </w:r>
      <w:r>
        <w:rPr>
          <w:spacing w:val="-2"/>
          <w:sz w:val="20"/>
        </w:rPr>
        <w:t xml:space="preserve"> </w:t>
      </w:r>
      <w:r>
        <w:rPr>
          <w:sz w:val="20"/>
        </w:rPr>
        <w:t>11 December</w:t>
      </w:r>
      <w:r>
        <w:rPr>
          <w:spacing w:val="1"/>
          <w:sz w:val="20"/>
        </w:rPr>
        <w:t xml:space="preserve"> </w:t>
      </w:r>
      <w:r>
        <w:rPr>
          <w:sz w:val="20"/>
        </w:rPr>
        <w:t>2018.</w:t>
      </w:r>
    </w:p>
    <w:p w14:paraId="78D2C9BF" w14:textId="77777777" w:rsidR="004B799C" w:rsidRDefault="00CA4AAC">
      <w:pPr>
        <w:ind w:left="1525" w:right="967" w:hanging="567"/>
        <w:jc w:val="both"/>
        <w:rPr>
          <w:sz w:val="20"/>
        </w:rPr>
      </w:pPr>
      <w:r>
        <w:rPr>
          <w:sz w:val="20"/>
          <w:vertAlign w:val="superscript"/>
        </w:rPr>
        <w:t>29</w:t>
      </w:r>
      <w:r>
        <w:rPr>
          <w:spacing w:val="1"/>
          <w:sz w:val="20"/>
        </w:rPr>
        <w:t xml:space="preserve"> </w:t>
      </w:r>
      <w:r>
        <w:rPr>
          <w:sz w:val="20"/>
        </w:rPr>
        <w:t>Directive 2008/98/EC of the European Parliament and of the Council of 19 November 2008 on waste and</w:t>
      </w:r>
      <w:r>
        <w:rPr>
          <w:spacing w:val="1"/>
          <w:sz w:val="20"/>
        </w:rPr>
        <w:t xml:space="preserve"> </w:t>
      </w:r>
      <w:r>
        <w:rPr>
          <w:sz w:val="20"/>
        </w:rPr>
        <w:t>repealing</w:t>
      </w:r>
      <w:r>
        <w:rPr>
          <w:spacing w:val="-2"/>
          <w:sz w:val="20"/>
        </w:rPr>
        <w:t xml:space="preserve"> </w:t>
      </w:r>
      <w:r>
        <w:rPr>
          <w:sz w:val="20"/>
        </w:rPr>
        <w:t>certain</w:t>
      </w:r>
      <w:r>
        <w:rPr>
          <w:spacing w:val="-1"/>
          <w:sz w:val="20"/>
        </w:rPr>
        <w:t xml:space="preserve"> </w:t>
      </w:r>
      <w:r>
        <w:rPr>
          <w:sz w:val="20"/>
        </w:rPr>
        <w:t>Directives</w:t>
      </w:r>
      <w:r>
        <w:rPr>
          <w:spacing w:val="2"/>
          <w:sz w:val="20"/>
        </w:rPr>
        <w:t xml:space="preserve"> </w:t>
      </w:r>
      <w:r>
        <w:rPr>
          <w:sz w:val="20"/>
        </w:rPr>
        <w:t>(OJ</w:t>
      </w:r>
      <w:r>
        <w:rPr>
          <w:spacing w:val="1"/>
          <w:sz w:val="20"/>
        </w:rPr>
        <w:t xml:space="preserve"> </w:t>
      </w:r>
      <w:r>
        <w:rPr>
          <w:sz w:val="20"/>
        </w:rPr>
        <w:t>L</w:t>
      </w:r>
      <w:r>
        <w:rPr>
          <w:spacing w:val="-2"/>
          <w:sz w:val="20"/>
        </w:rPr>
        <w:t xml:space="preserve"> </w:t>
      </w:r>
      <w:r>
        <w:rPr>
          <w:sz w:val="20"/>
        </w:rPr>
        <w:t>312,</w:t>
      </w:r>
      <w:r>
        <w:rPr>
          <w:spacing w:val="1"/>
          <w:sz w:val="20"/>
        </w:rPr>
        <w:t xml:space="preserve"> </w:t>
      </w:r>
      <w:r>
        <w:rPr>
          <w:sz w:val="20"/>
        </w:rPr>
        <w:t>22.11.2008,</w:t>
      </w:r>
      <w:r>
        <w:rPr>
          <w:spacing w:val="-2"/>
          <w:sz w:val="20"/>
        </w:rPr>
        <w:t xml:space="preserve"> </w:t>
      </w:r>
      <w:r>
        <w:rPr>
          <w:sz w:val="20"/>
        </w:rPr>
        <w:t>p. 3).</w:t>
      </w:r>
    </w:p>
    <w:p w14:paraId="499290BC" w14:textId="77777777" w:rsidR="004B799C" w:rsidRDefault="004B799C">
      <w:pPr>
        <w:jc w:val="both"/>
        <w:rPr>
          <w:sz w:val="20"/>
        </w:rPr>
        <w:sectPr w:rsidR="004B799C">
          <w:pgSz w:w="11910" w:h="16840"/>
          <w:pgMar w:top="1020" w:right="460" w:bottom="1620" w:left="460" w:header="0" w:footer="1426" w:gutter="0"/>
          <w:cols w:space="720"/>
        </w:sectPr>
      </w:pPr>
    </w:p>
    <w:p w14:paraId="16C748F4" w14:textId="77777777" w:rsidR="004B799C" w:rsidRDefault="00CA4AAC">
      <w:pPr>
        <w:pStyle w:val="BodyText"/>
        <w:spacing w:before="72"/>
        <w:ind w:left="2091" w:right="1384"/>
      </w:pPr>
      <w:r>
        <w:lastRenderedPageBreak/>
        <w:t>district</w:t>
      </w:r>
      <w:r>
        <w:rPr>
          <w:spacing w:val="17"/>
        </w:rPr>
        <w:t xml:space="preserve"> </w:t>
      </w:r>
      <w:r>
        <w:t>heating</w:t>
      </w:r>
      <w:r>
        <w:rPr>
          <w:spacing w:val="14"/>
        </w:rPr>
        <w:t xml:space="preserve"> </w:t>
      </w:r>
      <w:r>
        <w:t>and/or</w:t>
      </w:r>
      <w:r>
        <w:rPr>
          <w:spacing w:val="18"/>
        </w:rPr>
        <w:t xml:space="preserve"> </w:t>
      </w:r>
      <w:r>
        <w:t>cooling</w:t>
      </w:r>
      <w:r>
        <w:rPr>
          <w:spacing w:val="14"/>
        </w:rPr>
        <w:t xml:space="preserve"> </w:t>
      </w:r>
      <w:r>
        <w:t>systems,</w:t>
      </w:r>
      <w:r>
        <w:rPr>
          <w:spacing w:val="17"/>
        </w:rPr>
        <w:t xml:space="preserve"> </w:t>
      </w:r>
      <w:r>
        <w:t>depending</w:t>
      </w:r>
      <w:r>
        <w:rPr>
          <w:spacing w:val="14"/>
        </w:rPr>
        <w:t xml:space="preserve"> </w:t>
      </w:r>
      <w:r>
        <w:t>on</w:t>
      </w:r>
      <w:r>
        <w:rPr>
          <w:spacing w:val="16"/>
        </w:rPr>
        <w:t xml:space="preserve"> </w:t>
      </w:r>
      <w:r>
        <w:t>whether</w:t>
      </w:r>
      <w:r>
        <w:rPr>
          <w:spacing w:val="15"/>
        </w:rPr>
        <w:t xml:space="preserve"> </w:t>
      </w:r>
      <w:r>
        <w:t>the</w:t>
      </w:r>
      <w:r>
        <w:rPr>
          <w:spacing w:val="16"/>
        </w:rPr>
        <w:t xml:space="preserve"> </w:t>
      </w:r>
      <w:r>
        <w:t>networks</w:t>
      </w:r>
      <w:r>
        <w:rPr>
          <w:spacing w:val="-57"/>
        </w:rPr>
        <w:t xml:space="preserve"> </w:t>
      </w:r>
      <w:r>
        <w:t>supply</w:t>
      </w:r>
      <w:r>
        <w:rPr>
          <w:spacing w:val="-5"/>
        </w:rPr>
        <w:t xml:space="preserve"> </w:t>
      </w:r>
      <w:r>
        <w:t>heat or cooling</w:t>
      </w:r>
      <w:r>
        <w:rPr>
          <w:spacing w:val="-3"/>
        </w:rPr>
        <w:t xml:space="preserve"> </w:t>
      </w:r>
      <w:r>
        <w:t>jointly</w:t>
      </w:r>
      <w:r>
        <w:rPr>
          <w:spacing w:val="-5"/>
        </w:rPr>
        <w:t xml:space="preserve"> </w:t>
      </w:r>
      <w:r>
        <w:t>or separately;</w:t>
      </w:r>
    </w:p>
    <w:p w14:paraId="76466525" w14:textId="77777777" w:rsidR="004B799C" w:rsidRDefault="004B799C">
      <w:pPr>
        <w:pStyle w:val="BodyText"/>
        <w:spacing w:before="10"/>
        <w:rPr>
          <w:sz w:val="20"/>
        </w:rPr>
      </w:pPr>
    </w:p>
    <w:p w14:paraId="05A3389A" w14:textId="77777777" w:rsidR="004B799C" w:rsidRDefault="00CA4AAC" w:rsidP="40DEBF3B">
      <w:pPr>
        <w:pStyle w:val="ListParagraph"/>
        <w:numPr>
          <w:ilvl w:val="0"/>
          <w:numId w:val="26"/>
        </w:numPr>
        <w:tabs>
          <w:tab w:val="left" w:pos="2092"/>
        </w:tabs>
        <w:ind w:right="955"/>
        <w:jc w:val="both"/>
        <w:rPr>
          <w:sz w:val="24"/>
          <w:szCs w:val="24"/>
        </w:rPr>
      </w:pPr>
      <w:r w:rsidRPr="40DEBF3B">
        <w:rPr>
          <w:sz w:val="24"/>
          <w:szCs w:val="24"/>
        </w:rPr>
        <w:t>‘eco-innovation’</w:t>
      </w:r>
      <w:r w:rsidRPr="40DEBF3B">
        <w:rPr>
          <w:spacing w:val="1"/>
          <w:sz w:val="24"/>
          <w:szCs w:val="24"/>
        </w:rPr>
        <w:t xml:space="preserve"> </w:t>
      </w:r>
      <w:r w:rsidRPr="40DEBF3B">
        <w:rPr>
          <w:sz w:val="24"/>
          <w:szCs w:val="24"/>
        </w:rPr>
        <w:t>means</w:t>
      </w:r>
      <w:r w:rsidRPr="40DEBF3B">
        <w:rPr>
          <w:spacing w:val="1"/>
          <w:sz w:val="24"/>
          <w:szCs w:val="24"/>
        </w:rPr>
        <w:t xml:space="preserve"> </w:t>
      </w:r>
      <w:r w:rsidRPr="40DEBF3B">
        <w:rPr>
          <w:sz w:val="24"/>
          <w:szCs w:val="24"/>
        </w:rPr>
        <w:t>all</w:t>
      </w:r>
      <w:r w:rsidRPr="40DEBF3B">
        <w:rPr>
          <w:spacing w:val="1"/>
          <w:sz w:val="24"/>
          <w:szCs w:val="24"/>
        </w:rPr>
        <w:t xml:space="preserve"> </w:t>
      </w:r>
      <w:r w:rsidRPr="40DEBF3B">
        <w:rPr>
          <w:sz w:val="24"/>
          <w:szCs w:val="24"/>
        </w:rPr>
        <w:t>forms</w:t>
      </w:r>
      <w:r w:rsidRPr="40DEBF3B">
        <w:rPr>
          <w:spacing w:val="1"/>
          <w:sz w:val="24"/>
          <w:szCs w:val="24"/>
        </w:rPr>
        <w:t xml:space="preserve"> </w:t>
      </w:r>
      <w:r w:rsidRPr="40DEBF3B">
        <w:rPr>
          <w:sz w:val="24"/>
          <w:szCs w:val="24"/>
        </w:rPr>
        <w:t>of</w:t>
      </w:r>
      <w:r w:rsidRPr="40DEBF3B">
        <w:rPr>
          <w:spacing w:val="1"/>
          <w:sz w:val="24"/>
          <w:szCs w:val="24"/>
        </w:rPr>
        <w:t xml:space="preserve"> </w:t>
      </w:r>
      <w:r w:rsidRPr="40DEBF3B">
        <w:rPr>
          <w:sz w:val="24"/>
          <w:szCs w:val="24"/>
        </w:rPr>
        <w:t>innovative</w:t>
      </w:r>
      <w:r w:rsidRPr="40DEBF3B">
        <w:rPr>
          <w:spacing w:val="1"/>
          <w:sz w:val="24"/>
          <w:szCs w:val="24"/>
        </w:rPr>
        <w:t xml:space="preserve"> </w:t>
      </w:r>
      <w:r w:rsidRPr="40DEBF3B">
        <w:rPr>
          <w:sz w:val="24"/>
          <w:szCs w:val="24"/>
        </w:rPr>
        <w:t>activities,</w:t>
      </w:r>
      <w:r w:rsidRPr="40DEBF3B">
        <w:rPr>
          <w:spacing w:val="1"/>
          <w:sz w:val="24"/>
          <w:szCs w:val="24"/>
        </w:rPr>
        <w:t xml:space="preserve"> </w:t>
      </w:r>
      <w:r w:rsidRPr="40DEBF3B">
        <w:rPr>
          <w:sz w:val="24"/>
          <w:szCs w:val="24"/>
        </w:rPr>
        <w:t>including</w:t>
      </w:r>
      <w:r w:rsidRPr="40DEBF3B">
        <w:rPr>
          <w:spacing w:val="1"/>
          <w:sz w:val="24"/>
          <w:szCs w:val="24"/>
        </w:rPr>
        <w:t xml:space="preserve"> </w:t>
      </w:r>
      <w:r w:rsidRPr="40DEBF3B">
        <w:rPr>
          <w:sz w:val="24"/>
          <w:szCs w:val="24"/>
        </w:rPr>
        <w:t>new</w:t>
      </w:r>
      <w:r w:rsidRPr="40DEBF3B">
        <w:rPr>
          <w:spacing w:val="-57"/>
          <w:sz w:val="24"/>
          <w:szCs w:val="24"/>
        </w:rPr>
        <w:t xml:space="preserve"> </w:t>
      </w:r>
      <w:r w:rsidRPr="40DEBF3B">
        <w:rPr>
          <w:sz w:val="24"/>
          <w:szCs w:val="24"/>
        </w:rPr>
        <w:t>production</w:t>
      </w:r>
      <w:r w:rsidRPr="40DEBF3B">
        <w:rPr>
          <w:spacing w:val="1"/>
          <w:sz w:val="24"/>
          <w:szCs w:val="24"/>
        </w:rPr>
        <w:t xml:space="preserve"> </w:t>
      </w:r>
      <w:r w:rsidRPr="40DEBF3B">
        <w:rPr>
          <w:sz w:val="24"/>
          <w:szCs w:val="24"/>
        </w:rPr>
        <w:t>processes,</w:t>
      </w:r>
      <w:r w:rsidRPr="40DEBF3B">
        <w:rPr>
          <w:spacing w:val="1"/>
          <w:sz w:val="24"/>
          <w:szCs w:val="24"/>
        </w:rPr>
        <w:t xml:space="preserve"> </w:t>
      </w:r>
      <w:r w:rsidRPr="40DEBF3B">
        <w:rPr>
          <w:sz w:val="24"/>
          <w:szCs w:val="24"/>
        </w:rPr>
        <w:t>new</w:t>
      </w:r>
      <w:r w:rsidRPr="40DEBF3B">
        <w:rPr>
          <w:spacing w:val="1"/>
          <w:sz w:val="24"/>
          <w:szCs w:val="24"/>
        </w:rPr>
        <w:t xml:space="preserve"> </w:t>
      </w:r>
      <w:r w:rsidRPr="40DEBF3B">
        <w:rPr>
          <w:sz w:val="24"/>
          <w:szCs w:val="24"/>
        </w:rPr>
        <w:t>products</w:t>
      </w:r>
      <w:r w:rsidRPr="40DEBF3B">
        <w:rPr>
          <w:spacing w:val="1"/>
          <w:sz w:val="24"/>
          <w:szCs w:val="24"/>
        </w:rPr>
        <w:t xml:space="preserve"> </w:t>
      </w:r>
      <w:r w:rsidRPr="40DEBF3B">
        <w:rPr>
          <w:sz w:val="24"/>
          <w:szCs w:val="24"/>
        </w:rPr>
        <w:t>or</w:t>
      </w:r>
      <w:r w:rsidRPr="40DEBF3B">
        <w:rPr>
          <w:spacing w:val="1"/>
          <w:sz w:val="24"/>
          <w:szCs w:val="24"/>
        </w:rPr>
        <w:t xml:space="preserve"> </w:t>
      </w:r>
      <w:r w:rsidRPr="40DEBF3B">
        <w:rPr>
          <w:sz w:val="24"/>
          <w:szCs w:val="24"/>
        </w:rPr>
        <w:t>services,</w:t>
      </w:r>
      <w:r w:rsidRPr="40DEBF3B">
        <w:rPr>
          <w:spacing w:val="1"/>
          <w:sz w:val="24"/>
          <w:szCs w:val="24"/>
        </w:rPr>
        <w:t xml:space="preserve"> </w:t>
      </w:r>
      <w:r w:rsidRPr="40DEBF3B">
        <w:rPr>
          <w:sz w:val="24"/>
          <w:szCs w:val="24"/>
        </w:rPr>
        <w:t>and</w:t>
      </w:r>
      <w:r w:rsidRPr="40DEBF3B">
        <w:rPr>
          <w:spacing w:val="1"/>
          <w:sz w:val="24"/>
          <w:szCs w:val="24"/>
        </w:rPr>
        <w:t xml:space="preserve"> </w:t>
      </w:r>
      <w:r w:rsidRPr="40DEBF3B">
        <w:rPr>
          <w:sz w:val="24"/>
          <w:szCs w:val="24"/>
        </w:rPr>
        <w:t>new</w:t>
      </w:r>
      <w:r w:rsidRPr="40DEBF3B">
        <w:rPr>
          <w:spacing w:val="1"/>
          <w:sz w:val="24"/>
          <w:szCs w:val="24"/>
        </w:rPr>
        <w:t xml:space="preserve"> </w:t>
      </w:r>
      <w:r w:rsidRPr="40DEBF3B">
        <w:rPr>
          <w:sz w:val="24"/>
          <w:szCs w:val="24"/>
        </w:rPr>
        <w:t>management</w:t>
      </w:r>
      <w:r w:rsidRPr="40DEBF3B">
        <w:rPr>
          <w:spacing w:val="1"/>
          <w:sz w:val="24"/>
          <w:szCs w:val="24"/>
        </w:rPr>
        <w:t xml:space="preserve"> </w:t>
      </w:r>
      <w:r w:rsidRPr="40DEBF3B">
        <w:rPr>
          <w:sz w:val="24"/>
          <w:szCs w:val="24"/>
        </w:rPr>
        <w:t>and</w:t>
      </w:r>
      <w:r w:rsidRPr="40DEBF3B">
        <w:rPr>
          <w:spacing w:val="1"/>
          <w:sz w:val="24"/>
          <w:szCs w:val="24"/>
        </w:rPr>
        <w:t xml:space="preserve"> </w:t>
      </w:r>
      <w:r w:rsidRPr="40DEBF3B">
        <w:rPr>
          <w:sz w:val="24"/>
          <w:szCs w:val="24"/>
        </w:rPr>
        <w:t>business methods, resulting in or aimed at significantly improving environmental</w:t>
      </w:r>
      <w:r w:rsidRPr="40DEBF3B">
        <w:rPr>
          <w:spacing w:val="1"/>
          <w:sz w:val="24"/>
          <w:szCs w:val="24"/>
        </w:rPr>
        <w:t xml:space="preserve"> </w:t>
      </w:r>
      <w:r w:rsidRPr="40DEBF3B">
        <w:rPr>
          <w:sz w:val="24"/>
          <w:szCs w:val="24"/>
        </w:rPr>
        <w:t>protection and significantly reducing the environmental impacts of pollution. For</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purposes of this definition, the</w:t>
      </w:r>
      <w:r w:rsidRPr="40DEBF3B">
        <w:rPr>
          <w:spacing w:val="-1"/>
          <w:sz w:val="24"/>
          <w:szCs w:val="24"/>
        </w:rPr>
        <w:t xml:space="preserve"> </w:t>
      </w:r>
      <w:r w:rsidRPr="40DEBF3B">
        <w:rPr>
          <w:sz w:val="24"/>
          <w:szCs w:val="24"/>
        </w:rPr>
        <w:t>following</w:t>
      </w:r>
      <w:r w:rsidRPr="40DEBF3B">
        <w:rPr>
          <w:spacing w:val="-3"/>
          <w:sz w:val="24"/>
          <w:szCs w:val="24"/>
        </w:rPr>
        <w:t xml:space="preserve"> </w:t>
      </w:r>
      <w:r w:rsidRPr="40DEBF3B">
        <w:rPr>
          <w:sz w:val="24"/>
          <w:szCs w:val="24"/>
        </w:rPr>
        <w:t>are</w:t>
      </w:r>
      <w:r w:rsidRPr="40DEBF3B">
        <w:rPr>
          <w:spacing w:val="-1"/>
          <w:sz w:val="24"/>
          <w:szCs w:val="24"/>
        </w:rPr>
        <w:t xml:space="preserve"> </w:t>
      </w:r>
      <w:r w:rsidRPr="40DEBF3B">
        <w:rPr>
          <w:sz w:val="24"/>
          <w:szCs w:val="24"/>
        </w:rPr>
        <w:t>not considered</w:t>
      </w:r>
      <w:r w:rsidRPr="40DEBF3B">
        <w:rPr>
          <w:spacing w:val="-1"/>
          <w:sz w:val="24"/>
          <w:szCs w:val="24"/>
        </w:rPr>
        <w:t xml:space="preserve"> </w:t>
      </w:r>
      <w:r w:rsidRPr="40DEBF3B">
        <w:rPr>
          <w:sz w:val="24"/>
          <w:szCs w:val="24"/>
        </w:rPr>
        <w:t>innovations:</w:t>
      </w:r>
    </w:p>
    <w:p w14:paraId="61BF1EAC" w14:textId="77777777" w:rsidR="004B799C" w:rsidRDefault="004B799C">
      <w:pPr>
        <w:pStyle w:val="BodyText"/>
        <w:spacing w:before="10"/>
        <w:rPr>
          <w:sz w:val="20"/>
        </w:rPr>
      </w:pPr>
    </w:p>
    <w:p w14:paraId="7C088532" w14:textId="77777777" w:rsidR="004B799C" w:rsidRDefault="00CA4AAC">
      <w:pPr>
        <w:pStyle w:val="ListParagraph"/>
        <w:numPr>
          <w:ilvl w:val="1"/>
          <w:numId w:val="26"/>
        </w:numPr>
        <w:tabs>
          <w:tab w:val="left" w:pos="2661"/>
        </w:tabs>
        <w:ind w:right="955"/>
        <w:jc w:val="both"/>
        <w:rPr>
          <w:sz w:val="24"/>
        </w:rPr>
      </w:pPr>
      <w:r>
        <w:rPr>
          <w:sz w:val="24"/>
        </w:rPr>
        <w:t>activities leading only to minor changes or improvements on environmental</w:t>
      </w:r>
      <w:r>
        <w:rPr>
          <w:spacing w:val="1"/>
          <w:sz w:val="24"/>
        </w:rPr>
        <w:t xml:space="preserve"> </w:t>
      </w:r>
      <w:r>
        <w:rPr>
          <w:sz w:val="24"/>
        </w:rPr>
        <w:t>protection;</w:t>
      </w:r>
    </w:p>
    <w:p w14:paraId="6DEAD1C3" w14:textId="77777777" w:rsidR="004B799C" w:rsidRDefault="004B799C">
      <w:pPr>
        <w:pStyle w:val="BodyText"/>
        <w:spacing w:before="10"/>
        <w:rPr>
          <w:sz w:val="20"/>
        </w:rPr>
      </w:pPr>
    </w:p>
    <w:p w14:paraId="647E16C1" w14:textId="77777777" w:rsidR="004B799C" w:rsidRDefault="00CA4AAC">
      <w:pPr>
        <w:pStyle w:val="ListParagraph"/>
        <w:numPr>
          <w:ilvl w:val="1"/>
          <w:numId w:val="26"/>
        </w:numPr>
        <w:tabs>
          <w:tab w:val="left" w:pos="2661"/>
        </w:tabs>
        <w:ind w:right="958"/>
        <w:jc w:val="both"/>
        <w:rPr>
          <w:sz w:val="24"/>
        </w:rPr>
      </w:pPr>
      <w:r>
        <w:rPr>
          <w:sz w:val="24"/>
        </w:rPr>
        <w:t>an increase in production or service capabilities through the addition of</w:t>
      </w:r>
      <w:r>
        <w:rPr>
          <w:spacing w:val="1"/>
          <w:sz w:val="24"/>
        </w:rPr>
        <w:t xml:space="preserve"> </w:t>
      </w:r>
      <w:r>
        <w:rPr>
          <w:sz w:val="24"/>
        </w:rPr>
        <w:t>manufacturing or logistical systems which are very similar to those already</w:t>
      </w:r>
      <w:r>
        <w:rPr>
          <w:spacing w:val="1"/>
          <w:sz w:val="24"/>
        </w:rPr>
        <w:t xml:space="preserve"> </w:t>
      </w:r>
      <w:r>
        <w:rPr>
          <w:sz w:val="24"/>
        </w:rPr>
        <w:t>in use;</w:t>
      </w:r>
    </w:p>
    <w:p w14:paraId="543BE020" w14:textId="77777777" w:rsidR="004B799C" w:rsidRDefault="004B799C">
      <w:pPr>
        <w:pStyle w:val="BodyText"/>
        <w:spacing w:before="10"/>
        <w:rPr>
          <w:sz w:val="20"/>
        </w:rPr>
      </w:pPr>
    </w:p>
    <w:p w14:paraId="181208B0" w14:textId="77777777" w:rsidR="004B799C" w:rsidRDefault="00CA4AAC">
      <w:pPr>
        <w:pStyle w:val="ListParagraph"/>
        <w:numPr>
          <w:ilvl w:val="1"/>
          <w:numId w:val="26"/>
        </w:numPr>
        <w:tabs>
          <w:tab w:val="left" w:pos="2661"/>
        </w:tabs>
        <w:ind w:right="952"/>
        <w:jc w:val="both"/>
        <w:rPr>
          <w:sz w:val="24"/>
        </w:rPr>
      </w:pPr>
      <w:r>
        <w:rPr>
          <w:sz w:val="24"/>
        </w:rPr>
        <w:t>changes in business practices, workplace organisation or external relations</w:t>
      </w:r>
      <w:r>
        <w:rPr>
          <w:spacing w:val="1"/>
          <w:sz w:val="24"/>
        </w:rPr>
        <w:t xml:space="preserve"> </w:t>
      </w:r>
      <w:r>
        <w:rPr>
          <w:sz w:val="24"/>
        </w:rPr>
        <w:t>that</w:t>
      </w:r>
      <w:r>
        <w:rPr>
          <w:spacing w:val="-1"/>
          <w:sz w:val="24"/>
        </w:rPr>
        <w:t xml:space="preserve"> </w:t>
      </w:r>
      <w:r>
        <w:rPr>
          <w:sz w:val="24"/>
        </w:rPr>
        <w:t>are</w:t>
      </w:r>
      <w:r>
        <w:rPr>
          <w:spacing w:val="-2"/>
          <w:sz w:val="24"/>
        </w:rPr>
        <w:t xml:space="preserve"> </w:t>
      </w:r>
      <w:r>
        <w:rPr>
          <w:sz w:val="24"/>
        </w:rPr>
        <w:t>based</w:t>
      </w:r>
      <w:r>
        <w:rPr>
          <w:spacing w:val="-1"/>
          <w:sz w:val="24"/>
        </w:rPr>
        <w:t xml:space="preserve"> </w:t>
      </w:r>
      <w:r>
        <w:rPr>
          <w:sz w:val="24"/>
        </w:rPr>
        <w:t>on organisational</w:t>
      </w:r>
      <w:r>
        <w:rPr>
          <w:spacing w:val="-1"/>
          <w:sz w:val="24"/>
        </w:rPr>
        <w:t xml:space="preserve"> </w:t>
      </w:r>
      <w:r>
        <w:rPr>
          <w:sz w:val="24"/>
        </w:rPr>
        <w:t>methods already</w:t>
      </w:r>
      <w:r>
        <w:rPr>
          <w:spacing w:val="-6"/>
          <w:sz w:val="24"/>
        </w:rPr>
        <w:t xml:space="preserve"> </w:t>
      </w:r>
      <w:r>
        <w:rPr>
          <w:sz w:val="24"/>
        </w:rPr>
        <w:t>in use</w:t>
      </w:r>
      <w:r>
        <w:rPr>
          <w:spacing w:val="-2"/>
          <w:sz w:val="24"/>
        </w:rPr>
        <w:t xml:space="preserve"> </w:t>
      </w:r>
      <w:r>
        <w:rPr>
          <w:sz w:val="24"/>
        </w:rPr>
        <w:t>in the</w:t>
      </w:r>
      <w:r>
        <w:rPr>
          <w:spacing w:val="-2"/>
          <w:sz w:val="24"/>
        </w:rPr>
        <w:t xml:space="preserve"> </w:t>
      </w:r>
      <w:r>
        <w:rPr>
          <w:sz w:val="24"/>
        </w:rPr>
        <w:t>undertaking;</w:t>
      </w:r>
    </w:p>
    <w:p w14:paraId="06E41258" w14:textId="77777777" w:rsidR="004B799C" w:rsidRDefault="004B799C">
      <w:pPr>
        <w:pStyle w:val="BodyText"/>
        <w:spacing w:before="11"/>
        <w:rPr>
          <w:sz w:val="20"/>
        </w:rPr>
      </w:pPr>
    </w:p>
    <w:p w14:paraId="76A07B9A" w14:textId="77777777" w:rsidR="004B799C" w:rsidRDefault="00CA4AAC">
      <w:pPr>
        <w:pStyle w:val="ListParagraph"/>
        <w:numPr>
          <w:ilvl w:val="1"/>
          <w:numId w:val="26"/>
        </w:numPr>
        <w:tabs>
          <w:tab w:val="left" w:pos="2660"/>
          <w:tab w:val="left" w:pos="2661"/>
        </w:tabs>
        <w:ind w:hanging="570"/>
        <w:rPr>
          <w:sz w:val="24"/>
        </w:rPr>
      </w:pPr>
      <w:r>
        <w:rPr>
          <w:sz w:val="24"/>
        </w:rPr>
        <w:t>changes</w:t>
      </w:r>
      <w:r>
        <w:rPr>
          <w:spacing w:val="-3"/>
          <w:sz w:val="24"/>
        </w:rPr>
        <w:t xml:space="preserve"> </w:t>
      </w:r>
      <w:r>
        <w:rPr>
          <w:sz w:val="24"/>
        </w:rPr>
        <w:t>in</w:t>
      </w:r>
      <w:r>
        <w:rPr>
          <w:spacing w:val="-3"/>
          <w:sz w:val="24"/>
        </w:rPr>
        <w:t xml:space="preserve"> </w:t>
      </w:r>
      <w:r>
        <w:rPr>
          <w:sz w:val="24"/>
        </w:rPr>
        <w:t>management strategy;</w:t>
      </w:r>
    </w:p>
    <w:p w14:paraId="05B2C7A6" w14:textId="77777777" w:rsidR="004B799C" w:rsidRDefault="004B799C">
      <w:pPr>
        <w:pStyle w:val="BodyText"/>
        <w:spacing w:before="10"/>
        <w:rPr>
          <w:sz w:val="20"/>
        </w:rPr>
      </w:pPr>
    </w:p>
    <w:p w14:paraId="36A1D2CB" w14:textId="77777777" w:rsidR="004B799C" w:rsidRDefault="00CA4AAC">
      <w:pPr>
        <w:pStyle w:val="ListParagraph"/>
        <w:numPr>
          <w:ilvl w:val="1"/>
          <w:numId w:val="26"/>
        </w:numPr>
        <w:tabs>
          <w:tab w:val="left" w:pos="2660"/>
          <w:tab w:val="left" w:pos="2661"/>
        </w:tabs>
        <w:ind w:hanging="570"/>
        <w:rPr>
          <w:sz w:val="24"/>
        </w:rPr>
      </w:pPr>
      <w:r>
        <w:rPr>
          <w:sz w:val="24"/>
        </w:rPr>
        <w:t>mergers</w:t>
      </w:r>
      <w:r>
        <w:rPr>
          <w:spacing w:val="-3"/>
          <w:sz w:val="24"/>
        </w:rPr>
        <w:t xml:space="preserve"> </w:t>
      </w:r>
      <w:r>
        <w:rPr>
          <w:sz w:val="24"/>
        </w:rPr>
        <w:t>and acquisitions;</w:t>
      </w:r>
    </w:p>
    <w:p w14:paraId="79208504" w14:textId="77777777" w:rsidR="004B799C" w:rsidRDefault="004B799C">
      <w:pPr>
        <w:pStyle w:val="BodyText"/>
        <w:spacing w:before="10"/>
        <w:rPr>
          <w:sz w:val="20"/>
        </w:rPr>
      </w:pPr>
    </w:p>
    <w:p w14:paraId="6F9BF165" w14:textId="77777777" w:rsidR="004B799C" w:rsidRDefault="00CA4AAC">
      <w:pPr>
        <w:pStyle w:val="ListParagraph"/>
        <w:numPr>
          <w:ilvl w:val="1"/>
          <w:numId w:val="26"/>
        </w:numPr>
        <w:tabs>
          <w:tab w:val="left" w:pos="2660"/>
          <w:tab w:val="left" w:pos="2661"/>
        </w:tabs>
        <w:ind w:hanging="570"/>
        <w:rPr>
          <w:sz w:val="24"/>
        </w:rPr>
      </w:pPr>
      <w:r>
        <w:rPr>
          <w:sz w:val="24"/>
        </w:rPr>
        <w:t>ceasing</w:t>
      </w:r>
      <w:r>
        <w:rPr>
          <w:spacing w:val="-4"/>
          <w:sz w:val="24"/>
        </w:rPr>
        <w:t xml:space="preserve"> </w:t>
      </w:r>
      <w:r>
        <w:rPr>
          <w:sz w:val="24"/>
        </w:rPr>
        <w:t>to use</w:t>
      </w:r>
      <w:r>
        <w:rPr>
          <w:spacing w:val="-2"/>
          <w:sz w:val="24"/>
        </w:rPr>
        <w:t xml:space="preserve"> </w:t>
      </w:r>
      <w:r>
        <w:rPr>
          <w:sz w:val="24"/>
        </w:rPr>
        <w:t>a</w:t>
      </w:r>
      <w:r>
        <w:rPr>
          <w:spacing w:val="-1"/>
          <w:sz w:val="24"/>
        </w:rPr>
        <w:t xml:space="preserve"> </w:t>
      </w:r>
      <w:r>
        <w:rPr>
          <w:sz w:val="24"/>
        </w:rPr>
        <w:t>process;</w:t>
      </w:r>
    </w:p>
    <w:p w14:paraId="4C88B523" w14:textId="77777777" w:rsidR="004B799C" w:rsidRDefault="004B799C">
      <w:pPr>
        <w:pStyle w:val="BodyText"/>
        <w:spacing w:before="10"/>
        <w:rPr>
          <w:sz w:val="20"/>
        </w:rPr>
      </w:pPr>
    </w:p>
    <w:p w14:paraId="3399ECE3" w14:textId="77777777" w:rsidR="004B799C" w:rsidRDefault="00CA4AAC">
      <w:pPr>
        <w:pStyle w:val="ListParagraph"/>
        <w:numPr>
          <w:ilvl w:val="1"/>
          <w:numId w:val="26"/>
        </w:numPr>
        <w:tabs>
          <w:tab w:val="left" w:pos="2660"/>
          <w:tab w:val="left" w:pos="2661"/>
        </w:tabs>
        <w:ind w:hanging="570"/>
        <w:rPr>
          <w:sz w:val="24"/>
        </w:rPr>
      </w:pPr>
      <w:r>
        <w:rPr>
          <w:sz w:val="24"/>
        </w:rPr>
        <w:t>simple</w:t>
      </w:r>
      <w:r>
        <w:rPr>
          <w:spacing w:val="-2"/>
          <w:sz w:val="24"/>
        </w:rPr>
        <w:t xml:space="preserve"> </w:t>
      </w:r>
      <w:r>
        <w:rPr>
          <w:sz w:val="24"/>
        </w:rPr>
        <w:t>capital</w:t>
      </w:r>
      <w:r>
        <w:rPr>
          <w:spacing w:val="-1"/>
          <w:sz w:val="24"/>
        </w:rPr>
        <w:t xml:space="preserve"> </w:t>
      </w:r>
      <w:r>
        <w:rPr>
          <w:sz w:val="24"/>
        </w:rPr>
        <w:t>replacement</w:t>
      </w:r>
      <w:r>
        <w:rPr>
          <w:spacing w:val="-1"/>
          <w:sz w:val="24"/>
        </w:rPr>
        <w:t xml:space="preserve"> </w:t>
      </w:r>
      <w:r>
        <w:rPr>
          <w:sz w:val="24"/>
        </w:rPr>
        <w:t>or</w:t>
      </w:r>
      <w:r>
        <w:rPr>
          <w:spacing w:val="-1"/>
          <w:sz w:val="24"/>
        </w:rPr>
        <w:t xml:space="preserve"> </w:t>
      </w:r>
      <w:r>
        <w:rPr>
          <w:sz w:val="24"/>
        </w:rPr>
        <w:t>extension;</w:t>
      </w:r>
    </w:p>
    <w:p w14:paraId="33218CE5" w14:textId="77777777" w:rsidR="004B799C" w:rsidRDefault="004B799C">
      <w:pPr>
        <w:pStyle w:val="BodyText"/>
        <w:spacing w:before="10"/>
        <w:rPr>
          <w:sz w:val="20"/>
        </w:rPr>
      </w:pPr>
    </w:p>
    <w:p w14:paraId="2926EB29" w14:textId="77777777" w:rsidR="004B799C" w:rsidRDefault="00CA4AAC">
      <w:pPr>
        <w:pStyle w:val="ListParagraph"/>
        <w:numPr>
          <w:ilvl w:val="1"/>
          <w:numId w:val="26"/>
        </w:numPr>
        <w:tabs>
          <w:tab w:val="left" w:pos="2661"/>
        </w:tabs>
        <w:ind w:right="956"/>
        <w:jc w:val="both"/>
        <w:rPr>
          <w:sz w:val="24"/>
        </w:rPr>
      </w:pPr>
      <w:r>
        <w:rPr>
          <w:sz w:val="24"/>
        </w:rPr>
        <w:t>changes</w:t>
      </w:r>
      <w:r>
        <w:rPr>
          <w:spacing w:val="1"/>
          <w:sz w:val="24"/>
        </w:rPr>
        <w:t xml:space="preserve"> </w:t>
      </w:r>
      <w:r>
        <w:rPr>
          <w:sz w:val="24"/>
        </w:rPr>
        <w:t>resulting</w:t>
      </w:r>
      <w:r>
        <w:rPr>
          <w:spacing w:val="1"/>
          <w:sz w:val="24"/>
        </w:rPr>
        <w:t xml:space="preserve"> </w:t>
      </w:r>
      <w:r>
        <w:rPr>
          <w:sz w:val="24"/>
        </w:rPr>
        <w:t>purely</w:t>
      </w:r>
      <w:r>
        <w:rPr>
          <w:spacing w:val="1"/>
          <w:sz w:val="24"/>
        </w:rPr>
        <w:t xml:space="preserve"> </w:t>
      </w:r>
      <w:r>
        <w:rPr>
          <w:sz w:val="24"/>
        </w:rPr>
        <w:t>from</w:t>
      </w:r>
      <w:r>
        <w:rPr>
          <w:spacing w:val="1"/>
          <w:sz w:val="24"/>
        </w:rPr>
        <w:t xml:space="preserve"> </w:t>
      </w:r>
      <w:r>
        <w:rPr>
          <w:sz w:val="24"/>
        </w:rPr>
        <w:t>changes</w:t>
      </w:r>
      <w:r>
        <w:rPr>
          <w:spacing w:val="1"/>
          <w:sz w:val="24"/>
        </w:rPr>
        <w:t xml:space="preserve"> </w:t>
      </w:r>
      <w:r>
        <w:rPr>
          <w:sz w:val="24"/>
        </w:rPr>
        <w:t>in</w:t>
      </w:r>
      <w:r>
        <w:rPr>
          <w:spacing w:val="1"/>
          <w:sz w:val="24"/>
        </w:rPr>
        <w:t xml:space="preserve"> </w:t>
      </w:r>
      <w:r>
        <w:rPr>
          <w:sz w:val="24"/>
        </w:rPr>
        <w:t>factor</w:t>
      </w:r>
      <w:r>
        <w:rPr>
          <w:spacing w:val="1"/>
          <w:sz w:val="24"/>
        </w:rPr>
        <w:t xml:space="preserve"> </w:t>
      </w:r>
      <w:r>
        <w:rPr>
          <w:sz w:val="24"/>
        </w:rPr>
        <w:t>prices,</w:t>
      </w:r>
      <w:r>
        <w:rPr>
          <w:spacing w:val="1"/>
          <w:sz w:val="24"/>
        </w:rPr>
        <w:t xml:space="preserve"> </w:t>
      </w:r>
      <w:r>
        <w:rPr>
          <w:sz w:val="24"/>
        </w:rPr>
        <w:t>customisation,</w:t>
      </w:r>
      <w:r>
        <w:rPr>
          <w:spacing w:val="1"/>
          <w:sz w:val="24"/>
        </w:rPr>
        <w:t xml:space="preserve"> </w:t>
      </w:r>
      <w:r>
        <w:rPr>
          <w:sz w:val="24"/>
        </w:rPr>
        <w:t>regular</w:t>
      </w:r>
      <w:r>
        <w:rPr>
          <w:spacing w:val="-3"/>
          <w:sz w:val="24"/>
        </w:rPr>
        <w:t xml:space="preserve"> </w:t>
      </w:r>
      <w:r>
        <w:rPr>
          <w:sz w:val="24"/>
        </w:rPr>
        <w:t>seasonal and other cyclical</w:t>
      </w:r>
      <w:r>
        <w:rPr>
          <w:spacing w:val="2"/>
          <w:sz w:val="24"/>
        </w:rPr>
        <w:t xml:space="preserve"> </w:t>
      </w:r>
      <w:r>
        <w:rPr>
          <w:sz w:val="24"/>
        </w:rPr>
        <w:t>changes;</w:t>
      </w:r>
    </w:p>
    <w:p w14:paraId="55183FB0" w14:textId="77777777" w:rsidR="004B799C" w:rsidRDefault="004B799C">
      <w:pPr>
        <w:pStyle w:val="BodyText"/>
        <w:spacing w:before="10"/>
        <w:rPr>
          <w:sz w:val="20"/>
        </w:rPr>
      </w:pPr>
    </w:p>
    <w:p w14:paraId="1E501AD5" w14:textId="77777777" w:rsidR="004B799C" w:rsidRDefault="00CA4AAC">
      <w:pPr>
        <w:pStyle w:val="ListParagraph"/>
        <w:numPr>
          <w:ilvl w:val="1"/>
          <w:numId w:val="26"/>
        </w:numPr>
        <w:tabs>
          <w:tab w:val="left" w:pos="2660"/>
          <w:tab w:val="left" w:pos="2661"/>
        </w:tabs>
        <w:ind w:hanging="570"/>
        <w:rPr>
          <w:sz w:val="24"/>
        </w:rPr>
      </w:pPr>
      <w:r>
        <w:rPr>
          <w:sz w:val="24"/>
        </w:rPr>
        <w:t>trading</w:t>
      </w:r>
      <w:r>
        <w:rPr>
          <w:spacing w:val="-3"/>
          <w:sz w:val="24"/>
        </w:rPr>
        <w:t xml:space="preserve"> </w:t>
      </w:r>
      <w:r>
        <w:rPr>
          <w:sz w:val="24"/>
        </w:rPr>
        <w:t>of new or significantly</w:t>
      </w:r>
      <w:r>
        <w:rPr>
          <w:spacing w:val="-5"/>
          <w:sz w:val="24"/>
        </w:rPr>
        <w:t xml:space="preserve"> </w:t>
      </w:r>
      <w:r>
        <w:rPr>
          <w:sz w:val="24"/>
        </w:rPr>
        <w:t>improved products;</w:t>
      </w:r>
    </w:p>
    <w:p w14:paraId="02221355" w14:textId="77777777" w:rsidR="004B799C" w:rsidRDefault="004B799C">
      <w:pPr>
        <w:pStyle w:val="BodyText"/>
        <w:spacing w:before="11"/>
        <w:rPr>
          <w:sz w:val="20"/>
        </w:rPr>
      </w:pPr>
    </w:p>
    <w:p w14:paraId="704C4EF6" w14:textId="77777777" w:rsidR="004B799C" w:rsidRDefault="00CA4AAC" w:rsidP="40DEBF3B">
      <w:pPr>
        <w:pStyle w:val="ListParagraph"/>
        <w:numPr>
          <w:ilvl w:val="0"/>
          <w:numId w:val="26"/>
        </w:numPr>
        <w:tabs>
          <w:tab w:val="left" w:pos="2092"/>
        </w:tabs>
        <w:ind w:right="959"/>
        <w:jc w:val="both"/>
        <w:rPr>
          <w:sz w:val="24"/>
          <w:szCs w:val="24"/>
        </w:rPr>
      </w:pPr>
      <w:r w:rsidRPr="40DEBF3B">
        <w:rPr>
          <w:sz w:val="24"/>
          <w:szCs w:val="24"/>
        </w:rPr>
        <w:t>‘ecosystem’ means ecosystem as defined in Article 2, point (13), of Regulation</w:t>
      </w:r>
      <w:r w:rsidRPr="40DEBF3B">
        <w:rPr>
          <w:spacing w:val="1"/>
          <w:sz w:val="24"/>
          <w:szCs w:val="24"/>
        </w:rPr>
        <w:t xml:space="preserve"> </w:t>
      </w:r>
      <w:r w:rsidRPr="40DEBF3B">
        <w:rPr>
          <w:sz w:val="24"/>
          <w:szCs w:val="24"/>
        </w:rPr>
        <w:t>(EU)</w:t>
      </w:r>
      <w:r w:rsidRPr="40DEBF3B">
        <w:rPr>
          <w:spacing w:val="-3"/>
          <w:sz w:val="24"/>
          <w:szCs w:val="24"/>
        </w:rPr>
        <w:t xml:space="preserve"> </w:t>
      </w:r>
      <w:r w:rsidRPr="40DEBF3B">
        <w:rPr>
          <w:sz w:val="24"/>
          <w:szCs w:val="24"/>
        </w:rPr>
        <w:t>2020/852 of the</w:t>
      </w:r>
      <w:r w:rsidRPr="40DEBF3B">
        <w:rPr>
          <w:spacing w:val="-1"/>
          <w:sz w:val="24"/>
          <w:szCs w:val="24"/>
        </w:rPr>
        <w:t xml:space="preserve"> </w:t>
      </w:r>
      <w:r w:rsidRPr="40DEBF3B">
        <w:rPr>
          <w:sz w:val="24"/>
          <w:szCs w:val="24"/>
        </w:rPr>
        <w:t>European Parliament and of the Council;</w:t>
      </w:r>
    </w:p>
    <w:p w14:paraId="3A7E1E38" w14:textId="77777777" w:rsidR="004B799C" w:rsidRDefault="004B799C">
      <w:pPr>
        <w:pStyle w:val="BodyText"/>
        <w:spacing w:before="10"/>
        <w:rPr>
          <w:sz w:val="20"/>
        </w:rPr>
      </w:pPr>
    </w:p>
    <w:p w14:paraId="135A15A6" w14:textId="77777777" w:rsidR="004B799C" w:rsidRDefault="00CA4AAC" w:rsidP="40DEBF3B">
      <w:pPr>
        <w:pStyle w:val="ListParagraph"/>
        <w:numPr>
          <w:ilvl w:val="0"/>
          <w:numId w:val="26"/>
        </w:numPr>
        <w:tabs>
          <w:tab w:val="left" w:pos="2092"/>
        </w:tabs>
        <w:ind w:right="957"/>
        <w:jc w:val="both"/>
        <w:rPr>
          <w:sz w:val="24"/>
          <w:szCs w:val="24"/>
        </w:rPr>
      </w:pPr>
      <w:r w:rsidRPr="40DEBF3B">
        <w:rPr>
          <w:sz w:val="24"/>
          <w:szCs w:val="24"/>
        </w:rPr>
        <w:t>‘energy efficiency’ means the ratio of output of performance, service, goods or</w:t>
      </w:r>
      <w:r w:rsidRPr="40DEBF3B">
        <w:rPr>
          <w:spacing w:val="1"/>
          <w:sz w:val="24"/>
          <w:szCs w:val="24"/>
        </w:rPr>
        <w:t xml:space="preserve"> </w:t>
      </w:r>
      <w:r w:rsidRPr="40DEBF3B">
        <w:rPr>
          <w:sz w:val="24"/>
          <w:szCs w:val="24"/>
        </w:rPr>
        <w:t>energy,</w:t>
      </w:r>
      <w:r w:rsidRPr="40DEBF3B">
        <w:rPr>
          <w:spacing w:val="-1"/>
          <w:sz w:val="24"/>
          <w:szCs w:val="24"/>
        </w:rPr>
        <w:t xml:space="preserve"> </w:t>
      </w:r>
      <w:r w:rsidRPr="40DEBF3B">
        <w:rPr>
          <w:sz w:val="24"/>
          <w:szCs w:val="24"/>
        </w:rPr>
        <w:t>to input of energy;</w:t>
      </w:r>
    </w:p>
    <w:p w14:paraId="01FD49D7" w14:textId="77777777" w:rsidR="004B799C" w:rsidRDefault="004B799C">
      <w:pPr>
        <w:pStyle w:val="BodyText"/>
        <w:spacing w:before="10"/>
        <w:rPr>
          <w:sz w:val="20"/>
        </w:rPr>
      </w:pPr>
    </w:p>
    <w:p w14:paraId="6D0669FC" w14:textId="77777777" w:rsidR="004B799C" w:rsidRDefault="00CA4AAC" w:rsidP="40DEBF3B">
      <w:pPr>
        <w:pStyle w:val="ListParagraph"/>
        <w:numPr>
          <w:ilvl w:val="0"/>
          <w:numId w:val="26"/>
        </w:numPr>
        <w:tabs>
          <w:tab w:val="left" w:pos="2092"/>
        </w:tabs>
        <w:ind w:right="958"/>
        <w:jc w:val="both"/>
        <w:rPr>
          <w:sz w:val="24"/>
          <w:szCs w:val="24"/>
        </w:rPr>
      </w:pPr>
      <w:r w:rsidRPr="40DEBF3B">
        <w:rPr>
          <w:sz w:val="24"/>
          <w:szCs w:val="24"/>
        </w:rPr>
        <w:t>‘energy-efficient district heating and cooling’ means district heating and</w:t>
      </w:r>
      <w:r w:rsidRPr="40DEBF3B">
        <w:rPr>
          <w:spacing w:val="60"/>
          <w:sz w:val="24"/>
          <w:szCs w:val="24"/>
        </w:rPr>
        <w:t xml:space="preserve"> </w:t>
      </w:r>
      <w:r w:rsidRPr="40DEBF3B">
        <w:rPr>
          <w:sz w:val="24"/>
          <w:szCs w:val="24"/>
        </w:rPr>
        <w:t>cooling</w:t>
      </w:r>
      <w:r w:rsidRPr="40DEBF3B">
        <w:rPr>
          <w:spacing w:val="1"/>
          <w:sz w:val="24"/>
          <w:szCs w:val="24"/>
        </w:rPr>
        <w:t xml:space="preserve"> </w:t>
      </w:r>
      <w:r w:rsidRPr="40DEBF3B">
        <w:rPr>
          <w:sz w:val="24"/>
          <w:szCs w:val="24"/>
        </w:rPr>
        <w:t>as</w:t>
      </w:r>
      <w:r w:rsidRPr="40DEBF3B">
        <w:rPr>
          <w:spacing w:val="1"/>
          <w:sz w:val="24"/>
          <w:szCs w:val="24"/>
        </w:rPr>
        <w:t xml:space="preserve"> </w:t>
      </w:r>
      <w:r w:rsidRPr="40DEBF3B">
        <w:rPr>
          <w:sz w:val="24"/>
          <w:szCs w:val="24"/>
        </w:rPr>
        <w:t>defined</w:t>
      </w:r>
      <w:r w:rsidRPr="40DEBF3B">
        <w:rPr>
          <w:spacing w:val="1"/>
          <w:sz w:val="24"/>
          <w:szCs w:val="24"/>
        </w:rPr>
        <w:t xml:space="preserve"> </w:t>
      </w:r>
      <w:r w:rsidRPr="40DEBF3B">
        <w:rPr>
          <w:sz w:val="24"/>
          <w:szCs w:val="24"/>
        </w:rPr>
        <w:t>in</w:t>
      </w:r>
      <w:r w:rsidRPr="40DEBF3B">
        <w:rPr>
          <w:spacing w:val="1"/>
          <w:sz w:val="24"/>
          <w:szCs w:val="24"/>
        </w:rPr>
        <w:t xml:space="preserve"> </w:t>
      </w:r>
      <w:r w:rsidRPr="40DEBF3B">
        <w:rPr>
          <w:sz w:val="24"/>
          <w:szCs w:val="24"/>
        </w:rPr>
        <w:t>Article 2,</w:t>
      </w:r>
      <w:r w:rsidRPr="40DEBF3B">
        <w:rPr>
          <w:spacing w:val="1"/>
          <w:sz w:val="24"/>
          <w:szCs w:val="24"/>
        </w:rPr>
        <w:t xml:space="preserve"> </w:t>
      </w:r>
      <w:r w:rsidRPr="40DEBF3B">
        <w:rPr>
          <w:sz w:val="24"/>
          <w:szCs w:val="24"/>
        </w:rPr>
        <w:t>point</w:t>
      </w:r>
      <w:r w:rsidRPr="40DEBF3B">
        <w:rPr>
          <w:spacing w:val="1"/>
          <w:sz w:val="24"/>
          <w:szCs w:val="24"/>
        </w:rPr>
        <w:t xml:space="preserve"> </w:t>
      </w:r>
      <w:r w:rsidRPr="40DEBF3B">
        <w:rPr>
          <w:sz w:val="24"/>
          <w:szCs w:val="24"/>
        </w:rPr>
        <w:t>(41) of Directive 2012/27/EU</w:t>
      </w:r>
      <w:r w:rsidRPr="40DEBF3B">
        <w:rPr>
          <w:spacing w:val="1"/>
          <w:sz w:val="24"/>
          <w:szCs w:val="24"/>
        </w:rPr>
        <w:t xml:space="preserve"> </w:t>
      </w:r>
      <w:r w:rsidRPr="40DEBF3B">
        <w:rPr>
          <w:sz w:val="24"/>
          <w:szCs w:val="24"/>
        </w:rPr>
        <w:t>of the European</w:t>
      </w:r>
      <w:r w:rsidRPr="40DEBF3B">
        <w:rPr>
          <w:spacing w:val="1"/>
          <w:sz w:val="24"/>
          <w:szCs w:val="24"/>
        </w:rPr>
        <w:t xml:space="preserve"> </w:t>
      </w:r>
      <w:r w:rsidRPr="40DEBF3B">
        <w:rPr>
          <w:sz w:val="24"/>
          <w:szCs w:val="24"/>
        </w:rPr>
        <w:t>Parliament</w:t>
      </w:r>
      <w:r w:rsidRPr="40DEBF3B">
        <w:rPr>
          <w:spacing w:val="1"/>
          <w:sz w:val="24"/>
          <w:szCs w:val="24"/>
        </w:rPr>
        <w:t xml:space="preserve"> </w:t>
      </w:r>
      <w:r w:rsidRPr="40DEBF3B">
        <w:rPr>
          <w:sz w:val="24"/>
          <w:szCs w:val="24"/>
        </w:rPr>
        <w:t>and</w:t>
      </w:r>
      <w:r w:rsidRPr="40DEBF3B">
        <w:rPr>
          <w:spacing w:val="1"/>
          <w:sz w:val="24"/>
          <w:szCs w:val="24"/>
        </w:rPr>
        <w:t xml:space="preserve"> </w:t>
      </w:r>
      <w:r w:rsidRPr="40DEBF3B">
        <w:rPr>
          <w:sz w:val="24"/>
          <w:szCs w:val="24"/>
        </w:rPr>
        <w:t>of</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Council,</w:t>
      </w:r>
      <w:r w:rsidRPr="40DEBF3B">
        <w:rPr>
          <w:spacing w:val="1"/>
          <w:sz w:val="24"/>
          <w:szCs w:val="24"/>
        </w:rPr>
        <w:t xml:space="preserve"> </w:t>
      </w:r>
      <w:r w:rsidRPr="40DEBF3B">
        <w:rPr>
          <w:sz w:val="24"/>
          <w:szCs w:val="24"/>
        </w:rPr>
        <w:t>as</w:t>
      </w:r>
      <w:r w:rsidRPr="40DEBF3B">
        <w:rPr>
          <w:spacing w:val="1"/>
          <w:sz w:val="24"/>
          <w:szCs w:val="24"/>
        </w:rPr>
        <w:t xml:space="preserve"> </w:t>
      </w:r>
      <w:r w:rsidRPr="40DEBF3B">
        <w:rPr>
          <w:sz w:val="24"/>
          <w:szCs w:val="24"/>
        </w:rPr>
        <w:t>referred</w:t>
      </w:r>
      <w:r w:rsidRPr="40DEBF3B">
        <w:rPr>
          <w:spacing w:val="1"/>
          <w:sz w:val="24"/>
          <w:szCs w:val="24"/>
        </w:rPr>
        <w:t xml:space="preserve"> </w:t>
      </w:r>
      <w:r w:rsidRPr="40DEBF3B">
        <w:rPr>
          <w:sz w:val="24"/>
          <w:szCs w:val="24"/>
        </w:rPr>
        <w:t>to</w:t>
      </w:r>
      <w:r w:rsidRPr="40DEBF3B">
        <w:rPr>
          <w:spacing w:val="1"/>
          <w:sz w:val="24"/>
          <w:szCs w:val="24"/>
        </w:rPr>
        <w:t xml:space="preserve"> </w:t>
      </w:r>
      <w:r w:rsidRPr="40DEBF3B">
        <w:rPr>
          <w:sz w:val="24"/>
          <w:szCs w:val="24"/>
        </w:rPr>
        <w:t>by</w:t>
      </w:r>
      <w:r w:rsidRPr="40DEBF3B">
        <w:rPr>
          <w:spacing w:val="1"/>
          <w:sz w:val="24"/>
          <w:szCs w:val="24"/>
        </w:rPr>
        <w:t xml:space="preserve"> </w:t>
      </w:r>
      <w:r w:rsidRPr="40DEBF3B">
        <w:rPr>
          <w:sz w:val="24"/>
          <w:szCs w:val="24"/>
        </w:rPr>
        <w:t>Article</w:t>
      </w:r>
      <w:r w:rsidRPr="40DEBF3B">
        <w:rPr>
          <w:spacing w:val="1"/>
          <w:sz w:val="24"/>
          <w:szCs w:val="24"/>
        </w:rPr>
        <w:t xml:space="preserve"> </w:t>
      </w:r>
      <w:r w:rsidRPr="40DEBF3B">
        <w:rPr>
          <w:sz w:val="24"/>
          <w:szCs w:val="24"/>
        </w:rPr>
        <w:t>2</w:t>
      </w:r>
      <w:r w:rsidRPr="40DEBF3B">
        <w:rPr>
          <w:spacing w:val="1"/>
          <w:sz w:val="24"/>
          <w:szCs w:val="24"/>
        </w:rPr>
        <w:t xml:space="preserve"> </w:t>
      </w:r>
      <w:r w:rsidRPr="40DEBF3B">
        <w:rPr>
          <w:sz w:val="24"/>
          <w:szCs w:val="24"/>
        </w:rPr>
        <w:t>(20)</w:t>
      </w:r>
      <w:r w:rsidRPr="40DEBF3B">
        <w:rPr>
          <w:spacing w:val="1"/>
          <w:sz w:val="24"/>
          <w:szCs w:val="24"/>
        </w:rPr>
        <w:t xml:space="preserve"> </w:t>
      </w:r>
      <w:r w:rsidRPr="40DEBF3B">
        <w:rPr>
          <w:sz w:val="24"/>
          <w:szCs w:val="24"/>
        </w:rPr>
        <w:t>of</w:t>
      </w:r>
      <w:r w:rsidRPr="40DEBF3B">
        <w:rPr>
          <w:spacing w:val="1"/>
          <w:sz w:val="24"/>
          <w:szCs w:val="24"/>
        </w:rPr>
        <w:t xml:space="preserve"> </w:t>
      </w:r>
      <w:r w:rsidRPr="40DEBF3B">
        <w:rPr>
          <w:sz w:val="24"/>
          <w:szCs w:val="24"/>
        </w:rPr>
        <w:t>Directive</w:t>
      </w:r>
      <w:r w:rsidRPr="40DEBF3B">
        <w:rPr>
          <w:spacing w:val="-57"/>
          <w:sz w:val="24"/>
          <w:szCs w:val="24"/>
        </w:rPr>
        <w:t xml:space="preserve"> </w:t>
      </w:r>
      <w:r w:rsidRPr="40DEBF3B">
        <w:rPr>
          <w:sz w:val="24"/>
          <w:szCs w:val="24"/>
        </w:rPr>
        <w:t>2018/2001/EU</w:t>
      </w:r>
      <w:r w:rsidRPr="40DEBF3B">
        <w:rPr>
          <w:spacing w:val="-1"/>
          <w:sz w:val="24"/>
          <w:szCs w:val="24"/>
        </w:rPr>
        <w:t xml:space="preserve"> </w:t>
      </w:r>
      <w:r w:rsidRPr="40DEBF3B">
        <w:rPr>
          <w:sz w:val="24"/>
          <w:szCs w:val="24"/>
        </w:rPr>
        <w:t>of the</w:t>
      </w:r>
      <w:r w:rsidRPr="40DEBF3B">
        <w:rPr>
          <w:spacing w:val="-2"/>
          <w:sz w:val="24"/>
          <w:szCs w:val="24"/>
        </w:rPr>
        <w:t xml:space="preserve"> </w:t>
      </w:r>
      <w:r w:rsidRPr="40DEBF3B">
        <w:rPr>
          <w:sz w:val="24"/>
          <w:szCs w:val="24"/>
        </w:rPr>
        <w:t>European Parliament and of</w:t>
      </w:r>
      <w:r w:rsidRPr="40DEBF3B">
        <w:rPr>
          <w:spacing w:val="1"/>
          <w:sz w:val="24"/>
          <w:szCs w:val="24"/>
        </w:rPr>
        <w:t xml:space="preserve"> </w:t>
      </w:r>
      <w:r w:rsidRPr="40DEBF3B">
        <w:rPr>
          <w:sz w:val="24"/>
          <w:szCs w:val="24"/>
        </w:rPr>
        <w:t>the Council</w:t>
      </w:r>
      <w:r w:rsidRPr="40DEBF3B">
        <w:rPr>
          <w:sz w:val="24"/>
          <w:szCs w:val="24"/>
          <w:vertAlign w:val="superscript"/>
        </w:rPr>
        <w:t>30</w:t>
      </w:r>
      <w:r w:rsidRPr="40DEBF3B">
        <w:rPr>
          <w:sz w:val="24"/>
          <w:szCs w:val="24"/>
        </w:rPr>
        <w:t>;</w:t>
      </w:r>
    </w:p>
    <w:p w14:paraId="2A1CE12F" w14:textId="77777777" w:rsidR="004B799C" w:rsidRDefault="00CA4AAC" w:rsidP="40DEBF3B">
      <w:pPr>
        <w:pStyle w:val="ListParagraph"/>
        <w:numPr>
          <w:ilvl w:val="0"/>
          <w:numId w:val="26"/>
        </w:numPr>
        <w:tabs>
          <w:tab w:val="left" w:pos="2092"/>
        </w:tabs>
        <w:spacing w:before="240"/>
        <w:ind w:right="956"/>
        <w:jc w:val="both"/>
        <w:rPr>
          <w:sz w:val="24"/>
          <w:szCs w:val="24"/>
        </w:rPr>
      </w:pPr>
      <w:r w:rsidRPr="40DEBF3B">
        <w:rPr>
          <w:sz w:val="24"/>
          <w:szCs w:val="24"/>
        </w:rPr>
        <w:t>‘energy from renewable sources’ means energy produced by plants using only</w:t>
      </w:r>
      <w:r w:rsidRPr="40DEBF3B">
        <w:rPr>
          <w:spacing w:val="1"/>
          <w:sz w:val="24"/>
          <w:szCs w:val="24"/>
        </w:rPr>
        <w:t xml:space="preserve"> </w:t>
      </w:r>
      <w:r w:rsidRPr="40DEBF3B">
        <w:rPr>
          <w:sz w:val="24"/>
          <w:szCs w:val="24"/>
        </w:rPr>
        <w:t>renewable</w:t>
      </w:r>
      <w:r w:rsidRPr="40DEBF3B">
        <w:rPr>
          <w:spacing w:val="41"/>
          <w:sz w:val="24"/>
          <w:szCs w:val="24"/>
        </w:rPr>
        <w:t xml:space="preserve"> </w:t>
      </w:r>
      <w:r w:rsidRPr="40DEBF3B">
        <w:rPr>
          <w:sz w:val="24"/>
          <w:szCs w:val="24"/>
        </w:rPr>
        <w:t>energy</w:t>
      </w:r>
      <w:r w:rsidRPr="40DEBF3B">
        <w:rPr>
          <w:spacing w:val="37"/>
          <w:sz w:val="24"/>
          <w:szCs w:val="24"/>
        </w:rPr>
        <w:t xml:space="preserve"> </w:t>
      </w:r>
      <w:r w:rsidRPr="40DEBF3B">
        <w:rPr>
          <w:sz w:val="24"/>
          <w:szCs w:val="24"/>
        </w:rPr>
        <w:t>sources</w:t>
      </w:r>
      <w:r w:rsidRPr="40DEBF3B">
        <w:rPr>
          <w:spacing w:val="42"/>
          <w:sz w:val="24"/>
          <w:szCs w:val="24"/>
        </w:rPr>
        <w:t xml:space="preserve"> </w:t>
      </w:r>
      <w:r w:rsidRPr="40DEBF3B">
        <w:rPr>
          <w:sz w:val="24"/>
          <w:szCs w:val="24"/>
        </w:rPr>
        <w:t>as</w:t>
      </w:r>
      <w:r w:rsidRPr="40DEBF3B">
        <w:rPr>
          <w:spacing w:val="40"/>
          <w:sz w:val="24"/>
          <w:szCs w:val="24"/>
        </w:rPr>
        <w:t xml:space="preserve"> </w:t>
      </w:r>
      <w:r w:rsidRPr="40DEBF3B">
        <w:rPr>
          <w:sz w:val="24"/>
          <w:szCs w:val="24"/>
        </w:rPr>
        <w:t>defined</w:t>
      </w:r>
      <w:r w:rsidRPr="40DEBF3B">
        <w:rPr>
          <w:spacing w:val="39"/>
          <w:sz w:val="24"/>
          <w:szCs w:val="24"/>
        </w:rPr>
        <w:t xml:space="preserve"> </w:t>
      </w:r>
      <w:r w:rsidRPr="40DEBF3B">
        <w:rPr>
          <w:sz w:val="24"/>
          <w:szCs w:val="24"/>
        </w:rPr>
        <w:t>in</w:t>
      </w:r>
      <w:r w:rsidRPr="40DEBF3B">
        <w:rPr>
          <w:spacing w:val="43"/>
          <w:sz w:val="24"/>
          <w:szCs w:val="24"/>
        </w:rPr>
        <w:t xml:space="preserve"> </w:t>
      </w:r>
      <w:r w:rsidRPr="40DEBF3B">
        <w:rPr>
          <w:sz w:val="24"/>
          <w:szCs w:val="24"/>
        </w:rPr>
        <w:t>Article</w:t>
      </w:r>
      <w:r w:rsidRPr="40DEBF3B">
        <w:rPr>
          <w:spacing w:val="43"/>
          <w:sz w:val="24"/>
          <w:szCs w:val="24"/>
        </w:rPr>
        <w:t xml:space="preserve"> </w:t>
      </w:r>
      <w:r w:rsidRPr="40DEBF3B">
        <w:rPr>
          <w:sz w:val="24"/>
          <w:szCs w:val="24"/>
        </w:rPr>
        <w:t>2,</w:t>
      </w:r>
      <w:r w:rsidRPr="40DEBF3B">
        <w:rPr>
          <w:spacing w:val="39"/>
          <w:sz w:val="24"/>
          <w:szCs w:val="24"/>
        </w:rPr>
        <w:t xml:space="preserve"> </w:t>
      </w:r>
      <w:r w:rsidRPr="40DEBF3B">
        <w:rPr>
          <w:sz w:val="24"/>
          <w:szCs w:val="24"/>
        </w:rPr>
        <w:t>point</w:t>
      </w:r>
      <w:r w:rsidRPr="40DEBF3B">
        <w:rPr>
          <w:spacing w:val="41"/>
          <w:sz w:val="24"/>
          <w:szCs w:val="24"/>
        </w:rPr>
        <w:t xml:space="preserve"> </w:t>
      </w:r>
      <w:r w:rsidRPr="40DEBF3B">
        <w:rPr>
          <w:sz w:val="24"/>
          <w:szCs w:val="24"/>
        </w:rPr>
        <w:t>(1),</w:t>
      </w:r>
      <w:r w:rsidRPr="40DEBF3B">
        <w:rPr>
          <w:spacing w:val="43"/>
          <w:sz w:val="24"/>
          <w:szCs w:val="24"/>
        </w:rPr>
        <w:t xml:space="preserve"> </w:t>
      </w:r>
      <w:r w:rsidRPr="40DEBF3B">
        <w:rPr>
          <w:sz w:val="24"/>
          <w:szCs w:val="24"/>
        </w:rPr>
        <w:t>of</w:t>
      </w:r>
      <w:r w:rsidRPr="40DEBF3B">
        <w:rPr>
          <w:spacing w:val="39"/>
          <w:sz w:val="24"/>
          <w:szCs w:val="24"/>
        </w:rPr>
        <w:t xml:space="preserve"> </w:t>
      </w:r>
      <w:r w:rsidRPr="40DEBF3B">
        <w:rPr>
          <w:sz w:val="24"/>
          <w:szCs w:val="24"/>
        </w:rPr>
        <w:t>Directive</w:t>
      </w:r>
      <w:r w:rsidRPr="40DEBF3B">
        <w:rPr>
          <w:spacing w:val="40"/>
          <w:sz w:val="24"/>
          <w:szCs w:val="24"/>
        </w:rPr>
        <w:t xml:space="preserve"> </w:t>
      </w:r>
      <w:r w:rsidRPr="40DEBF3B">
        <w:rPr>
          <w:sz w:val="24"/>
          <w:szCs w:val="24"/>
        </w:rPr>
        <w:t>(EU)</w:t>
      </w:r>
    </w:p>
    <w:p w14:paraId="30F7A390" w14:textId="77777777" w:rsidR="004B799C" w:rsidRDefault="004B799C">
      <w:pPr>
        <w:pStyle w:val="BodyText"/>
        <w:rPr>
          <w:sz w:val="20"/>
        </w:rPr>
      </w:pPr>
    </w:p>
    <w:p w14:paraId="274A9CD6" w14:textId="601E70E7" w:rsidR="004B799C" w:rsidRDefault="00161D3B">
      <w:pPr>
        <w:pStyle w:val="BodyText"/>
        <w:spacing w:before="10"/>
        <w:rPr>
          <w:sz w:val="21"/>
        </w:rPr>
      </w:pPr>
      <w:r>
        <w:rPr>
          <w:noProof/>
        </w:rPr>
        <mc:AlternateContent>
          <mc:Choice Requires="wps">
            <w:drawing>
              <wp:anchor distT="0" distB="0" distL="0" distR="0" simplePos="0" relativeHeight="487621120" behindDoc="1" locked="0" layoutInCell="1" allowOverlap="1" wp14:anchorId="4F2EF87A" wp14:editId="1C395FD7">
                <wp:simplePos x="0" y="0"/>
                <wp:positionH relativeFrom="page">
                  <wp:posOffset>901065</wp:posOffset>
                </wp:positionH>
                <wp:positionV relativeFrom="paragraph">
                  <wp:posOffset>175260</wp:posOffset>
                </wp:positionV>
                <wp:extent cx="1828800" cy="7620"/>
                <wp:effectExtent l="0" t="0" r="0" b="0"/>
                <wp:wrapTopAndBottom/>
                <wp:docPr id="120" name="docshape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3B6933" id="docshape13" o:spid="_x0000_s1026" style="position:absolute;margin-left:70.95pt;margin-top:13.8pt;width:2in;height:.6pt;z-index:-15695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" fillcolor="black" stroked="f">
                <w10:wrap type="topAndBottom" anchorx="page"/>
              </v:rect>
            </w:pict>
          </mc:Fallback>
        </mc:AlternateContent>
      </w:r>
    </w:p>
    <w:p w14:paraId="746F8931" w14:textId="77777777" w:rsidR="004B799C" w:rsidRDefault="00CA4AAC">
      <w:pPr>
        <w:spacing w:before="101"/>
        <w:ind w:left="1525" w:right="959" w:hanging="567"/>
        <w:jc w:val="both"/>
        <w:rPr>
          <w:sz w:val="20"/>
        </w:rPr>
      </w:pPr>
      <w:r>
        <w:rPr>
          <w:sz w:val="20"/>
          <w:vertAlign w:val="superscript"/>
        </w:rPr>
        <w:t>30</w:t>
      </w:r>
      <w:r>
        <w:rPr>
          <w:spacing w:val="51"/>
          <w:sz w:val="20"/>
        </w:rPr>
        <w:t xml:space="preserve"> </w:t>
      </w:r>
      <w:r>
        <w:rPr>
          <w:sz w:val="20"/>
        </w:rPr>
        <w:t>Directive 2012/27/EU of the European Parliament and of the Council of 25 October 2012 on energy</w:t>
      </w:r>
      <w:r>
        <w:rPr>
          <w:spacing w:val="1"/>
          <w:sz w:val="20"/>
        </w:rPr>
        <w:t xml:space="preserve"> </w:t>
      </w:r>
      <w:r>
        <w:rPr>
          <w:sz w:val="20"/>
        </w:rPr>
        <w:t>efficiency, amending Directives 2009/125/EC and 2010/30/EU and repealing Directives 2004/8/EC and</w:t>
      </w:r>
      <w:r>
        <w:rPr>
          <w:spacing w:val="1"/>
          <w:sz w:val="20"/>
        </w:rPr>
        <w:t xml:space="preserve"> </w:t>
      </w:r>
      <w:r>
        <w:rPr>
          <w:sz w:val="20"/>
        </w:rPr>
        <w:t>2006/32/EC (OJ L 315, 14.11.2012, p. 1), as amended by Directive (EU) 2018/2002 of the European</w:t>
      </w:r>
      <w:r>
        <w:rPr>
          <w:spacing w:val="1"/>
          <w:sz w:val="20"/>
        </w:rPr>
        <w:t xml:space="preserve"> </w:t>
      </w:r>
      <w:r>
        <w:rPr>
          <w:sz w:val="20"/>
        </w:rPr>
        <w:t>Parliament</w:t>
      </w:r>
      <w:r>
        <w:rPr>
          <w:spacing w:val="-2"/>
          <w:sz w:val="20"/>
        </w:rPr>
        <w:t xml:space="preserve"> </w:t>
      </w:r>
      <w:r>
        <w:rPr>
          <w:sz w:val="20"/>
        </w:rPr>
        <w:t>and</w:t>
      </w:r>
      <w:r>
        <w:rPr>
          <w:spacing w:val="1"/>
          <w:sz w:val="20"/>
        </w:rPr>
        <w:t xml:space="preserve"> </w:t>
      </w:r>
      <w:r>
        <w:rPr>
          <w:sz w:val="20"/>
        </w:rPr>
        <w:t>of</w:t>
      </w:r>
      <w:r>
        <w:rPr>
          <w:spacing w:val="-2"/>
          <w:sz w:val="20"/>
        </w:rPr>
        <w:t xml:space="preserve"> </w:t>
      </w:r>
      <w:r>
        <w:rPr>
          <w:sz w:val="20"/>
        </w:rPr>
        <w:t>the</w:t>
      </w:r>
      <w:r>
        <w:rPr>
          <w:spacing w:val="3"/>
          <w:sz w:val="20"/>
        </w:rPr>
        <w:t xml:space="preserve"> </w:t>
      </w:r>
      <w:r>
        <w:rPr>
          <w:sz w:val="20"/>
        </w:rPr>
        <w:t>Council</w:t>
      </w:r>
      <w:r>
        <w:rPr>
          <w:spacing w:val="2"/>
          <w:sz w:val="20"/>
        </w:rPr>
        <w:t xml:space="preserve"> </w:t>
      </w:r>
      <w:r>
        <w:rPr>
          <w:sz w:val="20"/>
        </w:rPr>
        <w:t>of</w:t>
      </w:r>
      <w:r>
        <w:rPr>
          <w:spacing w:val="-2"/>
          <w:sz w:val="20"/>
        </w:rPr>
        <w:t xml:space="preserve"> </w:t>
      </w:r>
      <w:r>
        <w:rPr>
          <w:sz w:val="20"/>
        </w:rPr>
        <w:t>11 December</w:t>
      </w:r>
      <w:r>
        <w:rPr>
          <w:spacing w:val="1"/>
          <w:sz w:val="20"/>
        </w:rPr>
        <w:t xml:space="preserve"> </w:t>
      </w:r>
      <w:r>
        <w:rPr>
          <w:sz w:val="20"/>
        </w:rPr>
        <w:t>2018.</w:t>
      </w:r>
    </w:p>
    <w:p w14:paraId="75EF19A1" w14:textId="77777777" w:rsidR="004B799C" w:rsidRDefault="004B799C">
      <w:pPr>
        <w:jc w:val="both"/>
        <w:rPr>
          <w:sz w:val="20"/>
        </w:rPr>
        <w:sectPr w:rsidR="004B799C">
          <w:pgSz w:w="11910" w:h="16840"/>
          <w:pgMar w:top="1020" w:right="460" w:bottom="1620" w:left="460" w:header="0" w:footer="1426" w:gutter="0"/>
          <w:cols w:space="720"/>
        </w:sectPr>
      </w:pPr>
    </w:p>
    <w:p w14:paraId="70B72701" w14:textId="77777777" w:rsidR="004B799C" w:rsidRDefault="00CA4AAC">
      <w:pPr>
        <w:pStyle w:val="BodyText"/>
        <w:spacing w:before="92"/>
        <w:ind w:left="2091" w:right="952"/>
        <w:jc w:val="both"/>
      </w:pPr>
      <w:r>
        <w:lastRenderedPageBreak/>
        <w:t>2018/2001</w:t>
      </w:r>
      <w:r>
        <w:rPr>
          <w:spacing w:val="18"/>
        </w:rPr>
        <w:t xml:space="preserve"> </w:t>
      </w:r>
      <w:r>
        <w:t>of</w:t>
      </w:r>
      <w:r>
        <w:rPr>
          <w:spacing w:val="18"/>
        </w:rPr>
        <w:t xml:space="preserve"> </w:t>
      </w:r>
      <w:r>
        <w:t>the</w:t>
      </w:r>
      <w:r>
        <w:rPr>
          <w:spacing w:val="18"/>
        </w:rPr>
        <w:t xml:space="preserve"> </w:t>
      </w:r>
      <w:r>
        <w:t>European</w:t>
      </w:r>
      <w:r>
        <w:rPr>
          <w:spacing w:val="18"/>
        </w:rPr>
        <w:t xml:space="preserve"> </w:t>
      </w:r>
      <w:r>
        <w:t>Parliament</w:t>
      </w:r>
      <w:r>
        <w:rPr>
          <w:spacing w:val="19"/>
        </w:rPr>
        <w:t xml:space="preserve"> </w:t>
      </w:r>
      <w:r>
        <w:t>and</w:t>
      </w:r>
      <w:r>
        <w:rPr>
          <w:spacing w:val="17"/>
        </w:rPr>
        <w:t xml:space="preserve"> </w:t>
      </w:r>
      <w:r>
        <w:t>of</w:t>
      </w:r>
      <w:r>
        <w:rPr>
          <w:spacing w:val="18"/>
        </w:rPr>
        <w:t xml:space="preserve"> </w:t>
      </w:r>
      <w:r>
        <w:t>the</w:t>
      </w:r>
      <w:r>
        <w:rPr>
          <w:spacing w:val="20"/>
        </w:rPr>
        <w:t xml:space="preserve"> </w:t>
      </w:r>
      <w:r>
        <w:t>Council</w:t>
      </w:r>
      <w:r>
        <w:rPr>
          <w:vertAlign w:val="superscript"/>
        </w:rPr>
        <w:t>31</w:t>
      </w:r>
      <w:r>
        <w:t>,</w:t>
      </w:r>
      <w:r>
        <w:rPr>
          <w:spacing w:val="18"/>
        </w:rPr>
        <w:t xml:space="preserve"> </w:t>
      </w:r>
      <w:r>
        <w:t>as</w:t>
      </w:r>
      <w:r>
        <w:rPr>
          <w:spacing w:val="19"/>
        </w:rPr>
        <w:t xml:space="preserve"> </w:t>
      </w:r>
      <w:r>
        <w:t>well</w:t>
      </w:r>
      <w:r>
        <w:rPr>
          <w:spacing w:val="18"/>
        </w:rPr>
        <w:t xml:space="preserve"> </w:t>
      </w:r>
      <w:r>
        <w:t>as</w:t>
      </w:r>
      <w:r>
        <w:rPr>
          <w:spacing w:val="19"/>
        </w:rPr>
        <w:t xml:space="preserve"> </w:t>
      </w:r>
      <w:r>
        <w:t>the</w:t>
      </w:r>
      <w:r>
        <w:rPr>
          <w:spacing w:val="18"/>
        </w:rPr>
        <w:t xml:space="preserve"> </w:t>
      </w:r>
      <w:r>
        <w:t>share</w:t>
      </w:r>
      <w:r>
        <w:rPr>
          <w:spacing w:val="-58"/>
        </w:rPr>
        <w:t xml:space="preserve"> </w:t>
      </w:r>
      <w:r>
        <w:t>in terms of calorific value of energy produced from renewable energy sources in</w:t>
      </w:r>
      <w:r>
        <w:rPr>
          <w:spacing w:val="1"/>
        </w:rPr>
        <w:t xml:space="preserve"> </w:t>
      </w:r>
      <w:r>
        <w:t>hybrid plants which also use conventional energy sources and includes renewable</w:t>
      </w:r>
      <w:r>
        <w:rPr>
          <w:spacing w:val="1"/>
        </w:rPr>
        <w:t xml:space="preserve"> </w:t>
      </w:r>
      <w:r>
        <w:t>electricity used for filling storage systems connected behind-the-meter (jointly</w:t>
      </w:r>
      <w:r>
        <w:rPr>
          <w:spacing w:val="1"/>
        </w:rPr>
        <w:t xml:space="preserve"> </w:t>
      </w:r>
      <w:r>
        <w:t>installed or as an add-on to the renewable installation), but excludes electricity</w:t>
      </w:r>
      <w:r>
        <w:rPr>
          <w:spacing w:val="1"/>
        </w:rPr>
        <w:t xml:space="preserve"> </w:t>
      </w:r>
      <w:r>
        <w:t>produced</w:t>
      </w:r>
      <w:r>
        <w:rPr>
          <w:spacing w:val="-1"/>
        </w:rPr>
        <w:t xml:space="preserve"> </w:t>
      </w:r>
      <w:r>
        <w:t>as</w:t>
      </w:r>
      <w:r>
        <w:rPr>
          <w:spacing w:val="2"/>
        </w:rPr>
        <w:t xml:space="preserve"> </w:t>
      </w:r>
      <w:r>
        <w:t>a</w:t>
      </w:r>
      <w:r>
        <w:rPr>
          <w:spacing w:val="-1"/>
        </w:rPr>
        <w:t xml:space="preserve"> </w:t>
      </w:r>
      <w:r>
        <w:t>result of storage</w:t>
      </w:r>
      <w:r>
        <w:rPr>
          <w:spacing w:val="-1"/>
        </w:rPr>
        <w:t xml:space="preserve"> </w:t>
      </w:r>
      <w:r>
        <w:t>systems;</w:t>
      </w:r>
    </w:p>
    <w:p w14:paraId="3D603265" w14:textId="77777777" w:rsidR="004B799C" w:rsidRDefault="004B799C">
      <w:pPr>
        <w:pStyle w:val="BodyText"/>
        <w:spacing w:before="10"/>
        <w:rPr>
          <w:sz w:val="20"/>
        </w:rPr>
      </w:pPr>
    </w:p>
    <w:p w14:paraId="2E7A2F39" w14:textId="77777777" w:rsidR="004B799C" w:rsidRDefault="00CA4AAC" w:rsidP="40DEBF3B">
      <w:pPr>
        <w:pStyle w:val="ListParagraph"/>
        <w:numPr>
          <w:ilvl w:val="0"/>
          <w:numId w:val="26"/>
        </w:numPr>
        <w:tabs>
          <w:tab w:val="left" w:pos="2092"/>
        </w:tabs>
        <w:ind w:right="955"/>
        <w:jc w:val="both"/>
        <w:rPr>
          <w:sz w:val="24"/>
          <w:szCs w:val="24"/>
        </w:rPr>
      </w:pPr>
      <w:bookmarkStart w:id="16" w:name="_bookmark7"/>
      <w:bookmarkEnd w:id="16"/>
      <w:r w:rsidRPr="40DEBF3B">
        <w:rPr>
          <w:sz w:val="24"/>
          <w:szCs w:val="24"/>
        </w:rPr>
        <w:t>‘energy infrastructure’ means any physical equipment or facility which is located</w:t>
      </w:r>
      <w:r w:rsidRPr="40DEBF3B">
        <w:rPr>
          <w:spacing w:val="1"/>
          <w:sz w:val="24"/>
          <w:szCs w:val="24"/>
        </w:rPr>
        <w:t xml:space="preserve"> </w:t>
      </w:r>
      <w:r w:rsidRPr="40DEBF3B">
        <w:rPr>
          <w:sz w:val="24"/>
          <w:szCs w:val="24"/>
        </w:rPr>
        <w:t>within the Union or linking the Union to one or more third countries and falling</w:t>
      </w:r>
      <w:r w:rsidRPr="40DEBF3B">
        <w:rPr>
          <w:spacing w:val="1"/>
          <w:sz w:val="24"/>
          <w:szCs w:val="24"/>
        </w:rPr>
        <w:t xml:space="preserve"> </w:t>
      </w:r>
      <w:r w:rsidRPr="40DEBF3B">
        <w:rPr>
          <w:sz w:val="24"/>
          <w:szCs w:val="24"/>
        </w:rPr>
        <w:t>under</w:t>
      </w:r>
      <w:r w:rsidRPr="40DEBF3B">
        <w:rPr>
          <w:spacing w:val="-1"/>
          <w:sz w:val="24"/>
          <w:szCs w:val="24"/>
        </w:rPr>
        <w:t xml:space="preserve"> </w:t>
      </w:r>
      <w:r w:rsidRPr="40DEBF3B">
        <w:rPr>
          <w:sz w:val="24"/>
          <w:szCs w:val="24"/>
        </w:rPr>
        <w:t>the</w:t>
      </w:r>
      <w:r w:rsidRPr="40DEBF3B">
        <w:rPr>
          <w:spacing w:val="-2"/>
          <w:sz w:val="24"/>
          <w:szCs w:val="24"/>
        </w:rPr>
        <w:t xml:space="preserve"> </w:t>
      </w:r>
      <w:r w:rsidRPr="40DEBF3B">
        <w:rPr>
          <w:sz w:val="24"/>
          <w:szCs w:val="24"/>
        </w:rPr>
        <w:t>following</w:t>
      </w:r>
      <w:r w:rsidRPr="40DEBF3B">
        <w:rPr>
          <w:spacing w:val="-3"/>
          <w:sz w:val="24"/>
          <w:szCs w:val="24"/>
        </w:rPr>
        <w:t xml:space="preserve"> </w:t>
      </w:r>
      <w:r w:rsidRPr="40DEBF3B">
        <w:rPr>
          <w:sz w:val="24"/>
          <w:szCs w:val="24"/>
        </w:rPr>
        <w:t>categories:</w:t>
      </w:r>
    </w:p>
    <w:p w14:paraId="20727214" w14:textId="77777777" w:rsidR="004B799C" w:rsidRDefault="004B799C">
      <w:pPr>
        <w:pStyle w:val="BodyText"/>
        <w:spacing w:before="10"/>
        <w:rPr>
          <w:sz w:val="20"/>
        </w:rPr>
      </w:pPr>
    </w:p>
    <w:p w14:paraId="618F30F8" w14:textId="77777777" w:rsidR="004B799C" w:rsidRDefault="00CA4AAC">
      <w:pPr>
        <w:pStyle w:val="ListParagraph"/>
        <w:numPr>
          <w:ilvl w:val="1"/>
          <w:numId w:val="26"/>
        </w:numPr>
        <w:tabs>
          <w:tab w:val="left" w:pos="2660"/>
          <w:tab w:val="left" w:pos="2661"/>
        </w:tabs>
        <w:ind w:hanging="570"/>
        <w:rPr>
          <w:sz w:val="24"/>
        </w:rPr>
      </w:pPr>
      <w:r>
        <w:rPr>
          <w:sz w:val="24"/>
        </w:rPr>
        <w:t>concerning</w:t>
      </w:r>
      <w:r>
        <w:rPr>
          <w:spacing w:val="-4"/>
          <w:sz w:val="24"/>
        </w:rPr>
        <w:t xml:space="preserve"> </w:t>
      </w:r>
      <w:r>
        <w:rPr>
          <w:sz w:val="24"/>
        </w:rPr>
        <w:t>electricity:</w:t>
      </w:r>
    </w:p>
    <w:p w14:paraId="4D5693C7" w14:textId="77777777" w:rsidR="004B799C" w:rsidRDefault="004B799C">
      <w:pPr>
        <w:pStyle w:val="BodyText"/>
        <w:spacing w:before="10"/>
        <w:rPr>
          <w:sz w:val="20"/>
        </w:rPr>
      </w:pPr>
    </w:p>
    <w:p w14:paraId="0D701289" w14:textId="77777777" w:rsidR="004B799C" w:rsidRDefault="00CA4AAC">
      <w:pPr>
        <w:pStyle w:val="ListParagraph"/>
        <w:numPr>
          <w:ilvl w:val="0"/>
          <w:numId w:val="23"/>
        </w:numPr>
        <w:tabs>
          <w:tab w:val="left" w:pos="2944"/>
        </w:tabs>
        <w:ind w:right="953"/>
        <w:jc w:val="both"/>
        <w:rPr>
          <w:sz w:val="24"/>
        </w:rPr>
      </w:pPr>
      <w:r>
        <w:rPr>
          <w:sz w:val="24"/>
        </w:rPr>
        <w:t>transmission and distribution systems, where ‘transmission’ means the</w:t>
      </w:r>
      <w:r>
        <w:rPr>
          <w:spacing w:val="1"/>
          <w:sz w:val="24"/>
        </w:rPr>
        <w:t xml:space="preserve"> </w:t>
      </w:r>
      <w:r>
        <w:rPr>
          <w:sz w:val="24"/>
        </w:rPr>
        <w:t>transport</w:t>
      </w:r>
      <w:r>
        <w:rPr>
          <w:spacing w:val="1"/>
          <w:sz w:val="24"/>
        </w:rPr>
        <w:t xml:space="preserve"> </w:t>
      </w:r>
      <w:r>
        <w:rPr>
          <w:sz w:val="24"/>
        </w:rPr>
        <w:t>of</w:t>
      </w:r>
      <w:r>
        <w:rPr>
          <w:spacing w:val="1"/>
          <w:sz w:val="24"/>
        </w:rPr>
        <w:t xml:space="preserve"> </w:t>
      </w:r>
      <w:r>
        <w:rPr>
          <w:sz w:val="24"/>
        </w:rPr>
        <w:t>electricity</w:t>
      </w:r>
      <w:r>
        <w:rPr>
          <w:spacing w:val="1"/>
          <w:sz w:val="24"/>
        </w:rPr>
        <w:t xml:space="preserve"> </w:t>
      </w:r>
      <w:r>
        <w:rPr>
          <w:sz w:val="24"/>
        </w:rPr>
        <w:t>on</w:t>
      </w:r>
      <w:r>
        <w:rPr>
          <w:spacing w:val="1"/>
          <w:sz w:val="24"/>
        </w:rPr>
        <w:t xml:space="preserve"> </w:t>
      </w:r>
      <w:r>
        <w:rPr>
          <w:sz w:val="24"/>
        </w:rPr>
        <w:t>the</w:t>
      </w:r>
      <w:r>
        <w:rPr>
          <w:spacing w:val="1"/>
          <w:sz w:val="24"/>
        </w:rPr>
        <w:t xml:space="preserve"> </w:t>
      </w:r>
      <w:r>
        <w:rPr>
          <w:sz w:val="24"/>
        </w:rPr>
        <w:t>extra</w:t>
      </w:r>
      <w:r>
        <w:rPr>
          <w:spacing w:val="1"/>
          <w:sz w:val="24"/>
        </w:rPr>
        <w:t xml:space="preserve"> </w:t>
      </w:r>
      <w:r>
        <w:rPr>
          <w:sz w:val="24"/>
        </w:rPr>
        <w:t>high-voltage</w:t>
      </w:r>
      <w:r>
        <w:rPr>
          <w:spacing w:val="1"/>
          <w:sz w:val="24"/>
        </w:rPr>
        <w:t xml:space="preserve"> </w:t>
      </w:r>
      <w:r>
        <w:rPr>
          <w:sz w:val="24"/>
        </w:rPr>
        <w:t>and</w:t>
      </w:r>
      <w:r>
        <w:rPr>
          <w:spacing w:val="1"/>
          <w:sz w:val="24"/>
        </w:rPr>
        <w:t xml:space="preserve"> </w:t>
      </w:r>
      <w:r>
        <w:rPr>
          <w:sz w:val="24"/>
        </w:rPr>
        <w:t>high-voltage</w:t>
      </w:r>
      <w:r>
        <w:rPr>
          <w:spacing w:val="1"/>
          <w:sz w:val="24"/>
        </w:rPr>
        <w:t xml:space="preserve"> </w:t>
      </w:r>
      <w:r>
        <w:rPr>
          <w:sz w:val="24"/>
        </w:rPr>
        <w:t>interconnected system with a view to its delivery to final customers or to</w:t>
      </w:r>
      <w:r>
        <w:rPr>
          <w:spacing w:val="1"/>
          <w:sz w:val="24"/>
        </w:rPr>
        <w:t xml:space="preserve"> </w:t>
      </w:r>
      <w:r>
        <w:rPr>
          <w:sz w:val="24"/>
        </w:rPr>
        <w:t>distributors, but does not include supply and ‘distribution’ means the</w:t>
      </w:r>
      <w:r>
        <w:rPr>
          <w:spacing w:val="1"/>
          <w:sz w:val="24"/>
        </w:rPr>
        <w:t xml:space="preserve"> </w:t>
      </w:r>
      <w:r>
        <w:rPr>
          <w:sz w:val="24"/>
        </w:rPr>
        <w:t>transport of electricity on high-voltage, medium-voltage and low-voltage</w:t>
      </w:r>
      <w:r>
        <w:rPr>
          <w:spacing w:val="1"/>
          <w:sz w:val="24"/>
        </w:rPr>
        <w:t xml:space="preserve"> </w:t>
      </w:r>
      <w:r>
        <w:rPr>
          <w:sz w:val="24"/>
        </w:rPr>
        <w:t>distribution systems with a view to its delivery to customers, but does not</w:t>
      </w:r>
      <w:r>
        <w:rPr>
          <w:spacing w:val="-57"/>
          <w:sz w:val="24"/>
        </w:rPr>
        <w:t xml:space="preserve"> </w:t>
      </w:r>
      <w:r>
        <w:rPr>
          <w:sz w:val="24"/>
        </w:rPr>
        <w:t>include</w:t>
      </w:r>
      <w:r>
        <w:rPr>
          <w:spacing w:val="-2"/>
          <w:sz w:val="24"/>
        </w:rPr>
        <w:t xml:space="preserve"> </w:t>
      </w:r>
      <w:r>
        <w:rPr>
          <w:sz w:val="24"/>
        </w:rPr>
        <w:t>supply;</w:t>
      </w:r>
    </w:p>
    <w:p w14:paraId="1F83D20F" w14:textId="77777777" w:rsidR="004B799C" w:rsidRDefault="004B799C">
      <w:pPr>
        <w:pStyle w:val="BodyText"/>
        <w:spacing w:before="11"/>
        <w:rPr>
          <w:sz w:val="20"/>
        </w:rPr>
      </w:pPr>
    </w:p>
    <w:p w14:paraId="1F1E5D72" w14:textId="77777777" w:rsidR="004B799C" w:rsidRDefault="00CA4AAC">
      <w:pPr>
        <w:pStyle w:val="ListParagraph"/>
        <w:numPr>
          <w:ilvl w:val="0"/>
          <w:numId w:val="23"/>
        </w:numPr>
        <w:tabs>
          <w:tab w:val="left" w:pos="2878"/>
          <w:tab w:val="left" w:pos="2879"/>
        </w:tabs>
        <w:ind w:left="2878" w:hanging="721"/>
        <w:jc w:val="left"/>
        <w:rPr>
          <w:sz w:val="24"/>
        </w:rPr>
      </w:pPr>
      <w:r>
        <w:rPr>
          <w:sz w:val="24"/>
        </w:rPr>
        <w:t>any</w:t>
      </w:r>
      <w:r>
        <w:rPr>
          <w:spacing w:val="3"/>
          <w:sz w:val="24"/>
        </w:rPr>
        <w:t xml:space="preserve"> </w:t>
      </w:r>
      <w:r>
        <w:rPr>
          <w:sz w:val="24"/>
        </w:rPr>
        <w:t>equipment</w:t>
      </w:r>
      <w:r>
        <w:rPr>
          <w:spacing w:val="6"/>
          <w:sz w:val="24"/>
        </w:rPr>
        <w:t xml:space="preserve"> </w:t>
      </w:r>
      <w:r>
        <w:rPr>
          <w:sz w:val="24"/>
        </w:rPr>
        <w:t>or</w:t>
      </w:r>
      <w:r>
        <w:rPr>
          <w:spacing w:val="5"/>
          <w:sz w:val="24"/>
        </w:rPr>
        <w:t xml:space="preserve"> </w:t>
      </w:r>
      <w:r>
        <w:rPr>
          <w:sz w:val="24"/>
        </w:rPr>
        <w:t>installation</w:t>
      </w:r>
      <w:r>
        <w:rPr>
          <w:spacing w:val="5"/>
          <w:sz w:val="24"/>
        </w:rPr>
        <w:t xml:space="preserve"> </w:t>
      </w:r>
      <w:r>
        <w:rPr>
          <w:sz w:val="24"/>
        </w:rPr>
        <w:t>essential</w:t>
      </w:r>
      <w:r>
        <w:rPr>
          <w:spacing w:val="5"/>
          <w:sz w:val="24"/>
        </w:rPr>
        <w:t xml:space="preserve"> </w:t>
      </w:r>
      <w:r>
        <w:rPr>
          <w:sz w:val="24"/>
        </w:rPr>
        <w:t>for</w:t>
      </w:r>
      <w:r>
        <w:rPr>
          <w:spacing w:val="5"/>
          <w:sz w:val="24"/>
        </w:rPr>
        <w:t xml:space="preserve"> </w:t>
      </w:r>
      <w:r>
        <w:rPr>
          <w:sz w:val="24"/>
        </w:rPr>
        <w:t>the</w:t>
      </w:r>
      <w:r>
        <w:rPr>
          <w:spacing w:val="5"/>
          <w:sz w:val="24"/>
        </w:rPr>
        <w:t xml:space="preserve"> </w:t>
      </w:r>
      <w:r>
        <w:rPr>
          <w:sz w:val="24"/>
        </w:rPr>
        <w:t>systems</w:t>
      </w:r>
      <w:r>
        <w:rPr>
          <w:spacing w:val="6"/>
          <w:sz w:val="24"/>
        </w:rPr>
        <w:t xml:space="preserve"> </w:t>
      </w:r>
      <w:r>
        <w:rPr>
          <w:sz w:val="24"/>
        </w:rPr>
        <w:t>referred</w:t>
      </w:r>
      <w:r>
        <w:rPr>
          <w:spacing w:val="5"/>
          <w:sz w:val="24"/>
        </w:rPr>
        <w:t xml:space="preserve"> </w:t>
      </w:r>
      <w:r>
        <w:rPr>
          <w:sz w:val="24"/>
        </w:rPr>
        <w:t>to</w:t>
      </w:r>
      <w:r>
        <w:rPr>
          <w:spacing w:val="6"/>
          <w:sz w:val="24"/>
        </w:rPr>
        <w:t xml:space="preserve"> </w:t>
      </w:r>
      <w:r>
        <w:rPr>
          <w:sz w:val="24"/>
        </w:rPr>
        <w:t>in</w:t>
      </w:r>
      <w:r>
        <w:rPr>
          <w:spacing w:val="6"/>
          <w:sz w:val="24"/>
        </w:rPr>
        <w:t xml:space="preserve"> </w:t>
      </w:r>
      <w:r>
        <w:rPr>
          <w:sz w:val="24"/>
        </w:rPr>
        <w:t>point</w:t>
      </w:r>
    </w:p>
    <w:p w14:paraId="6AF3A9A4" w14:textId="77777777" w:rsidR="004B799C" w:rsidRDefault="00CA4AAC">
      <w:pPr>
        <w:pStyle w:val="ListParagraph"/>
        <w:numPr>
          <w:ilvl w:val="1"/>
          <w:numId w:val="23"/>
        </w:numPr>
        <w:tabs>
          <w:tab w:val="left" w:pos="3263"/>
        </w:tabs>
        <w:ind w:right="956" w:firstLine="0"/>
        <w:jc w:val="both"/>
        <w:rPr>
          <w:sz w:val="24"/>
        </w:rPr>
      </w:pPr>
      <w:r>
        <w:rPr>
          <w:sz w:val="24"/>
        </w:rPr>
        <w:t>to</w:t>
      </w:r>
      <w:r>
        <w:rPr>
          <w:spacing w:val="1"/>
          <w:sz w:val="24"/>
        </w:rPr>
        <w:t xml:space="preserve"> </w:t>
      </w:r>
      <w:r>
        <w:rPr>
          <w:sz w:val="24"/>
        </w:rPr>
        <w:t>operate</w:t>
      </w:r>
      <w:r>
        <w:rPr>
          <w:spacing w:val="1"/>
          <w:sz w:val="24"/>
        </w:rPr>
        <w:t xml:space="preserve"> </w:t>
      </w:r>
      <w:r>
        <w:rPr>
          <w:sz w:val="24"/>
        </w:rPr>
        <w:t>safely,</w:t>
      </w:r>
      <w:r>
        <w:rPr>
          <w:spacing w:val="1"/>
          <w:sz w:val="24"/>
        </w:rPr>
        <w:t xml:space="preserve"> </w:t>
      </w:r>
      <w:r>
        <w:rPr>
          <w:sz w:val="24"/>
        </w:rPr>
        <w:t>securely</w:t>
      </w:r>
      <w:r>
        <w:rPr>
          <w:spacing w:val="1"/>
          <w:sz w:val="24"/>
        </w:rPr>
        <w:t xml:space="preserve"> </w:t>
      </w:r>
      <w:r>
        <w:rPr>
          <w:sz w:val="24"/>
        </w:rPr>
        <w:t>and</w:t>
      </w:r>
      <w:r>
        <w:rPr>
          <w:spacing w:val="1"/>
          <w:sz w:val="24"/>
        </w:rPr>
        <w:t xml:space="preserve"> </w:t>
      </w:r>
      <w:r>
        <w:rPr>
          <w:sz w:val="24"/>
        </w:rPr>
        <w:t>efficiently,</w:t>
      </w:r>
      <w:r>
        <w:rPr>
          <w:spacing w:val="1"/>
          <w:sz w:val="24"/>
        </w:rPr>
        <w:t xml:space="preserve"> </w:t>
      </w:r>
      <w:r>
        <w:rPr>
          <w:sz w:val="24"/>
        </w:rPr>
        <w:t>including</w:t>
      </w:r>
      <w:r>
        <w:rPr>
          <w:spacing w:val="1"/>
          <w:sz w:val="24"/>
        </w:rPr>
        <w:t xml:space="preserve"> </w:t>
      </w:r>
      <w:r>
        <w:rPr>
          <w:sz w:val="24"/>
        </w:rPr>
        <w:t>protection,</w:t>
      </w:r>
      <w:r>
        <w:rPr>
          <w:spacing w:val="1"/>
          <w:sz w:val="24"/>
        </w:rPr>
        <w:t xml:space="preserve"> </w:t>
      </w:r>
      <w:r>
        <w:rPr>
          <w:sz w:val="24"/>
        </w:rPr>
        <w:t>monitoring</w:t>
      </w:r>
      <w:r>
        <w:rPr>
          <w:spacing w:val="-4"/>
          <w:sz w:val="24"/>
        </w:rPr>
        <w:t xml:space="preserve"> </w:t>
      </w:r>
      <w:r>
        <w:rPr>
          <w:sz w:val="24"/>
        </w:rPr>
        <w:t>and control systems</w:t>
      </w:r>
      <w:r>
        <w:rPr>
          <w:spacing w:val="-1"/>
          <w:sz w:val="24"/>
        </w:rPr>
        <w:t xml:space="preserve"> </w:t>
      </w:r>
      <w:r>
        <w:rPr>
          <w:sz w:val="24"/>
        </w:rPr>
        <w:t>at all voltage</w:t>
      </w:r>
      <w:r>
        <w:rPr>
          <w:spacing w:val="-1"/>
          <w:sz w:val="24"/>
        </w:rPr>
        <w:t xml:space="preserve"> </w:t>
      </w:r>
      <w:r>
        <w:rPr>
          <w:sz w:val="24"/>
        </w:rPr>
        <w:t>levels</w:t>
      </w:r>
      <w:r>
        <w:rPr>
          <w:spacing w:val="-1"/>
          <w:sz w:val="24"/>
        </w:rPr>
        <w:t xml:space="preserve"> </w:t>
      </w:r>
      <w:r>
        <w:rPr>
          <w:sz w:val="24"/>
        </w:rPr>
        <w:t>and substations;</w:t>
      </w:r>
    </w:p>
    <w:p w14:paraId="20BFE082" w14:textId="77777777" w:rsidR="004B799C" w:rsidRDefault="004B799C">
      <w:pPr>
        <w:pStyle w:val="BodyText"/>
        <w:spacing w:before="10"/>
        <w:rPr>
          <w:sz w:val="20"/>
        </w:rPr>
      </w:pPr>
    </w:p>
    <w:p w14:paraId="7C148C4D" w14:textId="77777777" w:rsidR="004B799C" w:rsidRDefault="00CA4AAC">
      <w:pPr>
        <w:pStyle w:val="ListParagraph"/>
        <w:numPr>
          <w:ilvl w:val="0"/>
          <w:numId w:val="23"/>
        </w:numPr>
        <w:tabs>
          <w:tab w:val="left" w:pos="2879"/>
        </w:tabs>
        <w:ind w:left="2878" w:right="956" w:hanging="720"/>
        <w:jc w:val="both"/>
        <w:rPr>
          <w:sz w:val="24"/>
        </w:rPr>
      </w:pPr>
      <w:r>
        <w:rPr>
          <w:sz w:val="24"/>
        </w:rPr>
        <w:t>fully</w:t>
      </w:r>
      <w:r>
        <w:rPr>
          <w:spacing w:val="1"/>
          <w:sz w:val="24"/>
        </w:rPr>
        <w:t xml:space="preserve"> </w:t>
      </w:r>
      <w:r>
        <w:rPr>
          <w:sz w:val="24"/>
        </w:rPr>
        <w:t>integrated</w:t>
      </w:r>
      <w:r>
        <w:rPr>
          <w:spacing w:val="1"/>
          <w:sz w:val="24"/>
        </w:rPr>
        <w:t xml:space="preserve"> </w:t>
      </w:r>
      <w:r>
        <w:rPr>
          <w:sz w:val="24"/>
        </w:rPr>
        <w:t>network</w:t>
      </w:r>
      <w:r>
        <w:rPr>
          <w:spacing w:val="1"/>
          <w:sz w:val="24"/>
        </w:rPr>
        <w:t xml:space="preserve"> </w:t>
      </w:r>
      <w:r>
        <w:rPr>
          <w:sz w:val="24"/>
        </w:rPr>
        <w:t>components</w:t>
      </w:r>
      <w:r>
        <w:rPr>
          <w:spacing w:val="1"/>
          <w:sz w:val="24"/>
        </w:rPr>
        <w:t xml:space="preserve"> </w:t>
      </w:r>
      <w:r>
        <w:rPr>
          <w:sz w:val="24"/>
        </w:rPr>
        <w:t>means</w:t>
      </w:r>
      <w:r>
        <w:rPr>
          <w:spacing w:val="1"/>
          <w:sz w:val="24"/>
        </w:rPr>
        <w:t xml:space="preserve"> </w:t>
      </w:r>
      <w:r>
        <w:rPr>
          <w:sz w:val="24"/>
        </w:rPr>
        <w:t>fully</w:t>
      </w:r>
      <w:r>
        <w:rPr>
          <w:spacing w:val="1"/>
          <w:sz w:val="24"/>
        </w:rPr>
        <w:t xml:space="preserve"> </w:t>
      </w:r>
      <w:r>
        <w:rPr>
          <w:sz w:val="24"/>
        </w:rPr>
        <w:t>integrated</w:t>
      </w:r>
      <w:r>
        <w:rPr>
          <w:spacing w:val="1"/>
          <w:sz w:val="24"/>
        </w:rPr>
        <w:t xml:space="preserve"> </w:t>
      </w:r>
      <w:r>
        <w:rPr>
          <w:sz w:val="24"/>
        </w:rPr>
        <w:t>network</w:t>
      </w:r>
      <w:r>
        <w:rPr>
          <w:spacing w:val="1"/>
          <w:sz w:val="24"/>
        </w:rPr>
        <w:t xml:space="preserve"> </w:t>
      </w:r>
      <w:r>
        <w:rPr>
          <w:sz w:val="24"/>
        </w:rPr>
        <w:t>components</w:t>
      </w:r>
      <w:r>
        <w:rPr>
          <w:spacing w:val="1"/>
          <w:sz w:val="24"/>
        </w:rPr>
        <w:t xml:space="preserve"> </w:t>
      </w:r>
      <w:r>
        <w:rPr>
          <w:sz w:val="24"/>
        </w:rPr>
        <w:t>as</w:t>
      </w:r>
      <w:r>
        <w:rPr>
          <w:spacing w:val="1"/>
          <w:sz w:val="24"/>
        </w:rPr>
        <w:t xml:space="preserve"> </w:t>
      </w:r>
      <w:r>
        <w:rPr>
          <w:sz w:val="24"/>
        </w:rPr>
        <w:t>defined</w:t>
      </w:r>
      <w:r>
        <w:rPr>
          <w:spacing w:val="1"/>
          <w:sz w:val="24"/>
        </w:rPr>
        <w:t xml:space="preserve"> </w:t>
      </w:r>
      <w:r>
        <w:rPr>
          <w:sz w:val="24"/>
        </w:rPr>
        <w:t>in</w:t>
      </w:r>
      <w:r>
        <w:rPr>
          <w:spacing w:val="1"/>
          <w:sz w:val="24"/>
        </w:rPr>
        <w:t xml:space="preserve"> </w:t>
      </w:r>
      <w:r>
        <w:rPr>
          <w:sz w:val="24"/>
        </w:rPr>
        <w:t>Article</w:t>
      </w:r>
      <w:r>
        <w:rPr>
          <w:spacing w:val="1"/>
          <w:sz w:val="24"/>
        </w:rPr>
        <w:t xml:space="preserve"> </w:t>
      </w:r>
      <w:r>
        <w:rPr>
          <w:sz w:val="24"/>
        </w:rPr>
        <w:t>2,</w:t>
      </w:r>
      <w:r>
        <w:rPr>
          <w:spacing w:val="1"/>
          <w:sz w:val="24"/>
        </w:rPr>
        <w:t xml:space="preserve"> </w:t>
      </w:r>
      <w:r>
        <w:rPr>
          <w:sz w:val="24"/>
        </w:rPr>
        <w:t>point</w:t>
      </w:r>
      <w:r>
        <w:rPr>
          <w:spacing w:val="1"/>
          <w:sz w:val="24"/>
        </w:rPr>
        <w:t xml:space="preserve"> </w:t>
      </w:r>
      <w:r>
        <w:rPr>
          <w:sz w:val="24"/>
        </w:rPr>
        <w:t>(51),</w:t>
      </w:r>
      <w:r>
        <w:rPr>
          <w:spacing w:val="1"/>
          <w:sz w:val="24"/>
        </w:rPr>
        <w:t xml:space="preserve"> </w:t>
      </w:r>
      <w:r>
        <w:rPr>
          <w:sz w:val="24"/>
        </w:rPr>
        <w:t>of</w:t>
      </w:r>
      <w:r>
        <w:rPr>
          <w:spacing w:val="1"/>
          <w:sz w:val="24"/>
        </w:rPr>
        <w:t xml:space="preserve"> </w:t>
      </w:r>
      <w:r>
        <w:rPr>
          <w:sz w:val="24"/>
        </w:rPr>
        <w:t>Directive</w:t>
      </w:r>
      <w:r>
        <w:rPr>
          <w:spacing w:val="60"/>
          <w:sz w:val="24"/>
        </w:rPr>
        <w:t xml:space="preserve"> </w:t>
      </w:r>
      <w:r>
        <w:rPr>
          <w:sz w:val="24"/>
        </w:rPr>
        <w:t>(EU)</w:t>
      </w:r>
      <w:r>
        <w:rPr>
          <w:spacing w:val="1"/>
          <w:sz w:val="24"/>
        </w:rPr>
        <w:t xml:space="preserve"> </w:t>
      </w:r>
      <w:r>
        <w:rPr>
          <w:sz w:val="24"/>
        </w:rPr>
        <w:t>2019/944 of the</w:t>
      </w:r>
      <w:r>
        <w:rPr>
          <w:spacing w:val="-1"/>
          <w:sz w:val="24"/>
        </w:rPr>
        <w:t xml:space="preserve"> </w:t>
      </w:r>
      <w:r>
        <w:rPr>
          <w:sz w:val="24"/>
        </w:rPr>
        <w:t>European Parliament and of</w:t>
      </w:r>
      <w:r>
        <w:rPr>
          <w:spacing w:val="-1"/>
          <w:sz w:val="24"/>
        </w:rPr>
        <w:t xml:space="preserve"> </w:t>
      </w:r>
      <w:r>
        <w:rPr>
          <w:sz w:val="24"/>
        </w:rPr>
        <w:t>the</w:t>
      </w:r>
      <w:r>
        <w:rPr>
          <w:spacing w:val="1"/>
          <w:sz w:val="24"/>
        </w:rPr>
        <w:t xml:space="preserve"> </w:t>
      </w:r>
      <w:r>
        <w:rPr>
          <w:sz w:val="24"/>
        </w:rPr>
        <w:t>Council</w:t>
      </w:r>
      <w:r>
        <w:rPr>
          <w:sz w:val="24"/>
          <w:vertAlign w:val="superscript"/>
        </w:rPr>
        <w:t>32</w:t>
      </w:r>
      <w:r>
        <w:rPr>
          <w:sz w:val="24"/>
        </w:rPr>
        <w:t>;</w:t>
      </w:r>
    </w:p>
    <w:p w14:paraId="3B576534" w14:textId="77777777" w:rsidR="004B799C" w:rsidRDefault="00CA4AAC">
      <w:pPr>
        <w:pStyle w:val="ListParagraph"/>
        <w:numPr>
          <w:ilvl w:val="0"/>
          <w:numId w:val="23"/>
        </w:numPr>
        <w:tabs>
          <w:tab w:val="left" w:pos="2879"/>
        </w:tabs>
        <w:spacing w:before="240"/>
        <w:ind w:left="2878" w:right="956" w:hanging="720"/>
        <w:jc w:val="both"/>
        <w:rPr>
          <w:sz w:val="24"/>
        </w:rPr>
      </w:pPr>
      <w:r>
        <w:rPr>
          <w:sz w:val="24"/>
        </w:rPr>
        <w:t>smart electricity grids which means systems and components integrating</w:t>
      </w:r>
      <w:r>
        <w:rPr>
          <w:spacing w:val="1"/>
          <w:sz w:val="24"/>
        </w:rPr>
        <w:t xml:space="preserve"> </w:t>
      </w:r>
      <w:r>
        <w:rPr>
          <w:sz w:val="24"/>
        </w:rPr>
        <w:t>information and communication technologies, through operational digital</w:t>
      </w:r>
      <w:r>
        <w:rPr>
          <w:spacing w:val="1"/>
          <w:sz w:val="24"/>
        </w:rPr>
        <w:t xml:space="preserve"> </w:t>
      </w:r>
      <w:r>
        <w:rPr>
          <w:sz w:val="24"/>
        </w:rPr>
        <w:t>platforms, control systems and sensor technologies both at transmission</w:t>
      </w:r>
      <w:r>
        <w:rPr>
          <w:spacing w:val="1"/>
          <w:sz w:val="24"/>
        </w:rPr>
        <w:t xml:space="preserve"> </w:t>
      </w:r>
      <w:r>
        <w:rPr>
          <w:sz w:val="24"/>
        </w:rPr>
        <w:t>and distribution level, aiming at a more efficient and intelligent electricity</w:t>
      </w:r>
      <w:r>
        <w:rPr>
          <w:spacing w:val="-57"/>
          <w:sz w:val="24"/>
        </w:rPr>
        <w:t xml:space="preserve"> </w:t>
      </w:r>
      <w:r>
        <w:rPr>
          <w:sz w:val="24"/>
        </w:rPr>
        <w:t>transmission and distribution network, increased capacity to integrate new</w:t>
      </w:r>
      <w:r>
        <w:rPr>
          <w:spacing w:val="-57"/>
          <w:sz w:val="24"/>
        </w:rPr>
        <w:t xml:space="preserve"> </w:t>
      </w:r>
      <w:r>
        <w:rPr>
          <w:sz w:val="24"/>
        </w:rPr>
        <w:t>forms</w:t>
      </w:r>
      <w:r>
        <w:rPr>
          <w:spacing w:val="1"/>
          <w:sz w:val="24"/>
        </w:rPr>
        <w:t xml:space="preserve"> </w:t>
      </w:r>
      <w:r>
        <w:rPr>
          <w:sz w:val="24"/>
        </w:rPr>
        <w:t>of</w:t>
      </w:r>
      <w:r>
        <w:rPr>
          <w:spacing w:val="1"/>
          <w:sz w:val="24"/>
        </w:rPr>
        <w:t xml:space="preserve"> </w:t>
      </w:r>
      <w:r>
        <w:rPr>
          <w:sz w:val="24"/>
        </w:rPr>
        <w:t>generation,</w:t>
      </w:r>
      <w:r>
        <w:rPr>
          <w:spacing w:val="1"/>
          <w:sz w:val="24"/>
        </w:rPr>
        <w:t xml:space="preserve"> </w:t>
      </w:r>
      <w:r>
        <w:rPr>
          <w:sz w:val="24"/>
        </w:rPr>
        <w:t>storage</w:t>
      </w:r>
      <w:r>
        <w:rPr>
          <w:spacing w:val="1"/>
          <w:sz w:val="24"/>
        </w:rPr>
        <w:t xml:space="preserve"> </w:t>
      </w:r>
      <w:r>
        <w:rPr>
          <w:sz w:val="24"/>
        </w:rPr>
        <w:t>and</w:t>
      </w:r>
      <w:r>
        <w:rPr>
          <w:spacing w:val="1"/>
          <w:sz w:val="24"/>
        </w:rPr>
        <w:t xml:space="preserve"> </w:t>
      </w:r>
      <w:r>
        <w:rPr>
          <w:sz w:val="24"/>
        </w:rPr>
        <w:t>consumption</w:t>
      </w:r>
      <w:r>
        <w:rPr>
          <w:spacing w:val="1"/>
          <w:sz w:val="24"/>
        </w:rPr>
        <w:t xml:space="preserve"> </w:t>
      </w:r>
      <w:r>
        <w:rPr>
          <w:sz w:val="24"/>
        </w:rPr>
        <w:t>and</w:t>
      </w:r>
      <w:r>
        <w:rPr>
          <w:spacing w:val="1"/>
          <w:sz w:val="24"/>
        </w:rPr>
        <w:t xml:space="preserve"> </w:t>
      </w:r>
      <w:r>
        <w:rPr>
          <w:sz w:val="24"/>
        </w:rPr>
        <w:t>facilitating</w:t>
      </w:r>
      <w:r>
        <w:rPr>
          <w:spacing w:val="1"/>
          <w:sz w:val="24"/>
        </w:rPr>
        <w:t xml:space="preserve"> </w:t>
      </w:r>
      <w:r>
        <w:rPr>
          <w:sz w:val="24"/>
        </w:rPr>
        <w:t>new</w:t>
      </w:r>
      <w:r>
        <w:rPr>
          <w:spacing w:val="1"/>
          <w:sz w:val="24"/>
        </w:rPr>
        <w:t xml:space="preserve"> </w:t>
      </w:r>
      <w:r>
        <w:rPr>
          <w:sz w:val="24"/>
        </w:rPr>
        <w:t>business</w:t>
      </w:r>
      <w:r>
        <w:rPr>
          <w:spacing w:val="-1"/>
          <w:sz w:val="24"/>
        </w:rPr>
        <w:t xml:space="preserve"> </w:t>
      </w:r>
      <w:r>
        <w:rPr>
          <w:sz w:val="24"/>
        </w:rPr>
        <w:t>models and market structures;</w:t>
      </w:r>
    </w:p>
    <w:p w14:paraId="22D23FDA" w14:textId="77777777" w:rsidR="004B799C" w:rsidRDefault="004B799C">
      <w:pPr>
        <w:pStyle w:val="BodyText"/>
        <w:spacing w:before="11"/>
        <w:rPr>
          <w:sz w:val="20"/>
        </w:rPr>
      </w:pPr>
    </w:p>
    <w:p w14:paraId="76E85E5E" w14:textId="77777777" w:rsidR="004B799C" w:rsidRDefault="00CA4AAC">
      <w:pPr>
        <w:pStyle w:val="ListParagraph"/>
        <w:numPr>
          <w:ilvl w:val="0"/>
          <w:numId w:val="23"/>
        </w:numPr>
        <w:tabs>
          <w:tab w:val="left" w:pos="2879"/>
        </w:tabs>
        <w:ind w:left="2878" w:right="958" w:hanging="720"/>
        <w:jc w:val="both"/>
        <w:rPr>
          <w:sz w:val="24"/>
        </w:rPr>
      </w:pPr>
      <w:r>
        <w:rPr>
          <w:sz w:val="24"/>
        </w:rPr>
        <w:t>off-shore electricity grids, which means any equipment or installation of</w:t>
      </w:r>
      <w:r>
        <w:rPr>
          <w:spacing w:val="1"/>
          <w:sz w:val="24"/>
        </w:rPr>
        <w:t xml:space="preserve"> </w:t>
      </w:r>
      <w:r>
        <w:rPr>
          <w:sz w:val="24"/>
        </w:rPr>
        <w:t>electricity</w:t>
      </w:r>
      <w:r>
        <w:rPr>
          <w:spacing w:val="22"/>
          <w:sz w:val="24"/>
        </w:rPr>
        <w:t xml:space="preserve"> </w:t>
      </w:r>
      <w:r>
        <w:rPr>
          <w:sz w:val="24"/>
        </w:rPr>
        <w:t>transmission</w:t>
      </w:r>
      <w:r>
        <w:rPr>
          <w:spacing w:val="27"/>
          <w:sz w:val="24"/>
        </w:rPr>
        <w:t xml:space="preserve"> </w:t>
      </w:r>
      <w:r>
        <w:rPr>
          <w:sz w:val="24"/>
        </w:rPr>
        <w:t>or</w:t>
      </w:r>
      <w:r>
        <w:rPr>
          <w:spacing w:val="26"/>
          <w:sz w:val="24"/>
        </w:rPr>
        <w:t xml:space="preserve"> </w:t>
      </w:r>
      <w:r>
        <w:rPr>
          <w:sz w:val="24"/>
        </w:rPr>
        <w:t>distribution</w:t>
      </w:r>
      <w:r>
        <w:rPr>
          <w:spacing w:val="32"/>
          <w:sz w:val="24"/>
        </w:rPr>
        <w:t xml:space="preserve"> </w:t>
      </w:r>
      <w:r>
        <w:rPr>
          <w:sz w:val="24"/>
        </w:rPr>
        <w:t>infrastructure,</w:t>
      </w:r>
      <w:r>
        <w:rPr>
          <w:spacing w:val="27"/>
          <w:sz w:val="24"/>
        </w:rPr>
        <w:t xml:space="preserve"> </w:t>
      </w:r>
      <w:r>
        <w:rPr>
          <w:sz w:val="24"/>
        </w:rPr>
        <w:t>as</w:t>
      </w:r>
      <w:r>
        <w:rPr>
          <w:spacing w:val="30"/>
          <w:sz w:val="24"/>
        </w:rPr>
        <w:t xml:space="preserve"> </w:t>
      </w:r>
      <w:r>
        <w:rPr>
          <w:sz w:val="24"/>
        </w:rPr>
        <w:t>defined</w:t>
      </w:r>
      <w:r>
        <w:rPr>
          <w:spacing w:val="30"/>
          <w:sz w:val="24"/>
        </w:rPr>
        <w:t xml:space="preserve"> </w:t>
      </w:r>
      <w:r>
        <w:rPr>
          <w:sz w:val="24"/>
        </w:rPr>
        <w:t>in</w:t>
      </w:r>
      <w:r>
        <w:rPr>
          <w:spacing w:val="29"/>
          <w:sz w:val="24"/>
        </w:rPr>
        <w:t xml:space="preserve"> </w:t>
      </w:r>
      <w:r>
        <w:rPr>
          <w:sz w:val="24"/>
        </w:rPr>
        <w:t>point</w:t>
      </w:r>
    </w:p>
    <w:p w14:paraId="4B7923A0" w14:textId="77777777" w:rsidR="004B799C" w:rsidRDefault="00CA4AAC">
      <w:pPr>
        <w:pStyle w:val="ListParagraph"/>
        <w:numPr>
          <w:ilvl w:val="1"/>
          <w:numId w:val="23"/>
        </w:numPr>
        <w:tabs>
          <w:tab w:val="left" w:pos="3184"/>
        </w:tabs>
        <w:ind w:right="954" w:firstLine="0"/>
        <w:jc w:val="both"/>
        <w:rPr>
          <w:sz w:val="24"/>
        </w:rPr>
      </w:pPr>
      <w:r>
        <w:rPr>
          <w:sz w:val="24"/>
        </w:rPr>
        <w:t>above, which has dual functionality: interconnection and transmission</w:t>
      </w:r>
      <w:r>
        <w:rPr>
          <w:spacing w:val="1"/>
          <w:sz w:val="24"/>
        </w:rPr>
        <w:t xml:space="preserve"> </w:t>
      </w:r>
      <w:r>
        <w:rPr>
          <w:sz w:val="24"/>
        </w:rPr>
        <w:t>or</w:t>
      </w:r>
      <w:r>
        <w:rPr>
          <w:spacing w:val="1"/>
          <w:sz w:val="24"/>
        </w:rPr>
        <w:t xml:space="preserve"> </w:t>
      </w:r>
      <w:r>
        <w:rPr>
          <w:sz w:val="24"/>
        </w:rPr>
        <w:t>distribution</w:t>
      </w:r>
      <w:r>
        <w:rPr>
          <w:spacing w:val="1"/>
          <w:sz w:val="24"/>
        </w:rPr>
        <w:t xml:space="preserve"> </w:t>
      </w:r>
      <w:r>
        <w:rPr>
          <w:sz w:val="24"/>
        </w:rPr>
        <w:t>of</w:t>
      </w:r>
      <w:r>
        <w:rPr>
          <w:spacing w:val="1"/>
          <w:sz w:val="24"/>
        </w:rPr>
        <w:t xml:space="preserve"> </w:t>
      </w:r>
      <w:r>
        <w:rPr>
          <w:sz w:val="24"/>
        </w:rPr>
        <w:t>offshore</w:t>
      </w:r>
      <w:r>
        <w:rPr>
          <w:spacing w:val="1"/>
          <w:sz w:val="24"/>
        </w:rPr>
        <w:t xml:space="preserve"> </w:t>
      </w:r>
      <w:r>
        <w:rPr>
          <w:sz w:val="24"/>
        </w:rPr>
        <w:t>renewable</w:t>
      </w:r>
      <w:r>
        <w:rPr>
          <w:spacing w:val="1"/>
          <w:sz w:val="24"/>
        </w:rPr>
        <w:t xml:space="preserve"> </w:t>
      </w:r>
      <w:r>
        <w:rPr>
          <w:sz w:val="24"/>
        </w:rPr>
        <w:t>electricity</w:t>
      </w:r>
      <w:r>
        <w:rPr>
          <w:spacing w:val="1"/>
          <w:sz w:val="24"/>
        </w:rPr>
        <w:t xml:space="preserve"> </w:t>
      </w:r>
      <w:r>
        <w:rPr>
          <w:sz w:val="24"/>
        </w:rPr>
        <w:t>from</w:t>
      </w:r>
      <w:r>
        <w:rPr>
          <w:spacing w:val="1"/>
          <w:sz w:val="24"/>
        </w:rPr>
        <w:t xml:space="preserve"> </w:t>
      </w:r>
      <w:r>
        <w:rPr>
          <w:sz w:val="24"/>
        </w:rPr>
        <w:t>the</w:t>
      </w:r>
      <w:r>
        <w:rPr>
          <w:spacing w:val="1"/>
          <w:sz w:val="24"/>
        </w:rPr>
        <w:t xml:space="preserve"> </w:t>
      </w:r>
      <w:r>
        <w:rPr>
          <w:sz w:val="24"/>
        </w:rPr>
        <w:t>offshore</w:t>
      </w:r>
      <w:r>
        <w:rPr>
          <w:spacing w:val="1"/>
          <w:sz w:val="24"/>
        </w:rPr>
        <w:t xml:space="preserve"> </w:t>
      </w:r>
      <w:r>
        <w:rPr>
          <w:sz w:val="24"/>
        </w:rPr>
        <w:t>generation sites to two or more countries. This also includes any offshore</w:t>
      </w:r>
      <w:r>
        <w:rPr>
          <w:spacing w:val="1"/>
          <w:sz w:val="24"/>
        </w:rPr>
        <w:t xml:space="preserve"> </w:t>
      </w:r>
      <w:r>
        <w:rPr>
          <w:sz w:val="24"/>
        </w:rPr>
        <w:t>adjacent equipment or installation essential to operate safely, securely and</w:t>
      </w:r>
      <w:r>
        <w:rPr>
          <w:spacing w:val="-57"/>
          <w:sz w:val="24"/>
        </w:rPr>
        <w:t xml:space="preserve"> </w:t>
      </w:r>
      <w:r>
        <w:rPr>
          <w:sz w:val="24"/>
        </w:rPr>
        <w:t>efficiently,</w:t>
      </w:r>
      <w:r>
        <w:rPr>
          <w:spacing w:val="9"/>
          <w:sz w:val="24"/>
        </w:rPr>
        <w:t xml:space="preserve"> </w:t>
      </w:r>
      <w:r>
        <w:rPr>
          <w:sz w:val="24"/>
        </w:rPr>
        <w:t>including</w:t>
      </w:r>
      <w:r>
        <w:rPr>
          <w:spacing w:val="6"/>
          <w:sz w:val="24"/>
        </w:rPr>
        <w:t xml:space="preserve"> </w:t>
      </w:r>
      <w:r>
        <w:rPr>
          <w:sz w:val="24"/>
        </w:rPr>
        <w:t>protection,</w:t>
      </w:r>
      <w:r>
        <w:rPr>
          <w:spacing w:val="9"/>
          <w:sz w:val="24"/>
        </w:rPr>
        <w:t xml:space="preserve"> </w:t>
      </w:r>
      <w:r>
        <w:rPr>
          <w:sz w:val="24"/>
        </w:rPr>
        <w:t>monitoring</w:t>
      </w:r>
      <w:r>
        <w:rPr>
          <w:spacing w:val="7"/>
          <w:sz w:val="24"/>
        </w:rPr>
        <w:t xml:space="preserve"> </w:t>
      </w:r>
      <w:r>
        <w:rPr>
          <w:sz w:val="24"/>
        </w:rPr>
        <w:t>and</w:t>
      </w:r>
      <w:r>
        <w:rPr>
          <w:spacing w:val="9"/>
          <w:sz w:val="24"/>
        </w:rPr>
        <w:t xml:space="preserve"> </w:t>
      </w:r>
      <w:r>
        <w:rPr>
          <w:sz w:val="24"/>
        </w:rPr>
        <w:t>control</w:t>
      </w:r>
      <w:r>
        <w:rPr>
          <w:spacing w:val="9"/>
          <w:sz w:val="24"/>
        </w:rPr>
        <w:t xml:space="preserve"> </w:t>
      </w:r>
      <w:r>
        <w:rPr>
          <w:sz w:val="24"/>
        </w:rPr>
        <w:t>systems,</w:t>
      </w:r>
      <w:r>
        <w:rPr>
          <w:spacing w:val="9"/>
          <w:sz w:val="24"/>
        </w:rPr>
        <w:t xml:space="preserve"> </w:t>
      </w:r>
      <w:r>
        <w:rPr>
          <w:sz w:val="24"/>
        </w:rPr>
        <w:t>and</w:t>
      </w:r>
    </w:p>
    <w:p w14:paraId="01588520" w14:textId="77777777" w:rsidR="004B799C" w:rsidRDefault="004B799C">
      <w:pPr>
        <w:pStyle w:val="BodyText"/>
        <w:rPr>
          <w:sz w:val="20"/>
        </w:rPr>
      </w:pPr>
    </w:p>
    <w:p w14:paraId="3BF7C17E" w14:textId="77777777" w:rsidR="004B799C" w:rsidRDefault="004B799C">
      <w:pPr>
        <w:pStyle w:val="BodyText"/>
        <w:spacing w:before="4"/>
        <w:rPr>
          <w:sz w:val="27"/>
        </w:rPr>
      </w:pPr>
    </w:p>
    <w:p w14:paraId="2AC6C057" w14:textId="77777777" w:rsidR="004B799C" w:rsidRDefault="00CA4AAC">
      <w:pPr>
        <w:tabs>
          <w:tab w:val="left" w:pos="1525"/>
        </w:tabs>
        <w:spacing w:before="98"/>
        <w:ind w:left="1525" w:right="960" w:hanging="567"/>
        <w:rPr>
          <w:sz w:val="20"/>
        </w:rPr>
      </w:pPr>
      <w:r>
        <w:rPr>
          <w:sz w:val="20"/>
          <w:vertAlign w:val="superscript"/>
        </w:rPr>
        <w:t>31</w:t>
      </w:r>
      <w:r>
        <w:rPr>
          <w:sz w:val="20"/>
        </w:rPr>
        <w:tab/>
        <w:t>Directive</w:t>
      </w:r>
      <w:r>
        <w:rPr>
          <w:spacing w:val="26"/>
          <w:sz w:val="20"/>
        </w:rPr>
        <w:t xml:space="preserve"> </w:t>
      </w:r>
      <w:r>
        <w:rPr>
          <w:sz w:val="20"/>
        </w:rPr>
        <w:t>2018/2001/EU</w:t>
      </w:r>
      <w:r>
        <w:rPr>
          <w:spacing w:val="28"/>
          <w:sz w:val="20"/>
        </w:rPr>
        <w:t xml:space="preserve"> </w:t>
      </w:r>
      <w:r>
        <w:rPr>
          <w:sz w:val="20"/>
        </w:rPr>
        <w:t>of</w:t>
      </w:r>
      <w:r>
        <w:rPr>
          <w:spacing w:val="25"/>
          <w:sz w:val="20"/>
        </w:rPr>
        <w:t xml:space="preserve"> </w:t>
      </w:r>
      <w:r>
        <w:rPr>
          <w:sz w:val="20"/>
        </w:rPr>
        <w:t>the</w:t>
      </w:r>
      <w:r>
        <w:rPr>
          <w:spacing w:val="27"/>
          <w:sz w:val="20"/>
        </w:rPr>
        <w:t xml:space="preserve"> </w:t>
      </w:r>
      <w:r>
        <w:rPr>
          <w:sz w:val="20"/>
        </w:rPr>
        <w:t>European</w:t>
      </w:r>
      <w:r>
        <w:rPr>
          <w:spacing w:val="25"/>
          <w:sz w:val="20"/>
        </w:rPr>
        <w:t xml:space="preserve"> </w:t>
      </w:r>
      <w:r>
        <w:rPr>
          <w:sz w:val="20"/>
        </w:rPr>
        <w:t>Parliament</w:t>
      </w:r>
      <w:r>
        <w:rPr>
          <w:spacing w:val="26"/>
          <w:sz w:val="20"/>
        </w:rPr>
        <w:t xml:space="preserve"> </w:t>
      </w:r>
      <w:r>
        <w:rPr>
          <w:sz w:val="20"/>
        </w:rPr>
        <w:t>and</w:t>
      </w:r>
      <w:r>
        <w:rPr>
          <w:spacing w:val="30"/>
          <w:sz w:val="20"/>
        </w:rPr>
        <w:t xml:space="preserve"> </w:t>
      </w:r>
      <w:r>
        <w:rPr>
          <w:sz w:val="20"/>
        </w:rPr>
        <w:t>of</w:t>
      </w:r>
      <w:r>
        <w:rPr>
          <w:spacing w:val="25"/>
          <w:sz w:val="20"/>
        </w:rPr>
        <w:t xml:space="preserve"> </w:t>
      </w:r>
      <w:r>
        <w:rPr>
          <w:sz w:val="20"/>
        </w:rPr>
        <w:t>the</w:t>
      </w:r>
      <w:r>
        <w:rPr>
          <w:spacing w:val="26"/>
          <w:sz w:val="20"/>
        </w:rPr>
        <w:t xml:space="preserve"> </w:t>
      </w:r>
      <w:r>
        <w:rPr>
          <w:sz w:val="20"/>
        </w:rPr>
        <w:t>Council</w:t>
      </w:r>
      <w:r>
        <w:rPr>
          <w:spacing w:val="27"/>
          <w:sz w:val="20"/>
        </w:rPr>
        <w:t xml:space="preserve"> </w:t>
      </w:r>
      <w:r>
        <w:rPr>
          <w:sz w:val="20"/>
        </w:rPr>
        <w:t>of</w:t>
      </w:r>
      <w:r>
        <w:rPr>
          <w:spacing w:val="25"/>
          <w:sz w:val="20"/>
        </w:rPr>
        <w:t xml:space="preserve"> </w:t>
      </w:r>
      <w:r>
        <w:rPr>
          <w:sz w:val="20"/>
        </w:rPr>
        <w:t>11</w:t>
      </w:r>
      <w:r>
        <w:rPr>
          <w:spacing w:val="28"/>
          <w:sz w:val="20"/>
        </w:rPr>
        <w:t xml:space="preserve"> </w:t>
      </w:r>
      <w:r>
        <w:rPr>
          <w:sz w:val="20"/>
        </w:rPr>
        <w:t>December</w:t>
      </w:r>
      <w:r>
        <w:rPr>
          <w:spacing w:val="28"/>
          <w:sz w:val="20"/>
        </w:rPr>
        <w:t xml:space="preserve"> </w:t>
      </w:r>
      <w:r>
        <w:rPr>
          <w:sz w:val="20"/>
        </w:rPr>
        <w:t>2018</w:t>
      </w:r>
      <w:r>
        <w:rPr>
          <w:spacing w:val="25"/>
          <w:sz w:val="20"/>
        </w:rPr>
        <w:t xml:space="preserve"> </w:t>
      </w:r>
      <w:r>
        <w:rPr>
          <w:sz w:val="20"/>
        </w:rPr>
        <w:t>on</w:t>
      </w:r>
      <w:r>
        <w:rPr>
          <w:spacing w:val="25"/>
          <w:sz w:val="20"/>
        </w:rPr>
        <w:t xml:space="preserve"> </w:t>
      </w:r>
      <w:r>
        <w:rPr>
          <w:sz w:val="20"/>
        </w:rPr>
        <w:t>the</w:t>
      </w:r>
      <w:r>
        <w:rPr>
          <w:spacing w:val="-47"/>
          <w:sz w:val="20"/>
        </w:rPr>
        <w:t xml:space="preserve"> </w:t>
      </w:r>
      <w:r>
        <w:rPr>
          <w:sz w:val="20"/>
        </w:rPr>
        <w:t>promotion</w:t>
      </w:r>
      <w:r>
        <w:rPr>
          <w:spacing w:val="-2"/>
          <w:sz w:val="20"/>
        </w:rPr>
        <w:t xml:space="preserve"> </w:t>
      </w:r>
      <w:r>
        <w:rPr>
          <w:sz w:val="20"/>
        </w:rPr>
        <w:t>of</w:t>
      </w:r>
      <w:r>
        <w:rPr>
          <w:spacing w:val="-2"/>
          <w:sz w:val="20"/>
        </w:rPr>
        <w:t xml:space="preserve"> </w:t>
      </w:r>
      <w:r>
        <w:rPr>
          <w:sz w:val="20"/>
        </w:rPr>
        <w:t>the</w:t>
      </w:r>
      <w:r>
        <w:rPr>
          <w:spacing w:val="2"/>
          <w:sz w:val="20"/>
        </w:rPr>
        <w:t xml:space="preserve"> </w:t>
      </w:r>
      <w:r>
        <w:rPr>
          <w:sz w:val="20"/>
        </w:rPr>
        <w:t>use of</w:t>
      </w:r>
      <w:r>
        <w:rPr>
          <w:spacing w:val="-2"/>
          <w:sz w:val="20"/>
        </w:rPr>
        <w:t xml:space="preserve"> </w:t>
      </w:r>
      <w:r>
        <w:rPr>
          <w:sz w:val="20"/>
        </w:rPr>
        <w:t>energy</w:t>
      </w:r>
      <w:r>
        <w:rPr>
          <w:spacing w:val="-2"/>
          <w:sz w:val="20"/>
        </w:rPr>
        <w:t xml:space="preserve"> </w:t>
      </w:r>
      <w:r>
        <w:rPr>
          <w:sz w:val="20"/>
        </w:rPr>
        <w:t>from</w:t>
      </w:r>
      <w:r>
        <w:rPr>
          <w:spacing w:val="-4"/>
          <w:sz w:val="20"/>
        </w:rPr>
        <w:t xml:space="preserve"> </w:t>
      </w:r>
      <w:r>
        <w:rPr>
          <w:sz w:val="20"/>
        </w:rPr>
        <w:t>renewable</w:t>
      </w:r>
      <w:r>
        <w:rPr>
          <w:spacing w:val="-1"/>
          <w:sz w:val="20"/>
        </w:rPr>
        <w:t xml:space="preserve"> </w:t>
      </w:r>
      <w:r>
        <w:rPr>
          <w:sz w:val="20"/>
        </w:rPr>
        <w:t>sources</w:t>
      </w:r>
      <w:r>
        <w:rPr>
          <w:spacing w:val="-1"/>
          <w:sz w:val="20"/>
        </w:rPr>
        <w:t xml:space="preserve"> </w:t>
      </w:r>
      <w:r>
        <w:rPr>
          <w:sz w:val="20"/>
        </w:rPr>
        <w:t>(OJ</w:t>
      </w:r>
      <w:r>
        <w:rPr>
          <w:spacing w:val="1"/>
          <w:sz w:val="20"/>
        </w:rPr>
        <w:t xml:space="preserve"> </w:t>
      </w:r>
      <w:r>
        <w:rPr>
          <w:sz w:val="20"/>
        </w:rPr>
        <w:t>L</w:t>
      </w:r>
      <w:r>
        <w:rPr>
          <w:spacing w:val="-3"/>
          <w:sz w:val="20"/>
        </w:rPr>
        <w:t xml:space="preserve"> </w:t>
      </w:r>
      <w:r>
        <w:rPr>
          <w:sz w:val="20"/>
        </w:rPr>
        <w:t>328, 21.12.2018, p.</w:t>
      </w:r>
      <w:r>
        <w:rPr>
          <w:spacing w:val="8"/>
          <w:sz w:val="20"/>
        </w:rPr>
        <w:t xml:space="preserve"> </w:t>
      </w:r>
      <w:r>
        <w:rPr>
          <w:sz w:val="20"/>
        </w:rPr>
        <w:t>82).</w:t>
      </w:r>
    </w:p>
    <w:p w14:paraId="25CD8613" w14:textId="77777777" w:rsidR="004B799C" w:rsidRDefault="00CA4AAC">
      <w:pPr>
        <w:tabs>
          <w:tab w:val="left" w:pos="1525"/>
        </w:tabs>
        <w:spacing w:before="1"/>
        <w:ind w:left="1525" w:right="966" w:hanging="567"/>
        <w:rPr>
          <w:sz w:val="20"/>
        </w:rPr>
      </w:pPr>
      <w:r>
        <w:rPr>
          <w:sz w:val="20"/>
          <w:vertAlign w:val="superscript"/>
        </w:rPr>
        <w:t>32</w:t>
      </w:r>
      <w:r>
        <w:rPr>
          <w:sz w:val="20"/>
        </w:rPr>
        <w:tab/>
        <w:t>Directive</w:t>
      </w:r>
      <w:r>
        <w:rPr>
          <w:spacing w:val="9"/>
          <w:sz w:val="20"/>
        </w:rPr>
        <w:t xml:space="preserve"> </w:t>
      </w:r>
      <w:r>
        <w:rPr>
          <w:sz w:val="20"/>
        </w:rPr>
        <w:t>2019/944/EU</w:t>
      </w:r>
      <w:r>
        <w:rPr>
          <w:spacing w:val="11"/>
          <w:sz w:val="20"/>
        </w:rPr>
        <w:t xml:space="preserve"> </w:t>
      </w:r>
      <w:r>
        <w:rPr>
          <w:sz w:val="20"/>
        </w:rPr>
        <w:t>of</w:t>
      </w:r>
      <w:r>
        <w:rPr>
          <w:spacing w:val="8"/>
          <w:sz w:val="20"/>
        </w:rPr>
        <w:t xml:space="preserve"> </w:t>
      </w:r>
      <w:r>
        <w:rPr>
          <w:sz w:val="20"/>
        </w:rPr>
        <w:t>the</w:t>
      </w:r>
      <w:r>
        <w:rPr>
          <w:spacing w:val="10"/>
          <w:sz w:val="20"/>
        </w:rPr>
        <w:t xml:space="preserve"> </w:t>
      </w:r>
      <w:r>
        <w:rPr>
          <w:sz w:val="20"/>
        </w:rPr>
        <w:t>European</w:t>
      </w:r>
      <w:r>
        <w:rPr>
          <w:spacing w:val="8"/>
          <w:sz w:val="20"/>
        </w:rPr>
        <w:t xml:space="preserve"> </w:t>
      </w:r>
      <w:r>
        <w:rPr>
          <w:sz w:val="20"/>
        </w:rPr>
        <w:t>Parliament</w:t>
      </w:r>
      <w:r>
        <w:rPr>
          <w:spacing w:val="9"/>
          <w:sz w:val="20"/>
        </w:rPr>
        <w:t xml:space="preserve"> </w:t>
      </w:r>
      <w:r>
        <w:rPr>
          <w:sz w:val="20"/>
        </w:rPr>
        <w:t>and</w:t>
      </w:r>
      <w:r>
        <w:rPr>
          <w:spacing w:val="11"/>
          <w:sz w:val="20"/>
        </w:rPr>
        <w:t xml:space="preserve"> </w:t>
      </w:r>
      <w:r>
        <w:rPr>
          <w:sz w:val="20"/>
        </w:rPr>
        <w:t>of</w:t>
      </w:r>
      <w:r>
        <w:rPr>
          <w:spacing w:val="8"/>
          <w:sz w:val="20"/>
        </w:rPr>
        <w:t xml:space="preserve"> </w:t>
      </w:r>
      <w:r>
        <w:rPr>
          <w:sz w:val="20"/>
        </w:rPr>
        <w:t>the</w:t>
      </w:r>
      <w:r>
        <w:rPr>
          <w:spacing w:val="10"/>
          <w:sz w:val="20"/>
        </w:rPr>
        <w:t xml:space="preserve"> </w:t>
      </w:r>
      <w:r>
        <w:rPr>
          <w:sz w:val="20"/>
        </w:rPr>
        <w:t>Council</w:t>
      </w:r>
      <w:r>
        <w:rPr>
          <w:spacing w:val="10"/>
          <w:sz w:val="20"/>
        </w:rPr>
        <w:t xml:space="preserve"> </w:t>
      </w:r>
      <w:r>
        <w:rPr>
          <w:sz w:val="20"/>
        </w:rPr>
        <w:t>of</w:t>
      </w:r>
      <w:r>
        <w:rPr>
          <w:spacing w:val="8"/>
          <w:sz w:val="20"/>
        </w:rPr>
        <w:t xml:space="preserve"> </w:t>
      </w:r>
      <w:r>
        <w:rPr>
          <w:sz w:val="20"/>
        </w:rPr>
        <w:t>5</w:t>
      </w:r>
      <w:r>
        <w:rPr>
          <w:spacing w:val="11"/>
          <w:sz w:val="20"/>
        </w:rPr>
        <w:t xml:space="preserve"> </w:t>
      </w:r>
      <w:r>
        <w:rPr>
          <w:sz w:val="20"/>
        </w:rPr>
        <w:t>June</w:t>
      </w:r>
      <w:r>
        <w:rPr>
          <w:spacing w:val="10"/>
          <w:sz w:val="20"/>
        </w:rPr>
        <w:t xml:space="preserve"> </w:t>
      </w:r>
      <w:r>
        <w:rPr>
          <w:sz w:val="20"/>
        </w:rPr>
        <w:t>2019</w:t>
      </w:r>
      <w:r>
        <w:rPr>
          <w:spacing w:val="8"/>
          <w:sz w:val="20"/>
        </w:rPr>
        <w:t xml:space="preserve"> </w:t>
      </w:r>
      <w:r>
        <w:rPr>
          <w:sz w:val="20"/>
        </w:rPr>
        <w:t>on</w:t>
      </w:r>
      <w:r>
        <w:rPr>
          <w:spacing w:val="8"/>
          <w:sz w:val="20"/>
        </w:rPr>
        <w:t xml:space="preserve"> </w:t>
      </w:r>
      <w:r>
        <w:rPr>
          <w:sz w:val="20"/>
        </w:rPr>
        <w:t>common</w:t>
      </w:r>
      <w:r>
        <w:rPr>
          <w:spacing w:val="8"/>
          <w:sz w:val="20"/>
        </w:rPr>
        <w:t xml:space="preserve"> </w:t>
      </w:r>
      <w:r>
        <w:rPr>
          <w:sz w:val="20"/>
        </w:rPr>
        <w:t>rules</w:t>
      </w:r>
      <w:r>
        <w:rPr>
          <w:spacing w:val="-47"/>
          <w:sz w:val="20"/>
        </w:rPr>
        <w:t xml:space="preserve"> </w:t>
      </w:r>
      <w:r>
        <w:rPr>
          <w:sz w:val="20"/>
        </w:rPr>
        <w:t>for</w:t>
      </w:r>
      <w:r>
        <w:rPr>
          <w:spacing w:val="-2"/>
          <w:sz w:val="20"/>
        </w:rPr>
        <w:t xml:space="preserve"> </w:t>
      </w:r>
      <w:r>
        <w:rPr>
          <w:sz w:val="20"/>
        </w:rPr>
        <w:t>the</w:t>
      </w:r>
      <w:r>
        <w:rPr>
          <w:spacing w:val="-1"/>
          <w:sz w:val="20"/>
        </w:rPr>
        <w:t xml:space="preserve"> </w:t>
      </w:r>
      <w:r>
        <w:rPr>
          <w:sz w:val="20"/>
        </w:rPr>
        <w:t>internal market for</w:t>
      </w:r>
      <w:r>
        <w:rPr>
          <w:spacing w:val="-1"/>
          <w:sz w:val="20"/>
        </w:rPr>
        <w:t xml:space="preserve"> </w:t>
      </w:r>
      <w:r>
        <w:rPr>
          <w:sz w:val="20"/>
        </w:rPr>
        <w:t>electricity</w:t>
      </w:r>
      <w:r>
        <w:rPr>
          <w:spacing w:val="-5"/>
          <w:sz w:val="20"/>
        </w:rPr>
        <w:t xml:space="preserve"> </w:t>
      </w:r>
      <w:r>
        <w:rPr>
          <w:sz w:val="20"/>
        </w:rPr>
        <w:t>and</w:t>
      </w:r>
      <w:r>
        <w:rPr>
          <w:spacing w:val="-1"/>
          <w:sz w:val="20"/>
        </w:rPr>
        <w:t xml:space="preserve"> </w:t>
      </w:r>
      <w:r>
        <w:rPr>
          <w:sz w:val="20"/>
        </w:rPr>
        <w:t>amending</w:t>
      </w:r>
      <w:r>
        <w:rPr>
          <w:spacing w:val="-2"/>
          <w:sz w:val="20"/>
        </w:rPr>
        <w:t xml:space="preserve"> </w:t>
      </w:r>
      <w:r>
        <w:rPr>
          <w:sz w:val="20"/>
        </w:rPr>
        <w:t>Directive 2012/27/EU</w:t>
      </w:r>
      <w:r>
        <w:rPr>
          <w:spacing w:val="-1"/>
          <w:sz w:val="20"/>
        </w:rPr>
        <w:t xml:space="preserve"> </w:t>
      </w:r>
      <w:r>
        <w:rPr>
          <w:sz w:val="20"/>
        </w:rPr>
        <w:t>(OJ</w:t>
      </w:r>
      <w:r>
        <w:rPr>
          <w:spacing w:val="-1"/>
          <w:sz w:val="20"/>
        </w:rPr>
        <w:t xml:space="preserve"> </w:t>
      </w:r>
      <w:r>
        <w:rPr>
          <w:sz w:val="20"/>
        </w:rPr>
        <w:t>L</w:t>
      </w:r>
      <w:r>
        <w:rPr>
          <w:spacing w:val="-3"/>
          <w:sz w:val="20"/>
        </w:rPr>
        <w:t xml:space="preserve"> </w:t>
      </w:r>
      <w:r>
        <w:rPr>
          <w:sz w:val="20"/>
        </w:rPr>
        <w:t>158,</w:t>
      </w:r>
      <w:r>
        <w:rPr>
          <w:spacing w:val="-4"/>
          <w:sz w:val="20"/>
        </w:rPr>
        <w:t xml:space="preserve"> </w:t>
      </w:r>
      <w:r>
        <w:rPr>
          <w:sz w:val="20"/>
        </w:rPr>
        <w:t>14.6.2019,</w:t>
      </w:r>
      <w:r>
        <w:rPr>
          <w:spacing w:val="-3"/>
          <w:sz w:val="20"/>
        </w:rPr>
        <w:t xml:space="preserve"> </w:t>
      </w:r>
      <w:r>
        <w:rPr>
          <w:sz w:val="20"/>
        </w:rPr>
        <w:t>p.</w:t>
      </w:r>
      <w:r>
        <w:rPr>
          <w:spacing w:val="-4"/>
          <w:sz w:val="20"/>
        </w:rPr>
        <w:t xml:space="preserve"> </w:t>
      </w:r>
      <w:r>
        <w:rPr>
          <w:sz w:val="20"/>
        </w:rPr>
        <w:t>125).</w:t>
      </w:r>
    </w:p>
    <w:p w14:paraId="589D50C8" w14:textId="77777777" w:rsidR="004B799C" w:rsidRDefault="004B799C">
      <w:pPr>
        <w:rPr>
          <w:sz w:val="20"/>
        </w:rPr>
        <w:sectPr w:rsidR="004B799C">
          <w:footerReference w:type="default" r:id="rId72"/>
          <w:pgSz w:w="11910" w:h="16840"/>
          <w:pgMar w:top="1000" w:right="460" w:bottom="2180" w:left="460" w:header="0" w:footer="1991" w:gutter="0"/>
          <w:cols w:space="720"/>
        </w:sectPr>
      </w:pPr>
    </w:p>
    <w:p w14:paraId="2630E63E" w14:textId="77777777" w:rsidR="004B799C" w:rsidRDefault="00CA4AAC">
      <w:pPr>
        <w:pStyle w:val="BodyText"/>
        <w:spacing w:before="72"/>
        <w:ind w:left="2878"/>
      </w:pPr>
      <w:r>
        <w:lastRenderedPageBreak/>
        <w:t>necessary</w:t>
      </w:r>
      <w:r>
        <w:rPr>
          <w:spacing w:val="18"/>
        </w:rPr>
        <w:t xml:space="preserve"> </w:t>
      </w:r>
      <w:r>
        <w:t>substations</w:t>
      </w:r>
      <w:r>
        <w:rPr>
          <w:spacing w:val="26"/>
        </w:rPr>
        <w:t xml:space="preserve"> </w:t>
      </w:r>
      <w:r>
        <w:t>if</w:t>
      </w:r>
      <w:r>
        <w:rPr>
          <w:spacing w:val="25"/>
        </w:rPr>
        <w:t xml:space="preserve"> </w:t>
      </w:r>
      <w:r>
        <w:t>they</w:t>
      </w:r>
      <w:r>
        <w:rPr>
          <w:spacing w:val="21"/>
        </w:rPr>
        <w:t xml:space="preserve"> </w:t>
      </w:r>
      <w:r>
        <w:t>also</w:t>
      </w:r>
      <w:r>
        <w:rPr>
          <w:spacing w:val="26"/>
        </w:rPr>
        <w:t xml:space="preserve"> </w:t>
      </w:r>
      <w:r>
        <w:t>ensure</w:t>
      </w:r>
      <w:r>
        <w:rPr>
          <w:spacing w:val="25"/>
        </w:rPr>
        <w:t xml:space="preserve"> </w:t>
      </w:r>
      <w:r>
        <w:t>technology</w:t>
      </w:r>
      <w:r>
        <w:rPr>
          <w:spacing w:val="21"/>
        </w:rPr>
        <w:t xml:space="preserve"> </w:t>
      </w:r>
      <w:r>
        <w:t>interoperability</w:t>
      </w:r>
      <w:r>
        <w:rPr>
          <w:spacing w:val="28"/>
        </w:rPr>
        <w:t xml:space="preserve"> </w:t>
      </w:r>
      <w:r>
        <w:t>and</w:t>
      </w:r>
    </w:p>
    <w:p w14:paraId="3CFDAD58" w14:textId="77777777" w:rsidR="004B799C" w:rsidRDefault="00CA4AAC">
      <w:pPr>
        <w:pStyle w:val="BodyText"/>
        <w:ind w:left="2878"/>
      </w:pPr>
      <w:r>
        <w:rPr>
          <w:i/>
        </w:rPr>
        <w:t>inter</w:t>
      </w:r>
      <w:r>
        <w:rPr>
          <w:i/>
          <w:spacing w:val="-1"/>
        </w:rPr>
        <w:t xml:space="preserve"> </w:t>
      </w:r>
      <w:r>
        <w:rPr>
          <w:i/>
        </w:rPr>
        <w:t xml:space="preserve">alia </w:t>
      </w:r>
      <w:r>
        <w:t>interface compatibility</w:t>
      </w:r>
      <w:r>
        <w:rPr>
          <w:spacing w:val="-9"/>
        </w:rPr>
        <w:t xml:space="preserve"> </w:t>
      </w:r>
      <w:r>
        <w:t>between</w:t>
      </w:r>
      <w:r>
        <w:rPr>
          <w:spacing w:val="-1"/>
        </w:rPr>
        <w:t xml:space="preserve"> </w:t>
      </w:r>
      <w:r>
        <w:t>different technologies;</w:t>
      </w:r>
    </w:p>
    <w:p w14:paraId="6AEFD41F" w14:textId="77777777" w:rsidR="004B799C" w:rsidRDefault="004B799C">
      <w:pPr>
        <w:pStyle w:val="BodyText"/>
        <w:spacing w:before="10"/>
        <w:rPr>
          <w:sz w:val="20"/>
        </w:rPr>
      </w:pPr>
    </w:p>
    <w:p w14:paraId="0DA98A39" w14:textId="77777777" w:rsidR="004B799C" w:rsidRDefault="00CA4AAC">
      <w:pPr>
        <w:pStyle w:val="ListParagraph"/>
        <w:numPr>
          <w:ilvl w:val="1"/>
          <w:numId w:val="26"/>
        </w:numPr>
        <w:tabs>
          <w:tab w:val="left" w:pos="2660"/>
          <w:tab w:val="left" w:pos="2661"/>
        </w:tabs>
        <w:ind w:hanging="570"/>
        <w:rPr>
          <w:sz w:val="24"/>
        </w:rPr>
      </w:pPr>
      <w:r>
        <w:rPr>
          <w:sz w:val="24"/>
        </w:rPr>
        <w:t>concerning</w:t>
      </w:r>
      <w:r>
        <w:rPr>
          <w:spacing w:val="-3"/>
          <w:sz w:val="24"/>
        </w:rPr>
        <w:t xml:space="preserve"> </w:t>
      </w:r>
      <w:r>
        <w:rPr>
          <w:sz w:val="24"/>
        </w:rPr>
        <w:t>gas:</w:t>
      </w:r>
    </w:p>
    <w:p w14:paraId="3C2861FB" w14:textId="77777777" w:rsidR="004B799C" w:rsidRDefault="004B799C">
      <w:pPr>
        <w:pStyle w:val="BodyText"/>
        <w:spacing w:before="10"/>
        <w:rPr>
          <w:sz w:val="20"/>
        </w:rPr>
      </w:pPr>
    </w:p>
    <w:p w14:paraId="7443B9A4" w14:textId="77777777" w:rsidR="004B799C" w:rsidRDefault="00CA4AAC">
      <w:pPr>
        <w:pStyle w:val="ListParagraph"/>
        <w:numPr>
          <w:ilvl w:val="0"/>
          <w:numId w:val="22"/>
        </w:numPr>
        <w:tabs>
          <w:tab w:val="left" w:pos="2944"/>
        </w:tabs>
        <w:ind w:right="957"/>
        <w:jc w:val="both"/>
        <w:rPr>
          <w:sz w:val="24"/>
        </w:rPr>
      </w:pPr>
      <w:r>
        <w:rPr>
          <w:sz w:val="24"/>
        </w:rPr>
        <w:t>transmission and distribution pipelines for the transport of natural</w:t>
      </w:r>
      <w:r>
        <w:rPr>
          <w:spacing w:val="60"/>
          <w:sz w:val="24"/>
        </w:rPr>
        <w:t xml:space="preserve"> </w:t>
      </w:r>
      <w:r>
        <w:rPr>
          <w:sz w:val="24"/>
        </w:rPr>
        <w:t>gas,</w:t>
      </w:r>
      <w:r>
        <w:rPr>
          <w:spacing w:val="1"/>
          <w:sz w:val="24"/>
        </w:rPr>
        <w:t xml:space="preserve"> </w:t>
      </w:r>
      <w:r>
        <w:rPr>
          <w:sz w:val="24"/>
        </w:rPr>
        <w:t>bio gas and renewable gases of non-biological origin that form part of a</w:t>
      </w:r>
      <w:r>
        <w:rPr>
          <w:spacing w:val="1"/>
          <w:sz w:val="24"/>
        </w:rPr>
        <w:t xml:space="preserve"> </w:t>
      </w:r>
      <w:r>
        <w:rPr>
          <w:sz w:val="24"/>
        </w:rPr>
        <w:t>network,</w:t>
      </w:r>
      <w:r>
        <w:rPr>
          <w:spacing w:val="1"/>
          <w:sz w:val="24"/>
        </w:rPr>
        <w:t xml:space="preserve"> </w:t>
      </w:r>
      <w:r>
        <w:rPr>
          <w:sz w:val="24"/>
        </w:rPr>
        <w:t>excluding</w:t>
      </w:r>
      <w:r>
        <w:rPr>
          <w:spacing w:val="1"/>
          <w:sz w:val="24"/>
        </w:rPr>
        <w:t xml:space="preserve"> </w:t>
      </w:r>
      <w:r>
        <w:rPr>
          <w:sz w:val="24"/>
        </w:rPr>
        <w:t>high-pressure</w:t>
      </w:r>
      <w:r>
        <w:rPr>
          <w:spacing w:val="1"/>
          <w:sz w:val="24"/>
        </w:rPr>
        <w:t xml:space="preserve"> </w:t>
      </w:r>
      <w:r>
        <w:rPr>
          <w:sz w:val="24"/>
        </w:rPr>
        <w:t>pipelines</w:t>
      </w:r>
      <w:r>
        <w:rPr>
          <w:spacing w:val="1"/>
          <w:sz w:val="24"/>
        </w:rPr>
        <w:t xml:space="preserve"> </w:t>
      </w:r>
      <w:r>
        <w:rPr>
          <w:sz w:val="24"/>
        </w:rPr>
        <w:t>used</w:t>
      </w:r>
      <w:r>
        <w:rPr>
          <w:spacing w:val="1"/>
          <w:sz w:val="24"/>
        </w:rPr>
        <w:t xml:space="preserve"> </w:t>
      </w:r>
      <w:r>
        <w:rPr>
          <w:sz w:val="24"/>
        </w:rPr>
        <w:t>for</w:t>
      </w:r>
      <w:r>
        <w:rPr>
          <w:spacing w:val="61"/>
          <w:sz w:val="24"/>
        </w:rPr>
        <w:t xml:space="preserve"> </w:t>
      </w:r>
      <w:r>
        <w:rPr>
          <w:sz w:val="24"/>
        </w:rPr>
        <w:t>upstream</w:t>
      </w:r>
      <w:r>
        <w:rPr>
          <w:spacing w:val="1"/>
          <w:sz w:val="24"/>
        </w:rPr>
        <w:t xml:space="preserve"> </w:t>
      </w:r>
      <w:r>
        <w:rPr>
          <w:sz w:val="24"/>
        </w:rPr>
        <w:t>distribution</w:t>
      </w:r>
      <w:r>
        <w:rPr>
          <w:spacing w:val="-1"/>
          <w:sz w:val="24"/>
        </w:rPr>
        <w:t xml:space="preserve"> </w:t>
      </w:r>
      <w:r>
        <w:rPr>
          <w:sz w:val="24"/>
        </w:rPr>
        <w:t>of</w:t>
      </w:r>
      <w:r>
        <w:rPr>
          <w:spacing w:val="-1"/>
          <w:sz w:val="24"/>
        </w:rPr>
        <w:t xml:space="preserve"> </w:t>
      </w:r>
      <w:r>
        <w:rPr>
          <w:sz w:val="24"/>
        </w:rPr>
        <w:t>natural gas;</w:t>
      </w:r>
    </w:p>
    <w:p w14:paraId="6535B226" w14:textId="77777777" w:rsidR="004B799C" w:rsidRDefault="004B799C">
      <w:pPr>
        <w:pStyle w:val="BodyText"/>
        <w:spacing w:before="10"/>
        <w:rPr>
          <w:sz w:val="20"/>
        </w:rPr>
      </w:pPr>
    </w:p>
    <w:p w14:paraId="58005975" w14:textId="77777777" w:rsidR="004B799C" w:rsidRDefault="00CA4AAC">
      <w:pPr>
        <w:pStyle w:val="ListParagraph"/>
        <w:numPr>
          <w:ilvl w:val="0"/>
          <w:numId w:val="22"/>
        </w:numPr>
        <w:tabs>
          <w:tab w:val="left" w:pos="2944"/>
        </w:tabs>
        <w:ind w:right="958"/>
        <w:jc w:val="both"/>
        <w:rPr>
          <w:sz w:val="24"/>
        </w:rPr>
      </w:pPr>
      <w:r>
        <w:rPr>
          <w:sz w:val="24"/>
        </w:rPr>
        <w:t>underground</w:t>
      </w:r>
      <w:r>
        <w:rPr>
          <w:spacing w:val="1"/>
          <w:sz w:val="24"/>
        </w:rPr>
        <w:t xml:space="preserve"> </w:t>
      </w:r>
      <w:r>
        <w:rPr>
          <w:sz w:val="24"/>
        </w:rPr>
        <w:t>storage</w:t>
      </w:r>
      <w:r>
        <w:rPr>
          <w:spacing w:val="1"/>
          <w:sz w:val="24"/>
        </w:rPr>
        <w:t xml:space="preserve"> </w:t>
      </w:r>
      <w:r>
        <w:rPr>
          <w:sz w:val="24"/>
        </w:rPr>
        <w:t>facilities</w:t>
      </w:r>
      <w:r>
        <w:rPr>
          <w:spacing w:val="1"/>
          <w:sz w:val="24"/>
        </w:rPr>
        <w:t xml:space="preserve"> </w:t>
      </w:r>
      <w:r>
        <w:rPr>
          <w:sz w:val="24"/>
        </w:rPr>
        <w:t>connected</w:t>
      </w:r>
      <w:r>
        <w:rPr>
          <w:spacing w:val="1"/>
          <w:sz w:val="24"/>
        </w:rPr>
        <w:t xml:space="preserve"> </w:t>
      </w:r>
      <w:r>
        <w:rPr>
          <w:sz w:val="24"/>
        </w:rPr>
        <w:t>to</w:t>
      </w:r>
      <w:r>
        <w:rPr>
          <w:spacing w:val="1"/>
          <w:sz w:val="24"/>
        </w:rPr>
        <w:t xml:space="preserve"> </w:t>
      </w:r>
      <w:r>
        <w:rPr>
          <w:sz w:val="24"/>
        </w:rPr>
        <w:t>the</w:t>
      </w:r>
      <w:r>
        <w:rPr>
          <w:spacing w:val="1"/>
          <w:sz w:val="24"/>
        </w:rPr>
        <w:t xml:space="preserve"> </w:t>
      </w:r>
      <w:r>
        <w:rPr>
          <w:sz w:val="24"/>
        </w:rPr>
        <w:t>high-pressure</w:t>
      </w:r>
      <w:r>
        <w:rPr>
          <w:spacing w:val="1"/>
          <w:sz w:val="24"/>
        </w:rPr>
        <w:t xml:space="preserve"> </w:t>
      </w:r>
      <w:r>
        <w:rPr>
          <w:sz w:val="24"/>
        </w:rPr>
        <w:t>gas</w:t>
      </w:r>
      <w:r>
        <w:rPr>
          <w:spacing w:val="-57"/>
          <w:sz w:val="24"/>
        </w:rPr>
        <w:t xml:space="preserve"> </w:t>
      </w:r>
      <w:r>
        <w:rPr>
          <w:sz w:val="24"/>
        </w:rPr>
        <w:t>pipelines</w:t>
      </w:r>
      <w:r>
        <w:rPr>
          <w:spacing w:val="-1"/>
          <w:sz w:val="24"/>
        </w:rPr>
        <w:t xml:space="preserve"> </w:t>
      </w:r>
      <w:r>
        <w:rPr>
          <w:sz w:val="24"/>
        </w:rPr>
        <w:t>mentioned in point (i);</w:t>
      </w:r>
    </w:p>
    <w:p w14:paraId="2074CECC" w14:textId="77777777" w:rsidR="004B799C" w:rsidRDefault="004B799C">
      <w:pPr>
        <w:pStyle w:val="BodyText"/>
        <w:spacing w:before="10"/>
        <w:rPr>
          <w:sz w:val="20"/>
        </w:rPr>
      </w:pPr>
    </w:p>
    <w:p w14:paraId="3C2E342A" w14:textId="77777777" w:rsidR="004B799C" w:rsidRDefault="00CA4AAC">
      <w:pPr>
        <w:pStyle w:val="ListParagraph"/>
        <w:numPr>
          <w:ilvl w:val="0"/>
          <w:numId w:val="22"/>
        </w:numPr>
        <w:tabs>
          <w:tab w:val="left" w:pos="2944"/>
        </w:tabs>
        <w:ind w:right="960"/>
        <w:jc w:val="both"/>
        <w:rPr>
          <w:sz w:val="24"/>
        </w:rPr>
      </w:pPr>
      <w:r>
        <w:rPr>
          <w:sz w:val="24"/>
        </w:rPr>
        <w:t>reception,</w:t>
      </w:r>
      <w:r>
        <w:rPr>
          <w:spacing w:val="1"/>
          <w:sz w:val="24"/>
        </w:rPr>
        <w:t xml:space="preserve"> </w:t>
      </w:r>
      <w:r>
        <w:rPr>
          <w:sz w:val="24"/>
        </w:rPr>
        <w:t>storage</w:t>
      </w:r>
      <w:r>
        <w:rPr>
          <w:spacing w:val="1"/>
          <w:sz w:val="24"/>
        </w:rPr>
        <w:t xml:space="preserve"> </w:t>
      </w:r>
      <w:r>
        <w:rPr>
          <w:sz w:val="24"/>
        </w:rPr>
        <w:t>and</w:t>
      </w:r>
      <w:r>
        <w:rPr>
          <w:spacing w:val="1"/>
          <w:sz w:val="24"/>
        </w:rPr>
        <w:t xml:space="preserve"> </w:t>
      </w:r>
      <w:r>
        <w:rPr>
          <w:sz w:val="24"/>
        </w:rPr>
        <w:t>regasification</w:t>
      </w:r>
      <w:r>
        <w:rPr>
          <w:spacing w:val="1"/>
          <w:sz w:val="24"/>
        </w:rPr>
        <w:t xml:space="preserve"> </w:t>
      </w:r>
      <w:r>
        <w:rPr>
          <w:sz w:val="24"/>
        </w:rPr>
        <w:t>or</w:t>
      </w:r>
      <w:r>
        <w:rPr>
          <w:spacing w:val="1"/>
          <w:sz w:val="24"/>
        </w:rPr>
        <w:t xml:space="preserve"> </w:t>
      </w:r>
      <w:r>
        <w:rPr>
          <w:sz w:val="24"/>
        </w:rPr>
        <w:t>decompression</w:t>
      </w:r>
      <w:r>
        <w:rPr>
          <w:spacing w:val="1"/>
          <w:sz w:val="24"/>
        </w:rPr>
        <w:t xml:space="preserve"> </w:t>
      </w:r>
      <w:r>
        <w:rPr>
          <w:sz w:val="24"/>
        </w:rPr>
        <w:t>facilities</w:t>
      </w:r>
      <w:r>
        <w:rPr>
          <w:spacing w:val="1"/>
          <w:sz w:val="24"/>
        </w:rPr>
        <w:t xml:space="preserve"> </w:t>
      </w:r>
      <w:r>
        <w:rPr>
          <w:sz w:val="24"/>
        </w:rPr>
        <w:t>for</w:t>
      </w:r>
      <w:r>
        <w:rPr>
          <w:spacing w:val="1"/>
          <w:sz w:val="24"/>
        </w:rPr>
        <w:t xml:space="preserve"> </w:t>
      </w:r>
      <w:r>
        <w:rPr>
          <w:sz w:val="24"/>
        </w:rPr>
        <w:t>liquefied</w:t>
      </w:r>
      <w:r>
        <w:rPr>
          <w:spacing w:val="-1"/>
          <w:sz w:val="24"/>
        </w:rPr>
        <w:t xml:space="preserve"> </w:t>
      </w:r>
      <w:r>
        <w:rPr>
          <w:sz w:val="24"/>
        </w:rPr>
        <w:t>natural</w:t>
      </w:r>
      <w:r>
        <w:rPr>
          <w:spacing w:val="1"/>
          <w:sz w:val="24"/>
        </w:rPr>
        <w:t xml:space="preserve"> </w:t>
      </w:r>
      <w:r>
        <w:rPr>
          <w:sz w:val="24"/>
        </w:rPr>
        <w:t>gas</w:t>
      </w:r>
      <w:r>
        <w:rPr>
          <w:spacing w:val="-1"/>
          <w:sz w:val="24"/>
        </w:rPr>
        <w:t xml:space="preserve"> </w:t>
      </w:r>
      <w:r>
        <w:rPr>
          <w:sz w:val="24"/>
        </w:rPr>
        <w:t>(LNG)</w:t>
      </w:r>
      <w:r>
        <w:rPr>
          <w:spacing w:val="-2"/>
          <w:sz w:val="24"/>
        </w:rPr>
        <w:t xml:space="preserve"> </w:t>
      </w:r>
      <w:r>
        <w:rPr>
          <w:sz w:val="24"/>
        </w:rPr>
        <w:t>or</w:t>
      </w:r>
      <w:r>
        <w:rPr>
          <w:spacing w:val="-1"/>
          <w:sz w:val="24"/>
        </w:rPr>
        <w:t xml:space="preserve"> </w:t>
      </w:r>
      <w:r>
        <w:rPr>
          <w:sz w:val="24"/>
        </w:rPr>
        <w:t>compressed natural</w:t>
      </w:r>
      <w:r>
        <w:rPr>
          <w:spacing w:val="1"/>
          <w:sz w:val="24"/>
        </w:rPr>
        <w:t xml:space="preserve"> </w:t>
      </w:r>
      <w:r>
        <w:rPr>
          <w:sz w:val="24"/>
        </w:rPr>
        <w:t>gas</w:t>
      </w:r>
      <w:r>
        <w:rPr>
          <w:spacing w:val="1"/>
          <w:sz w:val="24"/>
        </w:rPr>
        <w:t xml:space="preserve"> </w:t>
      </w:r>
      <w:r>
        <w:rPr>
          <w:sz w:val="24"/>
        </w:rPr>
        <w:t>(CNG);</w:t>
      </w:r>
    </w:p>
    <w:p w14:paraId="5393F0BF" w14:textId="77777777" w:rsidR="004B799C" w:rsidRDefault="004B799C">
      <w:pPr>
        <w:pStyle w:val="BodyText"/>
        <w:spacing w:before="10"/>
        <w:rPr>
          <w:sz w:val="20"/>
        </w:rPr>
      </w:pPr>
    </w:p>
    <w:p w14:paraId="6D879FC8" w14:textId="77777777" w:rsidR="004B799C" w:rsidRDefault="00CA4AAC">
      <w:pPr>
        <w:pStyle w:val="ListParagraph"/>
        <w:numPr>
          <w:ilvl w:val="0"/>
          <w:numId w:val="22"/>
        </w:numPr>
        <w:tabs>
          <w:tab w:val="left" w:pos="2944"/>
        </w:tabs>
        <w:ind w:right="955"/>
        <w:jc w:val="both"/>
        <w:rPr>
          <w:sz w:val="24"/>
        </w:rPr>
      </w:pPr>
      <w:r>
        <w:rPr>
          <w:sz w:val="24"/>
        </w:rPr>
        <w:t>any equipment or installation essential for the system to operate safely,</w:t>
      </w:r>
      <w:r>
        <w:rPr>
          <w:spacing w:val="1"/>
          <w:sz w:val="24"/>
        </w:rPr>
        <w:t xml:space="preserve"> </w:t>
      </w:r>
      <w:r>
        <w:rPr>
          <w:sz w:val="24"/>
        </w:rPr>
        <w:t>securely and efficiently or to enable bi-directional capacity, including</w:t>
      </w:r>
      <w:r>
        <w:rPr>
          <w:spacing w:val="1"/>
          <w:sz w:val="24"/>
        </w:rPr>
        <w:t xml:space="preserve"> </w:t>
      </w:r>
      <w:r>
        <w:rPr>
          <w:sz w:val="24"/>
        </w:rPr>
        <w:t>compressor</w:t>
      </w:r>
      <w:r>
        <w:rPr>
          <w:spacing w:val="-1"/>
          <w:sz w:val="24"/>
        </w:rPr>
        <w:t xml:space="preserve"> </w:t>
      </w:r>
      <w:r>
        <w:rPr>
          <w:sz w:val="24"/>
        </w:rPr>
        <w:t>stations;</w:t>
      </w:r>
    </w:p>
    <w:p w14:paraId="0709B80A" w14:textId="77777777" w:rsidR="004B799C" w:rsidRDefault="004B799C">
      <w:pPr>
        <w:pStyle w:val="BodyText"/>
        <w:spacing w:before="11"/>
        <w:rPr>
          <w:sz w:val="20"/>
        </w:rPr>
      </w:pPr>
    </w:p>
    <w:p w14:paraId="1AE61F31" w14:textId="77777777" w:rsidR="004B799C" w:rsidRDefault="00CA4AAC">
      <w:pPr>
        <w:pStyle w:val="ListParagraph"/>
        <w:numPr>
          <w:ilvl w:val="0"/>
          <w:numId w:val="22"/>
        </w:numPr>
        <w:tabs>
          <w:tab w:val="left" w:pos="2944"/>
        </w:tabs>
        <w:ind w:right="954"/>
        <w:jc w:val="both"/>
        <w:rPr>
          <w:sz w:val="24"/>
        </w:rPr>
      </w:pPr>
      <w:r>
        <w:rPr>
          <w:sz w:val="24"/>
        </w:rPr>
        <w:t>smart</w:t>
      </w:r>
      <w:r>
        <w:rPr>
          <w:spacing w:val="1"/>
          <w:sz w:val="24"/>
        </w:rPr>
        <w:t xml:space="preserve"> </w:t>
      </w:r>
      <w:r>
        <w:rPr>
          <w:sz w:val="24"/>
        </w:rPr>
        <w:t>gas</w:t>
      </w:r>
      <w:r>
        <w:rPr>
          <w:spacing w:val="1"/>
          <w:sz w:val="24"/>
        </w:rPr>
        <w:t xml:space="preserve"> </w:t>
      </w:r>
      <w:r>
        <w:rPr>
          <w:sz w:val="24"/>
        </w:rPr>
        <w:t>grids,</w:t>
      </w:r>
      <w:r>
        <w:rPr>
          <w:spacing w:val="1"/>
          <w:sz w:val="24"/>
        </w:rPr>
        <w:t xml:space="preserve"> </w:t>
      </w:r>
      <w:r>
        <w:rPr>
          <w:sz w:val="24"/>
        </w:rPr>
        <w:t>which</w:t>
      </w:r>
      <w:r>
        <w:rPr>
          <w:spacing w:val="1"/>
          <w:sz w:val="24"/>
        </w:rPr>
        <w:t xml:space="preserve"> </w:t>
      </w:r>
      <w:r>
        <w:rPr>
          <w:sz w:val="24"/>
        </w:rPr>
        <w:t>means</w:t>
      </w:r>
      <w:r>
        <w:rPr>
          <w:spacing w:val="1"/>
          <w:sz w:val="24"/>
        </w:rPr>
        <w:t xml:space="preserve"> </w:t>
      </w:r>
      <w:r>
        <w:rPr>
          <w:sz w:val="24"/>
        </w:rPr>
        <w:t>any</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following</w:t>
      </w:r>
      <w:r>
        <w:rPr>
          <w:spacing w:val="1"/>
          <w:sz w:val="24"/>
        </w:rPr>
        <w:t xml:space="preserve"> </w:t>
      </w:r>
      <w:r>
        <w:rPr>
          <w:sz w:val="24"/>
        </w:rPr>
        <w:t>equipment</w:t>
      </w:r>
      <w:r>
        <w:rPr>
          <w:spacing w:val="1"/>
          <w:sz w:val="24"/>
        </w:rPr>
        <w:t xml:space="preserve"> </w:t>
      </w:r>
      <w:r>
        <w:rPr>
          <w:sz w:val="24"/>
        </w:rPr>
        <w:t>or</w:t>
      </w:r>
      <w:r>
        <w:rPr>
          <w:spacing w:val="1"/>
          <w:sz w:val="24"/>
        </w:rPr>
        <w:t xml:space="preserve"> </w:t>
      </w:r>
      <w:r>
        <w:rPr>
          <w:sz w:val="24"/>
        </w:rPr>
        <w:t>installation</w:t>
      </w:r>
      <w:r>
        <w:rPr>
          <w:spacing w:val="1"/>
          <w:sz w:val="24"/>
        </w:rPr>
        <w:t xml:space="preserve"> </w:t>
      </w:r>
      <w:r>
        <w:rPr>
          <w:sz w:val="24"/>
        </w:rPr>
        <w:t>aiming</w:t>
      </w:r>
      <w:r>
        <w:rPr>
          <w:spacing w:val="1"/>
          <w:sz w:val="24"/>
        </w:rPr>
        <w:t xml:space="preserve"> </w:t>
      </w:r>
      <w:r>
        <w:rPr>
          <w:sz w:val="24"/>
        </w:rPr>
        <w:t>at</w:t>
      </w:r>
      <w:r>
        <w:rPr>
          <w:spacing w:val="1"/>
          <w:sz w:val="24"/>
        </w:rPr>
        <w:t xml:space="preserve"> </w:t>
      </w:r>
      <w:r>
        <w:rPr>
          <w:sz w:val="24"/>
        </w:rPr>
        <w:t>enabling</w:t>
      </w:r>
      <w:r>
        <w:rPr>
          <w:spacing w:val="1"/>
          <w:sz w:val="24"/>
        </w:rPr>
        <w:t xml:space="preserve"> </w:t>
      </w:r>
      <w:r>
        <w:rPr>
          <w:sz w:val="24"/>
        </w:rPr>
        <w:t>and</w:t>
      </w:r>
      <w:r>
        <w:rPr>
          <w:spacing w:val="1"/>
          <w:sz w:val="24"/>
        </w:rPr>
        <w:t xml:space="preserve"> </w:t>
      </w:r>
      <w:r>
        <w:rPr>
          <w:sz w:val="24"/>
        </w:rPr>
        <w:t>facilitating</w:t>
      </w:r>
      <w:r>
        <w:rPr>
          <w:spacing w:val="1"/>
          <w:sz w:val="24"/>
        </w:rPr>
        <w:t xml:space="preserve"> </w:t>
      </w:r>
      <w:r>
        <w:rPr>
          <w:sz w:val="24"/>
        </w:rPr>
        <w:t>the</w:t>
      </w:r>
      <w:r>
        <w:rPr>
          <w:spacing w:val="1"/>
          <w:sz w:val="24"/>
        </w:rPr>
        <w:t xml:space="preserve"> </w:t>
      </w:r>
      <w:r>
        <w:rPr>
          <w:sz w:val="24"/>
        </w:rPr>
        <w:t>integration</w:t>
      </w:r>
      <w:r>
        <w:rPr>
          <w:spacing w:val="1"/>
          <w:sz w:val="24"/>
        </w:rPr>
        <w:t xml:space="preserve"> </w:t>
      </w:r>
      <w:r>
        <w:rPr>
          <w:sz w:val="24"/>
        </w:rPr>
        <w:t>of</w:t>
      </w:r>
      <w:r>
        <w:rPr>
          <w:spacing w:val="1"/>
          <w:sz w:val="24"/>
        </w:rPr>
        <w:t xml:space="preserve"> </w:t>
      </w:r>
      <w:r>
        <w:rPr>
          <w:sz w:val="24"/>
        </w:rPr>
        <w:t>renewable</w:t>
      </w:r>
      <w:r>
        <w:rPr>
          <w:spacing w:val="1"/>
          <w:sz w:val="24"/>
        </w:rPr>
        <w:t xml:space="preserve"> </w:t>
      </w:r>
      <w:r>
        <w:rPr>
          <w:sz w:val="24"/>
        </w:rPr>
        <w:t>and</w:t>
      </w:r>
      <w:r>
        <w:rPr>
          <w:spacing w:val="1"/>
          <w:sz w:val="24"/>
        </w:rPr>
        <w:t xml:space="preserve"> </w:t>
      </w:r>
      <w:r>
        <w:rPr>
          <w:sz w:val="24"/>
        </w:rPr>
        <w:t>low-carbon</w:t>
      </w:r>
      <w:r>
        <w:rPr>
          <w:spacing w:val="1"/>
          <w:sz w:val="24"/>
        </w:rPr>
        <w:t xml:space="preserve"> </w:t>
      </w:r>
      <w:r>
        <w:rPr>
          <w:sz w:val="24"/>
        </w:rPr>
        <w:t>gases</w:t>
      </w:r>
      <w:r>
        <w:rPr>
          <w:spacing w:val="1"/>
          <w:sz w:val="24"/>
        </w:rPr>
        <w:t xml:space="preserve"> </w:t>
      </w:r>
      <w:r>
        <w:rPr>
          <w:sz w:val="24"/>
        </w:rPr>
        <w:t>(including</w:t>
      </w:r>
      <w:r>
        <w:rPr>
          <w:spacing w:val="1"/>
          <w:sz w:val="24"/>
        </w:rPr>
        <w:t xml:space="preserve"> </w:t>
      </w:r>
      <w:r>
        <w:rPr>
          <w:sz w:val="24"/>
        </w:rPr>
        <w:t>biomethane</w:t>
      </w:r>
      <w:r>
        <w:rPr>
          <w:spacing w:val="60"/>
          <w:sz w:val="24"/>
        </w:rPr>
        <w:t xml:space="preserve"> </w:t>
      </w:r>
      <w:r>
        <w:rPr>
          <w:sz w:val="24"/>
        </w:rPr>
        <w:t>or</w:t>
      </w:r>
      <w:r>
        <w:rPr>
          <w:spacing w:val="60"/>
          <w:sz w:val="24"/>
        </w:rPr>
        <w:t xml:space="preserve"> </w:t>
      </w:r>
      <w:r>
        <w:rPr>
          <w:sz w:val="24"/>
        </w:rPr>
        <w:t>hydrogen)</w:t>
      </w:r>
      <w:r>
        <w:rPr>
          <w:spacing w:val="-57"/>
          <w:sz w:val="24"/>
        </w:rPr>
        <w:t xml:space="preserve"> </w:t>
      </w:r>
      <w:r>
        <w:rPr>
          <w:sz w:val="24"/>
        </w:rPr>
        <w:t>into the network: digital systems and components integrating information</w:t>
      </w:r>
      <w:r>
        <w:rPr>
          <w:spacing w:val="-57"/>
          <w:sz w:val="24"/>
        </w:rPr>
        <w:t xml:space="preserve"> </w:t>
      </w:r>
      <w:r>
        <w:rPr>
          <w:sz w:val="24"/>
        </w:rPr>
        <w:t>and</w:t>
      </w:r>
      <w:r>
        <w:rPr>
          <w:spacing w:val="1"/>
          <w:sz w:val="24"/>
        </w:rPr>
        <w:t xml:space="preserve"> </w:t>
      </w:r>
      <w:r>
        <w:rPr>
          <w:sz w:val="24"/>
        </w:rPr>
        <w:t>communication</w:t>
      </w:r>
      <w:r>
        <w:rPr>
          <w:spacing w:val="1"/>
          <w:sz w:val="24"/>
        </w:rPr>
        <w:t xml:space="preserve"> </w:t>
      </w:r>
      <w:r>
        <w:rPr>
          <w:sz w:val="24"/>
        </w:rPr>
        <w:t>technologies,</w:t>
      </w:r>
      <w:r>
        <w:rPr>
          <w:spacing w:val="1"/>
          <w:sz w:val="24"/>
        </w:rPr>
        <w:t xml:space="preserve"> </w:t>
      </w:r>
      <w:r>
        <w:rPr>
          <w:sz w:val="24"/>
        </w:rPr>
        <w:t>control</w:t>
      </w:r>
      <w:r>
        <w:rPr>
          <w:spacing w:val="1"/>
          <w:sz w:val="24"/>
        </w:rPr>
        <w:t xml:space="preserve"> </w:t>
      </w:r>
      <w:r>
        <w:rPr>
          <w:sz w:val="24"/>
        </w:rPr>
        <w:t>systems</w:t>
      </w:r>
      <w:r>
        <w:rPr>
          <w:spacing w:val="1"/>
          <w:sz w:val="24"/>
        </w:rPr>
        <w:t xml:space="preserve"> </w:t>
      </w:r>
      <w:r>
        <w:rPr>
          <w:sz w:val="24"/>
        </w:rPr>
        <w:t>and</w:t>
      </w:r>
      <w:r>
        <w:rPr>
          <w:spacing w:val="61"/>
          <w:sz w:val="24"/>
        </w:rPr>
        <w:t xml:space="preserve"> </w:t>
      </w:r>
      <w:r>
        <w:rPr>
          <w:sz w:val="24"/>
        </w:rPr>
        <w:t>sensor</w:t>
      </w:r>
      <w:r>
        <w:rPr>
          <w:spacing w:val="1"/>
          <w:sz w:val="24"/>
        </w:rPr>
        <w:t xml:space="preserve"> </w:t>
      </w:r>
      <w:r>
        <w:rPr>
          <w:sz w:val="24"/>
        </w:rPr>
        <w:t>technologies</w:t>
      </w:r>
      <w:r>
        <w:rPr>
          <w:spacing w:val="1"/>
          <w:sz w:val="24"/>
        </w:rPr>
        <w:t xml:space="preserve"> </w:t>
      </w:r>
      <w:r>
        <w:rPr>
          <w:sz w:val="24"/>
        </w:rPr>
        <w:t>to</w:t>
      </w:r>
      <w:r>
        <w:rPr>
          <w:spacing w:val="1"/>
          <w:sz w:val="24"/>
        </w:rPr>
        <w:t xml:space="preserve"> </w:t>
      </w:r>
      <w:r>
        <w:rPr>
          <w:sz w:val="24"/>
        </w:rPr>
        <w:t>enable</w:t>
      </w:r>
      <w:r>
        <w:rPr>
          <w:spacing w:val="1"/>
          <w:sz w:val="24"/>
        </w:rPr>
        <w:t xml:space="preserve"> </w:t>
      </w:r>
      <w:r>
        <w:rPr>
          <w:sz w:val="24"/>
        </w:rPr>
        <w:t>the</w:t>
      </w:r>
      <w:r>
        <w:rPr>
          <w:spacing w:val="1"/>
          <w:sz w:val="24"/>
        </w:rPr>
        <w:t xml:space="preserve"> </w:t>
      </w:r>
      <w:r>
        <w:rPr>
          <w:sz w:val="24"/>
        </w:rPr>
        <w:t>interactive</w:t>
      </w:r>
      <w:r>
        <w:rPr>
          <w:spacing w:val="1"/>
          <w:sz w:val="24"/>
        </w:rPr>
        <w:t xml:space="preserve"> </w:t>
      </w:r>
      <w:r>
        <w:rPr>
          <w:sz w:val="24"/>
        </w:rPr>
        <w:t>and</w:t>
      </w:r>
      <w:r>
        <w:rPr>
          <w:spacing w:val="1"/>
          <w:sz w:val="24"/>
        </w:rPr>
        <w:t xml:space="preserve"> </w:t>
      </w:r>
      <w:r>
        <w:rPr>
          <w:sz w:val="24"/>
        </w:rPr>
        <w:t>intelligent</w:t>
      </w:r>
      <w:r>
        <w:rPr>
          <w:spacing w:val="1"/>
          <w:sz w:val="24"/>
        </w:rPr>
        <w:t xml:space="preserve"> </w:t>
      </w:r>
      <w:r>
        <w:rPr>
          <w:sz w:val="24"/>
        </w:rPr>
        <w:t>monitoring,</w:t>
      </w:r>
      <w:r>
        <w:rPr>
          <w:spacing w:val="-57"/>
          <w:sz w:val="24"/>
        </w:rPr>
        <w:t xml:space="preserve"> </w:t>
      </w:r>
      <w:r>
        <w:rPr>
          <w:sz w:val="24"/>
        </w:rPr>
        <w:t>metering,</w:t>
      </w:r>
      <w:r>
        <w:rPr>
          <w:spacing w:val="1"/>
          <w:sz w:val="24"/>
        </w:rPr>
        <w:t xml:space="preserve"> </w:t>
      </w:r>
      <w:r>
        <w:rPr>
          <w:sz w:val="24"/>
        </w:rPr>
        <w:t>quality</w:t>
      </w:r>
      <w:r>
        <w:rPr>
          <w:spacing w:val="1"/>
          <w:sz w:val="24"/>
        </w:rPr>
        <w:t xml:space="preserve"> </w:t>
      </w:r>
      <w:r>
        <w:rPr>
          <w:sz w:val="24"/>
        </w:rPr>
        <w:t>control</w:t>
      </w:r>
      <w:r>
        <w:rPr>
          <w:spacing w:val="1"/>
          <w:sz w:val="24"/>
        </w:rPr>
        <w:t xml:space="preserve"> </w:t>
      </w:r>
      <w:r>
        <w:rPr>
          <w:sz w:val="24"/>
        </w:rPr>
        <w:t>and</w:t>
      </w:r>
      <w:r>
        <w:rPr>
          <w:spacing w:val="1"/>
          <w:sz w:val="24"/>
        </w:rPr>
        <w:t xml:space="preserve"> </w:t>
      </w:r>
      <w:r>
        <w:rPr>
          <w:sz w:val="24"/>
        </w:rPr>
        <w:t>management</w:t>
      </w:r>
      <w:r>
        <w:rPr>
          <w:spacing w:val="1"/>
          <w:sz w:val="24"/>
        </w:rPr>
        <w:t xml:space="preserve"> </w:t>
      </w:r>
      <w:r>
        <w:rPr>
          <w:sz w:val="24"/>
        </w:rPr>
        <w:t>of</w:t>
      </w:r>
      <w:r>
        <w:rPr>
          <w:spacing w:val="1"/>
          <w:sz w:val="24"/>
        </w:rPr>
        <w:t xml:space="preserve"> </w:t>
      </w:r>
      <w:r>
        <w:rPr>
          <w:sz w:val="24"/>
        </w:rPr>
        <w:t>gas</w:t>
      </w:r>
      <w:r>
        <w:rPr>
          <w:spacing w:val="1"/>
          <w:sz w:val="24"/>
        </w:rPr>
        <w:t xml:space="preserve"> </w:t>
      </w:r>
      <w:r>
        <w:rPr>
          <w:sz w:val="24"/>
        </w:rPr>
        <w:t>production,</w:t>
      </w:r>
      <w:r>
        <w:rPr>
          <w:spacing w:val="1"/>
          <w:sz w:val="24"/>
        </w:rPr>
        <w:t xml:space="preserve"> </w:t>
      </w:r>
      <w:r>
        <w:rPr>
          <w:sz w:val="24"/>
        </w:rPr>
        <w:t>transmission,</w:t>
      </w:r>
      <w:r>
        <w:rPr>
          <w:spacing w:val="1"/>
          <w:sz w:val="24"/>
        </w:rPr>
        <w:t xml:space="preserve"> </w:t>
      </w:r>
      <w:r>
        <w:rPr>
          <w:sz w:val="24"/>
        </w:rPr>
        <w:t>distribution</w:t>
      </w:r>
      <w:r>
        <w:rPr>
          <w:spacing w:val="1"/>
          <w:sz w:val="24"/>
        </w:rPr>
        <w:t xml:space="preserve"> </w:t>
      </w:r>
      <w:r>
        <w:rPr>
          <w:sz w:val="24"/>
        </w:rPr>
        <w:t>and</w:t>
      </w:r>
      <w:r>
        <w:rPr>
          <w:spacing w:val="1"/>
          <w:sz w:val="24"/>
        </w:rPr>
        <w:t xml:space="preserve"> </w:t>
      </w:r>
      <w:r>
        <w:rPr>
          <w:sz w:val="24"/>
        </w:rPr>
        <w:t>consumption</w:t>
      </w:r>
      <w:r>
        <w:rPr>
          <w:spacing w:val="1"/>
          <w:sz w:val="24"/>
        </w:rPr>
        <w:t xml:space="preserve"> </w:t>
      </w:r>
      <w:r>
        <w:rPr>
          <w:sz w:val="24"/>
        </w:rPr>
        <w:t>within</w:t>
      </w:r>
      <w:r>
        <w:rPr>
          <w:spacing w:val="1"/>
          <w:sz w:val="24"/>
        </w:rPr>
        <w:t xml:space="preserve"> </w:t>
      </w:r>
      <w:r>
        <w:rPr>
          <w:sz w:val="24"/>
        </w:rPr>
        <w:t>a</w:t>
      </w:r>
      <w:r>
        <w:rPr>
          <w:spacing w:val="1"/>
          <w:sz w:val="24"/>
        </w:rPr>
        <w:t xml:space="preserve"> </w:t>
      </w:r>
      <w:r>
        <w:rPr>
          <w:sz w:val="24"/>
        </w:rPr>
        <w:t>gas</w:t>
      </w:r>
      <w:r>
        <w:rPr>
          <w:spacing w:val="1"/>
          <w:sz w:val="24"/>
        </w:rPr>
        <w:t xml:space="preserve"> </w:t>
      </w:r>
      <w:r>
        <w:rPr>
          <w:sz w:val="24"/>
        </w:rPr>
        <w:t>network.</w:t>
      </w:r>
      <w:r>
        <w:rPr>
          <w:spacing w:val="1"/>
          <w:sz w:val="24"/>
        </w:rPr>
        <w:t xml:space="preserve"> </w:t>
      </w:r>
      <w:r>
        <w:rPr>
          <w:sz w:val="24"/>
        </w:rPr>
        <w:t>Furthermore, smart grids may also include equipment to enable reverse</w:t>
      </w:r>
      <w:r>
        <w:rPr>
          <w:spacing w:val="1"/>
          <w:sz w:val="24"/>
        </w:rPr>
        <w:t xml:space="preserve"> </w:t>
      </w:r>
      <w:r>
        <w:rPr>
          <w:sz w:val="24"/>
        </w:rPr>
        <w:t>flows</w:t>
      </w:r>
      <w:r>
        <w:rPr>
          <w:spacing w:val="1"/>
          <w:sz w:val="24"/>
        </w:rPr>
        <w:t xml:space="preserve"> </w:t>
      </w:r>
      <w:r>
        <w:rPr>
          <w:sz w:val="24"/>
        </w:rPr>
        <w:t>from</w:t>
      </w:r>
      <w:r>
        <w:rPr>
          <w:spacing w:val="1"/>
          <w:sz w:val="24"/>
        </w:rPr>
        <w:t xml:space="preserve"> </w:t>
      </w:r>
      <w:r>
        <w:rPr>
          <w:sz w:val="24"/>
        </w:rPr>
        <w:t>the</w:t>
      </w:r>
      <w:r>
        <w:rPr>
          <w:spacing w:val="1"/>
          <w:sz w:val="24"/>
        </w:rPr>
        <w:t xml:space="preserve"> </w:t>
      </w:r>
      <w:r>
        <w:rPr>
          <w:sz w:val="24"/>
        </w:rPr>
        <w:t>distribution</w:t>
      </w:r>
      <w:r>
        <w:rPr>
          <w:spacing w:val="1"/>
          <w:sz w:val="24"/>
        </w:rPr>
        <w:t xml:space="preserve"> </w:t>
      </w:r>
      <w:r>
        <w:rPr>
          <w:sz w:val="24"/>
        </w:rPr>
        <w:t>to</w:t>
      </w:r>
      <w:r>
        <w:rPr>
          <w:spacing w:val="1"/>
          <w:sz w:val="24"/>
        </w:rPr>
        <w:t xml:space="preserve"> </w:t>
      </w:r>
      <w:r>
        <w:rPr>
          <w:sz w:val="24"/>
        </w:rPr>
        <w:t>the</w:t>
      </w:r>
      <w:r>
        <w:rPr>
          <w:spacing w:val="1"/>
          <w:sz w:val="24"/>
        </w:rPr>
        <w:t xml:space="preserve"> </w:t>
      </w:r>
      <w:r>
        <w:rPr>
          <w:sz w:val="24"/>
        </w:rPr>
        <w:t>transmission</w:t>
      </w:r>
      <w:r>
        <w:rPr>
          <w:spacing w:val="1"/>
          <w:sz w:val="24"/>
        </w:rPr>
        <w:t xml:space="preserve"> </w:t>
      </w:r>
      <w:r>
        <w:rPr>
          <w:sz w:val="24"/>
        </w:rPr>
        <w:t>level</w:t>
      </w:r>
      <w:r>
        <w:rPr>
          <w:spacing w:val="1"/>
          <w:sz w:val="24"/>
        </w:rPr>
        <w:t xml:space="preserve"> </w:t>
      </w:r>
      <w:r>
        <w:rPr>
          <w:sz w:val="24"/>
        </w:rPr>
        <w:t>and</w:t>
      </w:r>
      <w:r>
        <w:rPr>
          <w:spacing w:val="60"/>
          <w:sz w:val="24"/>
        </w:rPr>
        <w:t xml:space="preserve"> </w:t>
      </w:r>
      <w:r>
        <w:rPr>
          <w:sz w:val="24"/>
        </w:rPr>
        <w:t>related</w:t>
      </w:r>
      <w:r>
        <w:rPr>
          <w:spacing w:val="1"/>
          <w:sz w:val="24"/>
        </w:rPr>
        <w:t xml:space="preserve"> </w:t>
      </w:r>
      <w:r>
        <w:rPr>
          <w:sz w:val="24"/>
        </w:rPr>
        <w:t>necessary</w:t>
      </w:r>
      <w:r>
        <w:rPr>
          <w:spacing w:val="-5"/>
          <w:sz w:val="24"/>
        </w:rPr>
        <w:t xml:space="preserve"> </w:t>
      </w:r>
      <w:r>
        <w:rPr>
          <w:sz w:val="24"/>
        </w:rPr>
        <w:t>upgrades to the</w:t>
      </w:r>
      <w:r>
        <w:rPr>
          <w:spacing w:val="-1"/>
          <w:sz w:val="24"/>
        </w:rPr>
        <w:t xml:space="preserve"> </w:t>
      </w:r>
      <w:r>
        <w:rPr>
          <w:sz w:val="24"/>
        </w:rPr>
        <w:t>existing</w:t>
      </w:r>
      <w:r>
        <w:rPr>
          <w:spacing w:val="-2"/>
          <w:sz w:val="24"/>
        </w:rPr>
        <w:t xml:space="preserve"> </w:t>
      </w:r>
      <w:r>
        <w:rPr>
          <w:sz w:val="24"/>
        </w:rPr>
        <w:t>network;</w:t>
      </w:r>
    </w:p>
    <w:p w14:paraId="09476030" w14:textId="77777777" w:rsidR="004B799C" w:rsidRDefault="004B799C">
      <w:pPr>
        <w:pStyle w:val="BodyText"/>
        <w:spacing w:before="11"/>
        <w:rPr>
          <w:sz w:val="20"/>
        </w:rPr>
      </w:pPr>
    </w:p>
    <w:p w14:paraId="1241CC8F" w14:textId="77777777" w:rsidR="004B799C" w:rsidRDefault="00CA4AAC">
      <w:pPr>
        <w:pStyle w:val="ListParagraph"/>
        <w:numPr>
          <w:ilvl w:val="1"/>
          <w:numId w:val="26"/>
        </w:numPr>
        <w:tabs>
          <w:tab w:val="left" w:pos="2660"/>
          <w:tab w:val="left" w:pos="2661"/>
        </w:tabs>
        <w:ind w:hanging="570"/>
        <w:rPr>
          <w:sz w:val="24"/>
        </w:rPr>
      </w:pPr>
      <w:r>
        <w:rPr>
          <w:sz w:val="24"/>
        </w:rPr>
        <w:t>concerning</w:t>
      </w:r>
      <w:r>
        <w:rPr>
          <w:spacing w:val="-5"/>
          <w:sz w:val="24"/>
        </w:rPr>
        <w:t xml:space="preserve"> </w:t>
      </w:r>
      <w:r>
        <w:rPr>
          <w:sz w:val="24"/>
        </w:rPr>
        <w:t>hydrogen:</w:t>
      </w:r>
    </w:p>
    <w:p w14:paraId="0151497E" w14:textId="77777777" w:rsidR="004B799C" w:rsidRDefault="004B799C">
      <w:pPr>
        <w:pStyle w:val="BodyText"/>
        <w:spacing w:before="10"/>
        <w:rPr>
          <w:sz w:val="20"/>
        </w:rPr>
      </w:pPr>
    </w:p>
    <w:p w14:paraId="267D1B73" w14:textId="77777777" w:rsidR="004B799C" w:rsidRDefault="00CA4AAC">
      <w:pPr>
        <w:pStyle w:val="ListParagraph"/>
        <w:numPr>
          <w:ilvl w:val="0"/>
          <w:numId w:val="21"/>
        </w:numPr>
        <w:tabs>
          <w:tab w:val="left" w:pos="2944"/>
        </w:tabs>
        <w:ind w:right="953"/>
        <w:jc w:val="both"/>
        <w:rPr>
          <w:sz w:val="24"/>
        </w:rPr>
      </w:pPr>
      <w:r>
        <w:rPr>
          <w:sz w:val="24"/>
        </w:rPr>
        <w:t>transmission pipelines, for the high-pressure transport of hydrogen, as</w:t>
      </w:r>
      <w:r>
        <w:rPr>
          <w:spacing w:val="1"/>
          <w:sz w:val="24"/>
        </w:rPr>
        <w:t xml:space="preserve"> </w:t>
      </w:r>
      <w:r>
        <w:rPr>
          <w:sz w:val="24"/>
        </w:rPr>
        <w:t>well</w:t>
      </w:r>
      <w:r>
        <w:rPr>
          <w:spacing w:val="1"/>
          <w:sz w:val="24"/>
        </w:rPr>
        <w:t xml:space="preserve"> </w:t>
      </w:r>
      <w:r>
        <w:rPr>
          <w:sz w:val="24"/>
        </w:rPr>
        <w:t>as</w:t>
      </w:r>
      <w:r>
        <w:rPr>
          <w:spacing w:val="1"/>
          <w:sz w:val="24"/>
        </w:rPr>
        <w:t xml:space="preserve"> </w:t>
      </w:r>
      <w:r>
        <w:rPr>
          <w:sz w:val="24"/>
        </w:rPr>
        <w:t>distribution</w:t>
      </w:r>
      <w:r>
        <w:rPr>
          <w:spacing w:val="1"/>
          <w:sz w:val="24"/>
        </w:rPr>
        <w:t xml:space="preserve"> </w:t>
      </w:r>
      <w:r>
        <w:rPr>
          <w:sz w:val="24"/>
        </w:rPr>
        <w:t>pipelines</w:t>
      </w:r>
      <w:r>
        <w:rPr>
          <w:spacing w:val="1"/>
          <w:sz w:val="24"/>
        </w:rPr>
        <w:t xml:space="preserve"> </w:t>
      </w:r>
      <w:r>
        <w:rPr>
          <w:sz w:val="24"/>
        </w:rPr>
        <w:t>for</w:t>
      </w:r>
      <w:r>
        <w:rPr>
          <w:spacing w:val="1"/>
          <w:sz w:val="24"/>
        </w:rPr>
        <w:t xml:space="preserve"> </w:t>
      </w:r>
      <w:r>
        <w:rPr>
          <w:sz w:val="24"/>
        </w:rPr>
        <w:t>the</w:t>
      </w:r>
      <w:r>
        <w:rPr>
          <w:spacing w:val="1"/>
          <w:sz w:val="24"/>
        </w:rPr>
        <w:t xml:space="preserve"> </w:t>
      </w:r>
      <w:r>
        <w:rPr>
          <w:sz w:val="24"/>
        </w:rPr>
        <w:t>local</w:t>
      </w:r>
      <w:r>
        <w:rPr>
          <w:spacing w:val="1"/>
          <w:sz w:val="24"/>
        </w:rPr>
        <w:t xml:space="preserve"> </w:t>
      </w:r>
      <w:r>
        <w:rPr>
          <w:sz w:val="24"/>
        </w:rPr>
        <w:t>distribution</w:t>
      </w:r>
      <w:r>
        <w:rPr>
          <w:spacing w:val="1"/>
          <w:sz w:val="24"/>
        </w:rPr>
        <w:t xml:space="preserve"> </w:t>
      </w:r>
      <w:r>
        <w:rPr>
          <w:sz w:val="24"/>
        </w:rPr>
        <w:t>of</w:t>
      </w:r>
      <w:r>
        <w:rPr>
          <w:spacing w:val="60"/>
          <w:sz w:val="24"/>
        </w:rPr>
        <w:t xml:space="preserve"> </w:t>
      </w:r>
      <w:r>
        <w:rPr>
          <w:sz w:val="24"/>
        </w:rPr>
        <w:t>hydrogen,</w:t>
      </w:r>
      <w:r>
        <w:rPr>
          <w:spacing w:val="1"/>
          <w:sz w:val="24"/>
        </w:rPr>
        <w:t xml:space="preserve"> </w:t>
      </w:r>
      <w:r>
        <w:rPr>
          <w:sz w:val="24"/>
        </w:rPr>
        <w:t>giving</w:t>
      </w:r>
      <w:r>
        <w:rPr>
          <w:spacing w:val="1"/>
          <w:sz w:val="24"/>
        </w:rPr>
        <w:t xml:space="preserve"> </w:t>
      </w:r>
      <w:r>
        <w:rPr>
          <w:sz w:val="24"/>
        </w:rPr>
        <w:t>access</w:t>
      </w:r>
      <w:r>
        <w:rPr>
          <w:spacing w:val="1"/>
          <w:sz w:val="24"/>
        </w:rPr>
        <w:t xml:space="preserve"> </w:t>
      </w:r>
      <w:r>
        <w:rPr>
          <w:sz w:val="24"/>
        </w:rPr>
        <w:t>to</w:t>
      </w:r>
      <w:r>
        <w:rPr>
          <w:spacing w:val="1"/>
          <w:sz w:val="24"/>
        </w:rPr>
        <w:t xml:space="preserve"> </w:t>
      </w:r>
      <w:r>
        <w:rPr>
          <w:sz w:val="24"/>
        </w:rPr>
        <w:t>multiple</w:t>
      </w:r>
      <w:r>
        <w:rPr>
          <w:spacing w:val="1"/>
          <w:sz w:val="24"/>
        </w:rPr>
        <w:t xml:space="preserve"> </w:t>
      </w:r>
      <w:r>
        <w:rPr>
          <w:sz w:val="24"/>
        </w:rPr>
        <w:t>network</w:t>
      </w:r>
      <w:r>
        <w:rPr>
          <w:spacing w:val="1"/>
          <w:sz w:val="24"/>
        </w:rPr>
        <w:t xml:space="preserve"> </w:t>
      </w:r>
      <w:r>
        <w:rPr>
          <w:sz w:val="24"/>
        </w:rPr>
        <w:t>users</w:t>
      </w:r>
      <w:r>
        <w:rPr>
          <w:spacing w:val="1"/>
          <w:sz w:val="24"/>
        </w:rPr>
        <w:t xml:space="preserve"> </w:t>
      </w:r>
      <w:r>
        <w:rPr>
          <w:sz w:val="24"/>
        </w:rPr>
        <w:t>on</w:t>
      </w:r>
      <w:r>
        <w:rPr>
          <w:spacing w:val="1"/>
          <w:sz w:val="24"/>
        </w:rPr>
        <w:t xml:space="preserve"> </w:t>
      </w:r>
      <w:r>
        <w:rPr>
          <w:sz w:val="24"/>
        </w:rPr>
        <w:t>a</w:t>
      </w:r>
      <w:r>
        <w:rPr>
          <w:spacing w:val="1"/>
          <w:sz w:val="24"/>
        </w:rPr>
        <w:t xml:space="preserve"> </w:t>
      </w:r>
      <w:r>
        <w:rPr>
          <w:sz w:val="24"/>
        </w:rPr>
        <w:t>transparent</w:t>
      </w:r>
      <w:r>
        <w:rPr>
          <w:spacing w:val="1"/>
          <w:sz w:val="24"/>
        </w:rPr>
        <w:t xml:space="preserve"> </w:t>
      </w:r>
      <w:r>
        <w:rPr>
          <w:sz w:val="24"/>
        </w:rPr>
        <w:t>and</w:t>
      </w:r>
      <w:r>
        <w:rPr>
          <w:spacing w:val="1"/>
          <w:sz w:val="24"/>
        </w:rPr>
        <w:t xml:space="preserve"> </w:t>
      </w:r>
      <w:r>
        <w:rPr>
          <w:sz w:val="24"/>
        </w:rPr>
        <w:t>non-</w:t>
      </w:r>
      <w:r>
        <w:rPr>
          <w:spacing w:val="1"/>
          <w:sz w:val="24"/>
        </w:rPr>
        <w:t xml:space="preserve"> </w:t>
      </w:r>
      <w:r>
        <w:rPr>
          <w:sz w:val="24"/>
        </w:rPr>
        <w:t>discriminatory</w:t>
      </w:r>
      <w:r>
        <w:rPr>
          <w:spacing w:val="-5"/>
          <w:sz w:val="24"/>
        </w:rPr>
        <w:t xml:space="preserve"> </w:t>
      </w:r>
      <w:r>
        <w:rPr>
          <w:sz w:val="24"/>
        </w:rPr>
        <w:t>basis;</w:t>
      </w:r>
    </w:p>
    <w:p w14:paraId="2892D8DB" w14:textId="77777777" w:rsidR="004B799C" w:rsidRDefault="004B799C">
      <w:pPr>
        <w:pStyle w:val="BodyText"/>
        <w:spacing w:before="10"/>
        <w:rPr>
          <w:sz w:val="20"/>
        </w:rPr>
      </w:pPr>
    </w:p>
    <w:p w14:paraId="249612E1" w14:textId="77777777" w:rsidR="004B799C" w:rsidRDefault="00CA4AAC">
      <w:pPr>
        <w:pStyle w:val="ListParagraph"/>
        <w:numPr>
          <w:ilvl w:val="0"/>
          <w:numId w:val="21"/>
        </w:numPr>
        <w:tabs>
          <w:tab w:val="left" w:pos="2944"/>
        </w:tabs>
        <w:ind w:right="958"/>
        <w:jc w:val="both"/>
        <w:rPr>
          <w:sz w:val="24"/>
        </w:rPr>
      </w:pPr>
      <w:r>
        <w:rPr>
          <w:sz w:val="24"/>
        </w:rPr>
        <w:t>underground storage facilities connected to the high-pressure hydrogen</w:t>
      </w:r>
      <w:r>
        <w:rPr>
          <w:spacing w:val="1"/>
          <w:sz w:val="24"/>
        </w:rPr>
        <w:t xml:space="preserve"> </w:t>
      </w:r>
      <w:r>
        <w:rPr>
          <w:sz w:val="24"/>
        </w:rPr>
        <w:t>transmission or distribution pipelines referred</w:t>
      </w:r>
      <w:r>
        <w:rPr>
          <w:spacing w:val="-1"/>
          <w:sz w:val="24"/>
        </w:rPr>
        <w:t xml:space="preserve"> </w:t>
      </w:r>
      <w:r>
        <w:rPr>
          <w:sz w:val="24"/>
        </w:rPr>
        <w:t>to in point (i);</w:t>
      </w:r>
    </w:p>
    <w:p w14:paraId="2C5EFE3F" w14:textId="77777777" w:rsidR="004B799C" w:rsidRDefault="004B799C">
      <w:pPr>
        <w:pStyle w:val="BodyText"/>
        <w:spacing w:before="10"/>
        <w:rPr>
          <w:sz w:val="20"/>
        </w:rPr>
      </w:pPr>
    </w:p>
    <w:p w14:paraId="534C7111" w14:textId="77777777" w:rsidR="004B799C" w:rsidRDefault="00CA4AAC">
      <w:pPr>
        <w:pStyle w:val="ListParagraph"/>
        <w:numPr>
          <w:ilvl w:val="0"/>
          <w:numId w:val="21"/>
        </w:numPr>
        <w:tabs>
          <w:tab w:val="left" w:pos="2944"/>
        </w:tabs>
        <w:ind w:right="959"/>
        <w:jc w:val="both"/>
        <w:rPr>
          <w:sz w:val="24"/>
        </w:rPr>
      </w:pPr>
      <w:r>
        <w:rPr>
          <w:sz w:val="24"/>
        </w:rPr>
        <w:t>dispatch, reception, storage, regasification or decompression facilities for</w:t>
      </w:r>
      <w:r>
        <w:rPr>
          <w:spacing w:val="-57"/>
          <w:sz w:val="24"/>
        </w:rPr>
        <w:t xml:space="preserve"> </w:t>
      </w:r>
      <w:r>
        <w:rPr>
          <w:sz w:val="24"/>
        </w:rPr>
        <w:t>hydrogen or hydrogen embedded in other chemical substances with the</w:t>
      </w:r>
      <w:r>
        <w:rPr>
          <w:spacing w:val="1"/>
          <w:sz w:val="24"/>
        </w:rPr>
        <w:t xml:space="preserve"> </w:t>
      </w:r>
      <w:r>
        <w:rPr>
          <w:sz w:val="24"/>
        </w:rPr>
        <w:t>objective</w:t>
      </w:r>
      <w:r>
        <w:rPr>
          <w:spacing w:val="-2"/>
          <w:sz w:val="24"/>
        </w:rPr>
        <w:t xml:space="preserve"> </w:t>
      </w:r>
      <w:r>
        <w:rPr>
          <w:sz w:val="24"/>
        </w:rPr>
        <w:t>of injecting</w:t>
      </w:r>
      <w:r>
        <w:rPr>
          <w:spacing w:val="-3"/>
          <w:sz w:val="24"/>
        </w:rPr>
        <w:t xml:space="preserve"> </w:t>
      </w:r>
      <w:r>
        <w:rPr>
          <w:sz w:val="24"/>
        </w:rPr>
        <w:t>the</w:t>
      </w:r>
      <w:r>
        <w:rPr>
          <w:spacing w:val="1"/>
          <w:sz w:val="24"/>
        </w:rPr>
        <w:t xml:space="preserve"> </w:t>
      </w:r>
      <w:r>
        <w:rPr>
          <w:sz w:val="24"/>
        </w:rPr>
        <w:t>hydrogen into the</w:t>
      </w:r>
      <w:r>
        <w:rPr>
          <w:spacing w:val="-1"/>
          <w:sz w:val="24"/>
        </w:rPr>
        <w:t xml:space="preserve"> </w:t>
      </w:r>
      <w:r>
        <w:rPr>
          <w:sz w:val="24"/>
        </w:rPr>
        <w:t>grid;</w:t>
      </w:r>
    </w:p>
    <w:p w14:paraId="369A87E2" w14:textId="77777777" w:rsidR="004B799C" w:rsidRDefault="004B799C">
      <w:pPr>
        <w:pStyle w:val="BodyText"/>
        <w:spacing w:before="10"/>
        <w:rPr>
          <w:sz w:val="20"/>
        </w:rPr>
      </w:pPr>
    </w:p>
    <w:p w14:paraId="615BBE12" w14:textId="77777777" w:rsidR="004B799C" w:rsidRDefault="00CA4AAC">
      <w:pPr>
        <w:pStyle w:val="ListParagraph"/>
        <w:numPr>
          <w:ilvl w:val="0"/>
          <w:numId w:val="21"/>
        </w:numPr>
        <w:tabs>
          <w:tab w:val="left" w:pos="2944"/>
        </w:tabs>
        <w:spacing w:before="1"/>
        <w:ind w:right="957"/>
        <w:jc w:val="both"/>
        <w:rPr>
          <w:sz w:val="24"/>
        </w:rPr>
      </w:pPr>
      <w:r>
        <w:rPr>
          <w:sz w:val="24"/>
        </w:rPr>
        <w:t>any</w:t>
      </w:r>
      <w:r>
        <w:rPr>
          <w:spacing w:val="1"/>
          <w:sz w:val="24"/>
        </w:rPr>
        <w:t xml:space="preserve"> </w:t>
      </w:r>
      <w:r>
        <w:rPr>
          <w:sz w:val="24"/>
        </w:rPr>
        <w:t>equipment</w:t>
      </w:r>
      <w:r>
        <w:rPr>
          <w:spacing w:val="1"/>
          <w:sz w:val="24"/>
        </w:rPr>
        <w:t xml:space="preserve"> </w:t>
      </w:r>
      <w:r>
        <w:rPr>
          <w:sz w:val="24"/>
        </w:rPr>
        <w:t>or</w:t>
      </w:r>
      <w:r>
        <w:rPr>
          <w:spacing w:val="1"/>
          <w:sz w:val="24"/>
        </w:rPr>
        <w:t xml:space="preserve"> </w:t>
      </w:r>
      <w:r>
        <w:rPr>
          <w:sz w:val="24"/>
        </w:rPr>
        <w:t>installation</w:t>
      </w:r>
      <w:r>
        <w:rPr>
          <w:spacing w:val="1"/>
          <w:sz w:val="24"/>
        </w:rPr>
        <w:t xml:space="preserve"> </w:t>
      </w:r>
      <w:r>
        <w:rPr>
          <w:sz w:val="24"/>
        </w:rPr>
        <w:t>essential</w:t>
      </w:r>
      <w:r>
        <w:rPr>
          <w:spacing w:val="1"/>
          <w:sz w:val="24"/>
        </w:rPr>
        <w:t xml:space="preserve"> </w:t>
      </w:r>
      <w:r>
        <w:rPr>
          <w:sz w:val="24"/>
        </w:rPr>
        <w:t>for</w:t>
      </w:r>
      <w:r>
        <w:rPr>
          <w:spacing w:val="1"/>
          <w:sz w:val="24"/>
        </w:rPr>
        <w:t xml:space="preserve"> </w:t>
      </w:r>
      <w:r>
        <w:rPr>
          <w:sz w:val="24"/>
        </w:rPr>
        <w:t>the</w:t>
      </w:r>
      <w:r>
        <w:rPr>
          <w:spacing w:val="1"/>
          <w:sz w:val="24"/>
        </w:rPr>
        <w:t xml:space="preserve"> </w:t>
      </w:r>
      <w:r>
        <w:rPr>
          <w:sz w:val="24"/>
        </w:rPr>
        <w:t>hydrogen</w:t>
      </w:r>
      <w:r>
        <w:rPr>
          <w:spacing w:val="1"/>
          <w:sz w:val="24"/>
        </w:rPr>
        <w:t xml:space="preserve"> </w:t>
      </w:r>
      <w:r>
        <w:rPr>
          <w:sz w:val="24"/>
        </w:rPr>
        <w:t>system</w:t>
      </w:r>
      <w:r>
        <w:rPr>
          <w:spacing w:val="60"/>
          <w:sz w:val="24"/>
        </w:rPr>
        <w:t xml:space="preserve"> </w:t>
      </w:r>
      <w:r>
        <w:rPr>
          <w:sz w:val="24"/>
        </w:rPr>
        <w:t>to</w:t>
      </w:r>
      <w:r>
        <w:rPr>
          <w:spacing w:val="1"/>
          <w:sz w:val="24"/>
        </w:rPr>
        <w:t xml:space="preserve"> </w:t>
      </w:r>
      <w:r>
        <w:rPr>
          <w:sz w:val="24"/>
        </w:rPr>
        <w:t>operate</w:t>
      </w:r>
      <w:r>
        <w:rPr>
          <w:spacing w:val="1"/>
          <w:sz w:val="24"/>
        </w:rPr>
        <w:t xml:space="preserve"> </w:t>
      </w:r>
      <w:r>
        <w:rPr>
          <w:sz w:val="24"/>
        </w:rPr>
        <w:t>safely,</w:t>
      </w:r>
      <w:r>
        <w:rPr>
          <w:spacing w:val="1"/>
          <w:sz w:val="24"/>
        </w:rPr>
        <w:t xml:space="preserve"> </w:t>
      </w:r>
      <w:r>
        <w:rPr>
          <w:sz w:val="24"/>
        </w:rPr>
        <w:t>securely</w:t>
      </w:r>
      <w:r>
        <w:rPr>
          <w:spacing w:val="1"/>
          <w:sz w:val="24"/>
        </w:rPr>
        <w:t xml:space="preserve"> </w:t>
      </w:r>
      <w:r>
        <w:rPr>
          <w:sz w:val="24"/>
        </w:rPr>
        <w:t>and</w:t>
      </w:r>
      <w:r>
        <w:rPr>
          <w:spacing w:val="1"/>
          <w:sz w:val="24"/>
        </w:rPr>
        <w:t xml:space="preserve"> </w:t>
      </w:r>
      <w:r>
        <w:rPr>
          <w:sz w:val="24"/>
        </w:rPr>
        <w:t>efficiently</w:t>
      </w:r>
      <w:r>
        <w:rPr>
          <w:spacing w:val="1"/>
          <w:sz w:val="24"/>
        </w:rPr>
        <w:t xml:space="preserve"> </w:t>
      </w:r>
      <w:r>
        <w:rPr>
          <w:sz w:val="24"/>
        </w:rPr>
        <w:t>or</w:t>
      </w:r>
      <w:r>
        <w:rPr>
          <w:spacing w:val="1"/>
          <w:sz w:val="24"/>
        </w:rPr>
        <w:t xml:space="preserve"> </w:t>
      </w:r>
      <w:r>
        <w:rPr>
          <w:sz w:val="24"/>
        </w:rPr>
        <w:t>to</w:t>
      </w:r>
      <w:r>
        <w:rPr>
          <w:spacing w:val="1"/>
          <w:sz w:val="24"/>
        </w:rPr>
        <w:t xml:space="preserve"> </w:t>
      </w:r>
      <w:r>
        <w:rPr>
          <w:sz w:val="24"/>
        </w:rPr>
        <w:t>enable</w:t>
      </w:r>
      <w:r>
        <w:rPr>
          <w:spacing w:val="1"/>
          <w:sz w:val="24"/>
        </w:rPr>
        <w:t xml:space="preserve"> </w:t>
      </w:r>
      <w:r>
        <w:rPr>
          <w:sz w:val="24"/>
        </w:rPr>
        <w:t>bi-directional</w:t>
      </w:r>
      <w:r>
        <w:rPr>
          <w:spacing w:val="1"/>
          <w:sz w:val="24"/>
        </w:rPr>
        <w:t xml:space="preserve"> </w:t>
      </w:r>
      <w:r>
        <w:rPr>
          <w:sz w:val="24"/>
        </w:rPr>
        <w:t>capacity,</w:t>
      </w:r>
      <w:r>
        <w:rPr>
          <w:spacing w:val="-1"/>
          <w:sz w:val="24"/>
        </w:rPr>
        <w:t xml:space="preserve"> </w:t>
      </w:r>
      <w:r>
        <w:rPr>
          <w:sz w:val="24"/>
        </w:rPr>
        <w:t>including</w:t>
      </w:r>
      <w:r>
        <w:rPr>
          <w:spacing w:val="-3"/>
          <w:sz w:val="24"/>
        </w:rPr>
        <w:t xml:space="preserve"> </w:t>
      </w:r>
      <w:r>
        <w:rPr>
          <w:sz w:val="24"/>
        </w:rPr>
        <w:t>compressor stations.</w:t>
      </w:r>
    </w:p>
    <w:p w14:paraId="179791A2" w14:textId="77777777" w:rsidR="004B799C" w:rsidRDefault="004B799C">
      <w:pPr>
        <w:jc w:val="both"/>
        <w:rPr>
          <w:sz w:val="24"/>
        </w:rPr>
        <w:sectPr w:rsidR="004B799C">
          <w:footerReference w:type="default" r:id="rId73"/>
          <w:pgSz w:w="11910" w:h="16840"/>
          <w:pgMar w:top="1020" w:right="460" w:bottom="1620" w:left="460" w:header="0" w:footer="1426" w:gutter="0"/>
          <w:cols w:space="720"/>
        </w:sectPr>
      </w:pPr>
    </w:p>
    <w:p w14:paraId="2CBAA634" w14:textId="77777777" w:rsidR="004B799C" w:rsidRDefault="00CA4AAC">
      <w:pPr>
        <w:pStyle w:val="BodyText"/>
        <w:spacing w:before="72"/>
        <w:ind w:left="2660" w:right="958"/>
        <w:jc w:val="both"/>
      </w:pPr>
      <w:r>
        <w:lastRenderedPageBreak/>
        <w:t>Any of</w:t>
      </w:r>
      <w:r>
        <w:rPr>
          <w:spacing w:val="1"/>
        </w:rPr>
        <w:t xml:space="preserve"> </w:t>
      </w:r>
      <w:r>
        <w:t>the</w:t>
      </w:r>
      <w:r>
        <w:rPr>
          <w:spacing w:val="1"/>
        </w:rPr>
        <w:t xml:space="preserve"> </w:t>
      </w:r>
      <w:r>
        <w:t>assets</w:t>
      </w:r>
      <w:r>
        <w:rPr>
          <w:spacing w:val="1"/>
        </w:rPr>
        <w:t xml:space="preserve"> </w:t>
      </w:r>
      <w:r>
        <w:t>listed</w:t>
      </w:r>
      <w:r>
        <w:rPr>
          <w:spacing w:val="1"/>
        </w:rPr>
        <w:t xml:space="preserve"> </w:t>
      </w:r>
      <w:r>
        <w:t>in</w:t>
      </w:r>
      <w:r>
        <w:rPr>
          <w:spacing w:val="1"/>
        </w:rPr>
        <w:t xml:space="preserve"> </w:t>
      </w:r>
      <w:r>
        <w:t>points</w:t>
      </w:r>
      <w:r>
        <w:rPr>
          <w:spacing w:val="1"/>
        </w:rPr>
        <w:t xml:space="preserve"> </w:t>
      </w:r>
      <w:r>
        <w:t>(i),</w:t>
      </w:r>
      <w:r>
        <w:rPr>
          <w:spacing w:val="1"/>
        </w:rPr>
        <w:t xml:space="preserve"> </w:t>
      </w:r>
      <w:r>
        <w:t>(ii), (iii), and</w:t>
      </w:r>
      <w:r>
        <w:rPr>
          <w:spacing w:val="1"/>
        </w:rPr>
        <w:t xml:space="preserve"> </w:t>
      </w:r>
      <w:r>
        <w:t>(iv)</w:t>
      </w:r>
      <w:r>
        <w:rPr>
          <w:spacing w:val="1"/>
        </w:rPr>
        <w:t xml:space="preserve"> </w:t>
      </w:r>
      <w:r>
        <w:t>may be</w:t>
      </w:r>
      <w:r>
        <w:rPr>
          <w:spacing w:val="1"/>
        </w:rPr>
        <w:t xml:space="preserve"> </w:t>
      </w:r>
      <w:r>
        <w:t>newly</w:t>
      </w:r>
      <w:r>
        <w:rPr>
          <w:spacing w:val="1"/>
        </w:rPr>
        <w:t xml:space="preserve"> </w:t>
      </w:r>
      <w:r>
        <w:t>constructed</w:t>
      </w:r>
      <w:r>
        <w:rPr>
          <w:spacing w:val="1"/>
        </w:rPr>
        <w:t xml:space="preserve"> </w:t>
      </w:r>
      <w:r>
        <w:t>assets</w:t>
      </w:r>
      <w:r>
        <w:rPr>
          <w:spacing w:val="1"/>
        </w:rPr>
        <w:t xml:space="preserve"> </w:t>
      </w:r>
      <w:r>
        <w:t>or</w:t>
      </w:r>
      <w:r>
        <w:rPr>
          <w:spacing w:val="1"/>
        </w:rPr>
        <w:t xml:space="preserve"> </w:t>
      </w:r>
      <w:r>
        <w:t>assets</w:t>
      </w:r>
      <w:r>
        <w:rPr>
          <w:spacing w:val="1"/>
        </w:rPr>
        <w:t xml:space="preserve"> </w:t>
      </w:r>
      <w:r>
        <w:t>converted</w:t>
      </w:r>
      <w:r>
        <w:rPr>
          <w:spacing w:val="1"/>
        </w:rPr>
        <w:t xml:space="preserve"> </w:t>
      </w:r>
      <w:r>
        <w:t>from</w:t>
      </w:r>
      <w:r>
        <w:rPr>
          <w:spacing w:val="1"/>
        </w:rPr>
        <w:t xml:space="preserve"> </w:t>
      </w:r>
      <w:r>
        <w:t>natural</w:t>
      </w:r>
      <w:r>
        <w:rPr>
          <w:spacing w:val="1"/>
        </w:rPr>
        <w:t xml:space="preserve"> </w:t>
      </w:r>
      <w:r>
        <w:t>gas</w:t>
      </w:r>
      <w:r>
        <w:rPr>
          <w:spacing w:val="1"/>
        </w:rPr>
        <w:t xml:space="preserve"> </w:t>
      </w:r>
      <w:r>
        <w:t>to</w:t>
      </w:r>
      <w:r>
        <w:rPr>
          <w:spacing w:val="1"/>
        </w:rPr>
        <w:t xml:space="preserve"> </w:t>
      </w:r>
      <w:r>
        <w:t>hydrogen</w:t>
      </w:r>
      <w:r>
        <w:rPr>
          <w:spacing w:val="1"/>
        </w:rPr>
        <w:t xml:space="preserve"> </w:t>
      </w:r>
      <w:r>
        <w:t>(“repurposed”),</w:t>
      </w:r>
      <w:r>
        <w:rPr>
          <w:spacing w:val="-1"/>
        </w:rPr>
        <w:t xml:space="preserve"> </w:t>
      </w:r>
      <w:r>
        <w:t>or</w:t>
      </w:r>
      <w:r>
        <w:rPr>
          <w:spacing w:val="-2"/>
        </w:rPr>
        <w:t xml:space="preserve"> </w:t>
      </w:r>
      <w:r>
        <w:t>a</w:t>
      </w:r>
      <w:r>
        <w:rPr>
          <w:spacing w:val="1"/>
        </w:rPr>
        <w:t xml:space="preserve"> </w:t>
      </w:r>
      <w:r>
        <w:t>combination of the</w:t>
      </w:r>
      <w:r>
        <w:rPr>
          <w:spacing w:val="-1"/>
        </w:rPr>
        <w:t xml:space="preserve"> </w:t>
      </w:r>
      <w:r>
        <w:t>two.</w:t>
      </w:r>
    </w:p>
    <w:p w14:paraId="0F86F521" w14:textId="77777777" w:rsidR="004B799C" w:rsidRDefault="004B799C">
      <w:pPr>
        <w:pStyle w:val="BodyText"/>
        <w:spacing w:before="10"/>
        <w:rPr>
          <w:sz w:val="20"/>
        </w:rPr>
      </w:pPr>
    </w:p>
    <w:p w14:paraId="4776BD78" w14:textId="77777777" w:rsidR="004B799C" w:rsidRDefault="00CA4AAC">
      <w:pPr>
        <w:pStyle w:val="BodyText"/>
        <w:ind w:left="2660" w:right="957"/>
        <w:jc w:val="both"/>
      </w:pPr>
      <w:r>
        <w:t>Assets listed under points (i), (ii), (iii), and (iv) which are subject to third</w:t>
      </w:r>
      <w:r>
        <w:rPr>
          <w:spacing w:val="1"/>
        </w:rPr>
        <w:t xml:space="preserve"> </w:t>
      </w:r>
      <w:r>
        <w:t>party</w:t>
      </w:r>
      <w:r>
        <w:rPr>
          <w:spacing w:val="-3"/>
        </w:rPr>
        <w:t xml:space="preserve"> </w:t>
      </w:r>
      <w:r>
        <w:t>access qualify</w:t>
      </w:r>
      <w:r>
        <w:rPr>
          <w:spacing w:val="-3"/>
        </w:rPr>
        <w:t xml:space="preserve"> </w:t>
      </w:r>
      <w:r>
        <w:t>as energy</w:t>
      </w:r>
      <w:r>
        <w:rPr>
          <w:spacing w:val="-5"/>
        </w:rPr>
        <w:t xml:space="preserve"> </w:t>
      </w:r>
      <w:r>
        <w:t>infrastructure.</w:t>
      </w:r>
    </w:p>
    <w:p w14:paraId="314F6D33" w14:textId="77777777" w:rsidR="004B799C" w:rsidRDefault="004B799C">
      <w:pPr>
        <w:pStyle w:val="BodyText"/>
        <w:spacing w:before="10"/>
        <w:rPr>
          <w:sz w:val="20"/>
        </w:rPr>
      </w:pPr>
    </w:p>
    <w:p w14:paraId="4F1D17BE" w14:textId="77777777" w:rsidR="004B799C" w:rsidRDefault="00CA4AAC">
      <w:pPr>
        <w:pStyle w:val="ListParagraph"/>
        <w:numPr>
          <w:ilvl w:val="1"/>
          <w:numId w:val="26"/>
        </w:numPr>
        <w:tabs>
          <w:tab w:val="left" w:pos="2660"/>
          <w:tab w:val="left" w:pos="2661"/>
        </w:tabs>
        <w:ind w:hanging="570"/>
        <w:rPr>
          <w:sz w:val="24"/>
        </w:rPr>
      </w:pPr>
      <w:r>
        <w:rPr>
          <w:sz w:val="24"/>
        </w:rPr>
        <w:t>concerning</w:t>
      </w:r>
      <w:r>
        <w:rPr>
          <w:spacing w:val="-2"/>
          <w:sz w:val="24"/>
        </w:rPr>
        <w:t xml:space="preserve"> </w:t>
      </w:r>
      <w:r>
        <w:rPr>
          <w:sz w:val="24"/>
        </w:rPr>
        <w:t>carbon</w:t>
      </w:r>
      <w:r>
        <w:rPr>
          <w:spacing w:val="-1"/>
          <w:sz w:val="24"/>
        </w:rPr>
        <w:t xml:space="preserve"> </w:t>
      </w:r>
      <w:r>
        <w:rPr>
          <w:sz w:val="24"/>
        </w:rPr>
        <w:t>dioxide:</w:t>
      </w:r>
    </w:p>
    <w:p w14:paraId="2A24A22D" w14:textId="77777777" w:rsidR="004B799C" w:rsidRDefault="004B799C">
      <w:pPr>
        <w:pStyle w:val="BodyText"/>
        <w:spacing w:before="10"/>
        <w:rPr>
          <w:sz w:val="20"/>
        </w:rPr>
      </w:pPr>
    </w:p>
    <w:p w14:paraId="5A6E5D21" w14:textId="77777777" w:rsidR="004B799C" w:rsidRDefault="00CA4AAC">
      <w:pPr>
        <w:pStyle w:val="ListParagraph"/>
        <w:numPr>
          <w:ilvl w:val="0"/>
          <w:numId w:val="20"/>
        </w:numPr>
        <w:tabs>
          <w:tab w:val="left" w:pos="2944"/>
        </w:tabs>
        <w:ind w:right="952"/>
        <w:jc w:val="both"/>
        <w:rPr>
          <w:sz w:val="24"/>
        </w:rPr>
      </w:pPr>
      <w:r>
        <w:rPr>
          <w:sz w:val="24"/>
        </w:rPr>
        <w:t>pipelines, other than upstream pipeline network, used to transport carbon</w:t>
      </w:r>
      <w:r>
        <w:rPr>
          <w:spacing w:val="1"/>
          <w:sz w:val="24"/>
        </w:rPr>
        <w:t xml:space="preserve"> </w:t>
      </w:r>
      <w:r>
        <w:rPr>
          <w:sz w:val="24"/>
        </w:rPr>
        <w:t>dioxide from more than one source, that is to say, industrial installations</w:t>
      </w:r>
      <w:r>
        <w:rPr>
          <w:spacing w:val="1"/>
          <w:sz w:val="24"/>
        </w:rPr>
        <w:t xml:space="preserve"> </w:t>
      </w:r>
      <w:r>
        <w:rPr>
          <w:sz w:val="24"/>
        </w:rPr>
        <w:t>(including</w:t>
      </w:r>
      <w:r>
        <w:rPr>
          <w:spacing w:val="1"/>
          <w:sz w:val="24"/>
        </w:rPr>
        <w:t xml:space="preserve"> </w:t>
      </w:r>
      <w:r>
        <w:rPr>
          <w:sz w:val="24"/>
        </w:rPr>
        <w:t>power</w:t>
      </w:r>
      <w:r>
        <w:rPr>
          <w:spacing w:val="1"/>
          <w:sz w:val="24"/>
        </w:rPr>
        <w:t xml:space="preserve"> </w:t>
      </w:r>
      <w:r>
        <w:rPr>
          <w:sz w:val="24"/>
        </w:rPr>
        <w:t>plants)</w:t>
      </w:r>
      <w:r>
        <w:rPr>
          <w:spacing w:val="1"/>
          <w:sz w:val="24"/>
        </w:rPr>
        <w:t xml:space="preserve"> </w:t>
      </w:r>
      <w:r>
        <w:rPr>
          <w:sz w:val="24"/>
        </w:rPr>
        <w:t>that</w:t>
      </w:r>
      <w:r>
        <w:rPr>
          <w:spacing w:val="1"/>
          <w:sz w:val="24"/>
        </w:rPr>
        <w:t xml:space="preserve"> </w:t>
      </w:r>
      <w:r>
        <w:rPr>
          <w:sz w:val="24"/>
        </w:rPr>
        <w:t>produce</w:t>
      </w:r>
      <w:r>
        <w:rPr>
          <w:spacing w:val="1"/>
          <w:sz w:val="24"/>
        </w:rPr>
        <w:t xml:space="preserve"> </w:t>
      </w:r>
      <w:r>
        <w:rPr>
          <w:sz w:val="24"/>
        </w:rPr>
        <w:t>carbon</w:t>
      </w:r>
      <w:r>
        <w:rPr>
          <w:spacing w:val="1"/>
          <w:sz w:val="24"/>
        </w:rPr>
        <w:t xml:space="preserve"> </w:t>
      </w:r>
      <w:r>
        <w:rPr>
          <w:sz w:val="24"/>
        </w:rPr>
        <w:t>dioxide</w:t>
      </w:r>
      <w:r>
        <w:rPr>
          <w:spacing w:val="1"/>
          <w:sz w:val="24"/>
        </w:rPr>
        <w:t xml:space="preserve"> </w:t>
      </w:r>
      <w:r>
        <w:rPr>
          <w:sz w:val="24"/>
        </w:rPr>
        <w:t>gas</w:t>
      </w:r>
      <w:r>
        <w:rPr>
          <w:spacing w:val="1"/>
          <w:sz w:val="24"/>
        </w:rPr>
        <w:t xml:space="preserve"> </w:t>
      </w:r>
      <w:r>
        <w:rPr>
          <w:sz w:val="24"/>
        </w:rPr>
        <w:t>from</w:t>
      </w:r>
      <w:r>
        <w:rPr>
          <w:spacing w:val="1"/>
          <w:sz w:val="24"/>
        </w:rPr>
        <w:t xml:space="preserve"> </w:t>
      </w:r>
      <w:r>
        <w:rPr>
          <w:sz w:val="24"/>
        </w:rPr>
        <w:t>combustion</w:t>
      </w:r>
      <w:r>
        <w:rPr>
          <w:spacing w:val="1"/>
          <w:sz w:val="24"/>
        </w:rPr>
        <w:t xml:space="preserve"> </w:t>
      </w:r>
      <w:r>
        <w:rPr>
          <w:sz w:val="24"/>
        </w:rPr>
        <w:t>or</w:t>
      </w:r>
      <w:r>
        <w:rPr>
          <w:spacing w:val="1"/>
          <w:sz w:val="24"/>
        </w:rPr>
        <w:t xml:space="preserve"> </w:t>
      </w:r>
      <w:r>
        <w:rPr>
          <w:sz w:val="24"/>
        </w:rPr>
        <w:t>other</w:t>
      </w:r>
      <w:r>
        <w:rPr>
          <w:spacing w:val="1"/>
          <w:sz w:val="24"/>
        </w:rPr>
        <w:t xml:space="preserve"> </w:t>
      </w:r>
      <w:r>
        <w:rPr>
          <w:sz w:val="24"/>
        </w:rPr>
        <w:t>chemical</w:t>
      </w:r>
      <w:r>
        <w:rPr>
          <w:spacing w:val="1"/>
          <w:sz w:val="24"/>
        </w:rPr>
        <w:t xml:space="preserve"> </w:t>
      </w:r>
      <w:r>
        <w:rPr>
          <w:sz w:val="24"/>
        </w:rPr>
        <w:t>reactions</w:t>
      </w:r>
      <w:r>
        <w:rPr>
          <w:spacing w:val="1"/>
          <w:sz w:val="24"/>
        </w:rPr>
        <w:t xml:space="preserve"> </w:t>
      </w:r>
      <w:r>
        <w:rPr>
          <w:sz w:val="24"/>
        </w:rPr>
        <w:t>involving fossil</w:t>
      </w:r>
      <w:r>
        <w:rPr>
          <w:spacing w:val="1"/>
          <w:sz w:val="24"/>
        </w:rPr>
        <w:t xml:space="preserve"> </w:t>
      </w:r>
      <w:r>
        <w:rPr>
          <w:sz w:val="24"/>
        </w:rPr>
        <w:t>or</w:t>
      </w:r>
      <w:r>
        <w:rPr>
          <w:spacing w:val="1"/>
          <w:sz w:val="24"/>
        </w:rPr>
        <w:t xml:space="preserve"> </w:t>
      </w:r>
      <w:r>
        <w:rPr>
          <w:sz w:val="24"/>
        </w:rPr>
        <w:t>non-fossil</w:t>
      </w:r>
      <w:r>
        <w:rPr>
          <w:spacing w:val="-57"/>
          <w:sz w:val="24"/>
        </w:rPr>
        <w:t xml:space="preserve"> </w:t>
      </w:r>
      <w:r>
        <w:rPr>
          <w:sz w:val="24"/>
        </w:rPr>
        <w:t>carbon-containing compounds, for the purpose of permanent geological</w:t>
      </w:r>
      <w:r>
        <w:rPr>
          <w:spacing w:val="1"/>
          <w:sz w:val="24"/>
        </w:rPr>
        <w:t xml:space="preserve"> </w:t>
      </w:r>
      <w:r>
        <w:rPr>
          <w:sz w:val="24"/>
        </w:rPr>
        <w:t>storage of carbon dioxide pursuant to Article 3 of Directive 2009/31/EC</w:t>
      </w:r>
      <w:r>
        <w:rPr>
          <w:spacing w:val="1"/>
          <w:sz w:val="24"/>
        </w:rPr>
        <w:t xml:space="preserve"> </w:t>
      </w:r>
      <w:r>
        <w:rPr>
          <w:sz w:val="24"/>
        </w:rPr>
        <w:t>of the European Parliament and of the Council</w:t>
      </w:r>
      <w:r>
        <w:rPr>
          <w:sz w:val="24"/>
          <w:vertAlign w:val="superscript"/>
        </w:rPr>
        <w:t>33</w:t>
      </w:r>
      <w:r>
        <w:rPr>
          <w:sz w:val="24"/>
        </w:rPr>
        <w:t xml:space="preserve"> or for the purpose of</w:t>
      </w:r>
      <w:r>
        <w:rPr>
          <w:spacing w:val="1"/>
          <w:sz w:val="24"/>
        </w:rPr>
        <w:t xml:space="preserve"> </w:t>
      </w:r>
      <w:r>
        <w:rPr>
          <w:sz w:val="24"/>
        </w:rPr>
        <w:t>using carbon dioxide as feedstock or to enhance the yields of biological</w:t>
      </w:r>
      <w:r>
        <w:rPr>
          <w:spacing w:val="1"/>
          <w:sz w:val="24"/>
        </w:rPr>
        <w:t xml:space="preserve"> </w:t>
      </w:r>
      <w:r>
        <w:rPr>
          <w:sz w:val="24"/>
        </w:rPr>
        <w:t>processes;</w:t>
      </w:r>
    </w:p>
    <w:p w14:paraId="56F7B173" w14:textId="77777777" w:rsidR="004B799C" w:rsidRDefault="004B799C">
      <w:pPr>
        <w:pStyle w:val="BodyText"/>
        <w:spacing w:before="11"/>
        <w:rPr>
          <w:sz w:val="20"/>
        </w:rPr>
      </w:pPr>
    </w:p>
    <w:p w14:paraId="775F6948" w14:textId="77777777" w:rsidR="004B799C" w:rsidRDefault="00CA4AAC">
      <w:pPr>
        <w:pStyle w:val="ListParagraph"/>
        <w:numPr>
          <w:ilvl w:val="0"/>
          <w:numId w:val="20"/>
        </w:numPr>
        <w:tabs>
          <w:tab w:val="left" w:pos="2944"/>
        </w:tabs>
        <w:ind w:right="958"/>
        <w:jc w:val="both"/>
        <w:rPr>
          <w:sz w:val="24"/>
        </w:rPr>
      </w:pPr>
      <w:r>
        <w:rPr>
          <w:sz w:val="24"/>
        </w:rPr>
        <w:t>facilities for liquefaction and buffer storage of carbon dioxide in view of</w:t>
      </w:r>
      <w:r>
        <w:rPr>
          <w:spacing w:val="1"/>
          <w:sz w:val="24"/>
        </w:rPr>
        <w:t xml:space="preserve"> </w:t>
      </w:r>
      <w:r>
        <w:rPr>
          <w:sz w:val="24"/>
        </w:rPr>
        <w:t>its</w:t>
      </w:r>
      <w:r>
        <w:rPr>
          <w:spacing w:val="-1"/>
          <w:sz w:val="24"/>
        </w:rPr>
        <w:t xml:space="preserve"> </w:t>
      </w:r>
      <w:r>
        <w:rPr>
          <w:sz w:val="24"/>
        </w:rPr>
        <w:t>further</w:t>
      </w:r>
      <w:r>
        <w:rPr>
          <w:spacing w:val="-2"/>
          <w:sz w:val="24"/>
        </w:rPr>
        <w:t xml:space="preserve"> </w:t>
      </w:r>
      <w:r>
        <w:rPr>
          <w:sz w:val="24"/>
        </w:rPr>
        <w:t>transportation;</w:t>
      </w:r>
    </w:p>
    <w:p w14:paraId="2256ED90" w14:textId="77777777" w:rsidR="004B799C" w:rsidRDefault="004B799C">
      <w:pPr>
        <w:pStyle w:val="BodyText"/>
        <w:spacing w:before="10"/>
        <w:rPr>
          <w:sz w:val="20"/>
        </w:rPr>
      </w:pPr>
    </w:p>
    <w:p w14:paraId="7BE47145" w14:textId="77777777" w:rsidR="004B799C" w:rsidRDefault="00CA4AAC">
      <w:pPr>
        <w:pStyle w:val="ListParagraph"/>
        <w:numPr>
          <w:ilvl w:val="0"/>
          <w:numId w:val="20"/>
        </w:numPr>
        <w:tabs>
          <w:tab w:val="left" w:pos="2944"/>
        </w:tabs>
        <w:ind w:right="952"/>
        <w:jc w:val="both"/>
        <w:rPr>
          <w:sz w:val="24"/>
        </w:rPr>
      </w:pPr>
      <w:r>
        <w:rPr>
          <w:sz w:val="24"/>
        </w:rPr>
        <w:t>infrastructure</w:t>
      </w:r>
      <w:r>
        <w:rPr>
          <w:spacing w:val="1"/>
          <w:sz w:val="24"/>
        </w:rPr>
        <w:t xml:space="preserve"> </w:t>
      </w:r>
      <w:r>
        <w:rPr>
          <w:sz w:val="24"/>
        </w:rPr>
        <w:t>within</w:t>
      </w:r>
      <w:r>
        <w:rPr>
          <w:spacing w:val="1"/>
          <w:sz w:val="24"/>
        </w:rPr>
        <w:t xml:space="preserve"> </w:t>
      </w:r>
      <w:r>
        <w:rPr>
          <w:sz w:val="24"/>
        </w:rPr>
        <w:t>a</w:t>
      </w:r>
      <w:r>
        <w:rPr>
          <w:spacing w:val="1"/>
          <w:sz w:val="24"/>
        </w:rPr>
        <w:t xml:space="preserve"> </w:t>
      </w:r>
      <w:r>
        <w:rPr>
          <w:sz w:val="24"/>
        </w:rPr>
        <w:t>geological</w:t>
      </w:r>
      <w:r>
        <w:rPr>
          <w:spacing w:val="1"/>
          <w:sz w:val="24"/>
        </w:rPr>
        <w:t xml:space="preserve"> </w:t>
      </w:r>
      <w:r>
        <w:rPr>
          <w:sz w:val="24"/>
        </w:rPr>
        <w:t>formation</w:t>
      </w:r>
      <w:r>
        <w:rPr>
          <w:spacing w:val="1"/>
          <w:sz w:val="24"/>
        </w:rPr>
        <w:t xml:space="preserve"> </w:t>
      </w:r>
      <w:r>
        <w:rPr>
          <w:sz w:val="24"/>
        </w:rPr>
        <w:t>used</w:t>
      </w:r>
      <w:r>
        <w:rPr>
          <w:spacing w:val="1"/>
          <w:sz w:val="24"/>
        </w:rPr>
        <w:t xml:space="preserve"> </w:t>
      </w:r>
      <w:r>
        <w:rPr>
          <w:sz w:val="24"/>
        </w:rPr>
        <w:t>for</w:t>
      </w:r>
      <w:r>
        <w:rPr>
          <w:spacing w:val="1"/>
          <w:sz w:val="24"/>
        </w:rPr>
        <w:t xml:space="preserve"> </w:t>
      </w:r>
      <w:r>
        <w:rPr>
          <w:sz w:val="24"/>
        </w:rPr>
        <w:t>the</w:t>
      </w:r>
      <w:r>
        <w:rPr>
          <w:spacing w:val="1"/>
          <w:sz w:val="24"/>
        </w:rPr>
        <w:t xml:space="preserve"> </w:t>
      </w:r>
      <w:r>
        <w:rPr>
          <w:sz w:val="24"/>
        </w:rPr>
        <w:t>permanent</w:t>
      </w:r>
      <w:r>
        <w:rPr>
          <w:spacing w:val="1"/>
          <w:sz w:val="24"/>
        </w:rPr>
        <w:t xml:space="preserve"> </w:t>
      </w:r>
      <w:r>
        <w:rPr>
          <w:sz w:val="24"/>
        </w:rPr>
        <w:t>geological</w:t>
      </w:r>
      <w:r>
        <w:rPr>
          <w:spacing w:val="1"/>
          <w:sz w:val="24"/>
        </w:rPr>
        <w:t xml:space="preserve"> </w:t>
      </w:r>
      <w:r>
        <w:rPr>
          <w:sz w:val="24"/>
        </w:rPr>
        <w:t>storage</w:t>
      </w:r>
      <w:r>
        <w:rPr>
          <w:spacing w:val="1"/>
          <w:sz w:val="24"/>
        </w:rPr>
        <w:t xml:space="preserve"> </w:t>
      </w:r>
      <w:r>
        <w:rPr>
          <w:sz w:val="24"/>
        </w:rPr>
        <w:t>of</w:t>
      </w:r>
      <w:r>
        <w:rPr>
          <w:spacing w:val="1"/>
          <w:sz w:val="24"/>
        </w:rPr>
        <w:t xml:space="preserve"> </w:t>
      </w:r>
      <w:r>
        <w:rPr>
          <w:sz w:val="24"/>
        </w:rPr>
        <w:t>carbon</w:t>
      </w:r>
      <w:r>
        <w:rPr>
          <w:spacing w:val="1"/>
          <w:sz w:val="24"/>
        </w:rPr>
        <w:t xml:space="preserve"> </w:t>
      </w:r>
      <w:r>
        <w:rPr>
          <w:sz w:val="24"/>
        </w:rPr>
        <w:t>dioxide</w:t>
      </w:r>
      <w:r>
        <w:rPr>
          <w:spacing w:val="1"/>
          <w:sz w:val="24"/>
        </w:rPr>
        <w:t xml:space="preserve"> </w:t>
      </w:r>
      <w:r>
        <w:rPr>
          <w:sz w:val="24"/>
        </w:rPr>
        <w:t>pursuant</w:t>
      </w:r>
      <w:r>
        <w:rPr>
          <w:spacing w:val="1"/>
          <w:sz w:val="24"/>
        </w:rPr>
        <w:t xml:space="preserve"> </w:t>
      </w:r>
      <w:r>
        <w:rPr>
          <w:sz w:val="24"/>
        </w:rPr>
        <w:t>to</w:t>
      </w:r>
      <w:r>
        <w:rPr>
          <w:spacing w:val="1"/>
          <w:sz w:val="24"/>
        </w:rPr>
        <w:t xml:space="preserve"> </w:t>
      </w:r>
      <w:r>
        <w:rPr>
          <w:sz w:val="24"/>
        </w:rPr>
        <w:t>Article</w:t>
      </w:r>
      <w:r>
        <w:rPr>
          <w:spacing w:val="1"/>
          <w:sz w:val="24"/>
        </w:rPr>
        <w:t xml:space="preserve"> </w:t>
      </w:r>
      <w:r>
        <w:rPr>
          <w:sz w:val="24"/>
        </w:rPr>
        <w:t>3</w:t>
      </w:r>
      <w:r>
        <w:rPr>
          <w:spacing w:val="1"/>
          <w:sz w:val="24"/>
        </w:rPr>
        <w:t xml:space="preserve"> </w:t>
      </w:r>
      <w:r>
        <w:rPr>
          <w:sz w:val="24"/>
        </w:rPr>
        <w:t>of</w:t>
      </w:r>
      <w:r>
        <w:rPr>
          <w:spacing w:val="60"/>
          <w:sz w:val="24"/>
        </w:rPr>
        <w:t xml:space="preserve"> </w:t>
      </w:r>
      <w:r>
        <w:rPr>
          <w:sz w:val="24"/>
        </w:rPr>
        <w:t>the</w:t>
      </w:r>
      <w:r>
        <w:rPr>
          <w:spacing w:val="1"/>
          <w:sz w:val="24"/>
        </w:rPr>
        <w:t xml:space="preserve"> </w:t>
      </w:r>
      <w:r>
        <w:rPr>
          <w:sz w:val="24"/>
        </w:rPr>
        <w:t>Directive</w:t>
      </w:r>
      <w:r>
        <w:rPr>
          <w:spacing w:val="-2"/>
          <w:sz w:val="24"/>
        </w:rPr>
        <w:t xml:space="preserve"> </w:t>
      </w:r>
      <w:r>
        <w:rPr>
          <w:sz w:val="24"/>
        </w:rPr>
        <w:t>2009/31/EC</w:t>
      </w:r>
      <w:r>
        <w:rPr>
          <w:spacing w:val="-1"/>
          <w:sz w:val="24"/>
        </w:rPr>
        <w:t xml:space="preserve"> </w:t>
      </w:r>
      <w:r>
        <w:rPr>
          <w:sz w:val="24"/>
        </w:rPr>
        <w:t>and associated</w:t>
      </w:r>
      <w:r>
        <w:rPr>
          <w:spacing w:val="-1"/>
          <w:sz w:val="24"/>
        </w:rPr>
        <w:t xml:space="preserve"> </w:t>
      </w:r>
      <w:r>
        <w:rPr>
          <w:sz w:val="24"/>
        </w:rPr>
        <w:t>surface</w:t>
      </w:r>
      <w:r>
        <w:rPr>
          <w:spacing w:val="-1"/>
          <w:sz w:val="24"/>
        </w:rPr>
        <w:t xml:space="preserve"> </w:t>
      </w:r>
      <w:r>
        <w:rPr>
          <w:sz w:val="24"/>
        </w:rPr>
        <w:t>and</w:t>
      </w:r>
      <w:r>
        <w:rPr>
          <w:spacing w:val="-1"/>
          <w:sz w:val="24"/>
        </w:rPr>
        <w:t xml:space="preserve"> </w:t>
      </w:r>
      <w:r>
        <w:rPr>
          <w:sz w:val="24"/>
        </w:rPr>
        <w:t>injection facilities;</w:t>
      </w:r>
    </w:p>
    <w:p w14:paraId="05DA5A9B" w14:textId="77777777" w:rsidR="004B799C" w:rsidRDefault="004B799C">
      <w:pPr>
        <w:pStyle w:val="BodyText"/>
        <w:spacing w:before="10"/>
        <w:rPr>
          <w:sz w:val="20"/>
        </w:rPr>
      </w:pPr>
    </w:p>
    <w:p w14:paraId="24D2AD93" w14:textId="77777777" w:rsidR="004B799C" w:rsidRDefault="00CA4AAC">
      <w:pPr>
        <w:pStyle w:val="ListParagraph"/>
        <w:numPr>
          <w:ilvl w:val="0"/>
          <w:numId w:val="20"/>
        </w:numPr>
        <w:tabs>
          <w:tab w:val="left" w:pos="2944"/>
        </w:tabs>
        <w:ind w:right="960"/>
        <w:jc w:val="both"/>
        <w:rPr>
          <w:sz w:val="24"/>
        </w:rPr>
      </w:pPr>
      <w:r>
        <w:rPr>
          <w:sz w:val="24"/>
        </w:rPr>
        <w:t>any</w:t>
      </w:r>
      <w:r>
        <w:rPr>
          <w:spacing w:val="1"/>
          <w:sz w:val="24"/>
        </w:rPr>
        <w:t xml:space="preserve"> </w:t>
      </w:r>
      <w:r>
        <w:rPr>
          <w:sz w:val="24"/>
        </w:rPr>
        <w:t>equipment</w:t>
      </w:r>
      <w:r>
        <w:rPr>
          <w:spacing w:val="1"/>
          <w:sz w:val="24"/>
        </w:rPr>
        <w:t xml:space="preserve"> </w:t>
      </w:r>
      <w:r>
        <w:rPr>
          <w:sz w:val="24"/>
        </w:rPr>
        <w:t>or</w:t>
      </w:r>
      <w:r>
        <w:rPr>
          <w:spacing w:val="1"/>
          <w:sz w:val="24"/>
        </w:rPr>
        <w:t xml:space="preserve"> </w:t>
      </w:r>
      <w:r>
        <w:rPr>
          <w:sz w:val="24"/>
        </w:rPr>
        <w:t>installation</w:t>
      </w:r>
      <w:r>
        <w:rPr>
          <w:spacing w:val="1"/>
          <w:sz w:val="24"/>
        </w:rPr>
        <w:t xml:space="preserve"> </w:t>
      </w:r>
      <w:r>
        <w:rPr>
          <w:sz w:val="24"/>
        </w:rPr>
        <w:t>essential</w:t>
      </w:r>
      <w:r>
        <w:rPr>
          <w:spacing w:val="1"/>
          <w:sz w:val="24"/>
        </w:rPr>
        <w:t xml:space="preserve"> </w:t>
      </w:r>
      <w:r>
        <w:rPr>
          <w:sz w:val="24"/>
        </w:rPr>
        <w:t>for</w:t>
      </w:r>
      <w:r>
        <w:rPr>
          <w:spacing w:val="1"/>
          <w:sz w:val="24"/>
        </w:rPr>
        <w:t xml:space="preserve"> </w:t>
      </w:r>
      <w:r>
        <w:rPr>
          <w:sz w:val="24"/>
        </w:rPr>
        <w:t>the</w:t>
      </w:r>
      <w:r>
        <w:rPr>
          <w:spacing w:val="1"/>
          <w:sz w:val="24"/>
        </w:rPr>
        <w:t xml:space="preserve"> </w:t>
      </w:r>
      <w:r>
        <w:rPr>
          <w:sz w:val="24"/>
        </w:rPr>
        <w:t>system</w:t>
      </w:r>
      <w:r>
        <w:rPr>
          <w:spacing w:val="1"/>
          <w:sz w:val="24"/>
        </w:rPr>
        <w:t xml:space="preserve"> </w:t>
      </w:r>
      <w:r>
        <w:rPr>
          <w:sz w:val="24"/>
        </w:rPr>
        <w:t>in</w:t>
      </w:r>
      <w:r>
        <w:rPr>
          <w:spacing w:val="1"/>
          <w:sz w:val="24"/>
        </w:rPr>
        <w:t xml:space="preserve"> </w:t>
      </w:r>
      <w:r>
        <w:rPr>
          <w:sz w:val="24"/>
        </w:rPr>
        <w:t>question</w:t>
      </w:r>
      <w:r>
        <w:rPr>
          <w:spacing w:val="1"/>
          <w:sz w:val="24"/>
        </w:rPr>
        <w:t xml:space="preserve"> </w:t>
      </w:r>
      <w:r>
        <w:rPr>
          <w:sz w:val="24"/>
        </w:rPr>
        <w:t>to</w:t>
      </w:r>
      <w:r>
        <w:rPr>
          <w:spacing w:val="-57"/>
          <w:sz w:val="24"/>
        </w:rPr>
        <w:t xml:space="preserve"> </w:t>
      </w:r>
      <w:r>
        <w:rPr>
          <w:sz w:val="24"/>
        </w:rPr>
        <w:t>operate</w:t>
      </w:r>
      <w:r>
        <w:rPr>
          <w:spacing w:val="1"/>
          <w:sz w:val="24"/>
        </w:rPr>
        <w:t xml:space="preserve"> </w:t>
      </w:r>
      <w:r>
        <w:rPr>
          <w:sz w:val="24"/>
        </w:rPr>
        <w:t>properly,</w:t>
      </w:r>
      <w:r>
        <w:rPr>
          <w:spacing w:val="1"/>
          <w:sz w:val="24"/>
        </w:rPr>
        <w:t xml:space="preserve"> </w:t>
      </w:r>
      <w:r>
        <w:rPr>
          <w:sz w:val="24"/>
        </w:rPr>
        <w:t>securely</w:t>
      </w:r>
      <w:r>
        <w:rPr>
          <w:spacing w:val="1"/>
          <w:sz w:val="24"/>
        </w:rPr>
        <w:t xml:space="preserve"> </w:t>
      </w:r>
      <w:r>
        <w:rPr>
          <w:sz w:val="24"/>
        </w:rPr>
        <w:t>and</w:t>
      </w:r>
      <w:r>
        <w:rPr>
          <w:spacing w:val="1"/>
          <w:sz w:val="24"/>
        </w:rPr>
        <w:t xml:space="preserve"> </w:t>
      </w:r>
      <w:r>
        <w:rPr>
          <w:sz w:val="24"/>
        </w:rPr>
        <w:t>efficiently,</w:t>
      </w:r>
      <w:r>
        <w:rPr>
          <w:spacing w:val="1"/>
          <w:sz w:val="24"/>
        </w:rPr>
        <w:t xml:space="preserve"> </w:t>
      </w:r>
      <w:r>
        <w:rPr>
          <w:sz w:val="24"/>
        </w:rPr>
        <w:t>including</w:t>
      </w:r>
      <w:r>
        <w:rPr>
          <w:spacing w:val="1"/>
          <w:sz w:val="24"/>
        </w:rPr>
        <w:t xml:space="preserve"> </w:t>
      </w:r>
      <w:r>
        <w:rPr>
          <w:sz w:val="24"/>
        </w:rPr>
        <w:t>protection,</w:t>
      </w:r>
      <w:r>
        <w:rPr>
          <w:spacing w:val="1"/>
          <w:sz w:val="24"/>
        </w:rPr>
        <w:t xml:space="preserve"> </w:t>
      </w:r>
      <w:r>
        <w:rPr>
          <w:sz w:val="24"/>
        </w:rPr>
        <w:t>monitoring</w:t>
      </w:r>
      <w:r>
        <w:rPr>
          <w:spacing w:val="-4"/>
          <w:sz w:val="24"/>
        </w:rPr>
        <w:t xml:space="preserve"> </w:t>
      </w:r>
      <w:r>
        <w:rPr>
          <w:sz w:val="24"/>
        </w:rPr>
        <w:t>and control systems.</w:t>
      </w:r>
    </w:p>
    <w:p w14:paraId="41599BE5" w14:textId="77777777" w:rsidR="004B799C" w:rsidRDefault="004B799C">
      <w:pPr>
        <w:pStyle w:val="BodyText"/>
        <w:spacing w:before="10"/>
        <w:rPr>
          <w:sz w:val="20"/>
        </w:rPr>
      </w:pPr>
    </w:p>
    <w:p w14:paraId="25BE8293" w14:textId="77777777" w:rsidR="004B799C" w:rsidRDefault="00CA4AAC">
      <w:pPr>
        <w:pStyle w:val="BodyText"/>
        <w:ind w:left="2660" w:right="957"/>
        <w:jc w:val="both"/>
      </w:pPr>
      <w:r>
        <w:t>Assets listed under points (i), (ii) (iii) and (iv), which are subject to third</w:t>
      </w:r>
      <w:r>
        <w:rPr>
          <w:spacing w:val="1"/>
        </w:rPr>
        <w:t xml:space="preserve"> </w:t>
      </w:r>
      <w:r>
        <w:t>party</w:t>
      </w:r>
      <w:r>
        <w:rPr>
          <w:spacing w:val="-3"/>
        </w:rPr>
        <w:t xml:space="preserve"> </w:t>
      </w:r>
      <w:r>
        <w:t>access qualify</w:t>
      </w:r>
      <w:r>
        <w:rPr>
          <w:spacing w:val="-3"/>
        </w:rPr>
        <w:t xml:space="preserve"> </w:t>
      </w:r>
      <w:r>
        <w:t>as energy</w:t>
      </w:r>
      <w:r>
        <w:rPr>
          <w:spacing w:val="-5"/>
        </w:rPr>
        <w:t xml:space="preserve"> </w:t>
      </w:r>
      <w:r>
        <w:t>infrastructure.</w:t>
      </w:r>
    </w:p>
    <w:p w14:paraId="18A407D6" w14:textId="77777777" w:rsidR="004B799C" w:rsidRDefault="004B799C">
      <w:pPr>
        <w:pStyle w:val="BodyText"/>
        <w:spacing w:before="11"/>
        <w:rPr>
          <w:sz w:val="20"/>
        </w:rPr>
      </w:pPr>
    </w:p>
    <w:p w14:paraId="67CD6CB0" w14:textId="77777777" w:rsidR="004B799C" w:rsidRDefault="00CA4AAC">
      <w:pPr>
        <w:pStyle w:val="ListParagraph"/>
        <w:numPr>
          <w:ilvl w:val="1"/>
          <w:numId w:val="26"/>
        </w:numPr>
        <w:tabs>
          <w:tab w:val="left" w:pos="2661"/>
        </w:tabs>
        <w:ind w:right="952"/>
        <w:jc w:val="both"/>
        <w:rPr>
          <w:sz w:val="24"/>
        </w:rPr>
      </w:pPr>
      <w:r>
        <w:rPr>
          <w:sz w:val="24"/>
        </w:rPr>
        <w:t>infrastructure</w:t>
      </w:r>
      <w:r>
        <w:rPr>
          <w:spacing w:val="55"/>
          <w:sz w:val="24"/>
        </w:rPr>
        <w:t xml:space="preserve"> </w:t>
      </w:r>
      <w:r>
        <w:rPr>
          <w:sz w:val="24"/>
        </w:rPr>
        <w:t>used</w:t>
      </w:r>
      <w:r>
        <w:rPr>
          <w:spacing w:val="57"/>
          <w:sz w:val="24"/>
        </w:rPr>
        <w:t xml:space="preserve"> </w:t>
      </w:r>
      <w:r>
        <w:rPr>
          <w:sz w:val="24"/>
        </w:rPr>
        <w:t>for</w:t>
      </w:r>
      <w:r>
        <w:rPr>
          <w:spacing w:val="56"/>
          <w:sz w:val="24"/>
        </w:rPr>
        <w:t xml:space="preserve"> </w:t>
      </w:r>
      <w:r>
        <w:rPr>
          <w:sz w:val="24"/>
        </w:rPr>
        <w:t>transmission</w:t>
      </w:r>
      <w:r>
        <w:rPr>
          <w:spacing w:val="57"/>
          <w:sz w:val="24"/>
        </w:rPr>
        <w:t xml:space="preserve"> </w:t>
      </w:r>
      <w:r>
        <w:rPr>
          <w:sz w:val="24"/>
        </w:rPr>
        <w:t>or</w:t>
      </w:r>
      <w:r>
        <w:rPr>
          <w:spacing w:val="56"/>
          <w:sz w:val="24"/>
        </w:rPr>
        <w:t xml:space="preserve"> </w:t>
      </w:r>
      <w:r>
        <w:rPr>
          <w:sz w:val="24"/>
        </w:rPr>
        <w:t>distribution</w:t>
      </w:r>
      <w:r>
        <w:rPr>
          <w:spacing w:val="57"/>
          <w:sz w:val="24"/>
        </w:rPr>
        <w:t xml:space="preserve"> </w:t>
      </w:r>
      <w:r>
        <w:rPr>
          <w:sz w:val="24"/>
        </w:rPr>
        <w:t>of</w:t>
      </w:r>
      <w:r>
        <w:rPr>
          <w:spacing w:val="55"/>
          <w:sz w:val="24"/>
        </w:rPr>
        <w:t xml:space="preserve"> </w:t>
      </w:r>
      <w:r>
        <w:rPr>
          <w:sz w:val="24"/>
        </w:rPr>
        <w:t>heat/steam/cooling</w:t>
      </w:r>
      <w:r>
        <w:rPr>
          <w:spacing w:val="-57"/>
          <w:sz w:val="24"/>
        </w:rPr>
        <w:t xml:space="preserve"> </w:t>
      </w:r>
      <w:r>
        <w:rPr>
          <w:sz w:val="24"/>
        </w:rPr>
        <w:t>from multiple producers/users, based on use of zero/low carbon heat/steam</w:t>
      </w:r>
      <w:r>
        <w:rPr>
          <w:spacing w:val="1"/>
          <w:sz w:val="24"/>
        </w:rPr>
        <w:t xml:space="preserve"> </w:t>
      </w:r>
      <w:r>
        <w:rPr>
          <w:sz w:val="24"/>
        </w:rPr>
        <w:t>or</w:t>
      </w:r>
      <w:r>
        <w:rPr>
          <w:spacing w:val="-1"/>
          <w:sz w:val="24"/>
        </w:rPr>
        <w:t xml:space="preserve"> </w:t>
      </w:r>
      <w:r>
        <w:rPr>
          <w:sz w:val="24"/>
        </w:rPr>
        <w:t>waste heat from industrial applications;</w:t>
      </w:r>
    </w:p>
    <w:p w14:paraId="4ECF94DF" w14:textId="77777777" w:rsidR="004B799C" w:rsidRDefault="004B799C">
      <w:pPr>
        <w:pStyle w:val="BodyText"/>
        <w:spacing w:before="10"/>
        <w:rPr>
          <w:sz w:val="20"/>
        </w:rPr>
      </w:pPr>
    </w:p>
    <w:p w14:paraId="0C8F0F4C" w14:textId="77777777" w:rsidR="004B799C" w:rsidRDefault="00CA4AAC">
      <w:pPr>
        <w:pStyle w:val="ListParagraph"/>
        <w:numPr>
          <w:ilvl w:val="1"/>
          <w:numId w:val="26"/>
        </w:numPr>
        <w:tabs>
          <w:tab w:val="left" w:pos="2661"/>
        </w:tabs>
        <w:ind w:right="952"/>
        <w:jc w:val="both"/>
        <w:rPr>
          <w:sz w:val="24"/>
        </w:rPr>
      </w:pPr>
      <w:r>
        <w:rPr>
          <w:sz w:val="24"/>
        </w:rPr>
        <w:t>projects of common interest, or Projects of Mutual Interest as defined in</w:t>
      </w:r>
      <w:r>
        <w:rPr>
          <w:spacing w:val="1"/>
          <w:sz w:val="24"/>
        </w:rPr>
        <w:t xml:space="preserve"> </w:t>
      </w:r>
      <w:r>
        <w:rPr>
          <w:sz w:val="24"/>
        </w:rPr>
        <w:t>Article 2 of Regulation (EU) 347/2013</w:t>
      </w:r>
      <w:r>
        <w:rPr>
          <w:spacing w:val="1"/>
          <w:sz w:val="24"/>
        </w:rPr>
        <w:t xml:space="preserve"> </w:t>
      </w:r>
      <w:r>
        <w:rPr>
          <w:sz w:val="24"/>
        </w:rPr>
        <w:t>of the European Parliament and</w:t>
      </w:r>
      <w:r>
        <w:rPr>
          <w:spacing w:val="1"/>
          <w:sz w:val="24"/>
        </w:rPr>
        <w:t xml:space="preserve"> </w:t>
      </w:r>
      <w:r>
        <w:rPr>
          <w:sz w:val="24"/>
        </w:rPr>
        <w:t>of</w:t>
      </w:r>
      <w:r>
        <w:rPr>
          <w:spacing w:val="1"/>
          <w:sz w:val="24"/>
        </w:rPr>
        <w:t xml:space="preserve"> </w:t>
      </w:r>
      <w:r>
        <w:rPr>
          <w:sz w:val="24"/>
        </w:rPr>
        <w:t>the Council and Article 170 of</w:t>
      </w:r>
      <w:r>
        <w:rPr>
          <w:spacing w:val="-1"/>
          <w:sz w:val="24"/>
        </w:rPr>
        <w:t xml:space="preserve"> </w:t>
      </w:r>
      <w:r>
        <w:rPr>
          <w:sz w:val="24"/>
        </w:rPr>
        <w:t>TFEU</w:t>
      </w:r>
      <w:r>
        <w:rPr>
          <w:sz w:val="24"/>
          <w:vertAlign w:val="superscript"/>
        </w:rPr>
        <w:t>34</w:t>
      </w:r>
      <w:r>
        <w:rPr>
          <w:sz w:val="24"/>
        </w:rPr>
        <w:t>.</w:t>
      </w:r>
    </w:p>
    <w:p w14:paraId="674A99BE" w14:textId="77777777" w:rsidR="004B799C" w:rsidRDefault="004B799C">
      <w:pPr>
        <w:pStyle w:val="BodyText"/>
        <w:rPr>
          <w:sz w:val="20"/>
        </w:rPr>
      </w:pPr>
    </w:p>
    <w:p w14:paraId="33F904A3" w14:textId="77777777" w:rsidR="004B799C" w:rsidRDefault="004B799C">
      <w:pPr>
        <w:pStyle w:val="BodyText"/>
        <w:rPr>
          <w:sz w:val="20"/>
        </w:rPr>
      </w:pPr>
    </w:p>
    <w:p w14:paraId="7333A94B" w14:textId="009B354A" w:rsidR="004B799C" w:rsidRDefault="00161D3B">
      <w:pPr>
        <w:pStyle w:val="BodyText"/>
        <w:rPr>
          <w:sz w:val="26"/>
        </w:rPr>
      </w:pPr>
      <w:r>
        <w:rPr>
          <w:noProof/>
        </w:rPr>
        <mc:AlternateContent>
          <mc:Choice Requires="wps">
            <w:drawing>
              <wp:anchor distT="0" distB="0" distL="0" distR="0" simplePos="0" relativeHeight="487621632" behindDoc="1" locked="0" layoutInCell="1" allowOverlap="1" wp14:anchorId="57FF3956" wp14:editId="0B77739E">
                <wp:simplePos x="0" y="0"/>
                <wp:positionH relativeFrom="page">
                  <wp:posOffset>901065</wp:posOffset>
                </wp:positionH>
                <wp:positionV relativeFrom="paragraph">
                  <wp:posOffset>205740</wp:posOffset>
                </wp:positionV>
                <wp:extent cx="1828800" cy="7620"/>
                <wp:effectExtent l="0" t="0" r="0" b="0"/>
                <wp:wrapTopAndBottom/>
                <wp:docPr id="118" name="docshape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928D6D" id="docshape17" o:spid="_x0000_s1026" style="position:absolute;margin-left:70.95pt;margin-top:16.2pt;width:2in;height:.6pt;z-index:-156948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" fillcolor="black" stroked="f">
                <w10:wrap type="topAndBottom" anchorx="page"/>
              </v:rect>
            </w:pict>
          </mc:Fallback>
        </mc:AlternateContent>
      </w:r>
    </w:p>
    <w:p w14:paraId="1FF29869" w14:textId="77777777" w:rsidR="004B799C" w:rsidRDefault="00CA4AAC">
      <w:pPr>
        <w:spacing w:before="103"/>
        <w:ind w:left="1525" w:right="961" w:hanging="567"/>
        <w:jc w:val="both"/>
        <w:rPr>
          <w:sz w:val="20"/>
        </w:rPr>
      </w:pPr>
      <w:r>
        <w:rPr>
          <w:sz w:val="20"/>
          <w:vertAlign w:val="superscript"/>
        </w:rPr>
        <w:t>33</w:t>
      </w:r>
      <w:r>
        <w:rPr>
          <w:spacing w:val="1"/>
          <w:sz w:val="20"/>
        </w:rPr>
        <w:t xml:space="preserve"> </w:t>
      </w:r>
      <w:r>
        <w:rPr>
          <w:sz w:val="20"/>
        </w:rPr>
        <w:t>Directive 2009/31/EC of the European Parliament and of the Council of 23 April 2009 on the geological</w:t>
      </w:r>
      <w:r>
        <w:rPr>
          <w:spacing w:val="1"/>
          <w:sz w:val="20"/>
        </w:rPr>
        <w:t xml:space="preserve"> </w:t>
      </w:r>
      <w:r>
        <w:rPr>
          <w:sz w:val="20"/>
        </w:rPr>
        <w:t>storage</w:t>
      </w:r>
      <w:r>
        <w:rPr>
          <w:spacing w:val="1"/>
          <w:sz w:val="20"/>
        </w:rPr>
        <w:t xml:space="preserve"> </w:t>
      </w:r>
      <w:r>
        <w:rPr>
          <w:sz w:val="20"/>
        </w:rPr>
        <w:t>of</w:t>
      </w:r>
      <w:r>
        <w:rPr>
          <w:spacing w:val="1"/>
          <w:sz w:val="20"/>
        </w:rPr>
        <w:t xml:space="preserve"> </w:t>
      </w:r>
      <w:r>
        <w:rPr>
          <w:sz w:val="20"/>
        </w:rPr>
        <w:t>carbon</w:t>
      </w:r>
      <w:r>
        <w:rPr>
          <w:spacing w:val="1"/>
          <w:sz w:val="20"/>
        </w:rPr>
        <w:t xml:space="preserve"> </w:t>
      </w:r>
      <w:r>
        <w:rPr>
          <w:sz w:val="20"/>
        </w:rPr>
        <w:t>dioxide</w:t>
      </w:r>
      <w:r>
        <w:rPr>
          <w:spacing w:val="1"/>
          <w:sz w:val="20"/>
        </w:rPr>
        <w:t xml:space="preserve"> </w:t>
      </w:r>
      <w:r>
        <w:rPr>
          <w:sz w:val="20"/>
        </w:rPr>
        <w:t>and</w:t>
      </w:r>
      <w:r>
        <w:rPr>
          <w:spacing w:val="1"/>
          <w:sz w:val="20"/>
        </w:rPr>
        <w:t xml:space="preserve"> </w:t>
      </w:r>
      <w:r>
        <w:rPr>
          <w:sz w:val="20"/>
        </w:rPr>
        <w:t>amending</w:t>
      </w:r>
      <w:r>
        <w:rPr>
          <w:spacing w:val="1"/>
          <w:sz w:val="20"/>
        </w:rPr>
        <w:t xml:space="preserve"> </w:t>
      </w:r>
      <w:r>
        <w:rPr>
          <w:sz w:val="20"/>
        </w:rPr>
        <w:t>Council</w:t>
      </w:r>
      <w:r>
        <w:rPr>
          <w:spacing w:val="1"/>
          <w:sz w:val="20"/>
        </w:rPr>
        <w:t xml:space="preserve"> </w:t>
      </w:r>
      <w:r>
        <w:rPr>
          <w:sz w:val="20"/>
        </w:rPr>
        <w:t>Directive</w:t>
      </w:r>
      <w:r>
        <w:rPr>
          <w:spacing w:val="1"/>
          <w:sz w:val="20"/>
        </w:rPr>
        <w:t xml:space="preserve"> </w:t>
      </w:r>
      <w:r>
        <w:rPr>
          <w:sz w:val="20"/>
        </w:rPr>
        <w:t>85/337/EEC,</w:t>
      </w:r>
      <w:r>
        <w:rPr>
          <w:spacing w:val="1"/>
          <w:sz w:val="20"/>
        </w:rPr>
        <w:t xml:space="preserve"> </w:t>
      </w:r>
      <w:r>
        <w:rPr>
          <w:sz w:val="20"/>
        </w:rPr>
        <w:t>European</w:t>
      </w:r>
      <w:r>
        <w:rPr>
          <w:spacing w:val="1"/>
          <w:sz w:val="20"/>
        </w:rPr>
        <w:t xml:space="preserve"> </w:t>
      </w:r>
      <w:r>
        <w:rPr>
          <w:sz w:val="20"/>
        </w:rPr>
        <w:t>Parliament</w:t>
      </w:r>
      <w:r>
        <w:rPr>
          <w:spacing w:val="50"/>
          <w:sz w:val="20"/>
        </w:rPr>
        <w:t xml:space="preserve"> </w:t>
      </w:r>
      <w:r>
        <w:rPr>
          <w:sz w:val="20"/>
        </w:rPr>
        <w:t>and</w:t>
      </w:r>
      <w:r>
        <w:rPr>
          <w:spacing w:val="1"/>
          <w:sz w:val="20"/>
        </w:rPr>
        <w:t xml:space="preserve"> </w:t>
      </w:r>
      <w:r>
        <w:rPr>
          <w:sz w:val="20"/>
        </w:rPr>
        <w:t>Council Directives 2000/60/EC, 2001/80/EC, 2004/35/EC, 2006/12/EC, 2008/1/EC and Regulation (EC)</w:t>
      </w:r>
      <w:r>
        <w:rPr>
          <w:spacing w:val="1"/>
          <w:sz w:val="20"/>
        </w:rPr>
        <w:t xml:space="preserve"> </w:t>
      </w:r>
      <w:r>
        <w:rPr>
          <w:sz w:val="20"/>
        </w:rPr>
        <w:t>No 1013/2006</w:t>
      </w:r>
      <w:r>
        <w:rPr>
          <w:spacing w:val="1"/>
          <w:sz w:val="20"/>
        </w:rPr>
        <w:t xml:space="preserve"> </w:t>
      </w:r>
      <w:r>
        <w:rPr>
          <w:sz w:val="20"/>
        </w:rPr>
        <w:t>(OJ</w:t>
      </w:r>
      <w:r>
        <w:rPr>
          <w:spacing w:val="1"/>
          <w:sz w:val="20"/>
        </w:rPr>
        <w:t xml:space="preserve"> </w:t>
      </w:r>
      <w:r>
        <w:rPr>
          <w:sz w:val="20"/>
        </w:rPr>
        <w:t>L</w:t>
      </w:r>
      <w:r>
        <w:rPr>
          <w:spacing w:val="-2"/>
          <w:sz w:val="20"/>
        </w:rPr>
        <w:t xml:space="preserve"> </w:t>
      </w:r>
      <w:r>
        <w:rPr>
          <w:sz w:val="20"/>
        </w:rPr>
        <w:t>140,</w:t>
      </w:r>
      <w:r>
        <w:rPr>
          <w:spacing w:val="-2"/>
          <w:sz w:val="20"/>
        </w:rPr>
        <w:t xml:space="preserve"> </w:t>
      </w:r>
      <w:r>
        <w:rPr>
          <w:sz w:val="20"/>
        </w:rPr>
        <w:t>5.6.2009,</w:t>
      </w:r>
      <w:r>
        <w:rPr>
          <w:spacing w:val="4"/>
          <w:sz w:val="20"/>
        </w:rPr>
        <w:t xml:space="preserve"> </w:t>
      </w:r>
      <w:r>
        <w:rPr>
          <w:sz w:val="20"/>
        </w:rPr>
        <w:t>p.</w:t>
      </w:r>
      <w:r>
        <w:rPr>
          <w:spacing w:val="-2"/>
          <w:sz w:val="20"/>
        </w:rPr>
        <w:t xml:space="preserve"> </w:t>
      </w:r>
      <w:r>
        <w:rPr>
          <w:sz w:val="20"/>
        </w:rPr>
        <w:t>114).</w:t>
      </w:r>
    </w:p>
    <w:p w14:paraId="38CDB8DB" w14:textId="77777777" w:rsidR="004B799C" w:rsidRDefault="00CA4AAC">
      <w:pPr>
        <w:ind w:left="1525" w:right="953" w:hanging="567"/>
        <w:jc w:val="both"/>
        <w:rPr>
          <w:sz w:val="20"/>
        </w:rPr>
      </w:pPr>
      <w:r>
        <w:rPr>
          <w:sz w:val="20"/>
          <w:vertAlign w:val="superscript"/>
        </w:rPr>
        <w:t>34</w:t>
      </w:r>
      <w:r>
        <w:rPr>
          <w:sz w:val="20"/>
        </w:rPr>
        <w:t xml:space="preserve">  </w:t>
      </w:r>
      <w:r>
        <w:rPr>
          <w:spacing w:val="1"/>
          <w:sz w:val="20"/>
        </w:rPr>
        <w:t xml:space="preserve"> </w:t>
      </w:r>
      <w:r>
        <w:rPr>
          <w:sz w:val="20"/>
        </w:rPr>
        <w:t>Regulation (EU)</w:t>
      </w:r>
      <w:r>
        <w:rPr>
          <w:spacing w:val="50"/>
          <w:sz w:val="20"/>
        </w:rPr>
        <w:t xml:space="preserve"> </w:t>
      </w:r>
      <w:r>
        <w:rPr>
          <w:sz w:val="20"/>
        </w:rPr>
        <w:t>No 347/2013</w:t>
      </w:r>
      <w:r>
        <w:rPr>
          <w:spacing w:val="50"/>
          <w:sz w:val="20"/>
        </w:rPr>
        <w:t xml:space="preserve"> </w:t>
      </w:r>
      <w:r>
        <w:rPr>
          <w:sz w:val="20"/>
        </w:rPr>
        <w:t>of the European Parliament and</w:t>
      </w:r>
      <w:r>
        <w:rPr>
          <w:spacing w:val="50"/>
          <w:sz w:val="20"/>
        </w:rPr>
        <w:t xml:space="preserve"> </w:t>
      </w:r>
      <w:r>
        <w:rPr>
          <w:sz w:val="20"/>
        </w:rPr>
        <w:t>of the Council of 17 April 2013 on</w:t>
      </w:r>
      <w:r>
        <w:rPr>
          <w:spacing w:val="1"/>
          <w:sz w:val="20"/>
        </w:rPr>
        <w:t xml:space="preserve"> </w:t>
      </w:r>
      <w:r>
        <w:rPr>
          <w:sz w:val="20"/>
        </w:rPr>
        <w:t>guidelines</w:t>
      </w:r>
      <w:r>
        <w:rPr>
          <w:spacing w:val="1"/>
          <w:sz w:val="20"/>
        </w:rPr>
        <w:t xml:space="preserve"> </w:t>
      </w:r>
      <w:r>
        <w:rPr>
          <w:sz w:val="20"/>
        </w:rPr>
        <w:t>for</w:t>
      </w:r>
      <w:r>
        <w:rPr>
          <w:spacing w:val="1"/>
          <w:sz w:val="20"/>
        </w:rPr>
        <w:t xml:space="preserve"> </w:t>
      </w:r>
      <w:r>
        <w:rPr>
          <w:sz w:val="20"/>
        </w:rPr>
        <w:t>trans-European</w:t>
      </w:r>
      <w:r>
        <w:rPr>
          <w:spacing w:val="1"/>
          <w:sz w:val="20"/>
        </w:rPr>
        <w:t xml:space="preserve"> </w:t>
      </w:r>
      <w:r>
        <w:rPr>
          <w:sz w:val="20"/>
        </w:rPr>
        <w:t>energy</w:t>
      </w:r>
      <w:r>
        <w:rPr>
          <w:spacing w:val="1"/>
          <w:sz w:val="20"/>
        </w:rPr>
        <w:t xml:space="preserve"> </w:t>
      </w:r>
      <w:r>
        <w:rPr>
          <w:sz w:val="20"/>
        </w:rPr>
        <w:t>infrastructure</w:t>
      </w:r>
      <w:r>
        <w:rPr>
          <w:spacing w:val="1"/>
          <w:sz w:val="20"/>
        </w:rPr>
        <w:t xml:space="preserve"> </w:t>
      </w:r>
      <w:r>
        <w:rPr>
          <w:sz w:val="20"/>
        </w:rPr>
        <w:t>and</w:t>
      </w:r>
      <w:r>
        <w:rPr>
          <w:spacing w:val="1"/>
          <w:sz w:val="20"/>
        </w:rPr>
        <w:t xml:space="preserve"> </w:t>
      </w:r>
      <w:r>
        <w:rPr>
          <w:sz w:val="20"/>
        </w:rPr>
        <w:t>repealing</w:t>
      </w:r>
      <w:r>
        <w:rPr>
          <w:spacing w:val="1"/>
          <w:sz w:val="20"/>
        </w:rPr>
        <w:t xml:space="preserve"> </w:t>
      </w:r>
      <w:r>
        <w:rPr>
          <w:sz w:val="20"/>
        </w:rPr>
        <w:t>Decision</w:t>
      </w:r>
      <w:r>
        <w:rPr>
          <w:spacing w:val="1"/>
          <w:sz w:val="20"/>
        </w:rPr>
        <w:t xml:space="preserve"> </w:t>
      </w:r>
      <w:r>
        <w:rPr>
          <w:sz w:val="20"/>
        </w:rPr>
        <w:t>No</w:t>
      </w:r>
      <w:r>
        <w:rPr>
          <w:spacing w:val="1"/>
          <w:sz w:val="20"/>
        </w:rPr>
        <w:t xml:space="preserve"> </w:t>
      </w:r>
      <w:r>
        <w:rPr>
          <w:sz w:val="20"/>
        </w:rPr>
        <w:t>1364/2006/EC</w:t>
      </w:r>
      <w:r>
        <w:rPr>
          <w:spacing w:val="1"/>
          <w:sz w:val="20"/>
        </w:rPr>
        <w:t xml:space="preserve"> </w:t>
      </w:r>
      <w:r>
        <w:rPr>
          <w:sz w:val="20"/>
        </w:rPr>
        <w:t>and</w:t>
      </w:r>
      <w:r>
        <w:rPr>
          <w:spacing w:val="1"/>
          <w:sz w:val="20"/>
        </w:rPr>
        <w:t xml:space="preserve"> </w:t>
      </w:r>
      <w:r>
        <w:rPr>
          <w:sz w:val="20"/>
        </w:rPr>
        <w:t>amending</w:t>
      </w:r>
      <w:r>
        <w:rPr>
          <w:spacing w:val="1"/>
          <w:sz w:val="20"/>
        </w:rPr>
        <w:t xml:space="preserve"> </w:t>
      </w:r>
      <w:r>
        <w:rPr>
          <w:sz w:val="20"/>
        </w:rPr>
        <w:t>Regulations</w:t>
      </w:r>
      <w:r>
        <w:rPr>
          <w:spacing w:val="1"/>
          <w:sz w:val="20"/>
        </w:rPr>
        <w:t xml:space="preserve"> </w:t>
      </w:r>
      <w:r>
        <w:rPr>
          <w:sz w:val="20"/>
        </w:rPr>
        <w:t>(EC)</w:t>
      </w:r>
      <w:r>
        <w:rPr>
          <w:spacing w:val="1"/>
          <w:sz w:val="20"/>
        </w:rPr>
        <w:t xml:space="preserve"> </w:t>
      </w:r>
      <w:r>
        <w:rPr>
          <w:sz w:val="20"/>
        </w:rPr>
        <w:t>No</w:t>
      </w:r>
      <w:r>
        <w:rPr>
          <w:spacing w:val="1"/>
          <w:sz w:val="20"/>
        </w:rPr>
        <w:t xml:space="preserve"> </w:t>
      </w:r>
      <w:r>
        <w:rPr>
          <w:sz w:val="20"/>
        </w:rPr>
        <w:t>713/2009,</w:t>
      </w:r>
      <w:r>
        <w:rPr>
          <w:spacing w:val="1"/>
          <w:sz w:val="20"/>
        </w:rPr>
        <w:t xml:space="preserve"> </w:t>
      </w:r>
      <w:r>
        <w:rPr>
          <w:sz w:val="20"/>
        </w:rPr>
        <w:t>(EC)</w:t>
      </w:r>
      <w:r>
        <w:rPr>
          <w:spacing w:val="1"/>
          <w:sz w:val="20"/>
        </w:rPr>
        <w:t xml:space="preserve"> </w:t>
      </w:r>
      <w:r>
        <w:rPr>
          <w:sz w:val="20"/>
        </w:rPr>
        <w:t>No</w:t>
      </w:r>
      <w:r>
        <w:rPr>
          <w:spacing w:val="1"/>
          <w:sz w:val="20"/>
        </w:rPr>
        <w:t xml:space="preserve"> </w:t>
      </w:r>
      <w:r>
        <w:rPr>
          <w:sz w:val="20"/>
        </w:rPr>
        <w:t>714/2009</w:t>
      </w:r>
      <w:r>
        <w:rPr>
          <w:spacing w:val="1"/>
          <w:sz w:val="20"/>
        </w:rPr>
        <w:t xml:space="preserve"> </w:t>
      </w:r>
      <w:r>
        <w:rPr>
          <w:sz w:val="20"/>
        </w:rPr>
        <w:t>and</w:t>
      </w:r>
      <w:r>
        <w:rPr>
          <w:spacing w:val="1"/>
          <w:sz w:val="20"/>
        </w:rPr>
        <w:t xml:space="preserve"> </w:t>
      </w:r>
      <w:r>
        <w:rPr>
          <w:sz w:val="20"/>
        </w:rPr>
        <w:t>(EC)</w:t>
      </w:r>
      <w:r>
        <w:rPr>
          <w:spacing w:val="1"/>
          <w:sz w:val="20"/>
        </w:rPr>
        <w:t xml:space="preserve"> </w:t>
      </w:r>
      <w:r>
        <w:rPr>
          <w:sz w:val="20"/>
        </w:rPr>
        <w:t>No</w:t>
      </w:r>
      <w:r>
        <w:rPr>
          <w:spacing w:val="1"/>
          <w:sz w:val="20"/>
        </w:rPr>
        <w:t xml:space="preserve"> </w:t>
      </w:r>
      <w:r>
        <w:rPr>
          <w:sz w:val="20"/>
        </w:rPr>
        <w:t>715/2009</w:t>
      </w:r>
      <w:r>
        <w:rPr>
          <w:spacing w:val="1"/>
          <w:sz w:val="20"/>
        </w:rPr>
        <w:t xml:space="preserve"> </w:t>
      </w:r>
      <w:r>
        <w:rPr>
          <w:sz w:val="20"/>
        </w:rPr>
        <w:t>(OJ</w:t>
      </w:r>
      <w:r>
        <w:rPr>
          <w:spacing w:val="1"/>
          <w:sz w:val="20"/>
        </w:rPr>
        <w:t xml:space="preserve"> </w:t>
      </w:r>
      <w:r>
        <w:rPr>
          <w:sz w:val="20"/>
        </w:rPr>
        <w:t>L</w:t>
      </w:r>
      <w:r>
        <w:rPr>
          <w:spacing w:val="1"/>
          <w:sz w:val="20"/>
        </w:rPr>
        <w:t xml:space="preserve"> </w:t>
      </w:r>
      <w:r>
        <w:rPr>
          <w:sz w:val="20"/>
        </w:rPr>
        <w:t>115,</w:t>
      </w:r>
      <w:r>
        <w:rPr>
          <w:spacing w:val="1"/>
          <w:sz w:val="20"/>
        </w:rPr>
        <w:t xml:space="preserve"> </w:t>
      </w:r>
      <w:r>
        <w:rPr>
          <w:sz w:val="20"/>
        </w:rPr>
        <w:t>25.4.2013, p.</w:t>
      </w:r>
      <w:r>
        <w:rPr>
          <w:spacing w:val="-2"/>
          <w:sz w:val="20"/>
        </w:rPr>
        <w:t xml:space="preserve"> </w:t>
      </w:r>
      <w:r>
        <w:rPr>
          <w:sz w:val="20"/>
        </w:rPr>
        <w:t>39).</w:t>
      </w:r>
    </w:p>
    <w:p w14:paraId="473972B0" w14:textId="77777777" w:rsidR="004B799C" w:rsidRDefault="004B799C">
      <w:pPr>
        <w:jc w:val="both"/>
        <w:rPr>
          <w:sz w:val="20"/>
        </w:rPr>
        <w:sectPr w:rsidR="004B799C">
          <w:pgSz w:w="11910" w:h="16840"/>
          <w:pgMar w:top="1020" w:right="460" w:bottom="1620" w:left="460" w:header="0" w:footer="1426" w:gutter="0"/>
          <w:cols w:space="720"/>
        </w:sectPr>
      </w:pPr>
    </w:p>
    <w:p w14:paraId="01F1AE92" w14:textId="77777777" w:rsidR="004B799C" w:rsidRDefault="00CA4AAC">
      <w:pPr>
        <w:pStyle w:val="ListParagraph"/>
        <w:numPr>
          <w:ilvl w:val="1"/>
          <w:numId w:val="26"/>
        </w:numPr>
        <w:tabs>
          <w:tab w:val="left" w:pos="2661"/>
        </w:tabs>
        <w:spacing w:before="72"/>
        <w:ind w:right="954"/>
        <w:jc w:val="both"/>
        <w:rPr>
          <w:sz w:val="24"/>
        </w:rPr>
      </w:pPr>
      <w:r>
        <w:rPr>
          <w:sz w:val="24"/>
        </w:rPr>
        <w:lastRenderedPageBreak/>
        <w:t>other</w:t>
      </w:r>
      <w:r>
        <w:rPr>
          <w:spacing w:val="1"/>
          <w:sz w:val="24"/>
        </w:rPr>
        <w:t xml:space="preserve"> </w:t>
      </w:r>
      <w:r>
        <w:rPr>
          <w:sz w:val="24"/>
        </w:rPr>
        <w:t>infrastructure</w:t>
      </w:r>
      <w:r>
        <w:rPr>
          <w:spacing w:val="1"/>
          <w:sz w:val="24"/>
        </w:rPr>
        <w:t xml:space="preserve"> </w:t>
      </w:r>
      <w:r>
        <w:rPr>
          <w:sz w:val="24"/>
        </w:rPr>
        <w:t>categories,</w:t>
      </w:r>
      <w:r>
        <w:rPr>
          <w:spacing w:val="1"/>
          <w:sz w:val="24"/>
        </w:rPr>
        <w:t xml:space="preserve"> </w:t>
      </w:r>
      <w:r>
        <w:rPr>
          <w:sz w:val="24"/>
        </w:rPr>
        <w:t>concerning</w:t>
      </w:r>
      <w:r>
        <w:rPr>
          <w:spacing w:val="1"/>
          <w:sz w:val="24"/>
        </w:rPr>
        <w:t xml:space="preserve"> </w:t>
      </w:r>
      <w:r>
        <w:rPr>
          <w:sz w:val="24"/>
        </w:rPr>
        <w:t>infrastructure</w:t>
      </w:r>
      <w:r>
        <w:rPr>
          <w:spacing w:val="1"/>
          <w:sz w:val="24"/>
        </w:rPr>
        <w:t xml:space="preserve"> </w:t>
      </w:r>
      <w:r>
        <w:rPr>
          <w:sz w:val="24"/>
        </w:rPr>
        <w:t>that</w:t>
      </w:r>
      <w:r>
        <w:rPr>
          <w:spacing w:val="1"/>
          <w:sz w:val="24"/>
        </w:rPr>
        <w:t xml:space="preserve"> </w:t>
      </w:r>
      <w:r>
        <w:rPr>
          <w:sz w:val="24"/>
        </w:rPr>
        <w:t>enables</w:t>
      </w:r>
      <w:r>
        <w:rPr>
          <w:spacing w:val="-57"/>
          <w:sz w:val="24"/>
        </w:rPr>
        <w:t xml:space="preserve"> </w:t>
      </w:r>
      <w:r>
        <w:rPr>
          <w:sz w:val="24"/>
        </w:rPr>
        <w:t>physical</w:t>
      </w:r>
      <w:r>
        <w:rPr>
          <w:spacing w:val="1"/>
          <w:sz w:val="24"/>
        </w:rPr>
        <w:t xml:space="preserve"> </w:t>
      </w:r>
      <w:r>
        <w:rPr>
          <w:sz w:val="24"/>
        </w:rPr>
        <w:t>or</w:t>
      </w:r>
      <w:r>
        <w:rPr>
          <w:spacing w:val="1"/>
          <w:sz w:val="24"/>
        </w:rPr>
        <w:t xml:space="preserve"> </w:t>
      </w:r>
      <w:r>
        <w:rPr>
          <w:sz w:val="24"/>
        </w:rPr>
        <w:t>wireless</w:t>
      </w:r>
      <w:r>
        <w:rPr>
          <w:spacing w:val="1"/>
          <w:sz w:val="24"/>
        </w:rPr>
        <w:t xml:space="preserve"> </w:t>
      </w:r>
      <w:r>
        <w:rPr>
          <w:sz w:val="24"/>
        </w:rPr>
        <w:t>connection</w:t>
      </w:r>
      <w:r>
        <w:rPr>
          <w:spacing w:val="1"/>
          <w:sz w:val="24"/>
        </w:rPr>
        <w:t xml:space="preserve"> </w:t>
      </w:r>
      <w:r>
        <w:rPr>
          <w:sz w:val="24"/>
        </w:rPr>
        <w:t>of</w:t>
      </w:r>
      <w:r>
        <w:rPr>
          <w:spacing w:val="1"/>
          <w:sz w:val="24"/>
        </w:rPr>
        <w:t xml:space="preserve"> </w:t>
      </w:r>
      <w:r>
        <w:rPr>
          <w:sz w:val="24"/>
        </w:rPr>
        <w:t>zero/low</w:t>
      </w:r>
      <w:r>
        <w:rPr>
          <w:spacing w:val="1"/>
          <w:sz w:val="24"/>
        </w:rPr>
        <w:t xml:space="preserve"> </w:t>
      </w:r>
      <w:r>
        <w:rPr>
          <w:sz w:val="24"/>
        </w:rPr>
        <w:t>carbon</w:t>
      </w:r>
      <w:r>
        <w:rPr>
          <w:spacing w:val="1"/>
          <w:sz w:val="24"/>
        </w:rPr>
        <w:t xml:space="preserve"> </w:t>
      </w:r>
      <w:r>
        <w:rPr>
          <w:sz w:val="24"/>
        </w:rPr>
        <w:t>energy</w:t>
      </w:r>
      <w:r>
        <w:rPr>
          <w:spacing w:val="1"/>
          <w:sz w:val="24"/>
        </w:rPr>
        <w:t xml:space="preserve"> </w:t>
      </w:r>
      <w:r>
        <w:rPr>
          <w:sz w:val="24"/>
        </w:rPr>
        <w:t>between</w:t>
      </w:r>
      <w:r>
        <w:rPr>
          <w:spacing w:val="1"/>
          <w:sz w:val="24"/>
        </w:rPr>
        <w:t xml:space="preserve"> </w:t>
      </w:r>
      <w:r>
        <w:rPr>
          <w:sz w:val="24"/>
        </w:rPr>
        <w:t>producers</w:t>
      </w:r>
      <w:r>
        <w:rPr>
          <w:spacing w:val="47"/>
          <w:sz w:val="24"/>
        </w:rPr>
        <w:t xml:space="preserve"> </w:t>
      </w:r>
      <w:r>
        <w:rPr>
          <w:sz w:val="24"/>
        </w:rPr>
        <w:t>and</w:t>
      </w:r>
      <w:r>
        <w:rPr>
          <w:spacing w:val="46"/>
          <w:sz w:val="24"/>
        </w:rPr>
        <w:t xml:space="preserve"> </w:t>
      </w:r>
      <w:r>
        <w:rPr>
          <w:sz w:val="24"/>
        </w:rPr>
        <w:t>users</w:t>
      </w:r>
      <w:r>
        <w:rPr>
          <w:spacing w:val="46"/>
          <w:sz w:val="24"/>
        </w:rPr>
        <w:t xml:space="preserve"> </w:t>
      </w:r>
      <w:r>
        <w:rPr>
          <w:sz w:val="24"/>
        </w:rPr>
        <w:t>from</w:t>
      </w:r>
      <w:r>
        <w:rPr>
          <w:spacing w:val="46"/>
          <w:sz w:val="24"/>
        </w:rPr>
        <w:t xml:space="preserve"> </w:t>
      </w:r>
      <w:r>
        <w:rPr>
          <w:sz w:val="24"/>
        </w:rPr>
        <w:t>multiple</w:t>
      </w:r>
      <w:r>
        <w:rPr>
          <w:spacing w:val="46"/>
          <w:sz w:val="24"/>
        </w:rPr>
        <w:t xml:space="preserve"> </w:t>
      </w:r>
      <w:r>
        <w:rPr>
          <w:sz w:val="24"/>
        </w:rPr>
        <w:t>access</w:t>
      </w:r>
      <w:r>
        <w:rPr>
          <w:spacing w:val="47"/>
          <w:sz w:val="24"/>
        </w:rPr>
        <w:t xml:space="preserve"> </w:t>
      </w:r>
      <w:r>
        <w:rPr>
          <w:sz w:val="24"/>
        </w:rPr>
        <w:t>and</w:t>
      </w:r>
      <w:r>
        <w:rPr>
          <w:spacing w:val="46"/>
          <w:sz w:val="24"/>
        </w:rPr>
        <w:t xml:space="preserve"> </w:t>
      </w:r>
      <w:r>
        <w:rPr>
          <w:sz w:val="24"/>
        </w:rPr>
        <w:t>exit</w:t>
      </w:r>
      <w:r>
        <w:rPr>
          <w:spacing w:val="46"/>
          <w:sz w:val="24"/>
        </w:rPr>
        <w:t xml:space="preserve"> </w:t>
      </w:r>
      <w:r>
        <w:rPr>
          <w:sz w:val="24"/>
        </w:rPr>
        <w:t>points</w:t>
      </w:r>
      <w:r>
        <w:rPr>
          <w:spacing w:val="47"/>
          <w:sz w:val="24"/>
        </w:rPr>
        <w:t xml:space="preserve"> </w:t>
      </w:r>
      <w:r>
        <w:rPr>
          <w:sz w:val="24"/>
        </w:rPr>
        <w:t>and</w:t>
      </w:r>
      <w:r>
        <w:rPr>
          <w:spacing w:val="46"/>
          <w:sz w:val="24"/>
        </w:rPr>
        <w:t xml:space="preserve"> </w:t>
      </w:r>
      <w:r>
        <w:rPr>
          <w:sz w:val="24"/>
        </w:rPr>
        <w:t>which</w:t>
      </w:r>
      <w:r>
        <w:rPr>
          <w:spacing w:val="46"/>
          <w:sz w:val="24"/>
        </w:rPr>
        <w:t xml:space="preserve"> </w:t>
      </w:r>
      <w:r>
        <w:rPr>
          <w:sz w:val="24"/>
        </w:rPr>
        <w:t>are</w:t>
      </w:r>
      <w:r>
        <w:rPr>
          <w:spacing w:val="-58"/>
          <w:sz w:val="24"/>
        </w:rPr>
        <w:t xml:space="preserve"> </w:t>
      </w:r>
      <w:r>
        <w:rPr>
          <w:sz w:val="24"/>
        </w:rPr>
        <w:t>open</w:t>
      </w:r>
      <w:r>
        <w:rPr>
          <w:spacing w:val="1"/>
          <w:sz w:val="24"/>
        </w:rPr>
        <w:t xml:space="preserve"> </w:t>
      </w:r>
      <w:r>
        <w:rPr>
          <w:sz w:val="24"/>
        </w:rPr>
        <w:t>to</w:t>
      </w:r>
      <w:r>
        <w:rPr>
          <w:spacing w:val="1"/>
          <w:sz w:val="24"/>
        </w:rPr>
        <w:t xml:space="preserve"> </w:t>
      </w:r>
      <w:r>
        <w:rPr>
          <w:sz w:val="24"/>
        </w:rPr>
        <w:t>access</w:t>
      </w:r>
      <w:r>
        <w:rPr>
          <w:spacing w:val="1"/>
          <w:sz w:val="24"/>
        </w:rPr>
        <w:t xml:space="preserve"> </w:t>
      </w:r>
      <w:r>
        <w:rPr>
          <w:sz w:val="24"/>
        </w:rPr>
        <w:t>by</w:t>
      </w:r>
      <w:r>
        <w:rPr>
          <w:spacing w:val="1"/>
          <w:sz w:val="24"/>
        </w:rPr>
        <w:t xml:space="preserve"> </w:t>
      </w:r>
      <w:r>
        <w:rPr>
          <w:sz w:val="24"/>
        </w:rPr>
        <w:t>third</w:t>
      </w:r>
      <w:r>
        <w:rPr>
          <w:spacing w:val="1"/>
          <w:sz w:val="24"/>
        </w:rPr>
        <w:t xml:space="preserve"> </w:t>
      </w:r>
      <w:r>
        <w:rPr>
          <w:sz w:val="24"/>
        </w:rPr>
        <w:t>parties</w:t>
      </w:r>
      <w:r>
        <w:rPr>
          <w:spacing w:val="1"/>
          <w:sz w:val="24"/>
        </w:rPr>
        <w:t xml:space="preserve"> </w:t>
      </w:r>
      <w:r>
        <w:rPr>
          <w:sz w:val="24"/>
        </w:rPr>
        <w:t>not</w:t>
      </w:r>
      <w:r>
        <w:rPr>
          <w:spacing w:val="1"/>
          <w:sz w:val="24"/>
        </w:rPr>
        <w:t xml:space="preserve"> </w:t>
      </w:r>
      <w:r>
        <w:rPr>
          <w:sz w:val="24"/>
        </w:rPr>
        <w:t>belonging</w:t>
      </w:r>
      <w:r>
        <w:rPr>
          <w:spacing w:val="1"/>
          <w:sz w:val="24"/>
        </w:rPr>
        <w:t xml:space="preserve"> </w:t>
      </w:r>
      <w:r>
        <w:rPr>
          <w:sz w:val="24"/>
        </w:rPr>
        <w:t>to</w:t>
      </w:r>
      <w:r>
        <w:rPr>
          <w:spacing w:val="1"/>
          <w:sz w:val="24"/>
        </w:rPr>
        <w:t xml:space="preserve"> </w:t>
      </w:r>
      <w:r>
        <w:rPr>
          <w:sz w:val="24"/>
        </w:rPr>
        <w:t>the</w:t>
      </w:r>
      <w:r>
        <w:rPr>
          <w:spacing w:val="1"/>
          <w:sz w:val="24"/>
        </w:rPr>
        <w:t xml:space="preserve"> </w:t>
      </w:r>
      <w:r>
        <w:rPr>
          <w:sz w:val="24"/>
        </w:rPr>
        <w:t>infrastructure</w:t>
      </w:r>
      <w:r>
        <w:rPr>
          <w:spacing w:val="1"/>
          <w:sz w:val="24"/>
        </w:rPr>
        <w:t xml:space="preserve"> </w:t>
      </w:r>
      <w:r>
        <w:rPr>
          <w:sz w:val="24"/>
        </w:rPr>
        <w:t>owner/manager</w:t>
      </w:r>
      <w:r>
        <w:rPr>
          <w:spacing w:val="-1"/>
          <w:sz w:val="24"/>
        </w:rPr>
        <w:t xml:space="preserve"> </w:t>
      </w:r>
      <w:r>
        <w:rPr>
          <w:sz w:val="24"/>
        </w:rPr>
        <w:t>undertakings;</w:t>
      </w:r>
    </w:p>
    <w:p w14:paraId="2FC2C858" w14:textId="77777777" w:rsidR="004B799C" w:rsidRDefault="004B799C">
      <w:pPr>
        <w:pStyle w:val="BodyText"/>
        <w:spacing w:before="10"/>
        <w:rPr>
          <w:sz w:val="20"/>
        </w:rPr>
      </w:pPr>
    </w:p>
    <w:p w14:paraId="5E8C9F60" w14:textId="77777777" w:rsidR="004B799C" w:rsidRDefault="00CA4AAC">
      <w:pPr>
        <w:pStyle w:val="BodyText"/>
        <w:ind w:left="2091" w:right="953"/>
        <w:jc w:val="both"/>
      </w:pPr>
      <w:r>
        <w:t xml:space="preserve">Assets listed under points (a) to (g) which are built for one or a small group of </w:t>
      </w:r>
      <w:r>
        <w:rPr>
          <w:i/>
        </w:rPr>
        <w:t>ex</w:t>
      </w:r>
      <w:r>
        <w:rPr>
          <w:i/>
          <w:spacing w:val="1"/>
        </w:rPr>
        <w:t xml:space="preserve"> </w:t>
      </w:r>
      <w:r>
        <w:rPr>
          <w:i/>
        </w:rPr>
        <w:t xml:space="preserve">ante </w:t>
      </w:r>
      <w:r>
        <w:t>identified users and tailored to their needs (‘dedicated infrastructure’) do not</w:t>
      </w:r>
      <w:r>
        <w:rPr>
          <w:spacing w:val="1"/>
        </w:rPr>
        <w:t xml:space="preserve"> </w:t>
      </w:r>
      <w:r>
        <w:t>qualify</w:t>
      </w:r>
      <w:r>
        <w:rPr>
          <w:spacing w:val="-4"/>
        </w:rPr>
        <w:t xml:space="preserve"> </w:t>
      </w:r>
      <w:r>
        <w:t>as energy</w:t>
      </w:r>
      <w:r>
        <w:rPr>
          <w:spacing w:val="-5"/>
        </w:rPr>
        <w:t xml:space="preserve"> </w:t>
      </w:r>
      <w:r>
        <w:t>infrastructure.</w:t>
      </w:r>
    </w:p>
    <w:p w14:paraId="53CB1AB0" w14:textId="77777777" w:rsidR="004B799C" w:rsidRDefault="004B799C">
      <w:pPr>
        <w:pStyle w:val="BodyText"/>
        <w:spacing w:before="10"/>
        <w:rPr>
          <w:sz w:val="20"/>
        </w:rPr>
      </w:pPr>
    </w:p>
    <w:p w14:paraId="31CBB299" w14:textId="77777777" w:rsidR="004B799C" w:rsidRDefault="00CA4AAC" w:rsidP="40DEBF3B">
      <w:pPr>
        <w:pStyle w:val="ListParagraph"/>
        <w:numPr>
          <w:ilvl w:val="0"/>
          <w:numId w:val="26"/>
        </w:numPr>
        <w:tabs>
          <w:tab w:val="left" w:pos="2092"/>
        </w:tabs>
        <w:ind w:right="962" w:hanging="773"/>
        <w:jc w:val="both"/>
        <w:rPr>
          <w:sz w:val="24"/>
          <w:szCs w:val="24"/>
        </w:rPr>
      </w:pPr>
      <w:r w:rsidRPr="40DEBF3B">
        <w:rPr>
          <w:sz w:val="24"/>
          <w:szCs w:val="24"/>
        </w:rPr>
        <w:t>‘energy</w:t>
      </w:r>
      <w:r w:rsidRPr="40DEBF3B">
        <w:rPr>
          <w:spacing w:val="1"/>
          <w:sz w:val="24"/>
          <w:szCs w:val="24"/>
        </w:rPr>
        <w:t xml:space="preserve"> </w:t>
      </w:r>
      <w:r w:rsidRPr="40DEBF3B">
        <w:rPr>
          <w:sz w:val="24"/>
          <w:szCs w:val="24"/>
        </w:rPr>
        <w:t>performance’</w:t>
      </w:r>
      <w:r w:rsidRPr="40DEBF3B">
        <w:rPr>
          <w:spacing w:val="1"/>
          <w:sz w:val="24"/>
          <w:szCs w:val="24"/>
        </w:rPr>
        <w:t xml:space="preserve"> </w:t>
      </w:r>
      <w:r w:rsidRPr="40DEBF3B">
        <w:rPr>
          <w:sz w:val="24"/>
          <w:szCs w:val="24"/>
        </w:rPr>
        <w:t>means</w:t>
      </w:r>
      <w:r w:rsidRPr="40DEBF3B">
        <w:rPr>
          <w:spacing w:val="1"/>
          <w:sz w:val="24"/>
          <w:szCs w:val="24"/>
        </w:rPr>
        <w:t xml:space="preserve"> </w:t>
      </w:r>
      <w:r w:rsidRPr="40DEBF3B">
        <w:rPr>
          <w:sz w:val="24"/>
          <w:szCs w:val="24"/>
        </w:rPr>
        <w:t>energy performance</w:t>
      </w:r>
      <w:r w:rsidRPr="40DEBF3B">
        <w:rPr>
          <w:spacing w:val="1"/>
          <w:sz w:val="24"/>
          <w:szCs w:val="24"/>
        </w:rPr>
        <w:t xml:space="preserve"> </w:t>
      </w:r>
      <w:r w:rsidRPr="40DEBF3B">
        <w:rPr>
          <w:sz w:val="24"/>
          <w:szCs w:val="24"/>
        </w:rPr>
        <w:t>of</w:t>
      </w:r>
      <w:r w:rsidRPr="40DEBF3B">
        <w:rPr>
          <w:spacing w:val="1"/>
          <w:sz w:val="24"/>
          <w:szCs w:val="24"/>
        </w:rPr>
        <w:t xml:space="preserve"> </w:t>
      </w:r>
      <w:r w:rsidRPr="40DEBF3B">
        <w:rPr>
          <w:sz w:val="24"/>
          <w:szCs w:val="24"/>
        </w:rPr>
        <w:t>a</w:t>
      </w:r>
      <w:r w:rsidRPr="40DEBF3B">
        <w:rPr>
          <w:spacing w:val="1"/>
          <w:sz w:val="24"/>
          <w:szCs w:val="24"/>
        </w:rPr>
        <w:t xml:space="preserve"> </w:t>
      </w:r>
      <w:r w:rsidRPr="40DEBF3B">
        <w:rPr>
          <w:sz w:val="24"/>
          <w:szCs w:val="24"/>
        </w:rPr>
        <w:t>building</w:t>
      </w:r>
      <w:r w:rsidRPr="40DEBF3B">
        <w:rPr>
          <w:spacing w:val="1"/>
          <w:sz w:val="24"/>
          <w:szCs w:val="24"/>
        </w:rPr>
        <w:t xml:space="preserve"> </w:t>
      </w:r>
      <w:r w:rsidRPr="40DEBF3B">
        <w:rPr>
          <w:sz w:val="24"/>
          <w:szCs w:val="24"/>
        </w:rPr>
        <w:t>as</w:t>
      </w:r>
      <w:r w:rsidRPr="40DEBF3B">
        <w:rPr>
          <w:spacing w:val="1"/>
          <w:sz w:val="24"/>
          <w:szCs w:val="24"/>
        </w:rPr>
        <w:t xml:space="preserve"> </w:t>
      </w:r>
      <w:r w:rsidRPr="40DEBF3B">
        <w:rPr>
          <w:sz w:val="24"/>
          <w:szCs w:val="24"/>
        </w:rPr>
        <w:t>defined</w:t>
      </w:r>
      <w:r w:rsidRPr="40DEBF3B">
        <w:rPr>
          <w:spacing w:val="1"/>
          <w:sz w:val="24"/>
          <w:szCs w:val="24"/>
        </w:rPr>
        <w:t xml:space="preserve"> </w:t>
      </w:r>
      <w:r w:rsidRPr="40DEBF3B">
        <w:rPr>
          <w:sz w:val="24"/>
          <w:szCs w:val="24"/>
        </w:rPr>
        <w:t>in</w:t>
      </w:r>
      <w:r w:rsidRPr="40DEBF3B">
        <w:rPr>
          <w:spacing w:val="1"/>
          <w:sz w:val="24"/>
          <w:szCs w:val="24"/>
        </w:rPr>
        <w:t xml:space="preserve"> </w:t>
      </w:r>
      <w:r w:rsidRPr="40DEBF3B">
        <w:rPr>
          <w:sz w:val="24"/>
          <w:szCs w:val="24"/>
        </w:rPr>
        <w:t>Article</w:t>
      </w:r>
      <w:r w:rsidRPr="40DEBF3B">
        <w:rPr>
          <w:spacing w:val="26"/>
          <w:sz w:val="24"/>
          <w:szCs w:val="24"/>
        </w:rPr>
        <w:t xml:space="preserve"> </w:t>
      </w:r>
      <w:r w:rsidRPr="40DEBF3B">
        <w:rPr>
          <w:sz w:val="24"/>
          <w:szCs w:val="24"/>
        </w:rPr>
        <w:t>2,</w:t>
      </w:r>
      <w:r w:rsidRPr="40DEBF3B">
        <w:rPr>
          <w:spacing w:val="27"/>
          <w:sz w:val="24"/>
          <w:szCs w:val="24"/>
        </w:rPr>
        <w:t xml:space="preserve"> </w:t>
      </w:r>
      <w:r w:rsidRPr="40DEBF3B">
        <w:rPr>
          <w:sz w:val="24"/>
          <w:szCs w:val="24"/>
        </w:rPr>
        <w:t>point</w:t>
      </w:r>
      <w:r w:rsidRPr="40DEBF3B">
        <w:rPr>
          <w:spacing w:val="27"/>
          <w:sz w:val="24"/>
          <w:szCs w:val="24"/>
        </w:rPr>
        <w:t xml:space="preserve"> </w:t>
      </w:r>
      <w:r w:rsidRPr="40DEBF3B">
        <w:rPr>
          <w:sz w:val="24"/>
          <w:szCs w:val="24"/>
        </w:rPr>
        <w:t>(4)</w:t>
      </w:r>
      <w:r w:rsidRPr="40DEBF3B">
        <w:rPr>
          <w:spacing w:val="26"/>
          <w:sz w:val="24"/>
          <w:szCs w:val="24"/>
        </w:rPr>
        <w:t xml:space="preserve"> </w:t>
      </w:r>
      <w:r w:rsidRPr="40DEBF3B">
        <w:rPr>
          <w:sz w:val="24"/>
          <w:szCs w:val="24"/>
        </w:rPr>
        <w:t>of</w:t>
      </w:r>
      <w:r w:rsidRPr="40DEBF3B">
        <w:rPr>
          <w:spacing w:val="25"/>
          <w:sz w:val="24"/>
          <w:szCs w:val="24"/>
        </w:rPr>
        <w:t xml:space="preserve"> </w:t>
      </w:r>
      <w:r w:rsidRPr="40DEBF3B">
        <w:rPr>
          <w:sz w:val="24"/>
          <w:szCs w:val="24"/>
        </w:rPr>
        <w:t>Directive</w:t>
      </w:r>
      <w:r w:rsidRPr="40DEBF3B">
        <w:rPr>
          <w:spacing w:val="26"/>
          <w:sz w:val="24"/>
          <w:szCs w:val="24"/>
        </w:rPr>
        <w:t xml:space="preserve"> </w:t>
      </w:r>
      <w:r w:rsidRPr="40DEBF3B">
        <w:rPr>
          <w:sz w:val="24"/>
          <w:szCs w:val="24"/>
        </w:rPr>
        <w:t>2010/31/EU</w:t>
      </w:r>
      <w:r w:rsidRPr="40DEBF3B">
        <w:rPr>
          <w:spacing w:val="26"/>
          <w:sz w:val="24"/>
          <w:szCs w:val="24"/>
        </w:rPr>
        <w:t xml:space="preserve"> </w:t>
      </w:r>
      <w:r w:rsidRPr="40DEBF3B">
        <w:rPr>
          <w:sz w:val="24"/>
          <w:szCs w:val="24"/>
        </w:rPr>
        <w:t>of</w:t>
      </w:r>
      <w:r w:rsidRPr="40DEBF3B">
        <w:rPr>
          <w:spacing w:val="25"/>
          <w:sz w:val="24"/>
          <w:szCs w:val="24"/>
        </w:rPr>
        <w:t xml:space="preserve"> </w:t>
      </w:r>
      <w:r w:rsidRPr="40DEBF3B">
        <w:rPr>
          <w:sz w:val="24"/>
          <w:szCs w:val="24"/>
        </w:rPr>
        <w:t>the</w:t>
      </w:r>
      <w:r w:rsidRPr="40DEBF3B">
        <w:rPr>
          <w:spacing w:val="26"/>
          <w:sz w:val="24"/>
          <w:szCs w:val="24"/>
        </w:rPr>
        <w:t xml:space="preserve"> </w:t>
      </w:r>
      <w:r w:rsidRPr="40DEBF3B">
        <w:rPr>
          <w:sz w:val="24"/>
          <w:szCs w:val="24"/>
        </w:rPr>
        <w:t>European</w:t>
      </w:r>
      <w:r w:rsidRPr="40DEBF3B">
        <w:rPr>
          <w:spacing w:val="26"/>
          <w:sz w:val="24"/>
          <w:szCs w:val="24"/>
        </w:rPr>
        <w:t xml:space="preserve"> </w:t>
      </w:r>
      <w:r w:rsidRPr="40DEBF3B">
        <w:rPr>
          <w:sz w:val="24"/>
          <w:szCs w:val="24"/>
        </w:rPr>
        <w:t>Parliament</w:t>
      </w:r>
      <w:r w:rsidRPr="40DEBF3B">
        <w:rPr>
          <w:spacing w:val="27"/>
          <w:sz w:val="24"/>
          <w:szCs w:val="24"/>
        </w:rPr>
        <w:t xml:space="preserve"> </w:t>
      </w:r>
      <w:r w:rsidRPr="40DEBF3B">
        <w:rPr>
          <w:sz w:val="24"/>
          <w:szCs w:val="24"/>
        </w:rPr>
        <w:t>and</w:t>
      </w:r>
      <w:r w:rsidRPr="40DEBF3B">
        <w:rPr>
          <w:spacing w:val="27"/>
          <w:sz w:val="24"/>
          <w:szCs w:val="24"/>
        </w:rPr>
        <w:t xml:space="preserve"> </w:t>
      </w:r>
      <w:r w:rsidRPr="40DEBF3B">
        <w:rPr>
          <w:sz w:val="24"/>
          <w:szCs w:val="24"/>
        </w:rPr>
        <w:t>of</w:t>
      </w:r>
      <w:r w:rsidRPr="40DEBF3B">
        <w:rPr>
          <w:spacing w:val="-58"/>
          <w:sz w:val="24"/>
          <w:szCs w:val="24"/>
        </w:rPr>
        <w:t xml:space="preserve"> </w:t>
      </w:r>
      <w:r w:rsidRPr="40DEBF3B">
        <w:rPr>
          <w:sz w:val="24"/>
          <w:szCs w:val="24"/>
        </w:rPr>
        <w:t>the Council</w:t>
      </w:r>
      <w:r w:rsidRPr="40DEBF3B">
        <w:rPr>
          <w:sz w:val="24"/>
          <w:szCs w:val="24"/>
          <w:vertAlign w:val="superscript"/>
        </w:rPr>
        <w:t>35</w:t>
      </w:r>
      <w:r w:rsidRPr="40DEBF3B">
        <w:rPr>
          <w:sz w:val="24"/>
          <w:szCs w:val="24"/>
        </w:rPr>
        <w:t>;</w:t>
      </w:r>
    </w:p>
    <w:p w14:paraId="6E8F5732" w14:textId="77777777" w:rsidR="004B799C" w:rsidRDefault="00CA4AAC" w:rsidP="40DEBF3B">
      <w:pPr>
        <w:pStyle w:val="ListParagraph"/>
        <w:numPr>
          <w:ilvl w:val="0"/>
          <w:numId w:val="26"/>
        </w:numPr>
        <w:tabs>
          <w:tab w:val="left" w:pos="2092"/>
        </w:tabs>
        <w:spacing w:before="240"/>
        <w:ind w:right="953" w:hanging="773"/>
        <w:jc w:val="both"/>
        <w:rPr>
          <w:sz w:val="24"/>
          <w:szCs w:val="24"/>
        </w:rPr>
      </w:pPr>
      <w:r w:rsidRPr="40DEBF3B">
        <w:rPr>
          <w:sz w:val="24"/>
          <w:szCs w:val="24"/>
        </w:rPr>
        <w:t>‘energy savings’</w:t>
      </w:r>
      <w:r w:rsidRPr="40DEBF3B">
        <w:rPr>
          <w:spacing w:val="1"/>
          <w:sz w:val="24"/>
          <w:szCs w:val="24"/>
        </w:rPr>
        <w:t xml:space="preserve"> </w:t>
      </w:r>
      <w:r w:rsidRPr="40DEBF3B">
        <w:rPr>
          <w:sz w:val="24"/>
          <w:szCs w:val="24"/>
        </w:rPr>
        <w:t>means</w:t>
      </w:r>
      <w:r w:rsidRPr="40DEBF3B">
        <w:rPr>
          <w:spacing w:val="1"/>
          <w:sz w:val="24"/>
          <w:szCs w:val="24"/>
        </w:rPr>
        <w:t xml:space="preserve"> </w:t>
      </w:r>
      <w:r w:rsidRPr="40DEBF3B">
        <w:rPr>
          <w:sz w:val="24"/>
          <w:szCs w:val="24"/>
        </w:rPr>
        <w:t>energy savings</w:t>
      </w:r>
      <w:r w:rsidRPr="40DEBF3B">
        <w:rPr>
          <w:spacing w:val="1"/>
          <w:sz w:val="24"/>
          <w:szCs w:val="24"/>
        </w:rPr>
        <w:t xml:space="preserve"> </w:t>
      </w:r>
      <w:r w:rsidRPr="40DEBF3B">
        <w:rPr>
          <w:sz w:val="24"/>
          <w:szCs w:val="24"/>
        </w:rPr>
        <w:t>as</w:t>
      </w:r>
      <w:r w:rsidRPr="40DEBF3B">
        <w:rPr>
          <w:spacing w:val="1"/>
          <w:sz w:val="24"/>
          <w:szCs w:val="24"/>
        </w:rPr>
        <w:t xml:space="preserve"> </w:t>
      </w:r>
      <w:r w:rsidRPr="40DEBF3B">
        <w:rPr>
          <w:sz w:val="24"/>
          <w:szCs w:val="24"/>
        </w:rPr>
        <w:t>defined</w:t>
      </w:r>
      <w:r w:rsidRPr="40DEBF3B">
        <w:rPr>
          <w:spacing w:val="1"/>
          <w:sz w:val="24"/>
          <w:szCs w:val="24"/>
        </w:rPr>
        <w:t xml:space="preserve"> </w:t>
      </w:r>
      <w:r w:rsidRPr="40DEBF3B">
        <w:rPr>
          <w:sz w:val="24"/>
          <w:szCs w:val="24"/>
        </w:rPr>
        <w:t>in</w:t>
      </w:r>
      <w:r w:rsidRPr="40DEBF3B">
        <w:rPr>
          <w:spacing w:val="1"/>
          <w:sz w:val="24"/>
          <w:szCs w:val="24"/>
        </w:rPr>
        <w:t xml:space="preserve"> </w:t>
      </w:r>
      <w:r w:rsidRPr="40DEBF3B">
        <w:rPr>
          <w:sz w:val="24"/>
          <w:szCs w:val="24"/>
        </w:rPr>
        <w:t>Article</w:t>
      </w:r>
      <w:r w:rsidRPr="40DEBF3B">
        <w:rPr>
          <w:spacing w:val="1"/>
          <w:sz w:val="24"/>
          <w:szCs w:val="24"/>
        </w:rPr>
        <w:t xml:space="preserve"> </w:t>
      </w:r>
      <w:r w:rsidRPr="40DEBF3B">
        <w:rPr>
          <w:sz w:val="24"/>
          <w:szCs w:val="24"/>
        </w:rPr>
        <w:t>2,</w:t>
      </w:r>
      <w:r w:rsidRPr="40DEBF3B">
        <w:rPr>
          <w:spacing w:val="1"/>
          <w:sz w:val="24"/>
          <w:szCs w:val="24"/>
        </w:rPr>
        <w:t xml:space="preserve"> </w:t>
      </w:r>
      <w:r w:rsidRPr="40DEBF3B">
        <w:rPr>
          <w:sz w:val="24"/>
          <w:szCs w:val="24"/>
        </w:rPr>
        <w:t>point</w:t>
      </w:r>
      <w:r w:rsidRPr="40DEBF3B">
        <w:rPr>
          <w:spacing w:val="1"/>
          <w:sz w:val="24"/>
          <w:szCs w:val="24"/>
        </w:rPr>
        <w:t xml:space="preserve"> </w:t>
      </w:r>
      <w:r w:rsidRPr="40DEBF3B">
        <w:rPr>
          <w:sz w:val="24"/>
          <w:szCs w:val="24"/>
        </w:rPr>
        <w:t>(5),</w:t>
      </w:r>
      <w:r w:rsidRPr="40DEBF3B">
        <w:rPr>
          <w:spacing w:val="1"/>
          <w:sz w:val="24"/>
          <w:szCs w:val="24"/>
        </w:rPr>
        <w:t xml:space="preserve"> </w:t>
      </w:r>
      <w:r w:rsidRPr="40DEBF3B">
        <w:rPr>
          <w:sz w:val="24"/>
          <w:szCs w:val="24"/>
        </w:rPr>
        <w:t>of</w:t>
      </w:r>
      <w:r w:rsidRPr="40DEBF3B">
        <w:rPr>
          <w:spacing w:val="1"/>
          <w:sz w:val="24"/>
          <w:szCs w:val="24"/>
        </w:rPr>
        <w:t xml:space="preserve"> </w:t>
      </w:r>
      <w:r w:rsidRPr="40DEBF3B">
        <w:rPr>
          <w:sz w:val="24"/>
          <w:szCs w:val="24"/>
        </w:rPr>
        <w:t>Directive</w:t>
      </w:r>
      <w:r w:rsidRPr="40DEBF3B">
        <w:rPr>
          <w:spacing w:val="-1"/>
          <w:sz w:val="24"/>
          <w:szCs w:val="24"/>
        </w:rPr>
        <w:t xml:space="preserve"> </w:t>
      </w:r>
      <w:r w:rsidRPr="40DEBF3B">
        <w:rPr>
          <w:sz w:val="24"/>
          <w:szCs w:val="24"/>
        </w:rPr>
        <w:t>2012/27/EU</w:t>
      </w:r>
      <w:r w:rsidRPr="40DEBF3B">
        <w:rPr>
          <w:spacing w:val="-1"/>
          <w:sz w:val="24"/>
          <w:szCs w:val="24"/>
        </w:rPr>
        <w:t xml:space="preserve"> </w:t>
      </w:r>
      <w:r w:rsidRPr="40DEBF3B">
        <w:rPr>
          <w:sz w:val="24"/>
          <w:szCs w:val="24"/>
        </w:rPr>
        <w:t>of</w:t>
      </w:r>
      <w:r w:rsidRPr="40DEBF3B">
        <w:rPr>
          <w:spacing w:val="1"/>
          <w:sz w:val="24"/>
          <w:szCs w:val="24"/>
        </w:rPr>
        <w:t xml:space="preserve"> </w:t>
      </w:r>
      <w:r w:rsidRPr="40DEBF3B">
        <w:rPr>
          <w:sz w:val="24"/>
          <w:szCs w:val="24"/>
        </w:rPr>
        <w:t>the European Parliament</w:t>
      </w:r>
      <w:r w:rsidRPr="40DEBF3B">
        <w:rPr>
          <w:spacing w:val="2"/>
          <w:sz w:val="24"/>
          <w:szCs w:val="24"/>
        </w:rPr>
        <w:t xml:space="preserve"> </w:t>
      </w:r>
      <w:r w:rsidRPr="40DEBF3B">
        <w:rPr>
          <w:sz w:val="24"/>
          <w:szCs w:val="24"/>
        </w:rPr>
        <w:t>and of</w:t>
      </w:r>
      <w:r w:rsidRPr="40DEBF3B">
        <w:rPr>
          <w:spacing w:val="-1"/>
          <w:sz w:val="24"/>
          <w:szCs w:val="24"/>
        </w:rPr>
        <w:t xml:space="preserve"> </w:t>
      </w:r>
      <w:r w:rsidRPr="40DEBF3B">
        <w:rPr>
          <w:sz w:val="24"/>
          <w:szCs w:val="24"/>
        </w:rPr>
        <w:t>the Council</w:t>
      </w:r>
      <w:r w:rsidRPr="40DEBF3B">
        <w:rPr>
          <w:sz w:val="24"/>
          <w:szCs w:val="24"/>
          <w:vertAlign w:val="superscript"/>
        </w:rPr>
        <w:t>36</w:t>
      </w:r>
      <w:r w:rsidRPr="40DEBF3B">
        <w:rPr>
          <w:sz w:val="24"/>
          <w:szCs w:val="24"/>
        </w:rPr>
        <w:t>;</w:t>
      </w:r>
    </w:p>
    <w:p w14:paraId="0C10FB2C" w14:textId="77777777" w:rsidR="004B799C" w:rsidRDefault="00CA4AAC" w:rsidP="40DEBF3B">
      <w:pPr>
        <w:pStyle w:val="ListParagraph"/>
        <w:numPr>
          <w:ilvl w:val="0"/>
          <w:numId w:val="26"/>
        </w:numPr>
        <w:tabs>
          <w:tab w:val="left" w:pos="2092"/>
        </w:tabs>
        <w:spacing w:before="241"/>
        <w:ind w:right="955" w:hanging="773"/>
        <w:jc w:val="both"/>
        <w:rPr>
          <w:sz w:val="24"/>
          <w:szCs w:val="24"/>
        </w:rPr>
      </w:pPr>
      <w:r w:rsidRPr="40DEBF3B">
        <w:rPr>
          <w:sz w:val="24"/>
          <w:szCs w:val="24"/>
        </w:rPr>
        <w:t>‘environmental</w:t>
      </w:r>
      <w:r w:rsidRPr="40DEBF3B">
        <w:rPr>
          <w:spacing w:val="1"/>
          <w:sz w:val="24"/>
          <w:szCs w:val="24"/>
        </w:rPr>
        <w:t xml:space="preserve"> </w:t>
      </w:r>
      <w:r w:rsidRPr="40DEBF3B">
        <w:rPr>
          <w:sz w:val="24"/>
          <w:szCs w:val="24"/>
        </w:rPr>
        <w:t>protection’</w:t>
      </w:r>
      <w:r w:rsidRPr="40DEBF3B">
        <w:rPr>
          <w:spacing w:val="1"/>
          <w:sz w:val="24"/>
          <w:szCs w:val="24"/>
        </w:rPr>
        <w:t xml:space="preserve"> </w:t>
      </w:r>
      <w:r w:rsidRPr="40DEBF3B">
        <w:rPr>
          <w:sz w:val="24"/>
          <w:szCs w:val="24"/>
        </w:rPr>
        <w:t>means</w:t>
      </w:r>
      <w:r w:rsidRPr="40DEBF3B">
        <w:rPr>
          <w:spacing w:val="1"/>
          <w:sz w:val="24"/>
          <w:szCs w:val="24"/>
        </w:rPr>
        <w:t xml:space="preserve"> </w:t>
      </w:r>
      <w:r w:rsidRPr="40DEBF3B">
        <w:rPr>
          <w:sz w:val="24"/>
          <w:szCs w:val="24"/>
        </w:rPr>
        <w:t>any</w:t>
      </w:r>
      <w:r w:rsidRPr="40DEBF3B">
        <w:rPr>
          <w:spacing w:val="1"/>
          <w:sz w:val="24"/>
          <w:szCs w:val="24"/>
        </w:rPr>
        <w:t xml:space="preserve"> </w:t>
      </w:r>
      <w:r w:rsidRPr="40DEBF3B">
        <w:rPr>
          <w:sz w:val="24"/>
          <w:szCs w:val="24"/>
        </w:rPr>
        <w:t>action</w:t>
      </w:r>
      <w:r w:rsidRPr="40DEBF3B">
        <w:rPr>
          <w:spacing w:val="1"/>
          <w:sz w:val="24"/>
          <w:szCs w:val="24"/>
        </w:rPr>
        <w:t xml:space="preserve"> </w:t>
      </w:r>
      <w:r w:rsidRPr="40DEBF3B">
        <w:rPr>
          <w:sz w:val="24"/>
          <w:szCs w:val="24"/>
        </w:rPr>
        <w:t>designed</w:t>
      </w:r>
      <w:r w:rsidRPr="40DEBF3B">
        <w:rPr>
          <w:spacing w:val="1"/>
          <w:sz w:val="24"/>
          <w:szCs w:val="24"/>
        </w:rPr>
        <w:t xml:space="preserve"> </w:t>
      </w:r>
      <w:r w:rsidRPr="40DEBF3B">
        <w:rPr>
          <w:sz w:val="24"/>
          <w:szCs w:val="24"/>
        </w:rPr>
        <w:t>to</w:t>
      </w:r>
      <w:r w:rsidRPr="40DEBF3B">
        <w:rPr>
          <w:spacing w:val="1"/>
          <w:sz w:val="24"/>
          <w:szCs w:val="24"/>
        </w:rPr>
        <w:t xml:space="preserve"> </w:t>
      </w:r>
      <w:r w:rsidRPr="40DEBF3B">
        <w:rPr>
          <w:sz w:val="24"/>
          <w:szCs w:val="24"/>
        </w:rPr>
        <w:t>remedy</w:t>
      </w:r>
      <w:r w:rsidRPr="40DEBF3B">
        <w:rPr>
          <w:spacing w:val="1"/>
          <w:sz w:val="24"/>
          <w:szCs w:val="24"/>
        </w:rPr>
        <w:t xml:space="preserve"> </w:t>
      </w:r>
      <w:r w:rsidRPr="40DEBF3B">
        <w:rPr>
          <w:sz w:val="24"/>
          <w:szCs w:val="24"/>
        </w:rPr>
        <w:t>or</w:t>
      </w:r>
      <w:r w:rsidRPr="40DEBF3B">
        <w:rPr>
          <w:spacing w:val="1"/>
          <w:sz w:val="24"/>
          <w:szCs w:val="24"/>
        </w:rPr>
        <w:t xml:space="preserve"> </w:t>
      </w:r>
      <w:r w:rsidRPr="40DEBF3B">
        <w:rPr>
          <w:sz w:val="24"/>
          <w:szCs w:val="24"/>
        </w:rPr>
        <w:t>prevent</w:t>
      </w:r>
      <w:r w:rsidRPr="40DEBF3B">
        <w:rPr>
          <w:spacing w:val="1"/>
          <w:sz w:val="24"/>
          <w:szCs w:val="24"/>
        </w:rPr>
        <w:t xml:space="preserve"> </w:t>
      </w:r>
      <w:r w:rsidRPr="40DEBF3B">
        <w:rPr>
          <w:sz w:val="24"/>
          <w:szCs w:val="24"/>
        </w:rPr>
        <w:t>pollution</w:t>
      </w:r>
      <w:r w:rsidRPr="40DEBF3B">
        <w:rPr>
          <w:spacing w:val="1"/>
          <w:sz w:val="24"/>
          <w:szCs w:val="24"/>
        </w:rPr>
        <w:t xml:space="preserve"> </w:t>
      </w:r>
      <w:r w:rsidRPr="40DEBF3B">
        <w:rPr>
          <w:sz w:val="24"/>
          <w:szCs w:val="24"/>
        </w:rPr>
        <w:t>or</w:t>
      </w:r>
      <w:r w:rsidRPr="40DEBF3B">
        <w:rPr>
          <w:spacing w:val="1"/>
          <w:sz w:val="24"/>
          <w:szCs w:val="24"/>
        </w:rPr>
        <w:t xml:space="preserve"> </w:t>
      </w:r>
      <w:r w:rsidRPr="40DEBF3B">
        <w:rPr>
          <w:sz w:val="24"/>
          <w:szCs w:val="24"/>
        </w:rPr>
        <w:t>other</w:t>
      </w:r>
      <w:r w:rsidRPr="40DEBF3B">
        <w:rPr>
          <w:spacing w:val="1"/>
          <w:sz w:val="24"/>
          <w:szCs w:val="24"/>
        </w:rPr>
        <w:t xml:space="preserve"> </w:t>
      </w:r>
      <w:r w:rsidRPr="40DEBF3B">
        <w:rPr>
          <w:sz w:val="24"/>
          <w:szCs w:val="24"/>
        </w:rPr>
        <w:t>damage</w:t>
      </w:r>
      <w:r w:rsidRPr="40DEBF3B">
        <w:rPr>
          <w:spacing w:val="1"/>
          <w:sz w:val="24"/>
          <w:szCs w:val="24"/>
        </w:rPr>
        <w:t xml:space="preserve"> </w:t>
      </w:r>
      <w:r w:rsidRPr="40DEBF3B">
        <w:rPr>
          <w:sz w:val="24"/>
          <w:szCs w:val="24"/>
        </w:rPr>
        <w:t>to</w:t>
      </w:r>
      <w:r w:rsidRPr="40DEBF3B">
        <w:rPr>
          <w:spacing w:val="1"/>
          <w:sz w:val="24"/>
          <w:szCs w:val="24"/>
        </w:rPr>
        <w:t xml:space="preserve"> </w:t>
      </w:r>
      <w:r w:rsidRPr="40DEBF3B">
        <w:rPr>
          <w:sz w:val="24"/>
          <w:szCs w:val="24"/>
        </w:rPr>
        <w:t>physical</w:t>
      </w:r>
      <w:r w:rsidRPr="40DEBF3B">
        <w:rPr>
          <w:spacing w:val="1"/>
          <w:sz w:val="24"/>
          <w:szCs w:val="24"/>
        </w:rPr>
        <w:t xml:space="preserve"> </w:t>
      </w:r>
      <w:r w:rsidRPr="40DEBF3B">
        <w:rPr>
          <w:sz w:val="24"/>
          <w:szCs w:val="24"/>
        </w:rPr>
        <w:t>surroundings,</w:t>
      </w:r>
      <w:r w:rsidRPr="40DEBF3B">
        <w:rPr>
          <w:spacing w:val="1"/>
          <w:sz w:val="24"/>
          <w:szCs w:val="24"/>
        </w:rPr>
        <w:t xml:space="preserve"> </w:t>
      </w:r>
      <w:r w:rsidRPr="40DEBF3B">
        <w:rPr>
          <w:sz w:val="24"/>
          <w:szCs w:val="24"/>
        </w:rPr>
        <w:t>ecosystems</w:t>
      </w:r>
      <w:r w:rsidRPr="40DEBF3B">
        <w:rPr>
          <w:spacing w:val="1"/>
          <w:sz w:val="24"/>
          <w:szCs w:val="24"/>
        </w:rPr>
        <w:t xml:space="preserve"> </w:t>
      </w:r>
      <w:r w:rsidRPr="40DEBF3B">
        <w:rPr>
          <w:sz w:val="24"/>
          <w:szCs w:val="24"/>
        </w:rPr>
        <w:t>or</w:t>
      </w:r>
      <w:r w:rsidRPr="40DEBF3B">
        <w:rPr>
          <w:spacing w:val="1"/>
          <w:sz w:val="24"/>
          <w:szCs w:val="24"/>
        </w:rPr>
        <w:t xml:space="preserve"> </w:t>
      </w:r>
      <w:r w:rsidRPr="40DEBF3B">
        <w:rPr>
          <w:sz w:val="24"/>
          <w:szCs w:val="24"/>
        </w:rPr>
        <w:t>natural</w:t>
      </w:r>
      <w:r w:rsidRPr="40DEBF3B">
        <w:rPr>
          <w:spacing w:val="1"/>
          <w:sz w:val="24"/>
          <w:szCs w:val="24"/>
        </w:rPr>
        <w:t xml:space="preserve"> </w:t>
      </w:r>
      <w:r w:rsidRPr="40DEBF3B">
        <w:rPr>
          <w:sz w:val="24"/>
          <w:szCs w:val="24"/>
        </w:rPr>
        <w:t>resources by human activities, including to mitigate climate change, to reduce the</w:t>
      </w:r>
      <w:r w:rsidRPr="40DEBF3B">
        <w:rPr>
          <w:spacing w:val="1"/>
          <w:sz w:val="24"/>
          <w:szCs w:val="24"/>
        </w:rPr>
        <w:t xml:space="preserve"> </w:t>
      </w:r>
      <w:r w:rsidRPr="40DEBF3B">
        <w:rPr>
          <w:sz w:val="24"/>
          <w:szCs w:val="24"/>
        </w:rPr>
        <w:t>risk of such damage, to protect and restore biodiversity or to lead to more efficient</w:t>
      </w:r>
      <w:r w:rsidRPr="40DEBF3B">
        <w:rPr>
          <w:spacing w:val="-57"/>
          <w:sz w:val="24"/>
          <w:szCs w:val="24"/>
        </w:rPr>
        <w:t xml:space="preserve"> </w:t>
      </w:r>
      <w:r w:rsidRPr="40DEBF3B">
        <w:rPr>
          <w:sz w:val="24"/>
          <w:szCs w:val="24"/>
        </w:rPr>
        <w:t>use</w:t>
      </w:r>
      <w:r w:rsidRPr="40DEBF3B">
        <w:rPr>
          <w:spacing w:val="1"/>
          <w:sz w:val="24"/>
          <w:szCs w:val="24"/>
        </w:rPr>
        <w:t xml:space="preserve"> </w:t>
      </w:r>
      <w:r w:rsidRPr="40DEBF3B">
        <w:rPr>
          <w:sz w:val="24"/>
          <w:szCs w:val="24"/>
        </w:rPr>
        <w:t>of</w:t>
      </w:r>
      <w:r w:rsidRPr="40DEBF3B">
        <w:rPr>
          <w:spacing w:val="1"/>
          <w:sz w:val="24"/>
          <w:szCs w:val="24"/>
        </w:rPr>
        <w:t xml:space="preserve"> </w:t>
      </w:r>
      <w:r w:rsidRPr="40DEBF3B">
        <w:rPr>
          <w:sz w:val="24"/>
          <w:szCs w:val="24"/>
        </w:rPr>
        <w:t>natural</w:t>
      </w:r>
      <w:r w:rsidRPr="40DEBF3B">
        <w:rPr>
          <w:spacing w:val="1"/>
          <w:sz w:val="24"/>
          <w:szCs w:val="24"/>
        </w:rPr>
        <w:t xml:space="preserve"> </w:t>
      </w:r>
      <w:r w:rsidRPr="40DEBF3B">
        <w:rPr>
          <w:sz w:val="24"/>
          <w:szCs w:val="24"/>
        </w:rPr>
        <w:t>resources,</w:t>
      </w:r>
      <w:r w:rsidRPr="40DEBF3B">
        <w:rPr>
          <w:spacing w:val="1"/>
          <w:sz w:val="24"/>
          <w:szCs w:val="24"/>
        </w:rPr>
        <w:t xml:space="preserve"> </w:t>
      </w:r>
      <w:r w:rsidRPr="40DEBF3B">
        <w:rPr>
          <w:sz w:val="24"/>
          <w:szCs w:val="24"/>
        </w:rPr>
        <w:t>including</w:t>
      </w:r>
      <w:r w:rsidRPr="40DEBF3B">
        <w:rPr>
          <w:spacing w:val="1"/>
          <w:sz w:val="24"/>
          <w:szCs w:val="24"/>
        </w:rPr>
        <w:t xml:space="preserve"> </w:t>
      </w:r>
      <w:r w:rsidRPr="40DEBF3B">
        <w:rPr>
          <w:sz w:val="24"/>
          <w:szCs w:val="24"/>
        </w:rPr>
        <w:t>energy-saving</w:t>
      </w:r>
      <w:r w:rsidRPr="40DEBF3B">
        <w:rPr>
          <w:spacing w:val="1"/>
          <w:sz w:val="24"/>
          <w:szCs w:val="24"/>
        </w:rPr>
        <w:t xml:space="preserve"> </w:t>
      </w:r>
      <w:r w:rsidRPr="40DEBF3B">
        <w:rPr>
          <w:sz w:val="24"/>
          <w:szCs w:val="24"/>
        </w:rPr>
        <w:t>measures</w:t>
      </w:r>
      <w:r w:rsidRPr="40DEBF3B">
        <w:rPr>
          <w:spacing w:val="1"/>
          <w:sz w:val="24"/>
          <w:szCs w:val="24"/>
        </w:rPr>
        <w:t xml:space="preserve"> </w:t>
      </w:r>
      <w:r w:rsidRPr="40DEBF3B">
        <w:rPr>
          <w:sz w:val="24"/>
          <w:szCs w:val="24"/>
        </w:rPr>
        <w:t>and</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use</w:t>
      </w:r>
      <w:r w:rsidRPr="40DEBF3B">
        <w:rPr>
          <w:spacing w:val="1"/>
          <w:sz w:val="24"/>
          <w:szCs w:val="24"/>
        </w:rPr>
        <w:t xml:space="preserve"> </w:t>
      </w:r>
      <w:r w:rsidRPr="40DEBF3B">
        <w:rPr>
          <w:sz w:val="24"/>
          <w:szCs w:val="24"/>
        </w:rPr>
        <w:t>of</w:t>
      </w:r>
      <w:r w:rsidRPr="40DEBF3B">
        <w:rPr>
          <w:spacing w:val="1"/>
          <w:sz w:val="24"/>
          <w:szCs w:val="24"/>
        </w:rPr>
        <w:t xml:space="preserve"> </w:t>
      </w:r>
      <w:r w:rsidRPr="40DEBF3B">
        <w:rPr>
          <w:sz w:val="24"/>
          <w:szCs w:val="24"/>
        </w:rPr>
        <w:t>renewable</w:t>
      </w:r>
      <w:r w:rsidRPr="40DEBF3B">
        <w:rPr>
          <w:spacing w:val="1"/>
          <w:sz w:val="24"/>
          <w:szCs w:val="24"/>
        </w:rPr>
        <w:t xml:space="preserve"> </w:t>
      </w:r>
      <w:r w:rsidRPr="40DEBF3B">
        <w:rPr>
          <w:sz w:val="24"/>
          <w:szCs w:val="24"/>
        </w:rPr>
        <w:t>sources</w:t>
      </w:r>
      <w:r w:rsidRPr="40DEBF3B">
        <w:rPr>
          <w:spacing w:val="1"/>
          <w:sz w:val="24"/>
          <w:szCs w:val="24"/>
        </w:rPr>
        <w:t xml:space="preserve"> </w:t>
      </w:r>
      <w:r w:rsidRPr="40DEBF3B">
        <w:rPr>
          <w:sz w:val="24"/>
          <w:szCs w:val="24"/>
        </w:rPr>
        <w:t>of</w:t>
      </w:r>
      <w:r w:rsidRPr="40DEBF3B">
        <w:rPr>
          <w:spacing w:val="1"/>
          <w:sz w:val="24"/>
          <w:szCs w:val="24"/>
        </w:rPr>
        <w:t xml:space="preserve"> </w:t>
      </w:r>
      <w:r w:rsidRPr="40DEBF3B">
        <w:rPr>
          <w:sz w:val="24"/>
          <w:szCs w:val="24"/>
        </w:rPr>
        <w:t>energy</w:t>
      </w:r>
      <w:r w:rsidRPr="40DEBF3B">
        <w:rPr>
          <w:spacing w:val="1"/>
          <w:sz w:val="24"/>
          <w:szCs w:val="24"/>
        </w:rPr>
        <w:t xml:space="preserve"> </w:t>
      </w:r>
      <w:r w:rsidRPr="40DEBF3B">
        <w:rPr>
          <w:sz w:val="24"/>
          <w:szCs w:val="24"/>
        </w:rPr>
        <w:t>and</w:t>
      </w:r>
      <w:r w:rsidRPr="40DEBF3B">
        <w:rPr>
          <w:spacing w:val="1"/>
          <w:sz w:val="24"/>
          <w:szCs w:val="24"/>
        </w:rPr>
        <w:t xml:space="preserve"> </w:t>
      </w:r>
      <w:r w:rsidRPr="40DEBF3B">
        <w:rPr>
          <w:sz w:val="24"/>
          <w:szCs w:val="24"/>
        </w:rPr>
        <w:t>other</w:t>
      </w:r>
      <w:r w:rsidRPr="40DEBF3B">
        <w:rPr>
          <w:spacing w:val="1"/>
          <w:sz w:val="24"/>
          <w:szCs w:val="24"/>
        </w:rPr>
        <w:t xml:space="preserve"> </w:t>
      </w:r>
      <w:r w:rsidRPr="40DEBF3B">
        <w:rPr>
          <w:sz w:val="24"/>
          <w:szCs w:val="24"/>
        </w:rPr>
        <w:t>techniques</w:t>
      </w:r>
      <w:r w:rsidRPr="40DEBF3B">
        <w:rPr>
          <w:spacing w:val="1"/>
          <w:sz w:val="24"/>
          <w:szCs w:val="24"/>
        </w:rPr>
        <w:t xml:space="preserve"> </w:t>
      </w:r>
      <w:r w:rsidRPr="40DEBF3B">
        <w:rPr>
          <w:sz w:val="24"/>
          <w:szCs w:val="24"/>
        </w:rPr>
        <w:t>to</w:t>
      </w:r>
      <w:r w:rsidRPr="40DEBF3B">
        <w:rPr>
          <w:spacing w:val="1"/>
          <w:sz w:val="24"/>
          <w:szCs w:val="24"/>
        </w:rPr>
        <w:t xml:space="preserve"> </w:t>
      </w:r>
      <w:r w:rsidRPr="40DEBF3B">
        <w:rPr>
          <w:sz w:val="24"/>
          <w:szCs w:val="24"/>
        </w:rPr>
        <w:t>reduce</w:t>
      </w:r>
      <w:r w:rsidRPr="40DEBF3B">
        <w:rPr>
          <w:spacing w:val="1"/>
          <w:sz w:val="24"/>
          <w:szCs w:val="24"/>
        </w:rPr>
        <w:t xml:space="preserve"> </w:t>
      </w:r>
      <w:r w:rsidRPr="40DEBF3B">
        <w:rPr>
          <w:sz w:val="24"/>
          <w:szCs w:val="24"/>
        </w:rPr>
        <w:t>greenhouse</w:t>
      </w:r>
      <w:r w:rsidRPr="40DEBF3B">
        <w:rPr>
          <w:spacing w:val="1"/>
          <w:sz w:val="24"/>
          <w:szCs w:val="24"/>
        </w:rPr>
        <w:t xml:space="preserve"> </w:t>
      </w:r>
      <w:r w:rsidRPr="40DEBF3B">
        <w:rPr>
          <w:sz w:val="24"/>
          <w:szCs w:val="24"/>
        </w:rPr>
        <w:t>gas</w:t>
      </w:r>
      <w:r w:rsidRPr="40DEBF3B">
        <w:rPr>
          <w:spacing w:val="1"/>
          <w:sz w:val="24"/>
          <w:szCs w:val="24"/>
        </w:rPr>
        <w:t xml:space="preserve"> </w:t>
      </w:r>
      <w:r w:rsidRPr="40DEBF3B">
        <w:rPr>
          <w:sz w:val="24"/>
          <w:szCs w:val="24"/>
        </w:rPr>
        <w:t>emissions and other pollutants, as well as to shift to circular economy models to</w:t>
      </w:r>
      <w:r w:rsidRPr="40DEBF3B">
        <w:rPr>
          <w:spacing w:val="1"/>
          <w:sz w:val="24"/>
          <w:szCs w:val="24"/>
        </w:rPr>
        <w:t xml:space="preserve"> </w:t>
      </w:r>
      <w:r w:rsidRPr="40DEBF3B">
        <w:rPr>
          <w:sz w:val="24"/>
          <w:szCs w:val="24"/>
        </w:rPr>
        <w:t>reduce</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use</w:t>
      </w:r>
      <w:r w:rsidRPr="40DEBF3B">
        <w:rPr>
          <w:spacing w:val="1"/>
          <w:sz w:val="24"/>
          <w:szCs w:val="24"/>
        </w:rPr>
        <w:t xml:space="preserve"> </w:t>
      </w:r>
      <w:r w:rsidRPr="40DEBF3B">
        <w:rPr>
          <w:sz w:val="24"/>
          <w:szCs w:val="24"/>
        </w:rPr>
        <w:t>of</w:t>
      </w:r>
      <w:r w:rsidRPr="40DEBF3B">
        <w:rPr>
          <w:spacing w:val="1"/>
          <w:sz w:val="24"/>
          <w:szCs w:val="24"/>
        </w:rPr>
        <w:t xml:space="preserve"> </w:t>
      </w:r>
      <w:r w:rsidRPr="40DEBF3B">
        <w:rPr>
          <w:sz w:val="24"/>
          <w:szCs w:val="24"/>
        </w:rPr>
        <w:t>primary</w:t>
      </w:r>
      <w:r w:rsidRPr="40DEBF3B">
        <w:rPr>
          <w:spacing w:val="1"/>
          <w:sz w:val="24"/>
          <w:szCs w:val="24"/>
        </w:rPr>
        <w:t xml:space="preserve"> </w:t>
      </w:r>
      <w:r w:rsidRPr="40DEBF3B">
        <w:rPr>
          <w:sz w:val="24"/>
          <w:szCs w:val="24"/>
        </w:rPr>
        <w:t>materials</w:t>
      </w:r>
      <w:r w:rsidRPr="40DEBF3B">
        <w:rPr>
          <w:spacing w:val="1"/>
          <w:sz w:val="24"/>
          <w:szCs w:val="24"/>
        </w:rPr>
        <w:t xml:space="preserve"> </w:t>
      </w:r>
      <w:r w:rsidRPr="40DEBF3B">
        <w:rPr>
          <w:sz w:val="24"/>
          <w:szCs w:val="24"/>
        </w:rPr>
        <w:t>and</w:t>
      </w:r>
      <w:r w:rsidRPr="40DEBF3B">
        <w:rPr>
          <w:spacing w:val="1"/>
          <w:sz w:val="24"/>
          <w:szCs w:val="24"/>
        </w:rPr>
        <w:t xml:space="preserve"> </w:t>
      </w:r>
      <w:r w:rsidRPr="40DEBF3B">
        <w:rPr>
          <w:sz w:val="24"/>
          <w:szCs w:val="24"/>
        </w:rPr>
        <w:t>increase</w:t>
      </w:r>
      <w:r w:rsidRPr="40DEBF3B">
        <w:rPr>
          <w:spacing w:val="1"/>
          <w:sz w:val="24"/>
          <w:szCs w:val="24"/>
        </w:rPr>
        <w:t xml:space="preserve"> </w:t>
      </w:r>
      <w:r w:rsidRPr="40DEBF3B">
        <w:rPr>
          <w:sz w:val="24"/>
          <w:szCs w:val="24"/>
        </w:rPr>
        <w:t>efficiencies.</w:t>
      </w:r>
      <w:r w:rsidRPr="40DEBF3B">
        <w:rPr>
          <w:spacing w:val="1"/>
          <w:sz w:val="24"/>
          <w:szCs w:val="24"/>
        </w:rPr>
        <w:t xml:space="preserve"> </w:t>
      </w:r>
      <w:r w:rsidRPr="40DEBF3B">
        <w:rPr>
          <w:sz w:val="24"/>
          <w:szCs w:val="24"/>
        </w:rPr>
        <w:t>It</w:t>
      </w:r>
      <w:r w:rsidRPr="40DEBF3B">
        <w:rPr>
          <w:spacing w:val="1"/>
          <w:sz w:val="24"/>
          <w:szCs w:val="24"/>
        </w:rPr>
        <w:t xml:space="preserve"> </w:t>
      </w:r>
      <w:r w:rsidRPr="40DEBF3B">
        <w:rPr>
          <w:sz w:val="24"/>
          <w:szCs w:val="24"/>
        </w:rPr>
        <w:t>also</w:t>
      </w:r>
      <w:r w:rsidRPr="40DEBF3B">
        <w:rPr>
          <w:spacing w:val="60"/>
          <w:sz w:val="24"/>
          <w:szCs w:val="24"/>
        </w:rPr>
        <w:t xml:space="preserve"> </w:t>
      </w:r>
      <w:r w:rsidRPr="40DEBF3B">
        <w:rPr>
          <w:sz w:val="24"/>
          <w:szCs w:val="24"/>
        </w:rPr>
        <w:t>covers</w:t>
      </w:r>
      <w:r w:rsidRPr="40DEBF3B">
        <w:rPr>
          <w:spacing w:val="1"/>
          <w:sz w:val="24"/>
          <w:szCs w:val="24"/>
        </w:rPr>
        <w:t xml:space="preserve"> </w:t>
      </w:r>
      <w:r w:rsidRPr="40DEBF3B">
        <w:rPr>
          <w:sz w:val="24"/>
          <w:szCs w:val="24"/>
        </w:rPr>
        <w:t>actions</w:t>
      </w:r>
      <w:r w:rsidRPr="40DEBF3B">
        <w:rPr>
          <w:spacing w:val="1"/>
          <w:sz w:val="24"/>
          <w:szCs w:val="24"/>
        </w:rPr>
        <w:t xml:space="preserve"> </w:t>
      </w:r>
      <w:r w:rsidRPr="40DEBF3B">
        <w:rPr>
          <w:sz w:val="24"/>
          <w:szCs w:val="24"/>
        </w:rPr>
        <w:t>that</w:t>
      </w:r>
      <w:r w:rsidRPr="40DEBF3B">
        <w:rPr>
          <w:spacing w:val="1"/>
          <w:sz w:val="24"/>
          <w:szCs w:val="24"/>
        </w:rPr>
        <w:t xml:space="preserve"> </w:t>
      </w:r>
      <w:r w:rsidRPr="40DEBF3B">
        <w:rPr>
          <w:sz w:val="24"/>
          <w:szCs w:val="24"/>
        </w:rPr>
        <w:t>reinforce</w:t>
      </w:r>
      <w:r w:rsidRPr="40DEBF3B">
        <w:rPr>
          <w:spacing w:val="1"/>
          <w:sz w:val="24"/>
          <w:szCs w:val="24"/>
        </w:rPr>
        <w:t xml:space="preserve"> </w:t>
      </w:r>
      <w:r w:rsidRPr="40DEBF3B">
        <w:rPr>
          <w:sz w:val="24"/>
          <w:szCs w:val="24"/>
        </w:rPr>
        <w:t>adaptive</w:t>
      </w:r>
      <w:r w:rsidRPr="40DEBF3B">
        <w:rPr>
          <w:spacing w:val="1"/>
          <w:sz w:val="24"/>
          <w:szCs w:val="24"/>
        </w:rPr>
        <w:t xml:space="preserve"> </w:t>
      </w:r>
      <w:r w:rsidRPr="40DEBF3B">
        <w:rPr>
          <w:sz w:val="24"/>
          <w:szCs w:val="24"/>
        </w:rPr>
        <w:t>capacity and</w:t>
      </w:r>
      <w:r w:rsidRPr="40DEBF3B">
        <w:rPr>
          <w:spacing w:val="1"/>
          <w:sz w:val="24"/>
          <w:szCs w:val="24"/>
        </w:rPr>
        <w:t xml:space="preserve"> </w:t>
      </w:r>
      <w:r w:rsidRPr="40DEBF3B">
        <w:rPr>
          <w:sz w:val="24"/>
          <w:szCs w:val="24"/>
        </w:rPr>
        <w:t>minimise</w:t>
      </w:r>
      <w:r w:rsidRPr="40DEBF3B">
        <w:rPr>
          <w:spacing w:val="1"/>
          <w:sz w:val="24"/>
          <w:szCs w:val="24"/>
        </w:rPr>
        <w:t xml:space="preserve"> </w:t>
      </w:r>
      <w:r w:rsidRPr="40DEBF3B">
        <w:rPr>
          <w:sz w:val="24"/>
          <w:szCs w:val="24"/>
        </w:rPr>
        <w:t>vulnerability to</w:t>
      </w:r>
      <w:r w:rsidRPr="40DEBF3B">
        <w:rPr>
          <w:spacing w:val="1"/>
          <w:sz w:val="24"/>
          <w:szCs w:val="24"/>
        </w:rPr>
        <w:t xml:space="preserve"> </w:t>
      </w:r>
      <w:r w:rsidRPr="40DEBF3B">
        <w:rPr>
          <w:sz w:val="24"/>
          <w:szCs w:val="24"/>
        </w:rPr>
        <w:t>climate</w:t>
      </w:r>
      <w:r w:rsidRPr="40DEBF3B">
        <w:rPr>
          <w:spacing w:val="1"/>
          <w:sz w:val="24"/>
          <w:szCs w:val="24"/>
        </w:rPr>
        <w:t xml:space="preserve"> </w:t>
      </w:r>
      <w:r w:rsidRPr="40DEBF3B">
        <w:rPr>
          <w:sz w:val="24"/>
          <w:szCs w:val="24"/>
        </w:rPr>
        <w:t>impacts;</w:t>
      </w:r>
    </w:p>
    <w:p w14:paraId="028090F1" w14:textId="77777777" w:rsidR="004B799C" w:rsidRDefault="004B799C">
      <w:pPr>
        <w:pStyle w:val="BodyText"/>
        <w:spacing w:before="10"/>
        <w:rPr>
          <w:sz w:val="20"/>
        </w:rPr>
      </w:pPr>
    </w:p>
    <w:p w14:paraId="19452BBE" w14:textId="77777777" w:rsidR="004B799C" w:rsidRDefault="00CA4AAC" w:rsidP="40DEBF3B">
      <w:pPr>
        <w:pStyle w:val="ListParagraph"/>
        <w:numPr>
          <w:ilvl w:val="0"/>
          <w:numId w:val="26"/>
        </w:numPr>
        <w:tabs>
          <w:tab w:val="left" w:pos="2092"/>
        </w:tabs>
        <w:ind w:right="954" w:hanging="773"/>
        <w:jc w:val="both"/>
        <w:rPr>
          <w:sz w:val="24"/>
          <w:szCs w:val="24"/>
        </w:rPr>
      </w:pPr>
      <w:r w:rsidRPr="40DEBF3B">
        <w:rPr>
          <w:sz w:val="24"/>
          <w:szCs w:val="24"/>
        </w:rPr>
        <w:t>‘environmental tax’ means a tax with a specific tax base that has a clear negative</w:t>
      </w:r>
      <w:r w:rsidRPr="40DEBF3B">
        <w:rPr>
          <w:spacing w:val="1"/>
          <w:sz w:val="24"/>
          <w:szCs w:val="24"/>
        </w:rPr>
        <w:t xml:space="preserve"> </w:t>
      </w:r>
      <w:r w:rsidRPr="40DEBF3B">
        <w:rPr>
          <w:sz w:val="24"/>
          <w:szCs w:val="24"/>
        </w:rPr>
        <w:t>effect</w:t>
      </w:r>
      <w:r w:rsidRPr="40DEBF3B">
        <w:rPr>
          <w:spacing w:val="1"/>
          <w:sz w:val="24"/>
          <w:szCs w:val="24"/>
        </w:rPr>
        <w:t xml:space="preserve"> </w:t>
      </w:r>
      <w:r w:rsidRPr="40DEBF3B">
        <w:rPr>
          <w:sz w:val="24"/>
          <w:szCs w:val="24"/>
        </w:rPr>
        <w:t>on</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environment</w:t>
      </w:r>
      <w:r w:rsidRPr="40DEBF3B">
        <w:rPr>
          <w:spacing w:val="1"/>
          <w:sz w:val="24"/>
          <w:szCs w:val="24"/>
        </w:rPr>
        <w:t xml:space="preserve"> </w:t>
      </w:r>
      <w:r w:rsidRPr="40DEBF3B">
        <w:rPr>
          <w:sz w:val="24"/>
          <w:szCs w:val="24"/>
        </w:rPr>
        <w:t>or</w:t>
      </w:r>
      <w:r w:rsidRPr="40DEBF3B">
        <w:rPr>
          <w:spacing w:val="1"/>
          <w:sz w:val="24"/>
          <w:szCs w:val="24"/>
        </w:rPr>
        <w:t xml:space="preserve"> </w:t>
      </w:r>
      <w:r w:rsidRPr="40DEBF3B">
        <w:rPr>
          <w:sz w:val="24"/>
          <w:szCs w:val="24"/>
        </w:rPr>
        <w:t>which</w:t>
      </w:r>
      <w:r w:rsidRPr="40DEBF3B">
        <w:rPr>
          <w:spacing w:val="1"/>
          <w:sz w:val="24"/>
          <w:szCs w:val="24"/>
        </w:rPr>
        <w:t xml:space="preserve"> </w:t>
      </w:r>
      <w:r w:rsidRPr="40DEBF3B">
        <w:rPr>
          <w:sz w:val="24"/>
          <w:szCs w:val="24"/>
        </w:rPr>
        <w:t>seeks</w:t>
      </w:r>
      <w:r w:rsidRPr="40DEBF3B">
        <w:rPr>
          <w:spacing w:val="1"/>
          <w:sz w:val="24"/>
          <w:szCs w:val="24"/>
        </w:rPr>
        <w:t xml:space="preserve"> </w:t>
      </w:r>
      <w:r w:rsidRPr="40DEBF3B">
        <w:rPr>
          <w:sz w:val="24"/>
          <w:szCs w:val="24"/>
        </w:rPr>
        <w:t>to</w:t>
      </w:r>
      <w:r w:rsidRPr="40DEBF3B">
        <w:rPr>
          <w:spacing w:val="1"/>
          <w:sz w:val="24"/>
          <w:szCs w:val="24"/>
        </w:rPr>
        <w:t xml:space="preserve"> </w:t>
      </w:r>
      <w:r w:rsidRPr="40DEBF3B">
        <w:rPr>
          <w:sz w:val="24"/>
          <w:szCs w:val="24"/>
        </w:rPr>
        <w:t>tax</w:t>
      </w:r>
      <w:r w:rsidRPr="40DEBF3B">
        <w:rPr>
          <w:spacing w:val="1"/>
          <w:sz w:val="24"/>
          <w:szCs w:val="24"/>
        </w:rPr>
        <w:t xml:space="preserve"> </w:t>
      </w:r>
      <w:r w:rsidRPr="40DEBF3B">
        <w:rPr>
          <w:sz w:val="24"/>
          <w:szCs w:val="24"/>
        </w:rPr>
        <w:t>certain</w:t>
      </w:r>
      <w:r w:rsidRPr="40DEBF3B">
        <w:rPr>
          <w:spacing w:val="1"/>
          <w:sz w:val="24"/>
          <w:szCs w:val="24"/>
        </w:rPr>
        <w:t xml:space="preserve"> </w:t>
      </w:r>
      <w:r w:rsidRPr="40DEBF3B">
        <w:rPr>
          <w:sz w:val="24"/>
          <w:szCs w:val="24"/>
        </w:rPr>
        <w:t>activities,</w:t>
      </w:r>
      <w:r w:rsidRPr="40DEBF3B">
        <w:rPr>
          <w:spacing w:val="1"/>
          <w:sz w:val="24"/>
          <w:szCs w:val="24"/>
        </w:rPr>
        <w:t xml:space="preserve"> </w:t>
      </w:r>
      <w:r w:rsidRPr="40DEBF3B">
        <w:rPr>
          <w:sz w:val="24"/>
          <w:szCs w:val="24"/>
        </w:rPr>
        <w:t>goods</w:t>
      </w:r>
      <w:r w:rsidRPr="40DEBF3B">
        <w:rPr>
          <w:spacing w:val="60"/>
          <w:sz w:val="24"/>
          <w:szCs w:val="24"/>
        </w:rPr>
        <w:t xml:space="preserve"> </w:t>
      </w:r>
      <w:r w:rsidRPr="40DEBF3B">
        <w:rPr>
          <w:sz w:val="24"/>
          <w:szCs w:val="24"/>
        </w:rPr>
        <w:t>or</w:t>
      </w:r>
      <w:r w:rsidRPr="40DEBF3B">
        <w:rPr>
          <w:spacing w:val="1"/>
          <w:sz w:val="24"/>
          <w:szCs w:val="24"/>
        </w:rPr>
        <w:t xml:space="preserve"> </w:t>
      </w:r>
      <w:r w:rsidRPr="40DEBF3B">
        <w:rPr>
          <w:sz w:val="24"/>
          <w:szCs w:val="24"/>
        </w:rPr>
        <w:t>services so that the environmental costs may be included in their price or so that</w:t>
      </w:r>
      <w:r w:rsidRPr="40DEBF3B">
        <w:rPr>
          <w:spacing w:val="1"/>
          <w:sz w:val="24"/>
          <w:szCs w:val="24"/>
        </w:rPr>
        <w:t xml:space="preserve"> </w:t>
      </w:r>
      <w:r w:rsidRPr="40DEBF3B">
        <w:rPr>
          <w:sz w:val="24"/>
          <w:szCs w:val="24"/>
        </w:rPr>
        <w:t>producers and consumers are oriented towards activities which better respect the</w:t>
      </w:r>
      <w:r w:rsidRPr="40DEBF3B">
        <w:rPr>
          <w:spacing w:val="1"/>
          <w:sz w:val="24"/>
          <w:szCs w:val="24"/>
        </w:rPr>
        <w:t xml:space="preserve"> </w:t>
      </w:r>
      <w:r w:rsidRPr="40DEBF3B">
        <w:rPr>
          <w:sz w:val="24"/>
          <w:szCs w:val="24"/>
        </w:rPr>
        <w:t>environment;</w:t>
      </w:r>
    </w:p>
    <w:p w14:paraId="0DABE8BA" w14:textId="77777777" w:rsidR="004B799C" w:rsidRDefault="004B799C">
      <w:pPr>
        <w:pStyle w:val="BodyText"/>
        <w:spacing w:before="11"/>
        <w:rPr>
          <w:sz w:val="20"/>
        </w:rPr>
      </w:pPr>
    </w:p>
    <w:p w14:paraId="170BE3BE" w14:textId="77777777" w:rsidR="004B799C" w:rsidRDefault="00CA4AAC" w:rsidP="40DEBF3B">
      <w:pPr>
        <w:pStyle w:val="ListParagraph"/>
        <w:numPr>
          <w:ilvl w:val="0"/>
          <w:numId w:val="26"/>
        </w:numPr>
        <w:tabs>
          <w:tab w:val="left" w:pos="2092"/>
        </w:tabs>
        <w:ind w:right="954" w:hanging="773"/>
        <w:jc w:val="both"/>
        <w:rPr>
          <w:sz w:val="24"/>
          <w:szCs w:val="24"/>
        </w:rPr>
      </w:pPr>
      <w:r w:rsidRPr="40DEBF3B">
        <w:rPr>
          <w:sz w:val="24"/>
          <w:szCs w:val="24"/>
        </w:rPr>
        <w:t>‘resource adequacy’ means a level of generated capacity which is deemed to be</w:t>
      </w:r>
      <w:r w:rsidRPr="40DEBF3B">
        <w:rPr>
          <w:spacing w:val="1"/>
          <w:sz w:val="24"/>
          <w:szCs w:val="24"/>
        </w:rPr>
        <w:t xml:space="preserve"> </w:t>
      </w:r>
      <w:r w:rsidRPr="40DEBF3B">
        <w:rPr>
          <w:sz w:val="24"/>
          <w:szCs w:val="24"/>
        </w:rPr>
        <w:t>adequate to meet demand levels in the Member</w:t>
      </w:r>
      <w:r w:rsidRPr="40DEBF3B">
        <w:rPr>
          <w:spacing w:val="60"/>
          <w:sz w:val="24"/>
          <w:szCs w:val="24"/>
        </w:rPr>
        <w:t xml:space="preserve"> </w:t>
      </w:r>
      <w:r w:rsidRPr="40DEBF3B">
        <w:rPr>
          <w:sz w:val="24"/>
          <w:szCs w:val="24"/>
        </w:rPr>
        <w:t>State at any given period, based</w:t>
      </w:r>
      <w:r w:rsidRPr="40DEBF3B">
        <w:rPr>
          <w:spacing w:val="1"/>
          <w:sz w:val="24"/>
          <w:szCs w:val="24"/>
        </w:rPr>
        <w:t xml:space="preserve"> </w:t>
      </w:r>
      <w:r w:rsidRPr="40DEBF3B">
        <w:rPr>
          <w:sz w:val="24"/>
          <w:szCs w:val="24"/>
        </w:rPr>
        <w:t>on the use of a conventional statistical indicator used by organisations which the</w:t>
      </w:r>
      <w:r w:rsidRPr="40DEBF3B">
        <w:rPr>
          <w:spacing w:val="1"/>
          <w:sz w:val="24"/>
          <w:szCs w:val="24"/>
        </w:rPr>
        <w:t xml:space="preserve"> </w:t>
      </w:r>
      <w:r w:rsidRPr="40DEBF3B">
        <w:rPr>
          <w:sz w:val="24"/>
          <w:szCs w:val="24"/>
        </w:rPr>
        <w:t>Union institutions recognise as performing an essential role in the creation of a</w:t>
      </w:r>
      <w:r w:rsidRPr="40DEBF3B">
        <w:rPr>
          <w:spacing w:val="1"/>
          <w:sz w:val="24"/>
          <w:szCs w:val="24"/>
        </w:rPr>
        <w:t xml:space="preserve"> </w:t>
      </w:r>
      <w:r w:rsidRPr="40DEBF3B">
        <w:rPr>
          <w:sz w:val="24"/>
          <w:szCs w:val="24"/>
        </w:rPr>
        <w:t>single market in electricity, for example the European Network of Transmission</w:t>
      </w:r>
      <w:r w:rsidRPr="40DEBF3B">
        <w:rPr>
          <w:spacing w:val="1"/>
          <w:sz w:val="24"/>
          <w:szCs w:val="24"/>
        </w:rPr>
        <w:t xml:space="preserve"> </w:t>
      </w:r>
      <w:r w:rsidRPr="40DEBF3B">
        <w:rPr>
          <w:sz w:val="24"/>
          <w:szCs w:val="24"/>
        </w:rPr>
        <w:t>System</w:t>
      </w:r>
      <w:r w:rsidRPr="40DEBF3B">
        <w:rPr>
          <w:spacing w:val="-1"/>
          <w:sz w:val="24"/>
          <w:szCs w:val="24"/>
        </w:rPr>
        <w:t xml:space="preserve"> </w:t>
      </w:r>
      <w:r w:rsidRPr="40DEBF3B">
        <w:rPr>
          <w:sz w:val="24"/>
          <w:szCs w:val="24"/>
        </w:rPr>
        <w:t>Operators for</w:t>
      </w:r>
      <w:r w:rsidRPr="40DEBF3B">
        <w:rPr>
          <w:spacing w:val="1"/>
          <w:sz w:val="24"/>
          <w:szCs w:val="24"/>
        </w:rPr>
        <w:t xml:space="preserve"> </w:t>
      </w:r>
      <w:r w:rsidRPr="40DEBF3B">
        <w:rPr>
          <w:sz w:val="24"/>
          <w:szCs w:val="24"/>
        </w:rPr>
        <w:t>Electricity</w:t>
      </w:r>
      <w:r w:rsidRPr="40DEBF3B">
        <w:rPr>
          <w:spacing w:val="-3"/>
          <w:sz w:val="24"/>
          <w:szCs w:val="24"/>
        </w:rPr>
        <w:t xml:space="preserve"> </w:t>
      </w:r>
      <w:r w:rsidRPr="40DEBF3B">
        <w:rPr>
          <w:sz w:val="24"/>
          <w:szCs w:val="24"/>
        </w:rPr>
        <w:t>(ENTSO-E);</w:t>
      </w:r>
    </w:p>
    <w:p w14:paraId="3E2C9E08" w14:textId="77777777" w:rsidR="004B799C" w:rsidRDefault="004B799C">
      <w:pPr>
        <w:pStyle w:val="BodyText"/>
        <w:spacing w:before="10"/>
        <w:rPr>
          <w:sz w:val="20"/>
        </w:rPr>
      </w:pPr>
    </w:p>
    <w:p w14:paraId="50B7609D" w14:textId="77777777" w:rsidR="004B799C" w:rsidRDefault="00CA4AAC" w:rsidP="40DEBF3B">
      <w:pPr>
        <w:pStyle w:val="ListParagraph"/>
        <w:numPr>
          <w:ilvl w:val="0"/>
          <w:numId w:val="26"/>
        </w:numPr>
        <w:tabs>
          <w:tab w:val="left" w:pos="2092"/>
        </w:tabs>
        <w:ind w:right="961" w:hanging="773"/>
        <w:jc w:val="both"/>
        <w:rPr>
          <w:sz w:val="24"/>
          <w:szCs w:val="24"/>
        </w:rPr>
      </w:pPr>
      <w:r w:rsidRPr="40DEBF3B">
        <w:rPr>
          <w:sz w:val="24"/>
          <w:szCs w:val="24"/>
        </w:rPr>
        <w:t>‘generator’</w:t>
      </w:r>
      <w:r w:rsidRPr="40DEBF3B">
        <w:rPr>
          <w:spacing w:val="1"/>
          <w:sz w:val="24"/>
          <w:szCs w:val="24"/>
        </w:rPr>
        <w:t xml:space="preserve"> </w:t>
      </w:r>
      <w:r w:rsidRPr="40DEBF3B">
        <w:rPr>
          <w:sz w:val="24"/>
          <w:szCs w:val="24"/>
        </w:rPr>
        <w:t>means</w:t>
      </w:r>
      <w:r w:rsidRPr="40DEBF3B">
        <w:rPr>
          <w:spacing w:val="1"/>
          <w:sz w:val="24"/>
          <w:szCs w:val="24"/>
        </w:rPr>
        <w:t xml:space="preserve"> </w:t>
      </w:r>
      <w:r w:rsidRPr="40DEBF3B">
        <w:rPr>
          <w:sz w:val="24"/>
          <w:szCs w:val="24"/>
        </w:rPr>
        <w:t>an</w:t>
      </w:r>
      <w:r w:rsidRPr="40DEBF3B">
        <w:rPr>
          <w:spacing w:val="1"/>
          <w:sz w:val="24"/>
          <w:szCs w:val="24"/>
        </w:rPr>
        <w:t xml:space="preserve"> </w:t>
      </w:r>
      <w:r w:rsidRPr="40DEBF3B">
        <w:rPr>
          <w:sz w:val="24"/>
          <w:szCs w:val="24"/>
        </w:rPr>
        <w:t>undertaking</w:t>
      </w:r>
      <w:r w:rsidRPr="40DEBF3B">
        <w:rPr>
          <w:spacing w:val="1"/>
          <w:sz w:val="24"/>
          <w:szCs w:val="24"/>
        </w:rPr>
        <w:t xml:space="preserve"> </w:t>
      </w:r>
      <w:r w:rsidRPr="40DEBF3B">
        <w:rPr>
          <w:sz w:val="24"/>
          <w:szCs w:val="24"/>
        </w:rPr>
        <w:t>which</w:t>
      </w:r>
      <w:r w:rsidRPr="40DEBF3B">
        <w:rPr>
          <w:spacing w:val="1"/>
          <w:sz w:val="24"/>
          <w:szCs w:val="24"/>
        </w:rPr>
        <w:t xml:space="preserve"> </w:t>
      </w:r>
      <w:r w:rsidRPr="40DEBF3B">
        <w:rPr>
          <w:sz w:val="24"/>
          <w:szCs w:val="24"/>
        </w:rPr>
        <w:t>produces</w:t>
      </w:r>
      <w:r w:rsidRPr="40DEBF3B">
        <w:rPr>
          <w:spacing w:val="1"/>
          <w:sz w:val="24"/>
          <w:szCs w:val="24"/>
        </w:rPr>
        <w:t xml:space="preserve"> </w:t>
      </w:r>
      <w:r w:rsidRPr="40DEBF3B">
        <w:rPr>
          <w:sz w:val="24"/>
          <w:szCs w:val="24"/>
        </w:rPr>
        <w:t>electrical</w:t>
      </w:r>
      <w:r w:rsidRPr="40DEBF3B">
        <w:rPr>
          <w:spacing w:val="1"/>
          <w:sz w:val="24"/>
          <w:szCs w:val="24"/>
        </w:rPr>
        <w:t xml:space="preserve"> </w:t>
      </w:r>
      <w:r w:rsidRPr="40DEBF3B">
        <w:rPr>
          <w:sz w:val="24"/>
          <w:szCs w:val="24"/>
        </w:rPr>
        <w:t>power</w:t>
      </w:r>
      <w:r w:rsidRPr="40DEBF3B">
        <w:rPr>
          <w:spacing w:val="61"/>
          <w:sz w:val="24"/>
          <w:szCs w:val="24"/>
        </w:rPr>
        <w:t xml:space="preserve"> </w:t>
      </w:r>
      <w:r w:rsidRPr="40DEBF3B">
        <w:rPr>
          <w:sz w:val="24"/>
          <w:szCs w:val="24"/>
        </w:rPr>
        <w:t>for</w:t>
      </w:r>
      <w:r w:rsidRPr="40DEBF3B">
        <w:rPr>
          <w:spacing w:val="1"/>
          <w:sz w:val="24"/>
          <w:szCs w:val="24"/>
        </w:rPr>
        <w:t xml:space="preserve"> </w:t>
      </w:r>
      <w:r w:rsidRPr="40DEBF3B">
        <w:rPr>
          <w:sz w:val="24"/>
          <w:szCs w:val="24"/>
        </w:rPr>
        <w:t>commercial</w:t>
      </w:r>
      <w:r w:rsidRPr="40DEBF3B">
        <w:rPr>
          <w:spacing w:val="-1"/>
          <w:sz w:val="24"/>
          <w:szCs w:val="24"/>
        </w:rPr>
        <w:t xml:space="preserve"> </w:t>
      </w:r>
      <w:r w:rsidRPr="40DEBF3B">
        <w:rPr>
          <w:sz w:val="24"/>
          <w:szCs w:val="24"/>
        </w:rPr>
        <w:t>purposes;</w:t>
      </w:r>
    </w:p>
    <w:p w14:paraId="26023A5B" w14:textId="77777777" w:rsidR="004B799C" w:rsidRDefault="004B799C">
      <w:pPr>
        <w:pStyle w:val="BodyText"/>
        <w:rPr>
          <w:sz w:val="20"/>
        </w:rPr>
      </w:pPr>
    </w:p>
    <w:p w14:paraId="3E858E4C" w14:textId="7DAE52DF" w:rsidR="004B799C" w:rsidRDefault="00161D3B">
      <w:pPr>
        <w:pStyle w:val="BodyText"/>
        <w:spacing w:before="10"/>
        <w:rPr>
          <w:sz w:val="27"/>
        </w:rPr>
      </w:pPr>
      <w:r>
        <w:rPr>
          <w:noProof/>
        </w:rPr>
        <mc:AlternateContent>
          <mc:Choice Requires="wps">
            <w:drawing>
              <wp:anchor distT="0" distB="0" distL="0" distR="0" simplePos="0" relativeHeight="487622144" behindDoc="1" locked="0" layoutInCell="1" allowOverlap="1" wp14:anchorId="754769FC" wp14:editId="147C3FF5">
                <wp:simplePos x="0" y="0"/>
                <wp:positionH relativeFrom="page">
                  <wp:posOffset>901065</wp:posOffset>
                </wp:positionH>
                <wp:positionV relativeFrom="paragraph">
                  <wp:posOffset>219075</wp:posOffset>
                </wp:positionV>
                <wp:extent cx="1828800" cy="7620"/>
                <wp:effectExtent l="0" t="0" r="0" b="0"/>
                <wp:wrapTopAndBottom/>
                <wp:docPr id="116" name="docshape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81613C" id="docshape18" o:spid="_x0000_s1026" style="position:absolute;margin-left:70.95pt;margin-top:17.25pt;width:2in;height:.6pt;z-index:-15694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" fillcolor="black" stroked="f">
                <w10:wrap type="topAndBottom" anchorx="page"/>
              </v:rect>
            </w:pict>
          </mc:Fallback>
        </mc:AlternateContent>
      </w:r>
    </w:p>
    <w:p w14:paraId="24B0E043" w14:textId="77777777" w:rsidR="004B799C" w:rsidRDefault="00CA4AAC">
      <w:pPr>
        <w:spacing w:before="103"/>
        <w:ind w:left="1525" w:right="953" w:hanging="567"/>
        <w:jc w:val="both"/>
        <w:rPr>
          <w:sz w:val="20"/>
        </w:rPr>
      </w:pPr>
      <w:r>
        <w:rPr>
          <w:sz w:val="20"/>
          <w:vertAlign w:val="superscript"/>
        </w:rPr>
        <w:t>35</w:t>
      </w:r>
      <w:r>
        <w:rPr>
          <w:spacing w:val="1"/>
          <w:sz w:val="20"/>
        </w:rPr>
        <w:t xml:space="preserve"> </w:t>
      </w:r>
      <w:r>
        <w:rPr>
          <w:sz w:val="20"/>
        </w:rPr>
        <w:t>Directive 2010/31/EU of the European Parliament and of the Council of 19 May 2010 on the energy</w:t>
      </w:r>
      <w:r>
        <w:rPr>
          <w:spacing w:val="1"/>
          <w:sz w:val="20"/>
        </w:rPr>
        <w:t xml:space="preserve"> </w:t>
      </w:r>
      <w:r>
        <w:rPr>
          <w:sz w:val="20"/>
        </w:rPr>
        <w:t>performance</w:t>
      </w:r>
      <w:r>
        <w:rPr>
          <w:spacing w:val="-1"/>
          <w:sz w:val="20"/>
        </w:rPr>
        <w:t xml:space="preserve"> </w:t>
      </w:r>
      <w:r>
        <w:rPr>
          <w:sz w:val="20"/>
        </w:rPr>
        <w:t>of</w:t>
      </w:r>
      <w:r>
        <w:rPr>
          <w:spacing w:val="-2"/>
          <w:sz w:val="20"/>
        </w:rPr>
        <w:t xml:space="preserve"> </w:t>
      </w:r>
      <w:r>
        <w:rPr>
          <w:sz w:val="20"/>
        </w:rPr>
        <w:t>buildings</w:t>
      </w:r>
      <w:r>
        <w:rPr>
          <w:spacing w:val="2"/>
          <w:sz w:val="20"/>
        </w:rPr>
        <w:t xml:space="preserve"> </w:t>
      </w:r>
      <w:r>
        <w:rPr>
          <w:sz w:val="20"/>
        </w:rPr>
        <w:t>(OJ</w:t>
      </w:r>
      <w:r>
        <w:rPr>
          <w:spacing w:val="1"/>
          <w:sz w:val="20"/>
        </w:rPr>
        <w:t xml:space="preserve"> </w:t>
      </w:r>
      <w:r>
        <w:rPr>
          <w:sz w:val="20"/>
        </w:rPr>
        <w:t>L</w:t>
      </w:r>
      <w:r>
        <w:rPr>
          <w:spacing w:val="-2"/>
          <w:sz w:val="20"/>
        </w:rPr>
        <w:t xml:space="preserve"> </w:t>
      </w:r>
      <w:r>
        <w:rPr>
          <w:sz w:val="20"/>
        </w:rPr>
        <w:t>153,</w:t>
      </w:r>
      <w:r>
        <w:rPr>
          <w:spacing w:val="1"/>
          <w:sz w:val="20"/>
        </w:rPr>
        <w:t xml:space="preserve"> </w:t>
      </w:r>
      <w:r>
        <w:rPr>
          <w:sz w:val="20"/>
        </w:rPr>
        <w:t>18.6.2010,</w:t>
      </w:r>
      <w:r>
        <w:rPr>
          <w:spacing w:val="-2"/>
          <w:sz w:val="20"/>
        </w:rPr>
        <w:t xml:space="preserve"> </w:t>
      </w:r>
      <w:r>
        <w:rPr>
          <w:sz w:val="20"/>
        </w:rPr>
        <w:t>p.</w:t>
      </w:r>
      <w:r>
        <w:rPr>
          <w:spacing w:val="-1"/>
          <w:sz w:val="20"/>
        </w:rPr>
        <w:t xml:space="preserve"> </w:t>
      </w:r>
      <w:r>
        <w:rPr>
          <w:sz w:val="20"/>
        </w:rPr>
        <w:t>13).</w:t>
      </w:r>
    </w:p>
    <w:p w14:paraId="30983E56" w14:textId="77777777" w:rsidR="004B799C" w:rsidRDefault="00CA4AAC">
      <w:pPr>
        <w:ind w:left="1525" w:right="954" w:hanging="567"/>
        <w:jc w:val="both"/>
        <w:rPr>
          <w:sz w:val="20"/>
        </w:rPr>
      </w:pPr>
      <w:r>
        <w:rPr>
          <w:sz w:val="20"/>
          <w:vertAlign w:val="superscript"/>
        </w:rPr>
        <w:t>36</w:t>
      </w:r>
      <w:r>
        <w:rPr>
          <w:spacing w:val="1"/>
          <w:sz w:val="20"/>
        </w:rPr>
        <w:t xml:space="preserve"> </w:t>
      </w:r>
      <w:r>
        <w:rPr>
          <w:sz w:val="20"/>
        </w:rPr>
        <w:t>Directive 2010/31/EU of the European Parliament and of the Council on energy efficiency, amending</w:t>
      </w:r>
      <w:r>
        <w:rPr>
          <w:spacing w:val="1"/>
          <w:sz w:val="20"/>
        </w:rPr>
        <w:t xml:space="preserve"> </w:t>
      </w:r>
      <w:r>
        <w:rPr>
          <w:sz w:val="20"/>
        </w:rPr>
        <w:t>Directives 2009/125/EC and 2010/30/EU and repealing Directives 2004/8/EC and 2006/32/EC (OJ L 315,</w:t>
      </w:r>
      <w:r>
        <w:rPr>
          <w:spacing w:val="-47"/>
          <w:sz w:val="20"/>
        </w:rPr>
        <w:t xml:space="preserve"> </w:t>
      </w:r>
      <w:r>
        <w:rPr>
          <w:sz w:val="20"/>
        </w:rPr>
        <w:t>14.11.2012,</w:t>
      </w:r>
      <w:r>
        <w:rPr>
          <w:spacing w:val="-3"/>
          <w:sz w:val="20"/>
        </w:rPr>
        <w:t xml:space="preserve"> </w:t>
      </w:r>
      <w:r>
        <w:rPr>
          <w:sz w:val="20"/>
        </w:rPr>
        <w:t>p. 1).</w:t>
      </w:r>
    </w:p>
    <w:p w14:paraId="5B9C3478" w14:textId="77777777" w:rsidR="004B799C" w:rsidRDefault="004B799C">
      <w:pPr>
        <w:jc w:val="both"/>
        <w:rPr>
          <w:sz w:val="20"/>
        </w:rPr>
        <w:sectPr w:rsidR="004B799C">
          <w:pgSz w:w="11910" w:h="16840"/>
          <w:pgMar w:top="1020" w:right="460" w:bottom="1620" w:left="460" w:header="0" w:footer="1426" w:gutter="0"/>
          <w:cols w:space="720"/>
        </w:sectPr>
      </w:pPr>
    </w:p>
    <w:p w14:paraId="1295C786" w14:textId="77777777" w:rsidR="004B799C" w:rsidRDefault="00CA4AAC" w:rsidP="40DEBF3B">
      <w:pPr>
        <w:pStyle w:val="ListParagraph"/>
        <w:numPr>
          <w:ilvl w:val="0"/>
          <w:numId w:val="26"/>
        </w:numPr>
        <w:tabs>
          <w:tab w:val="left" w:pos="2092"/>
        </w:tabs>
        <w:spacing w:before="72"/>
        <w:ind w:right="957" w:hanging="773"/>
        <w:jc w:val="both"/>
        <w:rPr>
          <w:sz w:val="24"/>
          <w:szCs w:val="24"/>
        </w:rPr>
      </w:pPr>
      <w:r w:rsidRPr="40DEBF3B">
        <w:rPr>
          <w:sz w:val="24"/>
          <w:szCs w:val="24"/>
        </w:rPr>
        <w:lastRenderedPageBreak/>
        <w:t>‘high-efficiency cogeneration’ means high-efficiency cogeneration as defined in</w:t>
      </w:r>
      <w:r w:rsidRPr="40DEBF3B">
        <w:rPr>
          <w:spacing w:val="1"/>
          <w:sz w:val="24"/>
          <w:szCs w:val="24"/>
        </w:rPr>
        <w:t xml:space="preserve"> </w:t>
      </w:r>
      <w:r w:rsidRPr="40DEBF3B">
        <w:rPr>
          <w:sz w:val="24"/>
          <w:szCs w:val="24"/>
        </w:rPr>
        <w:t>Article</w:t>
      </w:r>
      <w:r w:rsidRPr="40DEBF3B">
        <w:rPr>
          <w:spacing w:val="-1"/>
          <w:sz w:val="24"/>
          <w:szCs w:val="24"/>
        </w:rPr>
        <w:t xml:space="preserve"> </w:t>
      </w:r>
      <w:r w:rsidRPr="40DEBF3B">
        <w:rPr>
          <w:sz w:val="24"/>
          <w:szCs w:val="24"/>
        </w:rPr>
        <w:t>2, point</w:t>
      </w:r>
      <w:r w:rsidRPr="40DEBF3B">
        <w:rPr>
          <w:spacing w:val="1"/>
          <w:sz w:val="24"/>
          <w:szCs w:val="24"/>
        </w:rPr>
        <w:t xml:space="preserve"> </w:t>
      </w:r>
      <w:r w:rsidRPr="40DEBF3B">
        <w:rPr>
          <w:sz w:val="24"/>
          <w:szCs w:val="24"/>
        </w:rPr>
        <w:t>(34), of</w:t>
      </w:r>
      <w:r w:rsidRPr="40DEBF3B">
        <w:rPr>
          <w:spacing w:val="1"/>
          <w:sz w:val="24"/>
          <w:szCs w:val="24"/>
        </w:rPr>
        <w:t xml:space="preserve"> </w:t>
      </w:r>
      <w:r w:rsidRPr="40DEBF3B">
        <w:rPr>
          <w:sz w:val="24"/>
          <w:szCs w:val="24"/>
        </w:rPr>
        <w:t>Directive</w:t>
      </w:r>
      <w:r w:rsidRPr="40DEBF3B">
        <w:rPr>
          <w:spacing w:val="-1"/>
          <w:sz w:val="24"/>
          <w:szCs w:val="24"/>
        </w:rPr>
        <w:t xml:space="preserve"> </w:t>
      </w:r>
      <w:r w:rsidRPr="40DEBF3B">
        <w:rPr>
          <w:sz w:val="24"/>
          <w:szCs w:val="24"/>
        </w:rPr>
        <w:t>2012/27/EU;</w:t>
      </w:r>
    </w:p>
    <w:p w14:paraId="171410B0" w14:textId="77777777" w:rsidR="004B799C" w:rsidRDefault="004B799C">
      <w:pPr>
        <w:pStyle w:val="BodyText"/>
        <w:spacing w:before="10"/>
        <w:rPr>
          <w:sz w:val="20"/>
        </w:rPr>
      </w:pPr>
    </w:p>
    <w:p w14:paraId="77D0DB78" w14:textId="77777777" w:rsidR="004B799C" w:rsidRDefault="00CA4AAC" w:rsidP="40DEBF3B">
      <w:pPr>
        <w:pStyle w:val="ListParagraph"/>
        <w:numPr>
          <w:ilvl w:val="0"/>
          <w:numId w:val="26"/>
        </w:numPr>
        <w:tabs>
          <w:tab w:val="left" w:pos="2092"/>
        </w:tabs>
        <w:ind w:right="962" w:hanging="773"/>
        <w:jc w:val="both"/>
        <w:rPr>
          <w:sz w:val="24"/>
          <w:szCs w:val="24"/>
        </w:rPr>
      </w:pPr>
      <w:r w:rsidRPr="40DEBF3B">
        <w:rPr>
          <w:sz w:val="24"/>
          <w:szCs w:val="24"/>
        </w:rPr>
        <w:t>‘imbalances’ means deviations between generation, consumption and commercial</w:t>
      </w:r>
      <w:r w:rsidRPr="40DEBF3B">
        <w:rPr>
          <w:spacing w:val="1"/>
          <w:sz w:val="24"/>
          <w:szCs w:val="24"/>
        </w:rPr>
        <w:t xml:space="preserve"> </w:t>
      </w:r>
      <w:r w:rsidRPr="40DEBF3B">
        <w:rPr>
          <w:sz w:val="24"/>
          <w:szCs w:val="24"/>
        </w:rPr>
        <w:t>transactions</w:t>
      </w:r>
      <w:r w:rsidRPr="40DEBF3B">
        <w:rPr>
          <w:spacing w:val="-1"/>
          <w:sz w:val="24"/>
          <w:szCs w:val="24"/>
        </w:rPr>
        <w:t xml:space="preserve"> </w:t>
      </w:r>
      <w:r w:rsidRPr="40DEBF3B">
        <w:rPr>
          <w:sz w:val="24"/>
          <w:szCs w:val="24"/>
        </w:rPr>
        <w:t>of a BRP</w:t>
      </w:r>
      <w:r w:rsidRPr="40DEBF3B">
        <w:rPr>
          <w:spacing w:val="-1"/>
          <w:sz w:val="24"/>
          <w:szCs w:val="24"/>
        </w:rPr>
        <w:t xml:space="preserve"> </w:t>
      </w:r>
      <w:r w:rsidRPr="40DEBF3B">
        <w:rPr>
          <w:sz w:val="24"/>
          <w:szCs w:val="24"/>
        </w:rPr>
        <w:t>within a</w:t>
      </w:r>
      <w:r w:rsidRPr="40DEBF3B">
        <w:rPr>
          <w:spacing w:val="-1"/>
          <w:sz w:val="24"/>
          <w:szCs w:val="24"/>
        </w:rPr>
        <w:t xml:space="preserve"> </w:t>
      </w:r>
      <w:r w:rsidRPr="40DEBF3B">
        <w:rPr>
          <w:sz w:val="24"/>
          <w:szCs w:val="24"/>
        </w:rPr>
        <w:t>given</w:t>
      </w:r>
      <w:r w:rsidRPr="40DEBF3B">
        <w:rPr>
          <w:spacing w:val="-1"/>
          <w:sz w:val="24"/>
          <w:szCs w:val="24"/>
        </w:rPr>
        <w:t xml:space="preserve"> </w:t>
      </w:r>
      <w:r w:rsidRPr="40DEBF3B">
        <w:rPr>
          <w:sz w:val="24"/>
          <w:szCs w:val="24"/>
        </w:rPr>
        <w:t>imbalance</w:t>
      </w:r>
      <w:r w:rsidRPr="40DEBF3B">
        <w:rPr>
          <w:spacing w:val="-1"/>
          <w:sz w:val="24"/>
          <w:szCs w:val="24"/>
        </w:rPr>
        <w:t xml:space="preserve"> </w:t>
      </w:r>
      <w:r w:rsidRPr="40DEBF3B">
        <w:rPr>
          <w:sz w:val="24"/>
          <w:szCs w:val="24"/>
        </w:rPr>
        <w:t>settlement period;</w:t>
      </w:r>
    </w:p>
    <w:p w14:paraId="228078E4" w14:textId="77777777" w:rsidR="004B799C" w:rsidRDefault="004B799C">
      <w:pPr>
        <w:pStyle w:val="BodyText"/>
        <w:spacing w:before="10"/>
        <w:rPr>
          <w:sz w:val="20"/>
        </w:rPr>
      </w:pPr>
    </w:p>
    <w:p w14:paraId="35AA84B1" w14:textId="77777777" w:rsidR="004B799C" w:rsidRDefault="00CA4AAC" w:rsidP="40DEBF3B">
      <w:pPr>
        <w:pStyle w:val="ListParagraph"/>
        <w:numPr>
          <w:ilvl w:val="0"/>
          <w:numId w:val="26"/>
        </w:numPr>
        <w:tabs>
          <w:tab w:val="left" w:pos="2092"/>
        </w:tabs>
        <w:ind w:right="957" w:hanging="773"/>
        <w:jc w:val="both"/>
        <w:rPr>
          <w:sz w:val="24"/>
          <w:szCs w:val="24"/>
        </w:rPr>
      </w:pPr>
      <w:r w:rsidRPr="40DEBF3B">
        <w:rPr>
          <w:sz w:val="24"/>
          <w:szCs w:val="24"/>
        </w:rPr>
        <w:t>‘imbalance</w:t>
      </w:r>
      <w:r w:rsidRPr="40DEBF3B">
        <w:rPr>
          <w:spacing w:val="1"/>
          <w:sz w:val="24"/>
          <w:szCs w:val="24"/>
        </w:rPr>
        <w:t xml:space="preserve"> </w:t>
      </w:r>
      <w:r w:rsidRPr="40DEBF3B">
        <w:rPr>
          <w:sz w:val="24"/>
          <w:szCs w:val="24"/>
        </w:rPr>
        <w:t>settlement’</w:t>
      </w:r>
      <w:r w:rsidRPr="40DEBF3B">
        <w:rPr>
          <w:spacing w:val="1"/>
          <w:sz w:val="24"/>
          <w:szCs w:val="24"/>
        </w:rPr>
        <w:t xml:space="preserve"> </w:t>
      </w:r>
      <w:r w:rsidRPr="40DEBF3B">
        <w:rPr>
          <w:sz w:val="24"/>
          <w:szCs w:val="24"/>
        </w:rPr>
        <w:t>means</w:t>
      </w:r>
      <w:r w:rsidRPr="40DEBF3B">
        <w:rPr>
          <w:spacing w:val="1"/>
          <w:sz w:val="24"/>
          <w:szCs w:val="24"/>
        </w:rPr>
        <w:t xml:space="preserve"> </w:t>
      </w:r>
      <w:r w:rsidRPr="40DEBF3B">
        <w:rPr>
          <w:sz w:val="24"/>
          <w:szCs w:val="24"/>
        </w:rPr>
        <w:t>a</w:t>
      </w:r>
      <w:r w:rsidRPr="40DEBF3B">
        <w:rPr>
          <w:spacing w:val="1"/>
          <w:sz w:val="24"/>
          <w:szCs w:val="24"/>
        </w:rPr>
        <w:t xml:space="preserve"> </w:t>
      </w:r>
      <w:r w:rsidRPr="40DEBF3B">
        <w:rPr>
          <w:sz w:val="24"/>
          <w:szCs w:val="24"/>
        </w:rPr>
        <w:t>financial</w:t>
      </w:r>
      <w:r w:rsidRPr="40DEBF3B">
        <w:rPr>
          <w:spacing w:val="1"/>
          <w:sz w:val="24"/>
          <w:szCs w:val="24"/>
        </w:rPr>
        <w:t xml:space="preserve"> </w:t>
      </w:r>
      <w:r w:rsidRPr="40DEBF3B">
        <w:rPr>
          <w:sz w:val="24"/>
          <w:szCs w:val="24"/>
        </w:rPr>
        <w:t>settlement</w:t>
      </w:r>
      <w:r w:rsidRPr="40DEBF3B">
        <w:rPr>
          <w:spacing w:val="1"/>
          <w:sz w:val="24"/>
          <w:szCs w:val="24"/>
        </w:rPr>
        <w:t xml:space="preserve"> </w:t>
      </w:r>
      <w:r w:rsidRPr="40DEBF3B">
        <w:rPr>
          <w:sz w:val="24"/>
          <w:szCs w:val="24"/>
        </w:rPr>
        <w:t>mechanism</w:t>
      </w:r>
      <w:r w:rsidRPr="40DEBF3B">
        <w:rPr>
          <w:spacing w:val="1"/>
          <w:sz w:val="24"/>
          <w:szCs w:val="24"/>
        </w:rPr>
        <w:t xml:space="preserve"> </w:t>
      </w:r>
      <w:r w:rsidRPr="40DEBF3B">
        <w:rPr>
          <w:sz w:val="24"/>
          <w:szCs w:val="24"/>
        </w:rPr>
        <w:t>aimed</w:t>
      </w:r>
      <w:r w:rsidRPr="40DEBF3B">
        <w:rPr>
          <w:spacing w:val="1"/>
          <w:sz w:val="24"/>
          <w:szCs w:val="24"/>
        </w:rPr>
        <w:t xml:space="preserve"> </w:t>
      </w:r>
      <w:r w:rsidRPr="40DEBF3B">
        <w:rPr>
          <w:sz w:val="24"/>
          <w:szCs w:val="24"/>
        </w:rPr>
        <w:t>at</w:t>
      </w:r>
      <w:r w:rsidRPr="40DEBF3B">
        <w:rPr>
          <w:spacing w:val="1"/>
          <w:sz w:val="24"/>
          <w:szCs w:val="24"/>
        </w:rPr>
        <w:t xml:space="preserve"> </w:t>
      </w:r>
      <w:r w:rsidRPr="40DEBF3B">
        <w:rPr>
          <w:sz w:val="24"/>
          <w:szCs w:val="24"/>
        </w:rPr>
        <w:t>recovering</w:t>
      </w:r>
      <w:r w:rsidRPr="40DEBF3B">
        <w:rPr>
          <w:spacing w:val="-3"/>
          <w:sz w:val="24"/>
          <w:szCs w:val="24"/>
        </w:rPr>
        <w:t xml:space="preserve"> </w:t>
      </w:r>
      <w:r w:rsidRPr="40DEBF3B">
        <w:rPr>
          <w:sz w:val="24"/>
          <w:szCs w:val="24"/>
        </w:rPr>
        <w:t>the costs of balancing</w:t>
      </w:r>
      <w:r w:rsidRPr="40DEBF3B">
        <w:rPr>
          <w:spacing w:val="-4"/>
          <w:sz w:val="24"/>
          <w:szCs w:val="24"/>
        </w:rPr>
        <w:t xml:space="preserve"> </w:t>
      </w:r>
      <w:r w:rsidRPr="40DEBF3B">
        <w:rPr>
          <w:sz w:val="24"/>
          <w:szCs w:val="24"/>
        </w:rPr>
        <w:t>applicable</w:t>
      </w:r>
      <w:r w:rsidRPr="40DEBF3B">
        <w:rPr>
          <w:spacing w:val="-1"/>
          <w:sz w:val="24"/>
          <w:szCs w:val="24"/>
        </w:rPr>
        <w:t xml:space="preserve"> </w:t>
      </w:r>
      <w:r w:rsidRPr="40DEBF3B">
        <w:rPr>
          <w:sz w:val="24"/>
          <w:szCs w:val="24"/>
        </w:rPr>
        <w:t>to imbalances of</w:t>
      </w:r>
      <w:r w:rsidRPr="40DEBF3B">
        <w:rPr>
          <w:spacing w:val="-1"/>
          <w:sz w:val="24"/>
          <w:szCs w:val="24"/>
        </w:rPr>
        <w:t xml:space="preserve"> </w:t>
      </w:r>
      <w:r w:rsidRPr="40DEBF3B">
        <w:rPr>
          <w:sz w:val="24"/>
          <w:szCs w:val="24"/>
        </w:rPr>
        <w:t>BRPs;</w:t>
      </w:r>
    </w:p>
    <w:p w14:paraId="69B1472D" w14:textId="77777777" w:rsidR="004B799C" w:rsidRDefault="004B799C">
      <w:pPr>
        <w:pStyle w:val="BodyText"/>
        <w:spacing w:before="10"/>
        <w:rPr>
          <w:sz w:val="20"/>
        </w:rPr>
      </w:pPr>
    </w:p>
    <w:p w14:paraId="5104711F" w14:textId="77777777" w:rsidR="004B799C" w:rsidRDefault="00CA4AAC" w:rsidP="40DEBF3B">
      <w:pPr>
        <w:pStyle w:val="ListParagraph"/>
        <w:numPr>
          <w:ilvl w:val="0"/>
          <w:numId w:val="26"/>
        </w:numPr>
        <w:tabs>
          <w:tab w:val="left" w:pos="2092"/>
        </w:tabs>
        <w:ind w:right="958" w:hanging="773"/>
        <w:jc w:val="both"/>
        <w:rPr>
          <w:sz w:val="24"/>
          <w:szCs w:val="24"/>
        </w:rPr>
      </w:pPr>
      <w:r w:rsidRPr="40DEBF3B">
        <w:rPr>
          <w:sz w:val="24"/>
          <w:szCs w:val="24"/>
        </w:rPr>
        <w:t>‘imbalance settlement period’ means imbalance settlement period as defined in</w:t>
      </w:r>
      <w:r w:rsidRPr="40DEBF3B">
        <w:rPr>
          <w:spacing w:val="1"/>
          <w:sz w:val="24"/>
          <w:szCs w:val="24"/>
        </w:rPr>
        <w:t xml:space="preserve"> </w:t>
      </w:r>
      <w:r w:rsidRPr="40DEBF3B">
        <w:rPr>
          <w:sz w:val="24"/>
          <w:szCs w:val="24"/>
        </w:rPr>
        <w:t>Article</w:t>
      </w:r>
      <w:r w:rsidRPr="40DEBF3B">
        <w:rPr>
          <w:spacing w:val="-1"/>
          <w:sz w:val="24"/>
          <w:szCs w:val="24"/>
        </w:rPr>
        <w:t xml:space="preserve"> </w:t>
      </w:r>
      <w:r w:rsidRPr="40DEBF3B">
        <w:rPr>
          <w:sz w:val="24"/>
          <w:szCs w:val="24"/>
        </w:rPr>
        <w:t>2, point (15), of</w:t>
      </w:r>
      <w:r w:rsidRPr="40DEBF3B">
        <w:rPr>
          <w:spacing w:val="1"/>
          <w:sz w:val="24"/>
          <w:szCs w:val="24"/>
        </w:rPr>
        <w:t xml:space="preserve"> </w:t>
      </w:r>
      <w:r w:rsidRPr="40DEBF3B">
        <w:rPr>
          <w:sz w:val="24"/>
          <w:szCs w:val="24"/>
        </w:rPr>
        <w:t>Regulation</w:t>
      </w:r>
      <w:r w:rsidRPr="40DEBF3B">
        <w:rPr>
          <w:spacing w:val="2"/>
          <w:sz w:val="24"/>
          <w:szCs w:val="24"/>
        </w:rPr>
        <w:t xml:space="preserve"> </w:t>
      </w:r>
      <w:r w:rsidRPr="40DEBF3B">
        <w:rPr>
          <w:sz w:val="24"/>
          <w:szCs w:val="24"/>
        </w:rPr>
        <w:t>(EU) 2019/943;</w:t>
      </w:r>
    </w:p>
    <w:p w14:paraId="3274A20E" w14:textId="77777777" w:rsidR="004B799C" w:rsidRDefault="004B799C">
      <w:pPr>
        <w:pStyle w:val="BodyText"/>
        <w:spacing w:before="10"/>
        <w:rPr>
          <w:sz w:val="20"/>
        </w:rPr>
      </w:pPr>
    </w:p>
    <w:p w14:paraId="3F79CD3A" w14:textId="77777777" w:rsidR="004B799C" w:rsidRDefault="00CA4AAC" w:rsidP="40DEBF3B">
      <w:pPr>
        <w:pStyle w:val="ListParagraph"/>
        <w:numPr>
          <w:ilvl w:val="0"/>
          <w:numId w:val="26"/>
        </w:numPr>
        <w:tabs>
          <w:tab w:val="left" w:pos="2092"/>
        </w:tabs>
        <w:ind w:right="957" w:hanging="773"/>
        <w:jc w:val="both"/>
        <w:rPr>
          <w:sz w:val="24"/>
          <w:szCs w:val="24"/>
        </w:rPr>
      </w:pPr>
      <w:r w:rsidRPr="40DEBF3B">
        <w:rPr>
          <w:sz w:val="24"/>
          <w:szCs w:val="24"/>
        </w:rPr>
        <w:t>‘individual aid’ means ad hoc aid and notifiable awards of aid on the basis of an</w:t>
      </w:r>
      <w:r w:rsidRPr="40DEBF3B">
        <w:rPr>
          <w:spacing w:val="1"/>
          <w:sz w:val="24"/>
          <w:szCs w:val="24"/>
        </w:rPr>
        <w:t xml:space="preserve"> </w:t>
      </w:r>
      <w:r w:rsidRPr="40DEBF3B">
        <w:rPr>
          <w:sz w:val="24"/>
          <w:szCs w:val="24"/>
        </w:rPr>
        <w:t>aid</w:t>
      </w:r>
      <w:r w:rsidRPr="40DEBF3B">
        <w:rPr>
          <w:spacing w:val="-1"/>
          <w:sz w:val="24"/>
          <w:szCs w:val="24"/>
        </w:rPr>
        <w:t xml:space="preserve"> </w:t>
      </w:r>
      <w:r w:rsidRPr="40DEBF3B">
        <w:rPr>
          <w:sz w:val="24"/>
          <w:szCs w:val="24"/>
        </w:rPr>
        <w:t>scheme;</w:t>
      </w:r>
    </w:p>
    <w:p w14:paraId="3EC2F141" w14:textId="77777777" w:rsidR="004B799C" w:rsidRDefault="004B799C">
      <w:pPr>
        <w:pStyle w:val="BodyText"/>
        <w:spacing w:before="10"/>
        <w:rPr>
          <w:sz w:val="20"/>
        </w:rPr>
      </w:pPr>
    </w:p>
    <w:p w14:paraId="57AE1384" w14:textId="77777777" w:rsidR="004B799C" w:rsidRDefault="00CA4AAC" w:rsidP="40DEBF3B">
      <w:pPr>
        <w:pStyle w:val="ListParagraph"/>
        <w:numPr>
          <w:ilvl w:val="0"/>
          <w:numId w:val="26"/>
        </w:numPr>
        <w:tabs>
          <w:tab w:val="left" w:pos="2092"/>
        </w:tabs>
        <w:ind w:right="953" w:hanging="773"/>
        <w:jc w:val="both"/>
        <w:rPr>
          <w:sz w:val="24"/>
          <w:szCs w:val="24"/>
        </w:rPr>
      </w:pPr>
      <w:r w:rsidRPr="40DEBF3B">
        <w:rPr>
          <w:sz w:val="24"/>
          <w:szCs w:val="24"/>
        </w:rPr>
        <w:t>‘interruptibility</w:t>
      </w:r>
      <w:r w:rsidRPr="40DEBF3B">
        <w:rPr>
          <w:spacing w:val="1"/>
          <w:sz w:val="24"/>
          <w:szCs w:val="24"/>
        </w:rPr>
        <w:t xml:space="preserve"> </w:t>
      </w:r>
      <w:r w:rsidRPr="40DEBF3B">
        <w:rPr>
          <w:sz w:val="24"/>
          <w:szCs w:val="24"/>
        </w:rPr>
        <w:t>scheme’</w:t>
      </w:r>
      <w:r w:rsidRPr="40DEBF3B">
        <w:rPr>
          <w:spacing w:val="1"/>
          <w:sz w:val="24"/>
          <w:szCs w:val="24"/>
        </w:rPr>
        <w:t xml:space="preserve"> </w:t>
      </w:r>
      <w:r w:rsidRPr="40DEBF3B">
        <w:rPr>
          <w:sz w:val="24"/>
          <w:szCs w:val="24"/>
        </w:rPr>
        <w:t>means</w:t>
      </w:r>
      <w:r w:rsidRPr="40DEBF3B">
        <w:rPr>
          <w:spacing w:val="1"/>
          <w:sz w:val="24"/>
          <w:szCs w:val="24"/>
        </w:rPr>
        <w:t xml:space="preserve"> </w:t>
      </w:r>
      <w:r w:rsidRPr="40DEBF3B">
        <w:rPr>
          <w:sz w:val="24"/>
          <w:szCs w:val="24"/>
        </w:rPr>
        <w:t>a</w:t>
      </w:r>
      <w:r w:rsidRPr="40DEBF3B">
        <w:rPr>
          <w:spacing w:val="1"/>
          <w:sz w:val="24"/>
          <w:szCs w:val="24"/>
        </w:rPr>
        <w:t xml:space="preserve"> </w:t>
      </w:r>
      <w:r w:rsidRPr="40DEBF3B">
        <w:rPr>
          <w:sz w:val="24"/>
          <w:szCs w:val="24"/>
        </w:rPr>
        <w:t>measure</w:t>
      </w:r>
      <w:r w:rsidRPr="40DEBF3B">
        <w:rPr>
          <w:spacing w:val="1"/>
          <w:sz w:val="24"/>
          <w:szCs w:val="24"/>
        </w:rPr>
        <w:t xml:space="preserve"> </w:t>
      </w:r>
      <w:r w:rsidRPr="40DEBF3B">
        <w:rPr>
          <w:sz w:val="24"/>
          <w:szCs w:val="24"/>
        </w:rPr>
        <w:t>for</w:t>
      </w:r>
      <w:r w:rsidRPr="40DEBF3B">
        <w:rPr>
          <w:spacing w:val="1"/>
          <w:sz w:val="24"/>
          <w:szCs w:val="24"/>
        </w:rPr>
        <w:t xml:space="preserve"> </w:t>
      </w:r>
      <w:r w:rsidRPr="40DEBF3B">
        <w:rPr>
          <w:sz w:val="24"/>
          <w:szCs w:val="24"/>
        </w:rPr>
        <w:t>security</w:t>
      </w:r>
      <w:r w:rsidRPr="40DEBF3B">
        <w:rPr>
          <w:spacing w:val="1"/>
          <w:sz w:val="24"/>
          <w:szCs w:val="24"/>
        </w:rPr>
        <w:t xml:space="preserve"> </w:t>
      </w:r>
      <w:r w:rsidRPr="40DEBF3B">
        <w:rPr>
          <w:sz w:val="24"/>
          <w:szCs w:val="24"/>
        </w:rPr>
        <w:t>of</w:t>
      </w:r>
      <w:r w:rsidRPr="40DEBF3B">
        <w:rPr>
          <w:spacing w:val="1"/>
          <w:sz w:val="24"/>
          <w:szCs w:val="24"/>
        </w:rPr>
        <w:t xml:space="preserve"> </w:t>
      </w:r>
      <w:r w:rsidRPr="40DEBF3B">
        <w:rPr>
          <w:sz w:val="24"/>
          <w:szCs w:val="24"/>
        </w:rPr>
        <w:t>electricity</w:t>
      </w:r>
      <w:r w:rsidRPr="40DEBF3B">
        <w:rPr>
          <w:spacing w:val="1"/>
          <w:sz w:val="24"/>
          <w:szCs w:val="24"/>
        </w:rPr>
        <w:t xml:space="preserve"> </w:t>
      </w:r>
      <w:r w:rsidRPr="40DEBF3B">
        <w:rPr>
          <w:sz w:val="24"/>
          <w:szCs w:val="24"/>
        </w:rPr>
        <w:t>supply</w:t>
      </w:r>
      <w:r w:rsidRPr="40DEBF3B">
        <w:rPr>
          <w:spacing w:val="1"/>
          <w:sz w:val="24"/>
          <w:szCs w:val="24"/>
        </w:rPr>
        <w:t xml:space="preserve"> </w:t>
      </w:r>
      <w:r w:rsidRPr="40DEBF3B">
        <w:rPr>
          <w:sz w:val="24"/>
          <w:szCs w:val="24"/>
        </w:rPr>
        <w:t>designed to ensure a stable frequency in the electricity system or address short</w:t>
      </w:r>
      <w:r w:rsidRPr="40DEBF3B">
        <w:rPr>
          <w:spacing w:val="1"/>
          <w:sz w:val="24"/>
          <w:szCs w:val="24"/>
        </w:rPr>
        <w:t xml:space="preserve"> </w:t>
      </w:r>
      <w:r w:rsidRPr="40DEBF3B">
        <w:rPr>
          <w:sz w:val="24"/>
          <w:szCs w:val="24"/>
        </w:rPr>
        <w:t>term security</w:t>
      </w:r>
      <w:r w:rsidRPr="40DEBF3B">
        <w:rPr>
          <w:spacing w:val="-5"/>
          <w:sz w:val="24"/>
          <w:szCs w:val="24"/>
        </w:rPr>
        <w:t xml:space="preserve"> </w:t>
      </w:r>
      <w:r w:rsidRPr="40DEBF3B">
        <w:rPr>
          <w:sz w:val="24"/>
          <w:szCs w:val="24"/>
        </w:rPr>
        <w:t>of supply</w:t>
      </w:r>
      <w:r w:rsidRPr="40DEBF3B">
        <w:rPr>
          <w:spacing w:val="-5"/>
          <w:sz w:val="24"/>
          <w:szCs w:val="24"/>
        </w:rPr>
        <w:t xml:space="preserve"> </w:t>
      </w:r>
      <w:r w:rsidRPr="40DEBF3B">
        <w:rPr>
          <w:sz w:val="24"/>
          <w:szCs w:val="24"/>
        </w:rPr>
        <w:t>problems,</w:t>
      </w:r>
      <w:r w:rsidRPr="40DEBF3B">
        <w:rPr>
          <w:spacing w:val="1"/>
          <w:sz w:val="24"/>
          <w:szCs w:val="24"/>
        </w:rPr>
        <w:t xml:space="preserve"> </w:t>
      </w:r>
      <w:r w:rsidRPr="40DEBF3B">
        <w:rPr>
          <w:sz w:val="24"/>
          <w:szCs w:val="24"/>
        </w:rPr>
        <w:t>including</w:t>
      </w:r>
      <w:r w:rsidRPr="40DEBF3B">
        <w:rPr>
          <w:spacing w:val="-3"/>
          <w:sz w:val="24"/>
          <w:szCs w:val="24"/>
        </w:rPr>
        <w:t xml:space="preserve"> </w:t>
      </w:r>
      <w:r w:rsidRPr="40DEBF3B">
        <w:rPr>
          <w:sz w:val="24"/>
          <w:szCs w:val="24"/>
        </w:rPr>
        <w:t>by</w:t>
      </w:r>
      <w:r w:rsidRPr="40DEBF3B">
        <w:rPr>
          <w:spacing w:val="-5"/>
          <w:sz w:val="24"/>
          <w:szCs w:val="24"/>
        </w:rPr>
        <w:t xml:space="preserve"> </w:t>
      </w:r>
      <w:r w:rsidRPr="40DEBF3B">
        <w:rPr>
          <w:sz w:val="24"/>
          <w:szCs w:val="24"/>
        </w:rPr>
        <w:t>interrupting</w:t>
      </w:r>
      <w:r w:rsidRPr="40DEBF3B">
        <w:rPr>
          <w:spacing w:val="-3"/>
          <w:sz w:val="24"/>
          <w:szCs w:val="24"/>
        </w:rPr>
        <w:t xml:space="preserve"> </w:t>
      </w:r>
      <w:r w:rsidRPr="40DEBF3B">
        <w:rPr>
          <w:sz w:val="24"/>
          <w:szCs w:val="24"/>
        </w:rPr>
        <w:t>load;</w:t>
      </w:r>
    </w:p>
    <w:p w14:paraId="4C2FA50A" w14:textId="77777777" w:rsidR="004B799C" w:rsidRDefault="004B799C">
      <w:pPr>
        <w:pStyle w:val="BodyText"/>
        <w:spacing w:before="11"/>
        <w:rPr>
          <w:sz w:val="20"/>
        </w:rPr>
      </w:pPr>
    </w:p>
    <w:p w14:paraId="5ADB54A9" w14:textId="77777777" w:rsidR="004B799C" w:rsidRDefault="00CA4AAC" w:rsidP="40DEBF3B">
      <w:pPr>
        <w:pStyle w:val="ListParagraph"/>
        <w:numPr>
          <w:ilvl w:val="0"/>
          <w:numId w:val="26"/>
        </w:numPr>
        <w:tabs>
          <w:tab w:val="left" w:pos="2092"/>
        </w:tabs>
        <w:ind w:right="959" w:hanging="773"/>
        <w:jc w:val="both"/>
        <w:rPr>
          <w:sz w:val="24"/>
          <w:szCs w:val="24"/>
        </w:rPr>
      </w:pPr>
      <w:r w:rsidRPr="40DEBF3B">
        <w:rPr>
          <w:sz w:val="24"/>
          <w:szCs w:val="24"/>
        </w:rPr>
        <w:t>‘nature-based solution’ means an action to protect, sustainably manage and restore</w:t>
      </w:r>
      <w:r w:rsidRPr="40DEBF3B">
        <w:rPr>
          <w:spacing w:val="-57"/>
          <w:sz w:val="24"/>
          <w:szCs w:val="24"/>
        </w:rPr>
        <w:t xml:space="preserve"> </w:t>
      </w:r>
      <w:r w:rsidRPr="40DEBF3B">
        <w:rPr>
          <w:sz w:val="24"/>
          <w:szCs w:val="24"/>
        </w:rPr>
        <w:t>natural or modified ecosystems, that addresses societal challenges effectively and</w:t>
      </w:r>
      <w:r w:rsidRPr="40DEBF3B">
        <w:rPr>
          <w:spacing w:val="1"/>
          <w:sz w:val="24"/>
          <w:szCs w:val="24"/>
        </w:rPr>
        <w:t xml:space="preserve"> </w:t>
      </w:r>
      <w:r w:rsidRPr="40DEBF3B">
        <w:rPr>
          <w:sz w:val="24"/>
          <w:szCs w:val="24"/>
        </w:rPr>
        <w:t>adaptively, simultaneously</w:t>
      </w:r>
      <w:r w:rsidRPr="40DEBF3B">
        <w:rPr>
          <w:spacing w:val="-3"/>
          <w:sz w:val="24"/>
          <w:szCs w:val="24"/>
        </w:rPr>
        <w:t xml:space="preserve"> </w:t>
      </w:r>
      <w:r w:rsidRPr="40DEBF3B">
        <w:rPr>
          <w:sz w:val="24"/>
          <w:szCs w:val="24"/>
        </w:rPr>
        <w:t>providing</w:t>
      </w:r>
      <w:r w:rsidRPr="40DEBF3B">
        <w:rPr>
          <w:spacing w:val="-2"/>
          <w:sz w:val="24"/>
          <w:szCs w:val="24"/>
        </w:rPr>
        <w:t xml:space="preserve"> </w:t>
      </w:r>
      <w:r w:rsidRPr="40DEBF3B">
        <w:rPr>
          <w:sz w:val="24"/>
          <w:szCs w:val="24"/>
        </w:rPr>
        <w:t>human well-being and</w:t>
      </w:r>
      <w:r w:rsidRPr="40DEBF3B">
        <w:rPr>
          <w:spacing w:val="1"/>
          <w:sz w:val="24"/>
          <w:szCs w:val="24"/>
        </w:rPr>
        <w:t xml:space="preserve"> </w:t>
      </w:r>
      <w:r w:rsidRPr="40DEBF3B">
        <w:rPr>
          <w:sz w:val="24"/>
          <w:szCs w:val="24"/>
        </w:rPr>
        <w:t>biodiversity</w:t>
      </w:r>
      <w:r w:rsidRPr="40DEBF3B">
        <w:rPr>
          <w:spacing w:val="-5"/>
          <w:sz w:val="24"/>
          <w:szCs w:val="24"/>
        </w:rPr>
        <w:t xml:space="preserve"> </w:t>
      </w:r>
      <w:r w:rsidRPr="40DEBF3B">
        <w:rPr>
          <w:sz w:val="24"/>
          <w:szCs w:val="24"/>
        </w:rPr>
        <w:t>benefits;</w:t>
      </w:r>
    </w:p>
    <w:p w14:paraId="2B4BC40B" w14:textId="77777777" w:rsidR="004B799C" w:rsidRDefault="004B799C">
      <w:pPr>
        <w:pStyle w:val="BodyText"/>
        <w:spacing w:before="10"/>
        <w:rPr>
          <w:sz w:val="20"/>
        </w:rPr>
      </w:pPr>
    </w:p>
    <w:p w14:paraId="14AC9C03" w14:textId="77777777" w:rsidR="004B799C" w:rsidRDefault="00CA4AAC" w:rsidP="40DEBF3B">
      <w:pPr>
        <w:pStyle w:val="ListParagraph"/>
        <w:numPr>
          <w:ilvl w:val="0"/>
          <w:numId w:val="26"/>
        </w:numPr>
        <w:tabs>
          <w:tab w:val="left" w:pos="2092"/>
        </w:tabs>
        <w:ind w:right="957" w:hanging="773"/>
        <w:jc w:val="both"/>
        <w:rPr>
          <w:sz w:val="24"/>
          <w:szCs w:val="24"/>
        </w:rPr>
      </w:pPr>
      <w:r w:rsidRPr="40DEBF3B">
        <w:rPr>
          <w:sz w:val="24"/>
          <w:szCs w:val="24"/>
        </w:rPr>
        <w:t>‘network reserve’ means a measure for security of electricity supply designed to</w:t>
      </w:r>
      <w:r w:rsidRPr="40DEBF3B">
        <w:rPr>
          <w:spacing w:val="1"/>
          <w:sz w:val="24"/>
          <w:szCs w:val="24"/>
        </w:rPr>
        <w:t xml:space="preserve"> </w:t>
      </w:r>
      <w:r w:rsidRPr="40DEBF3B">
        <w:rPr>
          <w:sz w:val="24"/>
          <w:szCs w:val="24"/>
        </w:rPr>
        <w:t>compensate</w:t>
      </w:r>
      <w:r w:rsidRPr="40DEBF3B">
        <w:rPr>
          <w:spacing w:val="1"/>
          <w:sz w:val="24"/>
          <w:szCs w:val="24"/>
        </w:rPr>
        <w:t xml:space="preserve"> </w:t>
      </w:r>
      <w:r w:rsidRPr="40DEBF3B">
        <w:rPr>
          <w:sz w:val="24"/>
          <w:szCs w:val="24"/>
        </w:rPr>
        <w:t>for</w:t>
      </w:r>
      <w:r w:rsidRPr="40DEBF3B">
        <w:rPr>
          <w:spacing w:val="1"/>
          <w:sz w:val="24"/>
          <w:szCs w:val="24"/>
        </w:rPr>
        <w:t xml:space="preserve"> </w:t>
      </w:r>
      <w:r w:rsidRPr="40DEBF3B">
        <w:rPr>
          <w:sz w:val="24"/>
          <w:szCs w:val="24"/>
        </w:rPr>
        <w:t>a</w:t>
      </w:r>
      <w:r w:rsidRPr="40DEBF3B">
        <w:rPr>
          <w:spacing w:val="1"/>
          <w:sz w:val="24"/>
          <w:szCs w:val="24"/>
        </w:rPr>
        <w:t xml:space="preserve"> </w:t>
      </w:r>
      <w:r w:rsidRPr="40DEBF3B">
        <w:rPr>
          <w:sz w:val="24"/>
          <w:szCs w:val="24"/>
        </w:rPr>
        <w:t>systemic</w:t>
      </w:r>
      <w:r w:rsidRPr="40DEBF3B">
        <w:rPr>
          <w:spacing w:val="1"/>
          <w:sz w:val="24"/>
          <w:szCs w:val="24"/>
        </w:rPr>
        <w:t xml:space="preserve"> </w:t>
      </w:r>
      <w:r w:rsidRPr="40DEBF3B">
        <w:rPr>
          <w:sz w:val="24"/>
          <w:szCs w:val="24"/>
        </w:rPr>
        <w:t>and</w:t>
      </w:r>
      <w:r w:rsidRPr="40DEBF3B">
        <w:rPr>
          <w:spacing w:val="1"/>
          <w:sz w:val="24"/>
          <w:szCs w:val="24"/>
        </w:rPr>
        <w:t xml:space="preserve"> </w:t>
      </w:r>
      <w:r w:rsidRPr="40DEBF3B">
        <w:rPr>
          <w:sz w:val="24"/>
          <w:szCs w:val="24"/>
        </w:rPr>
        <w:t>long</w:t>
      </w:r>
      <w:r w:rsidRPr="40DEBF3B">
        <w:rPr>
          <w:spacing w:val="1"/>
          <w:sz w:val="24"/>
          <w:szCs w:val="24"/>
        </w:rPr>
        <w:t xml:space="preserve"> </w:t>
      </w:r>
      <w:r w:rsidRPr="40DEBF3B">
        <w:rPr>
          <w:sz w:val="24"/>
          <w:szCs w:val="24"/>
        </w:rPr>
        <w:t>term</w:t>
      </w:r>
      <w:r w:rsidRPr="40DEBF3B">
        <w:rPr>
          <w:spacing w:val="1"/>
          <w:sz w:val="24"/>
          <w:szCs w:val="24"/>
        </w:rPr>
        <w:t xml:space="preserve"> </w:t>
      </w:r>
      <w:r w:rsidRPr="40DEBF3B">
        <w:rPr>
          <w:sz w:val="24"/>
          <w:szCs w:val="24"/>
        </w:rPr>
        <w:t>insufficiency</w:t>
      </w:r>
      <w:r w:rsidRPr="40DEBF3B">
        <w:rPr>
          <w:spacing w:val="1"/>
          <w:sz w:val="24"/>
          <w:szCs w:val="24"/>
        </w:rPr>
        <w:t xml:space="preserve"> </w:t>
      </w:r>
      <w:r w:rsidRPr="40DEBF3B">
        <w:rPr>
          <w:sz w:val="24"/>
          <w:szCs w:val="24"/>
        </w:rPr>
        <w:t>in</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electricity</w:t>
      </w:r>
      <w:r w:rsidRPr="40DEBF3B">
        <w:rPr>
          <w:spacing w:val="1"/>
          <w:sz w:val="24"/>
          <w:szCs w:val="24"/>
        </w:rPr>
        <w:t xml:space="preserve"> </w:t>
      </w:r>
      <w:r w:rsidRPr="40DEBF3B">
        <w:rPr>
          <w:sz w:val="24"/>
          <w:szCs w:val="24"/>
        </w:rPr>
        <w:t>transmission</w:t>
      </w:r>
      <w:r w:rsidRPr="40DEBF3B">
        <w:rPr>
          <w:spacing w:val="-1"/>
          <w:sz w:val="24"/>
          <w:szCs w:val="24"/>
        </w:rPr>
        <w:t xml:space="preserve"> </w:t>
      </w:r>
      <w:r w:rsidRPr="40DEBF3B">
        <w:rPr>
          <w:sz w:val="24"/>
          <w:szCs w:val="24"/>
        </w:rPr>
        <w:t>or</w:t>
      </w:r>
      <w:r w:rsidRPr="40DEBF3B">
        <w:rPr>
          <w:spacing w:val="-1"/>
          <w:sz w:val="24"/>
          <w:szCs w:val="24"/>
        </w:rPr>
        <w:t xml:space="preserve"> </w:t>
      </w:r>
      <w:r w:rsidRPr="40DEBF3B">
        <w:rPr>
          <w:sz w:val="24"/>
          <w:szCs w:val="24"/>
        </w:rPr>
        <w:t>distribution network;</w:t>
      </w:r>
    </w:p>
    <w:p w14:paraId="3CE9D38A" w14:textId="77777777" w:rsidR="004B799C" w:rsidRDefault="004B799C">
      <w:pPr>
        <w:pStyle w:val="BodyText"/>
        <w:spacing w:before="10"/>
        <w:rPr>
          <w:sz w:val="20"/>
        </w:rPr>
      </w:pPr>
    </w:p>
    <w:p w14:paraId="716534AA" w14:textId="77777777" w:rsidR="004B799C" w:rsidRDefault="00CA4AAC" w:rsidP="40DEBF3B">
      <w:pPr>
        <w:pStyle w:val="ListParagraph"/>
        <w:numPr>
          <w:ilvl w:val="0"/>
          <w:numId w:val="26"/>
        </w:numPr>
        <w:tabs>
          <w:tab w:val="left" w:pos="2092"/>
        </w:tabs>
        <w:ind w:right="956" w:hanging="773"/>
        <w:jc w:val="both"/>
        <w:rPr>
          <w:sz w:val="24"/>
          <w:szCs w:val="24"/>
        </w:rPr>
      </w:pPr>
      <w:r w:rsidRPr="40DEBF3B">
        <w:rPr>
          <w:sz w:val="24"/>
          <w:szCs w:val="24"/>
        </w:rPr>
        <w:t>‘pollutant’ means pollutant as defined in Article 2, point (10), of Regulation (EU)</w:t>
      </w:r>
      <w:r w:rsidRPr="40DEBF3B">
        <w:rPr>
          <w:spacing w:val="1"/>
          <w:sz w:val="24"/>
          <w:szCs w:val="24"/>
        </w:rPr>
        <w:t xml:space="preserve"> </w:t>
      </w:r>
      <w:r w:rsidRPr="40DEBF3B">
        <w:rPr>
          <w:sz w:val="24"/>
          <w:szCs w:val="24"/>
        </w:rPr>
        <w:t>2020/852</w:t>
      </w:r>
      <w:r w:rsidRPr="40DEBF3B">
        <w:rPr>
          <w:spacing w:val="-1"/>
          <w:sz w:val="24"/>
          <w:szCs w:val="24"/>
        </w:rPr>
        <w:t xml:space="preserve"> </w:t>
      </w:r>
      <w:r w:rsidRPr="40DEBF3B">
        <w:rPr>
          <w:sz w:val="24"/>
          <w:szCs w:val="24"/>
        </w:rPr>
        <w:t>of the</w:t>
      </w:r>
      <w:r w:rsidRPr="40DEBF3B">
        <w:rPr>
          <w:spacing w:val="-1"/>
          <w:sz w:val="24"/>
          <w:szCs w:val="24"/>
        </w:rPr>
        <w:t xml:space="preserve"> </w:t>
      </w:r>
      <w:r w:rsidRPr="40DEBF3B">
        <w:rPr>
          <w:sz w:val="24"/>
          <w:szCs w:val="24"/>
        </w:rPr>
        <w:t>European Parliament and of</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Council;</w:t>
      </w:r>
    </w:p>
    <w:p w14:paraId="52A24E4D" w14:textId="77777777" w:rsidR="004B799C" w:rsidRDefault="004B799C">
      <w:pPr>
        <w:pStyle w:val="BodyText"/>
        <w:spacing w:before="10"/>
        <w:rPr>
          <w:sz w:val="20"/>
        </w:rPr>
      </w:pPr>
    </w:p>
    <w:p w14:paraId="37A2B338" w14:textId="77777777" w:rsidR="004B799C" w:rsidRDefault="00CA4AAC" w:rsidP="40DEBF3B">
      <w:pPr>
        <w:pStyle w:val="ListParagraph"/>
        <w:numPr>
          <w:ilvl w:val="0"/>
          <w:numId w:val="26"/>
        </w:numPr>
        <w:tabs>
          <w:tab w:val="left" w:pos="2092"/>
        </w:tabs>
        <w:ind w:right="963" w:hanging="773"/>
        <w:jc w:val="both"/>
        <w:rPr>
          <w:sz w:val="24"/>
          <w:szCs w:val="24"/>
        </w:rPr>
      </w:pPr>
      <w:r w:rsidRPr="40DEBF3B">
        <w:rPr>
          <w:sz w:val="24"/>
          <w:szCs w:val="24"/>
        </w:rPr>
        <w:t>‘polluter’ means someone who directly or indirectly damages the environment or</w:t>
      </w:r>
      <w:r w:rsidRPr="40DEBF3B">
        <w:rPr>
          <w:spacing w:val="1"/>
          <w:sz w:val="24"/>
          <w:szCs w:val="24"/>
        </w:rPr>
        <w:t xml:space="preserve"> </w:t>
      </w:r>
      <w:r w:rsidRPr="40DEBF3B">
        <w:rPr>
          <w:sz w:val="24"/>
          <w:szCs w:val="24"/>
        </w:rPr>
        <w:t>who creates conditions leading</w:t>
      </w:r>
      <w:r w:rsidRPr="40DEBF3B">
        <w:rPr>
          <w:spacing w:val="-2"/>
          <w:sz w:val="24"/>
          <w:szCs w:val="24"/>
        </w:rPr>
        <w:t xml:space="preserve"> </w:t>
      </w:r>
      <w:r w:rsidRPr="40DEBF3B">
        <w:rPr>
          <w:sz w:val="24"/>
          <w:szCs w:val="24"/>
        </w:rPr>
        <w:t>to such damage</w:t>
      </w:r>
      <w:r w:rsidRPr="40DEBF3B">
        <w:rPr>
          <w:sz w:val="24"/>
          <w:szCs w:val="24"/>
          <w:vertAlign w:val="superscript"/>
        </w:rPr>
        <w:t>37</w:t>
      </w:r>
      <w:r w:rsidRPr="40DEBF3B">
        <w:rPr>
          <w:sz w:val="24"/>
          <w:szCs w:val="24"/>
        </w:rPr>
        <w:t>;</w:t>
      </w:r>
    </w:p>
    <w:p w14:paraId="77C23D9D" w14:textId="77777777" w:rsidR="004B799C" w:rsidRDefault="00CA4AAC" w:rsidP="40DEBF3B">
      <w:pPr>
        <w:pStyle w:val="ListParagraph"/>
        <w:numPr>
          <w:ilvl w:val="0"/>
          <w:numId w:val="26"/>
        </w:numPr>
        <w:tabs>
          <w:tab w:val="left" w:pos="2091"/>
          <w:tab w:val="left" w:pos="2092"/>
        </w:tabs>
        <w:spacing w:before="241"/>
        <w:ind w:hanging="774"/>
        <w:jc w:val="left"/>
        <w:rPr>
          <w:sz w:val="24"/>
          <w:szCs w:val="24"/>
        </w:rPr>
      </w:pPr>
      <w:r w:rsidRPr="40DEBF3B">
        <w:rPr>
          <w:sz w:val="24"/>
          <w:szCs w:val="24"/>
        </w:rPr>
        <w:t>‘pollution’</w:t>
      </w:r>
      <w:r w:rsidRPr="40DEBF3B">
        <w:rPr>
          <w:spacing w:val="-2"/>
          <w:sz w:val="24"/>
          <w:szCs w:val="24"/>
        </w:rPr>
        <w:t xml:space="preserve"> </w:t>
      </w:r>
      <w:r w:rsidRPr="40DEBF3B">
        <w:rPr>
          <w:sz w:val="24"/>
          <w:szCs w:val="24"/>
        </w:rPr>
        <w:t>means pollution</w:t>
      </w:r>
      <w:r w:rsidRPr="40DEBF3B">
        <w:rPr>
          <w:spacing w:val="1"/>
          <w:sz w:val="24"/>
          <w:szCs w:val="24"/>
        </w:rPr>
        <w:t xml:space="preserve"> </w:t>
      </w:r>
      <w:r w:rsidRPr="40DEBF3B">
        <w:rPr>
          <w:sz w:val="24"/>
          <w:szCs w:val="24"/>
        </w:rPr>
        <w:t>as defined</w:t>
      </w:r>
      <w:r w:rsidRPr="40DEBF3B">
        <w:rPr>
          <w:spacing w:val="-1"/>
          <w:sz w:val="24"/>
          <w:szCs w:val="24"/>
        </w:rPr>
        <w:t xml:space="preserve"> </w:t>
      </w:r>
      <w:r w:rsidRPr="40DEBF3B">
        <w:rPr>
          <w:sz w:val="24"/>
          <w:szCs w:val="24"/>
        </w:rPr>
        <w:t>in Article 3(2)</w:t>
      </w:r>
      <w:r w:rsidRPr="40DEBF3B">
        <w:rPr>
          <w:spacing w:val="-2"/>
          <w:sz w:val="24"/>
          <w:szCs w:val="24"/>
        </w:rPr>
        <w:t xml:space="preserve"> </w:t>
      </w:r>
      <w:r w:rsidRPr="40DEBF3B">
        <w:rPr>
          <w:sz w:val="24"/>
          <w:szCs w:val="24"/>
        </w:rPr>
        <w:t>of</w:t>
      </w:r>
      <w:r w:rsidRPr="40DEBF3B">
        <w:rPr>
          <w:spacing w:val="-1"/>
          <w:sz w:val="24"/>
          <w:szCs w:val="24"/>
        </w:rPr>
        <w:t xml:space="preserve"> </w:t>
      </w:r>
      <w:r w:rsidRPr="40DEBF3B">
        <w:rPr>
          <w:sz w:val="24"/>
          <w:szCs w:val="24"/>
        </w:rPr>
        <w:t>Directive 2010/75/EU</w:t>
      </w:r>
      <w:r w:rsidRPr="40DEBF3B">
        <w:rPr>
          <w:sz w:val="24"/>
          <w:szCs w:val="24"/>
          <w:vertAlign w:val="superscript"/>
        </w:rPr>
        <w:t>38</w:t>
      </w:r>
      <w:r w:rsidRPr="40DEBF3B">
        <w:rPr>
          <w:sz w:val="24"/>
          <w:szCs w:val="24"/>
        </w:rPr>
        <w:t>;</w:t>
      </w:r>
    </w:p>
    <w:p w14:paraId="71C29ACE" w14:textId="77777777" w:rsidR="004B799C" w:rsidRDefault="00CA4AAC" w:rsidP="40DEBF3B">
      <w:pPr>
        <w:pStyle w:val="ListParagraph"/>
        <w:numPr>
          <w:ilvl w:val="0"/>
          <w:numId w:val="26"/>
        </w:numPr>
        <w:tabs>
          <w:tab w:val="left" w:pos="2092"/>
        </w:tabs>
        <w:spacing w:before="240"/>
        <w:ind w:right="959" w:hanging="773"/>
        <w:jc w:val="both"/>
        <w:rPr>
          <w:sz w:val="24"/>
          <w:szCs w:val="24"/>
        </w:rPr>
      </w:pPr>
      <w:r w:rsidRPr="40DEBF3B">
        <w:rPr>
          <w:sz w:val="24"/>
          <w:szCs w:val="24"/>
        </w:rPr>
        <w:t>‘polluter pays principle’ means that the costs of measures to deal with pollution</w:t>
      </w:r>
      <w:r w:rsidRPr="40DEBF3B">
        <w:rPr>
          <w:spacing w:val="1"/>
          <w:sz w:val="24"/>
          <w:szCs w:val="24"/>
        </w:rPr>
        <w:t xml:space="preserve"> </w:t>
      </w:r>
      <w:r w:rsidRPr="40DEBF3B">
        <w:rPr>
          <w:sz w:val="24"/>
          <w:szCs w:val="24"/>
        </w:rPr>
        <w:t>should be</w:t>
      </w:r>
      <w:r w:rsidRPr="40DEBF3B">
        <w:rPr>
          <w:spacing w:val="-1"/>
          <w:sz w:val="24"/>
          <w:szCs w:val="24"/>
        </w:rPr>
        <w:t xml:space="preserve"> </w:t>
      </w:r>
      <w:r w:rsidRPr="40DEBF3B">
        <w:rPr>
          <w:sz w:val="24"/>
          <w:szCs w:val="24"/>
        </w:rPr>
        <w:t>borne</w:t>
      </w:r>
      <w:r w:rsidRPr="40DEBF3B">
        <w:rPr>
          <w:spacing w:val="-1"/>
          <w:sz w:val="24"/>
          <w:szCs w:val="24"/>
        </w:rPr>
        <w:t xml:space="preserve"> </w:t>
      </w:r>
      <w:r w:rsidRPr="40DEBF3B">
        <w:rPr>
          <w:sz w:val="24"/>
          <w:szCs w:val="24"/>
        </w:rPr>
        <w:t>by</w:t>
      </w:r>
      <w:r w:rsidRPr="40DEBF3B">
        <w:rPr>
          <w:spacing w:val="-5"/>
          <w:sz w:val="24"/>
          <w:szCs w:val="24"/>
        </w:rPr>
        <w:t xml:space="preserve"> </w:t>
      </w:r>
      <w:r w:rsidRPr="40DEBF3B">
        <w:rPr>
          <w:sz w:val="24"/>
          <w:szCs w:val="24"/>
        </w:rPr>
        <w:t>the polluter</w:t>
      </w:r>
      <w:r w:rsidRPr="40DEBF3B">
        <w:rPr>
          <w:spacing w:val="-2"/>
          <w:sz w:val="24"/>
          <w:szCs w:val="24"/>
        </w:rPr>
        <w:t xml:space="preserve"> </w:t>
      </w:r>
      <w:r w:rsidRPr="40DEBF3B">
        <w:rPr>
          <w:sz w:val="24"/>
          <w:szCs w:val="24"/>
        </w:rPr>
        <w:t>who causes the pollution;</w:t>
      </w:r>
    </w:p>
    <w:p w14:paraId="51B9CAE5" w14:textId="77777777" w:rsidR="004B799C" w:rsidRDefault="004B799C">
      <w:pPr>
        <w:pStyle w:val="BodyText"/>
        <w:spacing w:before="10"/>
        <w:rPr>
          <w:sz w:val="20"/>
        </w:rPr>
      </w:pPr>
    </w:p>
    <w:p w14:paraId="5FA988FC" w14:textId="77777777" w:rsidR="004B799C" w:rsidRDefault="00CA4AAC" w:rsidP="40DEBF3B">
      <w:pPr>
        <w:pStyle w:val="ListParagraph"/>
        <w:numPr>
          <w:ilvl w:val="0"/>
          <w:numId w:val="26"/>
        </w:numPr>
        <w:tabs>
          <w:tab w:val="left" w:pos="2092"/>
        </w:tabs>
        <w:ind w:right="954" w:hanging="773"/>
        <w:jc w:val="both"/>
        <w:rPr>
          <w:sz w:val="24"/>
          <w:szCs w:val="24"/>
        </w:rPr>
      </w:pPr>
      <w:r w:rsidRPr="40DEBF3B">
        <w:rPr>
          <w:sz w:val="24"/>
          <w:szCs w:val="24"/>
        </w:rPr>
        <w:t>‘preparing for re-use’ means preparing for re-use as defined in Article 3, point 16,</w:t>
      </w:r>
      <w:r w:rsidRPr="40DEBF3B">
        <w:rPr>
          <w:spacing w:val="1"/>
          <w:sz w:val="24"/>
          <w:szCs w:val="24"/>
        </w:rPr>
        <w:t xml:space="preserve"> </w:t>
      </w:r>
      <w:r w:rsidRPr="40DEBF3B">
        <w:rPr>
          <w:sz w:val="24"/>
          <w:szCs w:val="24"/>
        </w:rPr>
        <w:t>of</w:t>
      </w:r>
      <w:r w:rsidRPr="40DEBF3B">
        <w:rPr>
          <w:spacing w:val="-1"/>
          <w:sz w:val="24"/>
          <w:szCs w:val="24"/>
        </w:rPr>
        <w:t xml:space="preserve"> </w:t>
      </w:r>
      <w:r w:rsidRPr="40DEBF3B">
        <w:rPr>
          <w:sz w:val="24"/>
          <w:szCs w:val="24"/>
        </w:rPr>
        <w:t>Directive</w:t>
      </w:r>
      <w:r w:rsidRPr="40DEBF3B">
        <w:rPr>
          <w:spacing w:val="-1"/>
          <w:sz w:val="24"/>
          <w:szCs w:val="24"/>
        </w:rPr>
        <w:t xml:space="preserve"> </w:t>
      </w:r>
      <w:r w:rsidRPr="40DEBF3B">
        <w:rPr>
          <w:sz w:val="24"/>
          <w:szCs w:val="24"/>
        </w:rPr>
        <w:t>2008/98/EC;</w:t>
      </w:r>
    </w:p>
    <w:p w14:paraId="05F90491" w14:textId="77777777" w:rsidR="004B799C" w:rsidRDefault="004B799C">
      <w:pPr>
        <w:pStyle w:val="BodyText"/>
        <w:spacing w:before="10"/>
        <w:rPr>
          <w:sz w:val="20"/>
        </w:rPr>
      </w:pPr>
    </w:p>
    <w:p w14:paraId="3D30DA0F" w14:textId="77777777" w:rsidR="004B799C" w:rsidRDefault="00CA4AAC" w:rsidP="40DEBF3B">
      <w:pPr>
        <w:pStyle w:val="ListParagraph"/>
        <w:numPr>
          <w:ilvl w:val="0"/>
          <w:numId w:val="26"/>
        </w:numPr>
        <w:tabs>
          <w:tab w:val="left" w:pos="2092"/>
        </w:tabs>
        <w:ind w:right="954" w:hanging="773"/>
        <w:jc w:val="both"/>
        <w:rPr>
          <w:sz w:val="24"/>
          <w:szCs w:val="24"/>
        </w:rPr>
      </w:pPr>
      <w:r w:rsidRPr="40DEBF3B">
        <w:rPr>
          <w:sz w:val="24"/>
          <w:szCs w:val="24"/>
        </w:rPr>
        <w:t>‘recharging</w:t>
      </w:r>
      <w:r w:rsidRPr="40DEBF3B">
        <w:rPr>
          <w:spacing w:val="1"/>
          <w:sz w:val="24"/>
          <w:szCs w:val="24"/>
        </w:rPr>
        <w:t xml:space="preserve"> </w:t>
      </w:r>
      <w:r w:rsidRPr="40DEBF3B">
        <w:rPr>
          <w:sz w:val="24"/>
          <w:szCs w:val="24"/>
        </w:rPr>
        <w:t>infrastructure’</w:t>
      </w:r>
      <w:r w:rsidRPr="40DEBF3B">
        <w:rPr>
          <w:spacing w:val="1"/>
          <w:sz w:val="24"/>
          <w:szCs w:val="24"/>
        </w:rPr>
        <w:t xml:space="preserve"> </w:t>
      </w:r>
      <w:r w:rsidRPr="40DEBF3B">
        <w:rPr>
          <w:sz w:val="24"/>
          <w:szCs w:val="24"/>
        </w:rPr>
        <w:t>means</w:t>
      </w:r>
      <w:r w:rsidRPr="40DEBF3B">
        <w:rPr>
          <w:spacing w:val="1"/>
          <w:sz w:val="24"/>
          <w:szCs w:val="24"/>
        </w:rPr>
        <w:t xml:space="preserve"> </w:t>
      </w:r>
      <w:r w:rsidRPr="40DEBF3B">
        <w:rPr>
          <w:sz w:val="24"/>
          <w:szCs w:val="24"/>
        </w:rPr>
        <w:t>a</w:t>
      </w:r>
      <w:r w:rsidRPr="40DEBF3B">
        <w:rPr>
          <w:spacing w:val="1"/>
          <w:sz w:val="24"/>
          <w:szCs w:val="24"/>
        </w:rPr>
        <w:t xml:space="preserve"> </w:t>
      </w:r>
      <w:r w:rsidRPr="40DEBF3B">
        <w:rPr>
          <w:sz w:val="24"/>
          <w:szCs w:val="24"/>
        </w:rPr>
        <w:t>fixed</w:t>
      </w:r>
      <w:r w:rsidRPr="40DEBF3B">
        <w:rPr>
          <w:spacing w:val="1"/>
          <w:sz w:val="24"/>
          <w:szCs w:val="24"/>
        </w:rPr>
        <w:t xml:space="preserve"> </w:t>
      </w:r>
      <w:r w:rsidRPr="40DEBF3B">
        <w:rPr>
          <w:sz w:val="24"/>
          <w:szCs w:val="24"/>
        </w:rPr>
        <w:t>or</w:t>
      </w:r>
      <w:r w:rsidRPr="40DEBF3B">
        <w:rPr>
          <w:spacing w:val="1"/>
          <w:sz w:val="24"/>
          <w:szCs w:val="24"/>
        </w:rPr>
        <w:t xml:space="preserve"> </w:t>
      </w:r>
      <w:r w:rsidRPr="40DEBF3B">
        <w:rPr>
          <w:sz w:val="24"/>
          <w:szCs w:val="24"/>
        </w:rPr>
        <w:t>mobile</w:t>
      </w:r>
      <w:r w:rsidRPr="40DEBF3B">
        <w:rPr>
          <w:spacing w:val="1"/>
          <w:sz w:val="24"/>
          <w:szCs w:val="24"/>
        </w:rPr>
        <w:t xml:space="preserve"> </w:t>
      </w:r>
      <w:r w:rsidRPr="40DEBF3B">
        <w:rPr>
          <w:sz w:val="24"/>
          <w:szCs w:val="24"/>
        </w:rPr>
        <w:t>infrastructure</w:t>
      </w:r>
      <w:r w:rsidRPr="40DEBF3B">
        <w:rPr>
          <w:spacing w:val="1"/>
          <w:sz w:val="24"/>
          <w:szCs w:val="24"/>
        </w:rPr>
        <w:t xml:space="preserve"> </w:t>
      </w:r>
      <w:r w:rsidRPr="40DEBF3B">
        <w:rPr>
          <w:sz w:val="24"/>
          <w:szCs w:val="24"/>
        </w:rPr>
        <w:t>supplying</w:t>
      </w:r>
      <w:r w:rsidRPr="40DEBF3B">
        <w:rPr>
          <w:spacing w:val="1"/>
          <w:sz w:val="24"/>
          <w:szCs w:val="24"/>
        </w:rPr>
        <w:t xml:space="preserve"> </w:t>
      </w:r>
      <w:r w:rsidRPr="40DEBF3B">
        <w:rPr>
          <w:sz w:val="24"/>
          <w:szCs w:val="24"/>
        </w:rPr>
        <w:t>transport</w:t>
      </w:r>
      <w:r w:rsidRPr="40DEBF3B">
        <w:rPr>
          <w:spacing w:val="-1"/>
          <w:sz w:val="24"/>
          <w:szCs w:val="24"/>
        </w:rPr>
        <w:t xml:space="preserve"> </w:t>
      </w:r>
      <w:r w:rsidRPr="40DEBF3B">
        <w:rPr>
          <w:sz w:val="24"/>
          <w:szCs w:val="24"/>
        </w:rPr>
        <w:t>vehicles</w:t>
      </w:r>
      <w:r w:rsidRPr="40DEBF3B">
        <w:rPr>
          <w:spacing w:val="1"/>
          <w:sz w:val="24"/>
          <w:szCs w:val="24"/>
        </w:rPr>
        <w:t xml:space="preserve"> </w:t>
      </w:r>
      <w:r w:rsidRPr="40DEBF3B">
        <w:rPr>
          <w:sz w:val="24"/>
          <w:szCs w:val="24"/>
        </w:rPr>
        <w:t>or</w:t>
      </w:r>
      <w:r w:rsidRPr="40DEBF3B">
        <w:rPr>
          <w:spacing w:val="1"/>
          <w:sz w:val="24"/>
          <w:szCs w:val="24"/>
        </w:rPr>
        <w:t xml:space="preserve"> </w:t>
      </w:r>
      <w:r w:rsidRPr="40DEBF3B">
        <w:rPr>
          <w:sz w:val="24"/>
          <w:szCs w:val="24"/>
        </w:rPr>
        <w:t>clean</w:t>
      </w:r>
      <w:r w:rsidRPr="40DEBF3B">
        <w:rPr>
          <w:spacing w:val="-1"/>
          <w:sz w:val="24"/>
          <w:szCs w:val="24"/>
        </w:rPr>
        <w:t xml:space="preserve"> </w:t>
      </w:r>
      <w:r w:rsidRPr="40DEBF3B">
        <w:rPr>
          <w:sz w:val="24"/>
          <w:szCs w:val="24"/>
        </w:rPr>
        <w:t>service</w:t>
      </w:r>
      <w:r w:rsidRPr="40DEBF3B">
        <w:rPr>
          <w:spacing w:val="1"/>
          <w:sz w:val="24"/>
          <w:szCs w:val="24"/>
        </w:rPr>
        <w:t xml:space="preserve"> </w:t>
      </w:r>
      <w:r w:rsidRPr="40DEBF3B">
        <w:rPr>
          <w:sz w:val="24"/>
          <w:szCs w:val="24"/>
        </w:rPr>
        <w:t>equipment</w:t>
      </w:r>
      <w:r w:rsidRPr="40DEBF3B">
        <w:rPr>
          <w:spacing w:val="1"/>
          <w:sz w:val="24"/>
          <w:szCs w:val="24"/>
        </w:rPr>
        <w:t xml:space="preserve"> </w:t>
      </w:r>
      <w:r w:rsidRPr="40DEBF3B">
        <w:rPr>
          <w:sz w:val="24"/>
          <w:szCs w:val="24"/>
        </w:rPr>
        <w:t>with</w:t>
      </w:r>
      <w:r w:rsidRPr="40DEBF3B">
        <w:rPr>
          <w:spacing w:val="-1"/>
          <w:sz w:val="24"/>
          <w:szCs w:val="24"/>
        </w:rPr>
        <w:t xml:space="preserve"> </w:t>
      </w:r>
      <w:r w:rsidRPr="40DEBF3B">
        <w:rPr>
          <w:sz w:val="24"/>
          <w:szCs w:val="24"/>
        </w:rPr>
        <w:t>electricity;</w:t>
      </w:r>
    </w:p>
    <w:p w14:paraId="162A51CF" w14:textId="77777777" w:rsidR="004B799C" w:rsidRDefault="004B799C">
      <w:pPr>
        <w:pStyle w:val="BodyText"/>
        <w:spacing w:before="10"/>
        <w:rPr>
          <w:sz w:val="20"/>
        </w:rPr>
      </w:pPr>
    </w:p>
    <w:p w14:paraId="70913C4D" w14:textId="77777777" w:rsidR="004B799C" w:rsidRDefault="00CA4AAC" w:rsidP="40DEBF3B">
      <w:pPr>
        <w:pStyle w:val="ListParagraph"/>
        <w:numPr>
          <w:ilvl w:val="0"/>
          <w:numId w:val="26"/>
        </w:numPr>
        <w:tabs>
          <w:tab w:val="left" w:pos="2092"/>
        </w:tabs>
        <w:ind w:right="957" w:hanging="773"/>
        <w:jc w:val="both"/>
        <w:rPr>
          <w:sz w:val="24"/>
          <w:szCs w:val="24"/>
        </w:rPr>
      </w:pPr>
      <w:r w:rsidRPr="40DEBF3B">
        <w:rPr>
          <w:sz w:val="24"/>
          <w:szCs w:val="24"/>
        </w:rPr>
        <w:t>‘recovery’</w:t>
      </w:r>
      <w:r w:rsidRPr="40DEBF3B">
        <w:rPr>
          <w:spacing w:val="1"/>
          <w:sz w:val="24"/>
          <w:szCs w:val="24"/>
        </w:rPr>
        <w:t xml:space="preserve"> </w:t>
      </w:r>
      <w:r w:rsidRPr="40DEBF3B">
        <w:rPr>
          <w:sz w:val="24"/>
          <w:szCs w:val="24"/>
        </w:rPr>
        <w:t>means</w:t>
      </w:r>
      <w:r w:rsidRPr="40DEBF3B">
        <w:rPr>
          <w:spacing w:val="1"/>
          <w:sz w:val="24"/>
          <w:szCs w:val="24"/>
        </w:rPr>
        <w:t xml:space="preserve"> </w:t>
      </w:r>
      <w:r w:rsidRPr="40DEBF3B">
        <w:rPr>
          <w:sz w:val="24"/>
          <w:szCs w:val="24"/>
        </w:rPr>
        <w:t>recovery</w:t>
      </w:r>
      <w:r w:rsidRPr="40DEBF3B">
        <w:rPr>
          <w:spacing w:val="1"/>
          <w:sz w:val="24"/>
          <w:szCs w:val="24"/>
        </w:rPr>
        <w:t xml:space="preserve"> </w:t>
      </w:r>
      <w:r w:rsidRPr="40DEBF3B">
        <w:rPr>
          <w:sz w:val="24"/>
          <w:szCs w:val="24"/>
        </w:rPr>
        <w:t>as</w:t>
      </w:r>
      <w:r w:rsidRPr="40DEBF3B">
        <w:rPr>
          <w:spacing w:val="1"/>
          <w:sz w:val="24"/>
          <w:szCs w:val="24"/>
        </w:rPr>
        <w:t xml:space="preserve"> </w:t>
      </w:r>
      <w:r w:rsidRPr="40DEBF3B">
        <w:rPr>
          <w:sz w:val="24"/>
          <w:szCs w:val="24"/>
        </w:rPr>
        <w:t>defined</w:t>
      </w:r>
      <w:r w:rsidRPr="40DEBF3B">
        <w:rPr>
          <w:spacing w:val="1"/>
          <w:sz w:val="24"/>
          <w:szCs w:val="24"/>
        </w:rPr>
        <w:t xml:space="preserve"> </w:t>
      </w:r>
      <w:r w:rsidRPr="40DEBF3B">
        <w:rPr>
          <w:sz w:val="24"/>
          <w:szCs w:val="24"/>
        </w:rPr>
        <w:t>in</w:t>
      </w:r>
      <w:r w:rsidRPr="40DEBF3B">
        <w:rPr>
          <w:spacing w:val="1"/>
          <w:sz w:val="24"/>
          <w:szCs w:val="24"/>
        </w:rPr>
        <w:t xml:space="preserve"> </w:t>
      </w:r>
      <w:r w:rsidRPr="40DEBF3B">
        <w:rPr>
          <w:sz w:val="24"/>
          <w:szCs w:val="24"/>
        </w:rPr>
        <w:t>Article</w:t>
      </w:r>
      <w:r w:rsidRPr="40DEBF3B">
        <w:rPr>
          <w:spacing w:val="1"/>
          <w:sz w:val="24"/>
          <w:szCs w:val="24"/>
        </w:rPr>
        <w:t xml:space="preserve"> </w:t>
      </w:r>
      <w:r w:rsidRPr="40DEBF3B">
        <w:rPr>
          <w:sz w:val="24"/>
          <w:szCs w:val="24"/>
        </w:rPr>
        <w:t>3,</w:t>
      </w:r>
      <w:r w:rsidRPr="40DEBF3B">
        <w:rPr>
          <w:spacing w:val="1"/>
          <w:sz w:val="24"/>
          <w:szCs w:val="24"/>
        </w:rPr>
        <w:t xml:space="preserve"> </w:t>
      </w:r>
      <w:r w:rsidRPr="40DEBF3B">
        <w:rPr>
          <w:sz w:val="24"/>
          <w:szCs w:val="24"/>
        </w:rPr>
        <w:t>point</w:t>
      </w:r>
      <w:r w:rsidRPr="40DEBF3B">
        <w:rPr>
          <w:spacing w:val="1"/>
          <w:sz w:val="24"/>
          <w:szCs w:val="24"/>
        </w:rPr>
        <w:t xml:space="preserve"> </w:t>
      </w:r>
      <w:r w:rsidRPr="40DEBF3B">
        <w:rPr>
          <w:sz w:val="24"/>
          <w:szCs w:val="24"/>
        </w:rPr>
        <w:t>15,</w:t>
      </w:r>
      <w:r w:rsidRPr="40DEBF3B">
        <w:rPr>
          <w:spacing w:val="1"/>
          <w:sz w:val="24"/>
          <w:szCs w:val="24"/>
        </w:rPr>
        <w:t xml:space="preserve"> </w:t>
      </w:r>
      <w:r w:rsidRPr="40DEBF3B">
        <w:rPr>
          <w:sz w:val="24"/>
          <w:szCs w:val="24"/>
        </w:rPr>
        <w:t>of</w:t>
      </w:r>
      <w:r w:rsidRPr="40DEBF3B">
        <w:rPr>
          <w:spacing w:val="1"/>
          <w:sz w:val="24"/>
          <w:szCs w:val="24"/>
        </w:rPr>
        <w:t xml:space="preserve"> </w:t>
      </w:r>
      <w:r w:rsidRPr="40DEBF3B">
        <w:rPr>
          <w:sz w:val="24"/>
          <w:szCs w:val="24"/>
        </w:rPr>
        <w:t>Directive</w:t>
      </w:r>
      <w:r w:rsidRPr="40DEBF3B">
        <w:rPr>
          <w:spacing w:val="1"/>
          <w:sz w:val="24"/>
          <w:szCs w:val="24"/>
        </w:rPr>
        <w:t xml:space="preserve"> </w:t>
      </w:r>
      <w:r w:rsidRPr="40DEBF3B">
        <w:rPr>
          <w:sz w:val="24"/>
          <w:szCs w:val="24"/>
        </w:rPr>
        <w:t>2008/98/EC;</w:t>
      </w:r>
    </w:p>
    <w:p w14:paraId="0EC34877" w14:textId="60BFE8B1" w:rsidR="004B799C" w:rsidRDefault="00161D3B">
      <w:pPr>
        <w:pStyle w:val="BodyText"/>
        <w:spacing w:before="10"/>
        <w:rPr>
          <w:sz w:val="17"/>
        </w:rPr>
      </w:pPr>
      <w:r>
        <w:rPr>
          <w:noProof/>
        </w:rPr>
        <mc:AlternateContent>
          <mc:Choice Requires="wps">
            <w:drawing>
              <wp:anchor distT="0" distB="0" distL="0" distR="0" simplePos="0" relativeHeight="487622656" behindDoc="1" locked="0" layoutInCell="1" allowOverlap="1" wp14:anchorId="4FB9EF44" wp14:editId="6F887365">
                <wp:simplePos x="0" y="0"/>
                <wp:positionH relativeFrom="page">
                  <wp:posOffset>901065</wp:posOffset>
                </wp:positionH>
                <wp:positionV relativeFrom="paragraph">
                  <wp:posOffset>146050</wp:posOffset>
                </wp:positionV>
                <wp:extent cx="1828800" cy="7620"/>
                <wp:effectExtent l="0" t="0" r="0" b="0"/>
                <wp:wrapTopAndBottom/>
                <wp:docPr id="114" name="docshape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95D4D1" id="docshape19" o:spid="_x0000_s1026" style="position:absolute;margin-left:70.95pt;margin-top:11.5pt;width:2in;height:.6pt;z-index:-15693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" fillcolor="black" stroked="f">
                <w10:wrap type="topAndBottom" anchorx="page"/>
              </v:rect>
            </w:pict>
          </mc:Fallback>
        </mc:AlternateContent>
      </w:r>
    </w:p>
    <w:p w14:paraId="74BFC5AF" w14:textId="77777777" w:rsidR="004B799C" w:rsidRDefault="00CA4AAC">
      <w:pPr>
        <w:tabs>
          <w:tab w:val="left" w:pos="1525"/>
        </w:tabs>
        <w:spacing w:before="101"/>
        <w:ind w:left="1525" w:right="967" w:hanging="567"/>
        <w:rPr>
          <w:sz w:val="20"/>
        </w:rPr>
      </w:pPr>
      <w:r>
        <w:rPr>
          <w:sz w:val="20"/>
          <w:vertAlign w:val="superscript"/>
        </w:rPr>
        <w:t>37</w:t>
      </w:r>
      <w:r>
        <w:rPr>
          <w:sz w:val="20"/>
        </w:rPr>
        <w:tab/>
        <w:t>Council</w:t>
      </w:r>
      <w:r>
        <w:rPr>
          <w:spacing w:val="10"/>
          <w:sz w:val="20"/>
        </w:rPr>
        <w:t xml:space="preserve"> </w:t>
      </w:r>
      <w:r>
        <w:rPr>
          <w:sz w:val="20"/>
        </w:rPr>
        <w:t>Recommendation</w:t>
      </w:r>
      <w:r>
        <w:rPr>
          <w:spacing w:val="9"/>
          <w:sz w:val="20"/>
        </w:rPr>
        <w:t xml:space="preserve"> </w:t>
      </w:r>
      <w:r>
        <w:rPr>
          <w:sz w:val="20"/>
        </w:rPr>
        <w:t>of</w:t>
      </w:r>
      <w:r>
        <w:rPr>
          <w:spacing w:val="10"/>
          <w:sz w:val="20"/>
        </w:rPr>
        <w:t xml:space="preserve"> </w:t>
      </w:r>
      <w:r>
        <w:rPr>
          <w:sz w:val="20"/>
        </w:rPr>
        <w:t>3</w:t>
      </w:r>
      <w:r>
        <w:rPr>
          <w:spacing w:val="12"/>
          <w:sz w:val="20"/>
        </w:rPr>
        <w:t xml:space="preserve"> </w:t>
      </w:r>
      <w:r>
        <w:rPr>
          <w:sz w:val="20"/>
        </w:rPr>
        <w:t>March</w:t>
      </w:r>
      <w:r>
        <w:rPr>
          <w:spacing w:val="9"/>
          <w:sz w:val="20"/>
        </w:rPr>
        <w:t xml:space="preserve"> </w:t>
      </w:r>
      <w:r>
        <w:rPr>
          <w:sz w:val="20"/>
        </w:rPr>
        <w:t>1975</w:t>
      </w:r>
      <w:r>
        <w:rPr>
          <w:spacing w:val="9"/>
          <w:sz w:val="20"/>
        </w:rPr>
        <w:t xml:space="preserve"> </w:t>
      </w:r>
      <w:r>
        <w:rPr>
          <w:sz w:val="20"/>
        </w:rPr>
        <w:t>regarding</w:t>
      </w:r>
      <w:r>
        <w:rPr>
          <w:spacing w:val="9"/>
          <w:sz w:val="20"/>
        </w:rPr>
        <w:t xml:space="preserve"> </w:t>
      </w:r>
      <w:r>
        <w:rPr>
          <w:sz w:val="20"/>
        </w:rPr>
        <w:t>cost</w:t>
      </w:r>
      <w:r>
        <w:rPr>
          <w:spacing w:val="12"/>
          <w:sz w:val="20"/>
        </w:rPr>
        <w:t xml:space="preserve"> </w:t>
      </w:r>
      <w:r>
        <w:rPr>
          <w:sz w:val="20"/>
        </w:rPr>
        <w:t>allocation</w:t>
      </w:r>
      <w:r>
        <w:rPr>
          <w:spacing w:val="9"/>
          <w:sz w:val="20"/>
        </w:rPr>
        <w:t xml:space="preserve"> </w:t>
      </w:r>
      <w:r>
        <w:rPr>
          <w:sz w:val="20"/>
        </w:rPr>
        <w:t>and</w:t>
      </w:r>
      <w:r>
        <w:rPr>
          <w:spacing w:val="11"/>
          <w:sz w:val="20"/>
        </w:rPr>
        <w:t xml:space="preserve"> </w:t>
      </w:r>
      <w:r>
        <w:rPr>
          <w:sz w:val="20"/>
        </w:rPr>
        <w:t>action</w:t>
      </w:r>
      <w:r>
        <w:rPr>
          <w:spacing w:val="9"/>
          <w:sz w:val="20"/>
        </w:rPr>
        <w:t xml:space="preserve"> </w:t>
      </w:r>
      <w:r>
        <w:rPr>
          <w:sz w:val="20"/>
        </w:rPr>
        <w:t>by</w:t>
      </w:r>
      <w:r>
        <w:rPr>
          <w:spacing w:val="8"/>
          <w:sz w:val="20"/>
        </w:rPr>
        <w:t xml:space="preserve"> </w:t>
      </w:r>
      <w:r>
        <w:rPr>
          <w:sz w:val="20"/>
        </w:rPr>
        <w:t>public</w:t>
      </w:r>
      <w:r>
        <w:rPr>
          <w:spacing w:val="11"/>
          <w:sz w:val="20"/>
        </w:rPr>
        <w:t xml:space="preserve"> </w:t>
      </w:r>
      <w:r>
        <w:rPr>
          <w:sz w:val="20"/>
        </w:rPr>
        <w:t>authorities</w:t>
      </w:r>
      <w:r>
        <w:rPr>
          <w:spacing w:val="10"/>
          <w:sz w:val="20"/>
        </w:rPr>
        <w:t xml:space="preserve"> </w:t>
      </w:r>
      <w:r>
        <w:rPr>
          <w:sz w:val="20"/>
        </w:rPr>
        <w:t>on</w:t>
      </w:r>
      <w:r>
        <w:rPr>
          <w:spacing w:val="-47"/>
          <w:sz w:val="20"/>
        </w:rPr>
        <w:t xml:space="preserve"> </w:t>
      </w:r>
      <w:r>
        <w:rPr>
          <w:sz w:val="20"/>
        </w:rPr>
        <w:t>environmental</w:t>
      </w:r>
      <w:r>
        <w:rPr>
          <w:spacing w:val="1"/>
          <w:sz w:val="20"/>
        </w:rPr>
        <w:t xml:space="preserve"> </w:t>
      </w:r>
      <w:r>
        <w:rPr>
          <w:sz w:val="20"/>
        </w:rPr>
        <w:t>matters</w:t>
      </w:r>
      <w:r>
        <w:rPr>
          <w:spacing w:val="-1"/>
          <w:sz w:val="20"/>
        </w:rPr>
        <w:t xml:space="preserve"> </w:t>
      </w:r>
      <w:r>
        <w:rPr>
          <w:sz w:val="20"/>
        </w:rPr>
        <w:t>(OJ</w:t>
      </w:r>
      <w:r>
        <w:rPr>
          <w:spacing w:val="1"/>
          <w:sz w:val="20"/>
        </w:rPr>
        <w:t xml:space="preserve"> </w:t>
      </w:r>
      <w:r>
        <w:rPr>
          <w:sz w:val="20"/>
        </w:rPr>
        <w:t>L</w:t>
      </w:r>
      <w:r>
        <w:rPr>
          <w:spacing w:val="-2"/>
          <w:sz w:val="20"/>
        </w:rPr>
        <w:t xml:space="preserve"> </w:t>
      </w:r>
      <w:r>
        <w:rPr>
          <w:sz w:val="20"/>
        </w:rPr>
        <w:t>194, 25.7.1975, p.</w:t>
      </w:r>
      <w:r>
        <w:rPr>
          <w:spacing w:val="-2"/>
          <w:sz w:val="20"/>
        </w:rPr>
        <w:t xml:space="preserve"> </w:t>
      </w:r>
      <w:r>
        <w:rPr>
          <w:sz w:val="20"/>
        </w:rPr>
        <w:t>1).</w:t>
      </w:r>
    </w:p>
    <w:p w14:paraId="7C0FBD36" w14:textId="77777777" w:rsidR="004B799C" w:rsidRDefault="00CA4AAC">
      <w:pPr>
        <w:tabs>
          <w:tab w:val="left" w:pos="1525"/>
        </w:tabs>
        <w:spacing w:before="1"/>
        <w:ind w:left="1525" w:right="959" w:hanging="567"/>
        <w:rPr>
          <w:sz w:val="20"/>
        </w:rPr>
      </w:pPr>
      <w:r>
        <w:rPr>
          <w:sz w:val="20"/>
          <w:vertAlign w:val="superscript"/>
        </w:rPr>
        <w:t>38</w:t>
      </w:r>
      <w:r>
        <w:rPr>
          <w:sz w:val="20"/>
        </w:rPr>
        <w:tab/>
        <w:t>Directive</w:t>
      </w:r>
      <w:r>
        <w:rPr>
          <w:spacing w:val="4"/>
          <w:sz w:val="20"/>
        </w:rPr>
        <w:t xml:space="preserve"> </w:t>
      </w:r>
      <w:r>
        <w:rPr>
          <w:sz w:val="20"/>
        </w:rPr>
        <w:t>2010/75/EU</w:t>
      </w:r>
      <w:r>
        <w:rPr>
          <w:spacing w:val="3"/>
          <w:sz w:val="20"/>
        </w:rPr>
        <w:t xml:space="preserve"> </w:t>
      </w:r>
      <w:r>
        <w:rPr>
          <w:sz w:val="20"/>
        </w:rPr>
        <w:t>of</w:t>
      </w:r>
      <w:r>
        <w:rPr>
          <w:spacing w:val="3"/>
          <w:sz w:val="20"/>
        </w:rPr>
        <w:t xml:space="preserve"> </w:t>
      </w:r>
      <w:r>
        <w:rPr>
          <w:sz w:val="20"/>
        </w:rPr>
        <w:t>the</w:t>
      </w:r>
      <w:r>
        <w:rPr>
          <w:spacing w:val="4"/>
          <w:sz w:val="20"/>
        </w:rPr>
        <w:t xml:space="preserve"> </w:t>
      </w:r>
      <w:r>
        <w:rPr>
          <w:sz w:val="20"/>
        </w:rPr>
        <w:t>European</w:t>
      </w:r>
      <w:r>
        <w:rPr>
          <w:spacing w:val="4"/>
          <w:sz w:val="20"/>
        </w:rPr>
        <w:t xml:space="preserve"> </w:t>
      </w:r>
      <w:r>
        <w:rPr>
          <w:sz w:val="20"/>
        </w:rPr>
        <w:t>Parliament</w:t>
      </w:r>
      <w:r>
        <w:rPr>
          <w:spacing w:val="4"/>
          <w:sz w:val="20"/>
        </w:rPr>
        <w:t xml:space="preserve"> </w:t>
      </w:r>
      <w:r>
        <w:rPr>
          <w:sz w:val="20"/>
        </w:rPr>
        <w:t>and</w:t>
      </w:r>
      <w:r>
        <w:rPr>
          <w:spacing w:val="6"/>
          <w:sz w:val="20"/>
        </w:rPr>
        <w:t xml:space="preserve"> </w:t>
      </w:r>
      <w:r>
        <w:rPr>
          <w:sz w:val="20"/>
        </w:rPr>
        <w:t>of</w:t>
      </w:r>
      <w:r>
        <w:rPr>
          <w:spacing w:val="3"/>
          <w:sz w:val="20"/>
        </w:rPr>
        <w:t xml:space="preserve"> </w:t>
      </w:r>
      <w:r>
        <w:rPr>
          <w:sz w:val="20"/>
        </w:rPr>
        <w:t>the</w:t>
      </w:r>
      <w:r>
        <w:rPr>
          <w:spacing w:val="4"/>
          <w:sz w:val="20"/>
        </w:rPr>
        <w:t xml:space="preserve"> </w:t>
      </w:r>
      <w:r>
        <w:rPr>
          <w:sz w:val="20"/>
        </w:rPr>
        <w:t>Council</w:t>
      </w:r>
      <w:r>
        <w:rPr>
          <w:spacing w:val="13"/>
          <w:sz w:val="20"/>
        </w:rPr>
        <w:t xml:space="preserve"> </w:t>
      </w:r>
      <w:r>
        <w:rPr>
          <w:sz w:val="20"/>
        </w:rPr>
        <w:t>of</w:t>
      </w:r>
      <w:r>
        <w:rPr>
          <w:spacing w:val="2"/>
          <w:sz w:val="20"/>
        </w:rPr>
        <w:t xml:space="preserve"> </w:t>
      </w:r>
      <w:r>
        <w:rPr>
          <w:sz w:val="20"/>
        </w:rPr>
        <w:t>24 November</w:t>
      </w:r>
      <w:r>
        <w:rPr>
          <w:spacing w:val="6"/>
          <w:sz w:val="20"/>
        </w:rPr>
        <w:t xml:space="preserve"> </w:t>
      </w:r>
      <w:r>
        <w:rPr>
          <w:sz w:val="20"/>
        </w:rPr>
        <w:t>2010</w:t>
      </w:r>
      <w:r>
        <w:rPr>
          <w:spacing w:val="3"/>
          <w:sz w:val="20"/>
        </w:rPr>
        <w:t xml:space="preserve"> </w:t>
      </w:r>
      <w:r>
        <w:rPr>
          <w:sz w:val="20"/>
        </w:rPr>
        <w:t>on</w:t>
      </w:r>
      <w:r>
        <w:rPr>
          <w:spacing w:val="4"/>
          <w:sz w:val="20"/>
        </w:rPr>
        <w:t xml:space="preserve"> </w:t>
      </w:r>
      <w:r>
        <w:rPr>
          <w:sz w:val="20"/>
        </w:rPr>
        <w:t>industrial</w:t>
      </w:r>
      <w:r>
        <w:rPr>
          <w:spacing w:val="-47"/>
          <w:sz w:val="20"/>
        </w:rPr>
        <w:t xml:space="preserve"> </w:t>
      </w:r>
      <w:r>
        <w:rPr>
          <w:sz w:val="20"/>
        </w:rPr>
        <w:t>emissions</w:t>
      </w:r>
      <w:r>
        <w:rPr>
          <w:spacing w:val="-2"/>
          <w:sz w:val="20"/>
        </w:rPr>
        <w:t xml:space="preserve"> </w:t>
      </w:r>
      <w:r>
        <w:rPr>
          <w:sz w:val="20"/>
        </w:rPr>
        <w:t>(integrated</w:t>
      </w:r>
      <w:r>
        <w:rPr>
          <w:spacing w:val="1"/>
          <w:sz w:val="20"/>
        </w:rPr>
        <w:t xml:space="preserve"> </w:t>
      </w:r>
      <w:r>
        <w:rPr>
          <w:sz w:val="20"/>
        </w:rPr>
        <w:t>pollution</w:t>
      </w:r>
      <w:r>
        <w:rPr>
          <w:spacing w:val="-2"/>
          <w:sz w:val="20"/>
        </w:rPr>
        <w:t xml:space="preserve"> </w:t>
      </w:r>
      <w:r>
        <w:rPr>
          <w:sz w:val="20"/>
        </w:rPr>
        <w:t>prevention</w:t>
      </w:r>
      <w:r>
        <w:rPr>
          <w:spacing w:val="-1"/>
          <w:sz w:val="20"/>
        </w:rPr>
        <w:t xml:space="preserve"> </w:t>
      </w:r>
      <w:r>
        <w:rPr>
          <w:sz w:val="20"/>
        </w:rPr>
        <w:t>and</w:t>
      </w:r>
      <w:r>
        <w:rPr>
          <w:spacing w:val="4"/>
          <w:sz w:val="20"/>
        </w:rPr>
        <w:t xml:space="preserve"> </w:t>
      </w:r>
      <w:r>
        <w:rPr>
          <w:sz w:val="20"/>
        </w:rPr>
        <w:t>control)</w:t>
      </w:r>
      <w:r>
        <w:rPr>
          <w:spacing w:val="1"/>
          <w:sz w:val="20"/>
        </w:rPr>
        <w:t xml:space="preserve"> </w:t>
      </w:r>
      <w:r>
        <w:rPr>
          <w:sz w:val="20"/>
        </w:rPr>
        <w:t>(OJ</w:t>
      </w:r>
      <w:r>
        <w:rPr>
          <w:spacing w:val="6"/>
          <w:sz w:val="20"/>
        </w:rPr>
        <w:t xml:space="preserve"> </w:t>
      </w:r>
      <w:r>
        <w:rPr>
          <w:sz w:val="20"/>
        </w:rPr>
        <w:t>L</w:t>
      </w:r>
      <w:r>
        <w:rPr>
          <w:spacing w:val="-2"/>
          <w:sz w:val="20"/>
        </w:rPr>
        <w:t xml:space="preserve"> </w:t>
      </w:r>
      <w:r>
        <w:rPr>
          <w:sz w:val="20"/>
        </w:rPr>
        <w:t>334,</w:t>
      </w:r>
      <w:r>
        <w:rPr>
          <w:spacing w:val="-1"/>
          <w:sz w:val="20"/>
        </w:rPr>
        <w:t xml:space="preserve"> </w:t>
      </w:r>
      <w:r>
        <w:rPr>
          <w:sz w:val="20"/>
        </w:rPr>
        <w:t>17.12.2010, p.</w:t>
      </w:r>
      <w:r>
        <w:rPr>
          <w:spacing w:val="-2"/>
          <w:sz w:val="20"/>
        </w:rPr>
        <w:t xml:space="preserve"> </w:t>
      </w:r>
      <w:r>
        <w:rPr>
          <w:sz w:val="20"/>
        </w:rPr>
        <w:t>17).</w:t>
      </w:r>
    </w:p>
    <w:p w14:paraId="02DABD87" w14:textId="77777777" w:rsidR="004B799C" w:rsidRDefault="004B799C">
      <w:pPr>
        <w:rPr>
          <w:sz w:val="20"/>
        </w:rPr>
        <w:sectPr w:rsidR="004B799C">
          <w:pgSz w:w="11910" w:h="16840"/>
          <w:pgMar w:top="1020" w:right="460" w:bottom="1620" w:left="460" w:header="0" w:footer="1426" w:gutter="0"/>
          <w:cols w:space="720"/>
        </w:sectPr>
      </w:pPr>
    </w:p>
    <w:p w14:paraId="1CA58FBB" w14:textId="77777777" w:rsidR="004B799C" w:rsidRDefault="00CA4AAC" w:rsidP="40DEBF3B">
      <w:pPr>
        <w:pStyle w:val="ListParagraph"/>
        <w:numPr>
          <w:ilvl w:val="0"/>
          <w:numId w:val="26"/>
        </w:numPr>
        <w:tabs>
          <w:tab w:val="left" w:pos="2092"/>
        </w:tabs>
        <w:spacing w:before="72"/>
        <w:ind w:right="957" w:hanging="773"/>
        <w:jc w:val="both"/>
        <w:rPr>
          <w:sz w:val="24"/>
          <w:szCs w:val="24"/>
        </w:rPr>
      </w:pPr>
      <w:bookmarkStart w:id="17" w:name="_bookmark8"/>
      <w:bookmarkEnd w:id="17"/>
      <w:r w:rsidRPr="40DEBF3B">
        <w:rPr>
          <w:sz w:val="24"/>
          <w:szCs w:val="24"/>
        </w:rPr>
        <w:lastRenderedPageBreak/>
        <w:t>‘recycling’</w:t>
      </w:r>
      <w:r w:rsidRPr="40DEBF3B">
        <w:rPr>
          <w:spacing w:val="1"/>
          <w:sz w:val="24"/>
          <w:szCs w:val="24"/>
        </w:rPr>
        <w:t xml:space="preserve"> </w:t>
      </w:r>
      <w:r w:rsidRPr="40DEBF3B">
        <w:rPr>
          <w:sz w:val="24"/>
          <w:szCs w:val="24"/>
        </w:rPr>
        <w:t>means</w:t>
      </w:r>
      <w:r w:rsidRPr="40DEBF3B">
        <w:rPr>
          <w:spacing w:val="1"/>
          <w:sz w:val="24"/>
          <w:szCs w:val="24"/>
        </w:rPr>
        <w:t xml:space="preserve"> </w:t>
      </w:r>
      <w:r w:rsidRPr="40DEBF3B">
        <w:rPr>
          <w:sz w:val="24"/>
          <w:szCs w:val="24"/>
        </w:rPr>
        <w:t>recycling</w:t>
      </w:r>
      <w:r w:rsidRPr="40DEBF3B">
        <w:rPr>
          <w:spacing w:val="1"/>
          <w:sz w:val="24"/>
          <w:szCs w:val="24"/>
        </w:rPr>
        <w:t xml:space="preserve"> </w:t>
      </w:r>
      <w:r w:rsidRPr="40DEBF3B">
        <w:rPr>
          <w:sz w:val="24"/>
          <w:szCs w:val="24"/>
        </w:rPr>
        <w:t>as</w:t>
      </w:r>
      <w:r w:rsidRPr="40DEBF3B">
        <w:rPr>
          <w:spacing w:val="1"/>
          <w:sz w:val="24"/>
          <w:szCs w:val="24"/>
        </w:rPr>
        <w:t xml:space="preserve"> </w:t>
      </w:r>
      <w:r w:rsidRPr="40DEBF3B">
        <w:rPr>
          <w:sz w:val="24"/>
          <w:szCs w:val="24"/>
        </w:rPr>
        <w:t>defined</w:t>
      </w:r>
      <w:r w:rsidRPr="40DEBF3B">
        <w:rPr>
          <w:spacing w:val="1"/>
          <w:sz w:val="24"/>
          <w:szCs w:val="24"/>
        </w:rPr>
        <w:t xml:space="preserve"> </w:t>
      </w:r>
      <w:r w:rsidRPr="40DEBF3B">
        <w:rPr>
          <w:sz w:val="24"/>
          <w:szCs w:val="24"/>
        </w:rPr>
        <w:t>in</w:t>
      </w:r>
      <w:r w:rsidRPr="40DEBF3B">
        <w:rPr>
          <w:spacing w:val="1"/>
          <w:sz w:val="24"/>
          <w:szCs w:val="24"/>
        </w:rPr>
        <w:t xml:space="preserve"> </w:t>
      </w:r>
      <w:r w:rsidRPr="40DEBF3B">
        <w:rPr>
          <w:sz w:val="24"/>
          <w:szCs w:val="24"/>
        </w:rPr>
        <w:t>Article</w:t>
      </w:r>
      <w:r w:rsidRPr="40DEBF3B">
        <w:rPr>
          <w:spacing w:val="1"/>
          <w:sz w:val="24"/>
          <w:szCs w:val="24"/>
        </w:rPr>
        <w:t xml:space="preserve"> </w:t>
      </w:r>
      <w:r w:rsidRPr="40DEBF3B">
        <w:rPr>
          <w:sz w:val="24"/>
          <w:szCs w:val="24"/>
        </w:rPr>
        <w:t>3,</w:t>
      </w:r>
      <w:r w:rsidRPr="40DEBF3B">
        <w:rPr>
          <w:spacing w:val="1"/>
          <w:sz w:val="24"/>
          <w:szCs w:val="24"/>
        </w:rPr>
        <w:t xml:space="preserve"> </w:t>
      </w:r>
      <w:r w:rsidRPr="40DEBF3B">
        <w:rPr>
          <w:sz w:val="24"/>
          <w:szCs w:val="24"/>
        </w:rPr>
        <w:t>point</w:t>
      </w:r>
      <w:r w:rsidRPr="40DEBF3B">
        <w:rPr>
          <w:spacing w:val="1"/>
          <w:sz w:val="24"/>
          <w:szCs w:val="24"/>
        </w:rPr>
        <w:t xml:space="preserve"> </w:t>
      </w:r>
      <w:r w:rsidRPr="40DEBF3B">
        <w:rPr>
          <w:sz w:val="24"/>
          <w:szCs w:val="24"/>
        </w:rPr>
        <w:t>17,</w:t>
      </w:r>
      <w:r w:rsidRPr="40DEBF3B">
        <w:rPr>
          <w:spacing w:val="1"/>
          <w:sz w:val="24"/>
          <w:szCs w:val="24"/>
        </w:rPr>
        <w:t xml:space="preserve"> </w:t>
      </w:r>
      <w:r w:rsidRPr="40DEBF3B">
        <w:rPr>
          <w:sz w:val="24"/>
          <w:szCs w:val="24"/>
        </w:rPr>
        <w:t>of</w:t>
      </w:r>
      <w:r w:rsidRPr="40DEBF3B">
        <w:rPr>
          <w:spacing w:val="1"/>
          <w:sz w:val="24"/>
          <w:szCs w:val="24"/>
        </w:rPr>
        <w:t xml:space="preserve"> </w:t>
      </w:r>
      <w:r w:rsidRPr="40DEBF3B">
        <w:rPr>
          <w:sz w:val="24"/>
          <w:szCs w:val="24"/>
        </w:rPr>
        <w:t>Directive</w:t>
      </w:r>
      <w:r w:rsidRPr="40DEBF3B">
        <w:rPr>
          <w:spacing w:val="1"/>
          <w:sz w:val="24"/>
          <w:szCs w:val="24"/>
        </w:rPr>
        <w:t xml:space="preserve"> </w:t>
      </w:r>
      <w:r w:rsidRPr="40DEBF3B">
        <w:rPr>
          <w:sz w:val="24"/>
          <w:szCs w:val="24"/>
        </w:rPr>
        <w:t>2008/98/EC;</w:t>
      </w:r>
    </w:p>
    <w:p w14:paraId="1687A871" w14:textId="77777777" w:rsidR="004B799C" w:rsidRDefault="004B799C">
      <w:pPr>
        <w:pStyle w:val="BodyText"/>
        <w:spacing w:before="10"/>
        <w:rPr>
          <w:sz w:val="20"/>
        </w:rPr>
      </w:pPr>
    </w:p>
    <w:p w14:paraId="6D55C7AC" w14:textId="77777777" w:rsidR="004B799C" w:rsidRDefault="00CA4AAC" w:rsidP="40DEBF3B">
      <w:pPr>
        <w:pStyle w:val="ListParagraph"/>
        <w:numPr>
          <w:ilvl w:val="0"/>
          <w:numId w:val="26"/>
        </w:numPr>
        <w:tabs>
          <w:tab w:val="left" w:pos="2092"/>
        </w:tabs>
        <w:ind w:right="962" w:hanging="773"/>
        <w:jc w:val="both"/>
        <w:rPr>
          <w:sz w:val="24"/>
          <w:szCs w:val="24"/>
        </w:rPr>
      </w:pPr>
      <w:r w:rsidRPr="40DEBF3B">
        <w:rPr>
          <w:sz w:val="24"/>
          <w:szCs w:val="24"/>
        </w:rPr>
        <w:t>‘reference project’ means an example project that is representative of the average</w:t>
      </w:r>
      <w:r w:rsidRPr="40DEBF3B">
        <w:rPr>
          <w:spacing w:val="1"/>
          <w:sz w:val="24"/>
          <w:szCs w:val="24"/>
        </w:rPr>
        <w:t xml:space="preserve"> </w:t>
      </w:r>
      <w:r w:rsidRPr="40DEBF3B">
        <w:rPr>
          <w:sz w:val="24"/>
          <w:szCs w:val="24"/>
        </w:rPr>
        <w:t>project</w:t>
      </w:r>
      <w:r w:rsidRPr="40DEBF3B">
        <w:rPr>
          <w:spacing w:val="-1"/>
          <w:sz w:val="24"/>
          <w:szCs w:val="24"/>
        </w:rPr>
        <w:t xml:space="preserve"> </w:t>
      </w:r>
      <w:r w:rsidRPr="40DEBF3B">
        <w:rPr>
          <w:sz w:val="24"/>
          <w:szCs w:val="24"/>
        </w:rPr>
        <w:t>in a</w:t>
      </w:r>
      <w:r w:rsidRPr="40DEBF3B">
        <w:rPr>
          <w:spacing w:val="-1"/>
          <w:sz w:val="24"/>
          <w:szCs w:val="24"/>
        </w:rPr>
        <w:t xml:space="preserve"> </w:t>
      </w:r>
      <w:r w:rsidRPr="40DEBF3B">
        <w:rPr>
          <w:sz w:val="24"/>
          <w:szCs w:val="24"/>
        </w:rPr>
        <w:t>category</w:t>
      </w:r>
      <w:r w:rsidRPr="40DEBF3B">
        <w:rPr>
          <w:spacing w:val="-5"/>
          <w:sz w:val="24"/>
          <w:szCs w:val="24"/>
        </w:rPr>
        <w:t xml:space="preserve"> </w:t>
      </w:r>
      <w:r w:rsidRPr="40DEBF3B">
        <w:rPr>
          <w:sz w:val="24"/>
          <w:szCs w:val="24"/>
        </w:rPr>
        <w:t>of eligible</w:t>
      </w:r>
      <w:r w:rsidRPr="40DEBF3B">
        <w:rPr>
          <w:spacing w:val="-1"/>
          <w:sz w:val="24"/>
          <w:szCs w:val="24"/>
        </w:rPr>
        <w:t xml:space="preserve"> </w:t>
      </w:r>
      <w:r w:rsidRPr="40DEBF3B">
        <w:rPr>
          <w:sz w:val="24"/>
          <w:szCs w:val="24"/>
        </w:rPr>
        <w:t>beneficiaries</w:t>
      </w:r>
      <w:r w:rsidRPr="40DEBF3B">
        <w:rPr>
          <w:spacing w:val="1"/>
          <w:sz w:val="24"/>
          <w:szCs w:val="24"/>
        </w:rPr>
        <w:t xml:space="preserve"> </w:t>
      </w:r>
      <w:r w:rsidRPr="40DEBF3B">
        <w:rPr>
          <w:sz w:val="24"/>
          <w:szCs w:val="24"/>
        </w:rPr>
        <w:t>for</w:t>
      </w:r>
      <w:r w:rsidRPr="40DEBF3B">
        <w:rPr>
          <w:spacing w:val="-2"/>
          <w:sz w:val="24"/>
          <w:szCs w:val="24"/>
        </w:rPr>
        <w:t xml:space="preserve"> </w:t>
      </w:r>
      <w:r w:rsidRPr="40DEBF3B">
        <w:rPr>
          <w:sz w:val="24"/>
          <w:szCs w:val="24"/>
        </w:rPr>
        <w:t>an</w:t>
      </w:r>
      <w:r w:rsidRPr="40DEBF3B">
        <w:rPr>
          <w:spacing w:val="-1"/>
          <w:sz w:val="24"/>
          <w:szCs w:val="24"/>
        </w:rPr>
        <w:t xml:space="preserve"> </w:t>
      </w:r>
      <w:r w:rsidRPr="40DEBF3B">
        <w:rPr>
          <w:sz w:val="24"/>
          <w:szCs w:val="24"/>
        </w:rPr>
        <w:t>aid scheme;</w:t>
      </w:r>
    </w:p>
    <w:p w14:paraId="0ED9FC69" w14:textId="77777777" w:rsidR="004B799C" w:rsidRDefault="004B799C">
      <w:pPr>
        <w:pStyle w:val="BodyText"/>
        <w:spacing w:before="10"/>
        <w:rPr>
          <w:sz w:val="20"/>
        </w:rPr>
      </w:pPr>
    </w:p>
    <w:p w14:paraId="5BB50369" w14:textId="77777777" w:rsidR="004B799C" w:rsidRDefault="00CA4AAC" w:rsidP="40DEBF3B">
      <w:pPr>
        <w:pStyle w:val="ListParagraph"/>
        <w:numPr>
          <w:ilvl w:val="0"/>
          <w:numId w:val="26"/>
        </w:numPr>
        <w:tabs>
          <w:tab w:val="left" w:pos="2092"/>
        </w:tabs>
        <w:ind w:right="956" w:hanging="773"/>
        <w:jc w:val="both"/>
        <w:rPr>
          <w:sz w:val="24"/>
          <w:szCs w:val="24"/>
        </w:rPr>
      </w:pPr>
      <w:r w:rsidRPr="40DEBF3B">
        <w:rPr>
          <w:sz w:val="24"/>
          <w:szCs w:val="24"/>
        </w:rPr>
        <w:t>‘refuelling infrastructure’ means a fixed or mobile infrastructure which makes it</w:t>
      </w:r>
      <w:r w:rsidRPr="40DEBF3B">
        <w:rPr>
          <w:spacing w:val="1"/>
          <w:sz w:val="24"/>
          <w:szCs w:val="24"/>
        </w:rPr>
        <w:t xml:space="preserve"> </w:t>
      </w:r>
      <w:r w:rsidRPr="40DEBF3B">
        <w:rPr>
          <w:sz w:val="24"/>
          <w:szCs w:val="24"/>
        </w:rPr>
        <w:t>possible to refuel clean or zero transport vehicles or clean service equipment with</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alternative</w:t>
      </w:r>
      <w:r w:rsidRPr="40DEBF3B">
        <w:rPr>
          <w:spacing w:val="-2"/>
          <w:sz w:val="24"/>
          <w:szCs w:val="24"/>
        </w:rPr>
        <w:t xml:space="preserve"> </w:t>
      </w:r>
      <w:r w:rsidRPr="40DEBF3B">
        <w:rPr>
          <w:sz w:val="24"/>
          <w:szCs w:val="24"/>
        </w:rPr>
        <w:t>fuels referred</w:t>
      </w:r>
      <w:r w:rsidRPr="40DEBF3B">
        <w:rPr>
          <w:spacing w:val="-1"/>
          <w:sz w:val="24"/>
          <w:szCs w:val="24"/>
        </w:rPr>
        <w:t xml:space="preserve"> </w:t>
      </w:r>
      <w:r w:rsidRPr="40DEBF3B">
        <w:rPr>
          <w:sz w:val="24"/>
          <w:szCs w:val="24"/>
        </w:rPr>
        <w:t>to in</w:t>
      </w:r>
      <w:r w:rsidRPr="40DEBF3B">
        <w:rPr>
          <w:spacing w:val="-1"/>
          <w:sz w:val="24"/>
          <w:szCs w:val="24"/>
        </w:rPr>
        <w:t xml:space="preserve"> </w:t>
      </w:r>
      <w:r w:rsidRPr="40DEBF3B">
        <w:rPr>
          <w:sz w:val="24"/>
          <w:szCs w:val="24"/>
        </w:rPr>
        <w:t>Article</w:t>
      </w:r>
      <w:r w:rsidRPr="40DEBF3B">
        <w:rPr>
          <w:spacing w:val="-1"/>
          <w:sz w:val="24"/>
          <w:szCs w:val="24"/>
        </w:rPr>
        <w:t xml:space="preserve"> </w:t>
      </w:r>
      <w:r w:rsidRPr="40DEBF3B">
        <w:rPr>
          <w:sz w:val="24"/>
          <w:szCs w:val="24"/>
        </w:rPr>
        <w:t>5 and</w:t>
      </w:r>
      <w:r w:rsidRPr="40DEBF3B">
        <w:rPr>
          <w:spacing w:val="-1"/>
          <w:sz w:val="24"/>
          <w:szCs w:val="24"/>
        </w:rPr>
        <w:t xml:space="preserve"> </w:t>
      </w:r>
      <w:r w:rsidRPr="40DEBF3B">
        <w:rPr>
          <w:sz w:val="24"/>
          <w:szCs w:val="24"/>
        </w:rPr>
        <w:t>6</w:t>
      </w:r>
      <w:r w:rsidRPr="40DEBF3B">
        <w:rPr>
          <w:spacing w:val="2"/>
          <w:sz w:val="24"/>
          <w:szCs w:val="24"/>
        </w:rPr>
        <w:t xml:space="preserve"> </w:t>
      </w:r>
      <w:r w:rsidRPr="40DEBF3B">
        <w:rPr>
          <w:sz w:val="24"/>
          <w:szCs w:val="24"/>
        </w:rPr>
        <w:t>of</w:t>
      </w:r>
      <w:r w:rsidRPr="40DEBF3B">
        <w:rPr>
          <w:spacing w:val="-1"/>
          <w:sz w:val="24"/>
          <w:szCs w:val="24"/>
        </w:rPr>
        <w:t xml:space="preserve"> </w:t>
      </w:r>
      <w:r w:rsidRPr="40DEBF3B">
        <w:rPr>
          <w:sz w:val="24"/>
          <w:szCs w:val="24"/>
        </w:rPr>
        <w:t>Directive</w:t>
      </w:r>
      <w:r w:rsidRPr="40DEBF3B">
        <w:rPr>
          <w:spacing w:val="-1"/>
          <w:sz w:val="24"/>
          <w:szCs w:val="24"/>
        </w:rPr>
        <w:t xml:space="preserve"> </w:t>
      </w:r>
      <w:r w:rsidRPr="40DEBF3B">
        <w:rPr>
          <w:sz w:val="24"/>
          <w:szCs w:val="24"/>
        </w:rPr>
        <w:t>2014/94/EU;</w:t>
      </w:r>
    </w:p>
    <w:p w14:paraId="4A50C6FC" w14:textId="77777777" w:rsidR="004B799C" w:rsidRDefault="004B799C">
      <w:pPr>
        <w:pStyle w:val="BodyText"/>
        <w:spacing w:before="10"/>
        <w:rPr>
          <w:sz w:val="20"/>
        </w:rPr>
      </w:pPr>
    </w:p>
    <w:p w14:paraId="17EE8458" w14:textId="77777777" w:rsidR="004B799C" w:rsidRDefault="00CA4AAC" w:rsidP="40DEBF3B">
      <w:pPr>
        <w:pStyle w:val="ListParagraph"/>
        <w:numPr>
          <w:ilvl w:val="0"/>
          <w:numId w:val="26"/>
        </w:numPr>
        <w:tabs>
          <w:tab w:val="left" w:pos="2092"/>
        </w:tabs>
        <w:ind w:right="960" w:hanging="773"/>
        <w:jc w:val="both"/>
        <w:rPr>
          <w:sz w:val="24"/>
          <w:szCs w:val="24"/>
        </w:rPr>
      </w:pPr>
      <w:r w:rsidRPr="40DEBF3B">
        <w:rPr>
          <w:sz w:val="24"/>
          <w:szCs w:val="24"/>
        </w:rPr>
        <w:t>‘rehabilitation’</w:t>
      </w:r>
      <w:r w:rsidRPr="40DEBF3B">
        <w:rPr>
          <w:spacing w:val="1"/>
          <w:sz w:val="24"/>
          <w:szCs w:val="24"/>
        </w:rPr>
        <w:t xml:space="preserve"> </w:t>
      </w:r>
      <w:r w:rsidRPr="40DEBF3B">
        <w:rPr>
          <w:sz w:val="24"/>
          <w:szCs w:val="24"/>
        </w:rPr>
        <w:t>means</w:t>
      </w:r>
      <w:r w:rsidRPr="40DEBF3B">
        <w:rPr>
          <w:spacing w:val="1"/>
          <w:sz w:val="24"/>
          <w:szCs w:val="24"/>
        </w:rPr>
        <w:t xml:space="preserve"> </w:t>
      </w:r>
      <w:r w:rsidRPr="40DEBF3B">
        <w:rPr>
          <w:sz w:val="24"/>
          <w:szCs w:val="24"/>
        </w:rPr>
        <w:t>management</w:t>
      </w:r>
      <w:r w:rsidRPr="40DEBF3B">
        <w:rPr>
          <w:spacing w:val="1"/>
          <w:sz w:val="24"/>
          <w:szCs w:val="24"/>
        </w:rPr>
        <w:t xml:space="preserve"> </w:t>
      </w:r>
      <w:r w:rsidRPr="40DEBF3B">
        <w:rPr>
          <w:sz w:val="24"/>
          <w:szCs w:val="24"/>
        </w:rPr>
        <w:t>actions</w:t>
      </w:r>
      <w:r w:rsidRPr="40DEBF3B">
        <w:rPr>
          <w:spacing w:val="1"/>
          <w:sz w:val="24"/>
          <w:szCs w:val="24"/>
        </w:rPr>
        <w:t xml:space="preserve"> </w:t>
      </w:r>
      <w:r w:rsidRPr="40DEBF3B">
        <w:rPr>
          <w:sz w:val="24"/>
          <w:szCs w:val="24"/>
        </w:rPr>
        <w:t>that</w:t>
      </w:r>
      <w:r w:rsidRPr="40DEBF3B">
        <w:rPr>
          <w:spacing w:val="1"/>
          <w:sz w:val="24"/>
          <w:szCs w:val="24"/>
        </w:rPr>
        <w:t xml:space="preserve"> </w:t>
      </w:r>
      <w:r w:rsidRPr="40DEBF3B">
        <w:rPr>
          <w:sz w:val="24"/>
          <w:szCs w:val="24"/>
        </w:rPr>
        <w:t>aim</w:t>
      </w:r>
      <w:r w:rsidRPr="40DEBF3B">
        <w:rPr>
          <w:spacing w:val="1"/>
          <w:sz w:val="24"/>
          <w:szCs w:val="24"/>
        </w:rPr>
        <w:t xml:space="preserve"> </w:t>
      </w:r>
      <w:r w:rsidRPr="40DEBF3B">
        <w:rPr>
          <w:sz w:val="24"/>
          <w:szCs w:val="24"/>
        </w:rPr>
        <w:t>to</w:t>
      </w:r>
      <w:r w:rsidRPr="40DEBF3B">
        <w:rPr>
          <w:spacing w:val="1"/>
          <w:sz w:val="24"/>
          <w:szCs w:val="24"/>
        </w:rPr>
        <w:t xml:space="preserve"> </w:t>
      </w:r>
      <w:r w:rsidRPr="40DEBF3B">
        <w:rPr>
          <w:sz w:val="24"/>
          <w:szCs w:val="24"/>
        </w:rPr>
        <w:t>reinstate</w:t>
      </w:r>
      <w:r w:rsidRPr="40DEBF3B">
        <w:rPr>
          <w:spacing w:val="1"/>
          <w:sz w:val="24"/>
          <w:szCs w:val="24"/>
        </w:rPr>
        <w:t xml:space="preserve"> </w:t>
      </w:r>
      <w:r w:rsidRPr="40DEBF3B">
        <w:rPr>
          <w:sz w:val="24"/>
          <w:szCs w:val="24"/>
        </w:rPr>
        <w:t>a</w:t>
      </w:r>
      <w:r w:rsidRPr="40DEBF3B">
        <w:rPr>
          <w:spacing w:val="1"/>
          <w:sz w:val="24"/>
          <w:szCs w:val="24"/>
        </w:rPr>
        <w:t xml:space="preserve"> </w:t>
      </w:r>
      <w:r w:rsidRPr="40DEBF3B">
        <w:rPr>
          <w:sz w:val="24"/>
          <w:szCs w:val="24"/>
        </w:rPr>
        <w:t>level</w:t>
      </w:r>
      <w:r w:rsidRPr="40DEBF3B">
        <w:rPr>
          <w:spacing w:val="1"/>
          <w:sz w:val="24"/>
          <w:szCs w:val="24"/>
        </w:rPr>
        <w:t xml:space="preserve"> </w:t>
      </w:r>
      <w:r w:rsidRPr="40DEBF3B">
        <w:rPr>
          <w:sz w:val="24"/>
          <w:szCs w:val="24"/>
        </w:rPr>
        <w:t>of</w:t>
      </w:r>
      <w:r w:rsidRPr="40DEBF3B">
        <w:rPr>
          <w:spacing w:val="1"/>
          <w:sz w:val="24"/>
          <w:szCs w:val="24"/>
        </w:rPr>
        <w:t xml:space="preserve"> </w:t>
      </w:r>
      <w:r w:rsidRPr="40DEBF3B">
        <w:rPr>
          <w:sz w:val="24"/>
          <w:szCs w:val="24"/>
        </w:rPr>
        <w:t>ecosystem functioning on degraded sites, where the goal is renewed and ongoing</w:t>
      </w:r>
      <w:r w:rsidRPr="40DEBF3B">
        <w:rPr>
          <w:spacing w:val="1"/>
          <w:sz w:val="24"/>
          <w:szCs w:val="24"/>
        </w:rPr>
        <w:t xml:space="preserve"> </w:t>
      </w:r>
      <w:r w:rsidRPr="40DEBF3B">
        <w:rPr>
          <w:sz w:val="24"/>
          <w:szCs w:val="24"/>
        </w:rPr>
        <w:t>provision of ecosystem services rather than the biodiversity and integrity of a</w:t>
      </w:r>
      <w:r w:rsidRPr="40DEBF3B">
        <w:rPr>
          <w:spacing w:val="1"/>
          <w:sz w:val="24"/>
          <w:szCs w:val="24"/>
        </w:rPr>
        <w:t xml:space="preserve"> </w:t>
      </w:r>
      <w:r w:rsidRPr="40DEBF3B">
        <w:rPr>
          <w:sz w:val="24"/>
          <w:szCs w:val="24"/>
        </w:rPr>
        <w:t>designated</w:t>
      </w:r>
      <w:r w:rsidRPr="40DEBF3B">
        <w:rPr>
          <w:spacing w:val="-1"/>
          <w:sz w:val="24"/>
          <w:szCs w:val="24"/>
        </w:rPr>
        <w:t xml:space="preserve"> </w:t>
      </w:r>
      <w:r w:rsidRPr="40DEBF3B">
        <w:rPr>
          <w:sz w:val="24"/>
          <w:szCs w:val="24"/>
        </w:rPr>
        <w:t>natural or semi-natural reference ecosystem;</w:t>
      </w:r>
    </w:p>
    <w:p w14:paraId="3457F2CB" w14:textId="77777777" w:rsidR="004B799C" w:rsidRDefault="004B799C">
      <w:pPr>
        <w:pStyle w:val="BodyText"/>
        <w:spacing w:before="10"/>
        <w:rPr>
          <w:sz w:val="20"/>
        </w:rPr>
      </w:pPr>
    </w:p>
    <w:p w14:paraId="2D0A32E2" w14:textId="77777777" w:rsidR="004B799C" w:rsidRDefault="00CA4AAC" w:rsidP="40DEBF3B">
      <w:pPr>
        <w:pStyle w:val="ListParagraph"/>
        <w:numPr>
          <w:ilvl w:val="0"/>
          <w:numId w:val="26"/>
        </w:numPr>
        <w:tabs>
          <w:tab w:val="left" w:pos="2092"/>
        </w:tabs>
        <w:ind w:right="962" w:hanging="773"/>
        <w:jc w:val="both"/>
        <w:rPr>
          <w:sz w:val="24"/>
          <w:szCs w:val="24"/>
        </w:rPr>
      </w:pPr>
      <w:r w:rsidRPr="40DEBF3B">
        <w:rPr>
          <w:sz w:val="24"/>
          <w:szCs w:val="24"/>
        </w:rPr>
        <w:t>‘remediation’ means</w:t>
      </w:r>
      <w:r w:rsidRPr="40DEBF3B">
        <w:rPr>
          <w:spacing w:val="1"/>
          <w:sz w:val="24"/>
          <w:szCs w:val="24"/>
        </w:rPr>
        <w:t xml:space="preserve"> </w:t>
      </w:r>
      <w:r w:rsidRPr="40DEBF3B">
        <w:rPr>
          <w:sz w:val="24"/>
          <w:szCs w:val="24"/>
        </w:rPr>
        <w:t>management activity, such</w:t>
      </w:r>
      <w:r w:rsidRPr="40DEBF3B">
        <w:rPr>
          <w:spacing w:val="1"/>
          <w:sz w:val="24"/>
          <w:szCs w:val="24"/>
        </w:rPr>
        <w:t xml:space="preserve"> </w:t>
      </w:r>
      <w:r w:rsidRPr="40DEBF3B">
        <w:rPr>
          <w:sz w:val="24"/>
          <w:szCs w:val="24"/>
        </w:rPr>
        <w:t>as the removal</w:t>
      </w:r>
      <w:r w:rsidRPr="40DEBF3B">
        <w:rPr>
          <w:spacing w:val="60"/>
          <w:sz w:val="24"/>
          <w:szCs w:val="24"/>
        </w:rPr>
        <w:t xml:space="preserve"> </w:t>
      </w:r>
      <w:r w:rsidRPr="40DEBF3B">
        <w:rPr>
          <w:sz w:val="24"/>
          <w:szCs w:val="24"/>
        </w:rPr>
        <w:t>or detoxification</w:t>
      </w:r>
      <w:r w:rsidRPr="40DEBF3B">
        <w:rPr>
          <w:spacing w:val="-57"/>
          <w:sz w:val="24"/>
          <w:szCs w:val="24"/>
        </w:rPr>
        <w:t xml:space="preserve"> </w:t>
      </w:r>
      <w:r w:rsidRPr="40DEBF3B">
        <w:rPr>
          <w:sz w:val="24"/>
          <w:szCs w:val="24"/>
        </w:rPr>
        <w:t>of contaminates or excess nutrients from soil and water, that aims to remove</w:t>
      </w:r>
      <w:r w:rsidRPr="40DEBF3B">
        <w:rPr>
          <w:spacing w:val="1"/>
          <w:sz w:val="24"/>
          <w:szCs w:val="24"/>
        </w:rPr>
        <w:t xml:space="preserve"> </w:t>
      </w:r>
      <w:r w:rsidRPr="40DEBF3B">
        <w:rPr>
          <w:sz w:val="24"/>
          <w:szCs w:val="24"/>
        </w:rPr>
        <w:t>sources</w:t>
      </w:r>
      <w:r w:rsidRPr="40DEBF3B">
        <w:rPr>
          <w:spacing w:val="-1"/>
          <w:sz w:val="24"/>
          <w:szCs w:val="24"/>
        </w:rPr>
        <w:t xml:space="preserve"> </w:t>
      </w:r>
      <w:r w:rsidRPr="40DEBF3B">
        <w:rPr>
          <w:sz w:val="24"/>
          <w:szCs w:val="24"/>
        </w:rPr>
        <w:t>of degradation;</w:t>
      </w:r>
    </w:p>
    <w:p w14:paraId="7B4ED978" w14:textId="77777777" w:rsidR="004B799C" w:rsidRDefault="004B799C">
      <w:pPr>
        <w:pStyle w:val="BodyText"/>
        <w:spacing w:before="11"/>
        <w:rPr>
          <w:sz w:val="20"/>
        </w:rPr>
      </w:pPr>
    </w:p>
    <w:p w14:paraId="1AF9DAD7" w14:textId="77777777" w:rsidR="004B799C" w:rsidRDefault="00CA4AAC" w:rsidP="40DEBF3B">
      <w:pPr>
        <w:pStyle w:val="ListParagraph"/>
        <w:numPr>
          <w:ilvl w:val="0"/>
          <w:numId w:val="26"/>
        </w:numPr>
        <w:tabs>
          <w:tab w:val="left" w:pos="2092"/>
        </w:tabs>
        <w:ind w:right="960" w:hanging="773"/>
        <w:jc w:val="both"/>
        <w:rPr>
          <w:sz w:val="24"/>
          <w:szCs w:val="24"/>
        </w:rPr>
      </w:pPr>
      <w:r w:rsidRPr="40DEBF3B">
        <w:rPr>
          <w:sz w:val="24"/>
          <w:szCs w:val="24"/>
        </w:rPr>
        <w:t>‘renewable energy sources’ means energy from renewable sources or renewable</w:t>
      </w:r>
      <w:r w:rsidRPr="40DEBF3B">
        <w:rPr>
          <w:spacing w:val="1"/>
          <w:sz w:val="24"/>
          <w:szCs w:val="24"/>
        </w:rPr>
        <w:t xml:space="preserve"> </w:t>
      </w:r>
      <w:r w:rsidRPr="40DEBF3B">
        <w:rPr>
          <w:sz w:val="24"/>
          <w:szCs w:val="24"/>
        </w:rPr>
        <w:t>energy</w:t>
      </w:r>
      <w:r w:rsidRPr="40DEBF3B">
        <w:rPr>
          <w:spacing w:val="-6"/>
          <w:sz w:val="24"/>
          <w:szCs w:val="24"/>
        </w:rPr>
        <w:t xml:space="preserve"> </w:t>
      </w:r>
      <w:r w:rsidRPr="40DEBF3B">
        <w:rPr>
          <w:sz w:val="24"/>
          <w:szCs w:val="24"/>
        </w:rPr>
        <w:t>as defined in</w:t>
      </w:r>
      <w:r w:rsidRPr="40DEBF3B">
        <w:rPr>
          <w:spacing w:val="1"/>
          <w:sz w:val="24"/>
          <w:szCs w:val="24"/>
        </w:rPr>
        <w:t xml:space="preserve"> </w:t>
      </w:r>
      <w:r w:rsidRPr="40DEBF3B">
        <w:rPr>
          <w:sz w:val="24"/>
          <w:szCs w:val="24"/>
        </w:rPr>
        <w:t>Article 2, point</w:t>
      </w:r>
      <w:r w:rsidRPr="40DEBF3B">
        <w:rPr>
          <w:spacing w:val="1"/>
          <w:sz w:val="24"/>
          <w:szCs w:val="24"/>
        </w:rPr>
        <w:t xml:space="preserve"> </w:t>
      </w:r>
      <w:r w:rsidRPr="40DEBF3B">
        <w:rPr>
          <w:sz w:val="24"/>
          <w:szCs w:val="24"/>
        </w:rPr>
        <w:t>(1),</w:t>
      </w:r>
      <w:r w:rsidRPr="40DEBF3B">
        <w:rPr>
          <w:spacing w:val="-1"/>
          <w:sz w:val="24"/>
          <w:szCs w:val="24"/>
        </w:rPr>
        <w:t xml:space="preserve"> </w:t>
      </w:r>
      <w:r w:rsidRPr="40DEBF3B">
        <w:rPr>
          <w:sz w:val="24"/>
          <w:szCs w:val="24"/>
        </w:rPr>
        <w:t>of</w:t>
      </w:r>
      <w:r w:rsidRPr="40DEBF3B">
        <w:rPr>
          <w:spacing w:val="-1"/>
          <w:sz w:val="24"/>
          <w:szCs w:val="24"/>
        </w:rPr>
        <w:t xml:space="preserve"> </w:t>
      </w:r>
      <w:r w:rsidRPr="40DEBF3B">
        <w:rPr>
          <w:sz w:val="24"/>
          <w:szCs w:val="24"/>
        </w:rPr>
        <w:t>Directive (EU)</w:t>
      </w:r>
      <w:r w:rsidRPr="40DEBF3B">
        <w:rPr>
          <w:spacing w:val="-2"/>
          <w:sz w:val="24"/>
          <w:szCs w:val="24"/>
        </w:rPr>
        <w:t xml:space="preserve"> </w:t>
      </w:r>
      <w:r w:rsidRPr="40DEBF3B">
        <w:rPr>
          <w:sz w:val="24"/>
          <w:szCs w:val="24"/>
        </w:rPr>
        <w:t>2018/2001;</w:t>
      </w:r>
    </w:p>
    <w:p w14:paraId="7E4D2286" w14:textId="77777777" w:rsidR="004B799C" w:rsidRDefault="004B799C">
      <w:pPr>
        <w:pStyle w:val="BodyText"/>
        <w:spacing w:before="10"/>
        <w:rPr>
          <w:sz w:val="20"/>
        </w:rPr>
      </w:pPr>
    </w:p>
    <w:p w14:paraId="70326643" w14:textId="77777777" w:rsidR="004B799C" w:rsidRDefault="00CA4AAC" w:rsidP="40DEBF3B">
      <w:pPr>
        <w:pStyle w:val="ListParagraph"/>
        <w:numPr>
          <w:ilvl w:val="0"/>
          <w:numId w:val="26"/>
        </w:numPr>
        <w:tabs>
          <w:tab w:val="left" w:pos="2092"/>
        </w:tabs>
        <w:ind w:right="954" w:hanging="773"/>
        <w:jc w:val="both"/>
        <w:rPr>
          <w:sz w:val="24"/>
          <w:szCs w:val="24"/>
        </w:rPr>
      </w:pPr>
      <w:r w:rsidRPr="40DEBF3B">
        <w:rPr>
          <w:sz w:val="24"/>
          <w:szCs w:val="24"/>
        </w:rPr>
        <w:t>‘renewable</w:t>
      </w:r>
      <w:r w:rsidRPr="40DEBF3B">
        <w:rPr>
          <w:spacing w:val="1"/>
          <w:sz w:val="24"/>
          <w:szCs w:val="24"/>
        </w:rPr>
        <w:t xml:space="preserve"> </w:t>
      </w:r>
      <w:r w:rsidRPr="40DEBF3B">
        <w:rPr>
          <w:sz w:val="24"/>
          <w:szCs w:val="24"/>
        </w:rPr>
        <w:t>gaseous transport fuels of non-biological origin’ means renewable</w:t>
      </w:r>
      <w:r w:rsidRPr="40DEBF3B">
        <w:rPr>
          <w:spacing w:val="1"/>
          <w:sz w:val="24"/>
          <w:szCs w:val="24"/>
        </w:rPr>
        <w:t xml:space="preserve"> </w:t>
      </w:r>
      <w:r w:rsidRPr="40DEBF3B">
        <w:rPr>
          <w:sz w:val="24"/>
          <w:szCs w:val="24"/>
        </w:rPr>
        <w:t>gaseous transport fuels of non-biological origin as defined in Article 2, point (36),</w:t>
      </w:r>
      <w:r w:rsidRPr="40DEBF3B">
        <w:rPr>
          <w:spacing w:val="1"/>
          <w:sz w:val="24"/>
          <w:szCs w:val="24"/>
        </w:rPr>
        <w:t xml:space="preserve"> </w:t>
      </w:r>
      <w:r w:rsidRPr="40DEBF3B">
        <w:rPr>
          <w:sz w:val="24"/>
          <w:szCs w:val="24"/>
        </w:rPr>
        <w:t>of</w:t>
      </w:r>
      <w:r w:rsidRPr="40DEBF3B">
        <w:rPr>
          <w:spacing w:val="-1"/>
          <w:sz w:val="24"/>
          <w:szCs w:val="24"/>
        </w:rPr>
        <w:t xml:space="preserve"> </w:t>
      </w:r>
      <w:r w:rsidRPr="40DEBF3B">
        <w:rPr>
          <w:sz w:val="24"/>
          <w:szCs w:val="24"/>
        </w:rPr>
        <w:t>Directive</w:t>
      </w:r>
      <w:r w:rsidRPr="40DEBF3B">
        <w:rPr>
          <w:spacing w:val="1"/>
          <w:sz w:val="24"/>
          <w:szCs w:val="24"/>
        </w:rPr>
        <w:t xml:space="preserve"> </w:t>
      </w:r>
      <w:r w:rsidRPr="40DEBF3B">
        <w:rPr>
          <w:sz w:val="24"/>
          <w:szCs w:val="24"/>
        </w:rPr>
        <w:t>(EU)</w:t>
      </w:r>
      <w:r w:rsidRPr="40DEBF3B">
        <w:rPr>
          <w:spacing w:val="-2"/>
          <w:sz w:val="24"/>
          <w:szCs w:val="24"/>
        </w:rPr>
        <w:t xml:space="preserve"> </w:t>
      </w:r>
      <w:r w:rsidRPr="40DEBF3B">
        <w:rPr>
          <w:sz w:val="24"/>
          <w:szCs w:val="24"/>
        </w:rPr>
        <w:t>2018/2001;</w:t>
      </w:r>
    </w:p>
    <w:p w14:paraId="588A14A5" w14:textId="77777777" w:rsidR="004B799C" w:rsidRDefault="004B799C">
      <w:pPr>
        <w:pStyle w:val="BodyText"/>
        <w:spacing w:before="10"/>
        <w:rPr>
          <w:sz w:val="20"/>
        </w:rPr>
      </w:pPr>
    </w:p>
    <w:p w14:paraId="4446E4F8" w14:textId="77777777" w:rsidR="004B799C" w:rsidRDefault="00CA4AAC" w:rsidP="40DEBF3B">
      <w:pPr>
        <w:pStyle w:val="ListParagraph"/>
        <w:numPr>
          <w:ilvl w:val="0"/>
          <w:numId w:val="26"/>
        </w:numPr>
        <w:tabs>
          <w:tab w:val="left" w:pos="2092"/>
        </w:tabs>
        <w:ind w:right="961" w:hanging="773"/>
        <w:jc w:val="both"/>
        <w:rPr>
          <w:sz w:val="24"/>
          <w:szCs w:val="24"/>
        </w:rPr>
      </w:pPr>
      <w:r w:rsidRPr="40DEBF3B">
        <w:rPr>
          <w:sz w:val="24"/>
          <w:szCs w:val="24"/>
        </w:rPr>
        <w:t>‘resource efficiency’ means reducing the quantity of inputs needed to produce a</w:t>
      </w:r>
      <w:r w:rsidRPr="40DEBF3B">
        <w:rPr>
          <w:spacing w:val="1"/>
          <w:sz w:val="24"/>
          <w:szCs w:val="24"/>
        </w:rPr>
        <w:t xml:space="preserve"> </w:t>
      </w:r>
      <w:r w:rsidRPr="40DEBF3B">
        <w:rPr>
          <w:sz w:val="24"/>
          <w:szCs w:val="24"/>
        </w:rPr>
        <w:t>unit of output or substituting</w:t>
      </w:r>
      <w:r w:rsidRPr="40DEBF3B">
        <w:rPr>
          <w:spacing w:val="-2"/>
          <w:sz w:val="24"/>
          <w:szCs w:val="24"/>
        </w:rPr>
        <w:t xml:space="preserve"> </w:t>
      </w:r>
      <w:r w:rsidRPr="40DEBF3B">
        <w:rPr>
          <w:sz w:val="24"/>
          <w:szCs w:val="24"/>
        </w:rPr>
        <w:t>primary</w:t>
      </w:r>
      <w:r w:rsidRPr="40DEBF3B">
        <w:rPr>
          <w:spacing w:val="-5"/>
          <w:sz w:val="24"/>
          <w:szCs w:val="24"/>
        </w:rPr>
        <w:t xml:space="preserve"> </w:t>
      </w:r>
      <w:r w:rsidRPr="40DEBF3B">
        <w:rPr>
          <w:sz w:val="24"/>
          <w:szCs w:val="24"/>
        </w:rPr>
        <w:t>inputs with secondary</w:t>
      </w:r>
      <w:r w:rsidRPr="40DEBF3B">
        <w:rPr>
          <w:spacing w:val="-5"/>
          <w:sz w:val="24"/>
          <w:szCs w:val="24"/>
        </w:rPr>
        <w:t xml:space="preserve"> </w:t>
      </w:r>
      <w:r w:rsidRPr="40DEBF3B">
        <w:rPr>
          <w:sz w:val="24"/>
          <w:szCs w:val="24"/>
        </w:rPr>
        <w:t>inputs;</w:t>
      </w:r>
    </w:p>
    <w:p w14:paraId="6ECACE90" w14:textId="77777777" w:rsidR="004B799C" w:rsidRDefault="004B799C">
      <w:pPr>
        <w:pStyle w:val="BodyText"/>
        <w:spacing w:before="10"/>
        <w:rPr>
          <w:sz w:val="20"/>
        </w:rPr>
      </w:pPr>
    </w:p>
    <w:p w14:paraId="75636DA9" w14:textId="77777777" w:rsidR="004B799C" w:rsidRDefault="00CA4AAC" w:rsidP="40DEBF3B">
      <w:pPr>
        <w:pStyle w:val="ListParagraph"/>
        <w:numPr>
          <w:ilvl w:val="0"/>
          <w:numId w:val="26"/>
        </w:numPr>
        <w:tabs>
          <w:tab w:val="left" w:pos="2092"/>
        </w:tabs>
        <w:ind w:right="956" w:hanging="773"/>
        <w:jc w:val="both"/>
        <w:rPr>
          <w:sz w:val="24"/>
          <w:szCs w:val="24"/>
        </w:rPr>
      </w:pPr>
      <w:r w:rsidRPr="40DEBF3B">
        <w:rPr>
          <w:sz w:val="24"/>
          <w:szCs w:val="24"/>
        </w:rPr>
        <w:t>‘restoration’ means the process of assisting the recovery of an ecosystem as a</w:t>
      </w:r>
      <w:r w:rsidRPr="40DEBF3B">
        <w:rPr>
          <w:spacing w:val="1"/>
          <w:sz w:val="24"/>
          <w:szCs w:val="24"/>
        </w:rPr>
        <w:t xml:space="preserve"> </w:t>
      </w:r>
      <w:r w:rsidRPr="40DEBF3B">
        <w:rPr>
          <w:sz w:val="24"/>
          <w:szCs w:val="24"/>
        </w:rPr>
        <w:t>means of conserving biodiversity and ecosystem resilience. The restoration of</w:t>
      </w:r>
      <w:r w:rsidRPr="40DEBF3B">
        <w:rPr>
          <w:spacing w:val="1"/>
          <w:sz w:val="24"/>
          <w:szCs w:val="24"/>
        </w:rPr>
        <w:t xml:space="preserve"> </w:t>
      </w:r>
      <w:r w:rsidRPr="40DEBF3B">
        <w:rPr>
          <w:sz w:val="24"/>
          <w:szCs w:val="24"/>
        </w:rPr>
        <w:t>ecosystems includes measures taken for the improvement of the condition of an</w:t>
      </w:r>
      <w:r w:rsidRPr="40DEBF3B">
        <w:rPr>
          <w:spacing w:val="1"/>
          <w:sz w:val="24"/>
          <w:szCs w:val="24"/>
        </w:rPr>
        <w:t xml:space="preserve"> </w:t>
      </w:r>
      <w:r w:rsidRPr="40DEBF3B">
        <w:rPr>
          <w:sz w:val="24"/>
          <w:szCs w:val="24"/>
        </w:rPr>
        <w:t>ecosystem and the re-creation or re-establishment of an ecosystem where that</w:t>
      </w:r>
      <w:r w:rsidRPr="40DEBF3B">
        <w:rPr>
          <w:spacing w:val="1"/>
          <w:sz w:val="24"/>
          <w:szCs w:val="24"/>
        </w:rPr>
        <w:t xml:space="preserve"> </w:t>
      </w:r>
      <w:r w:rsidRPr="40DEBF3B">
        <w:rPr>
          <w:sz w:val="24"/>
          <w:szCs w:val="24"/>
        </w:rPr>
        <w:t>condition</w:t>
      </w:r>
      <w:r w:rsidRPr="40DEBF3B">
        <w:rPr>
          <w:spacing w:val="-1"/>
          <w:sz w:val="24"/>
          <w:szCs w:val="24"/>
        </w:rPr>
        <w:t xml:space="preserve"> </w:t>
      </w:r>
      <w:r w:rsidRPr="40DEBF3B">
        <w:rPr>
          <w:sz w:val="24"/>
          <w:szCs w:val="24"/>
        </w:rPr>
        <w:t>was lost;</w:t>
      </w:r>
    </w:p>
    <w:p w14:paraId="0272D646" w14:textId="77777777" w:rsidR="004B799C" w:rsidRDefault="004B799C">
      <w:pPr>
        <w:pStyle w:val="BodyText"/>
        <w:spacing w:before="11"/>
        <w:rPr>
          <w:sz w:val="20"/>
        </w:rPr>
      </w:pPr>
    </w:p>
    <w:p w14:paraId="0A92E1DF" w14:textId="77777777" w:rsidR="004B799C" w:rsidRDefault="00CA4AAC" w:rsidP="40DEBF3B">
      <w:pPr>
        <w:pStyle w:val="ListParagraph"/>
        <w:numPr>
          <w:ilvl w:val="0"/>
          <w:numId w:val="26"/>
        </w:numPr>
        <w:tabs>
          <w:tab w:val="left" w:pos="2091"/>
          <w:tab w:val="left" w:pos="2092"/>
        </w:tabs>
        <w:ind w:hanging="774"/>
        <w:jc w:val="left"/>
        <w:rPr>
          <w:sz w:val="24"/>
          <w:szCs w:val="24"/>
        </w:rPr>
      </w:pPr>
      <w:bookmarkStart w:id="18" w:name="_bookmark9"/>
      <w:bookmarkEnd w:id="18"/>
      <w:r w:rsidRPr="40DEBF3B">
        <w:rPr>
          <w:sz w:val="24"/>
          <w:szCs w:val="24"/>
        </w:rPr>
        <w:t>‘re-use’</w:t>
      </w:r>
      <w:r w:rsidRPr="40DEBF3B">
        <w:rPr>
          <w:spacing w:val="-2"/>
          <w:sz w:val="24"/>
          <w:szCs w:val="24"/>
        </w:rPr>
        <w:t xml:space="preserve"> </w:t>
      </w:r>
      <w:r w:rsidRPr="40DEBF3B">
        <w:rPr>
          <w:sz w:val="24"/>
          <w:szCs w:val="24"/>
        </w:rPr>
        <w:t>means</w:t>
      </w:r>
      <w:r w:rsidRPr="40DEBF3B">
        <w:rPr>
          <w:spacing w:val="1"/>
          <w:sz w:val="24"/>
          <w:szCs w:val="24"/>
        </w:rPr>
        <w:t xml:space="preserve"> </w:t>
      </w:r>
      <w:r w:rsidRPr="40DEBF3B">
        <w:rPr>
          <w:sz w:val="24"/>
          <w:szCs w:val="24"/>
        </w:rPr>
        <w:t>re-use</w:t>
      </w:r>
      <w:r w:rsidRPr="40DEBF3B">
        <w:rPr>
          <w:spacing w:val="-2"/>
          <w:sz w:val="24"/>
          <w:szCs w:val="24"/>
        </w:rPr>
        <w:t xml:space="preserve"> </w:t>
      </w:r>
      <w:r w:rsidRPr="40DEBF3B">
        <w:rPr>
          <w:sz w:val="24"/>
          <w:szCs w:val="24"/>
        </w:rPr>
        <w:t>as</w:t>
      </w:r>
      <w:r w:rsidRPr="40DEBF3B">
        <w:rPr>
          <w:spacing w:val="1"/>
          <w:sz w:val="24"/>
          <w:szCs w:val="24"/>
        </w:rPr>
        <w:t xml:space="preserve"> </w:t>
      </w:r>
      <w:r w:rsidRPr="40DEBF3B">
        <w:rPr>
          <w:sz w:val="24"/>
          <w:szCs w:val="24"/>
        </w:rPr>
        <w:t>defined</w:t>
      </w:r>
      <w:r w:rsidRPr="40DEBF3B">
        <w:rPr>
          <w:spacing w:val="-1"/>
          <w:sz w:val="24"/>
          <w:szCs w:val="24"/>
        </w:rPr>
        <w:t xml:space="preserve"> </w:t>
      </w:r>
      <w:r w:rsidRPr="40DEBF3B">
        <w:rPr>
          <w:sz w:val="24"/>
          <w:szCs w:val="24"/>
        </w:rPr>
        <w:t>in</w:t>
      </w:r>
      <w:r w:rsidRPr="40DEBF3B">
        <w:rPr>
          <w:spacing w:val="-1"/>
          <w:sz w:val="24"/>
          <w:szCs w:val="24"/>
        </w:rPr>
        <w:t xml:space="preserve"> </w:t>
      </w:r>
      <w:r w:rsidRPr="40DEBF3B">
        <w:rPr>
          <w:sz w:val="24"/>
          <w:szCs w:val="24"/>
        </w:rPr>
        <w:t>Article 3,</w:t>
      </w:r>
      <w:r w:rsidRPr="40DEBF3B">
        <w:rPr>
          <w:spacing w:val="-1"/>
          <w:sz w:val="24"/>
          <w:szCs w:val="24"/>
        </w:rPr>
        <w:t xml:space="preserve"> </w:t>
      </w:r>
      <w:r w:rsidRPr="40DEBF3B">
        <w:rPr>
          <w:sz w:val="24"/>
          <w:szCs w:val="24"/>
        </w:rPr>
        <w:t>point (13),</w:t>
      </w:r>
      <w:r w:rsidRPr="40DEBF3B">
        <w:rPr>
          <w:spacing w:val="-1"/>
          <w:sz w:val="24"/>
          <w:szCs w:val="24"/>
        </w:rPr>
        <w:t xml:space="preserve"> </w:t>
      </w:r>
      <w:r w:rsidRPr="40DEBF3B">
        <w:rPr>
          <w:sz w:val="24"/>
          <w:szCs w:val="24"/>
        </w:rPr>
        <w:t>of</w:t>
      </w:r>
      <w:r w:rsidRPr="40DEBF3B">
        <w:rPr>
          <w:spacing w:val="-1"/>
          <w:sz w:val="24"/>
          <w:szCs w:val="24"/>
        </w:rPr>
        <w:t xml:space="preserve"> </w:t>
      </w:r>
      <w:r w:rsidRPr="40DEBF3B">
        <w:rPr>
          <w:sz w:val="24"/>
          <w:szCs w:val="24"/>
        </w:rPr>
        <w:t>Directive</w:t>
      </w:r>
      <w:r w:rsidRPr="40DEBF3B">
        <w:rPr>
          <w:spacing w:val="-2"/>
          <w:sz w:val="24"/>
          <w:szCs w:val="24"/>
        </w:rPr>
        <w:t xml:space="preserve"> </w:t>
      </w:r>
      <w:r w:rsidRPr="40DEBF3B">
        <w:rPr>
          <w:sz w:val="24"/>
          <w:szCs w:val="24"/>
        </w:rPr>
        <w:t>2008/98/EC;</w:t>
      </w:r>
    </w:p>
    <w:p w14:paraId="3FEFE275" w14:textId="77777777" w:rsidR="004B799C" w:rsidRDefault="004B799C">
      <w:pPr>
        <w:pStyle w:val="BodyText"/>
        <w:spacing w:before="10"/>
        <w:rPr>
          <w:sz w:val="20"/>
        </w:rPr>
      </w:pPr>
    </w:p>
    <w:p w14:paraId="70CF870C" w14:textId="77777777" w:rsidR="004B799C" w:rsidRDefault="00CA4AAC" w:rsidP="40DEBF3B">
      <w:pPr>
        <w:pStyle w:val="ListParagraph"/>
        <w:numPr>
          <w:ilvl w:val="0"/>
          <w:numId w:val="26"/>
        </w:numPr>
        <w:tabs>
          <w:tab w:val="left" w:pos="2092"/>
        </w:tabs>
        <w:ind w:right="956" w:hanging="773"/>
        <w:jc w:val="both"/>
        <w:rPr>
          <w:sz w:val="24"/>
          <w:szCs w:val="24"/>
        </w:rPr>
      </w:pPr>
      <w:r w:rsidRPr="40DEBF3B">
        <w:rPr>
          <w:sz w:val="24"/>
          <w:szCs w:val="24"/>
        </w:rPr>
        <w:t>‘small and medium-sized enterprise’ (SME), means an undertaking that fulfils the</w:t>
      </w:r>
      <w:r w:rsidRPr="40DEBF3B">
        <w:rPr>
          <w:spacing w:val="1"/>
          <w:sz w:val="24"/>
          <w:szCs w:val="24"/>
        </w:rPr>
        <w:t xml:space="preserve"> </w:t>
      </w:r>
      <w:r w:rsidRPr="40DEBF3B">
        <w:rPr>
          <w:sz w:val="24"/>
          <w:szCs w:val="24"/>
        </w:rPr>
        <w:t>conditions</w:t>
      </w:r>
      <w:r w:rsidRPr="40DEBF3B">
        <w:rPr>
          <w:spacing w:val="1"/>
          <w:sz w:val="24"/>
          <w:szCs w:val="24"/>
        </w:rPr>
        <w:t xml:space="preserve"> </w:t>
      </w:r>
      <w:r w:rsidRPr="40DEBF3B">
        <w:rPr>
          <w:sz w:val="24"/>
          <w:szCs w:val="24"/>
        </w:rPr>
        <w:t>laid</w:t>
      </w:r>
      <w:r w:rsidRPr="40DEBF3B">
        <w:rPr>
          <w:spacing w:val="1"/>
          <w:sz w:val="24"/>
          <w:szCs w:val="24"/>
        </w:rPr>
        <w:t xml:space="preserve"> </w:t>
      </w:r>
      <w:r w:rsidRPr="40DEBF3B">
        <w:rPr>
          <w:sz w:val="24"/>
          <w:szCs w:val="24"/>
        </w:rPr>
        <w:t>down</w:t>
      </w:r>
      <w:r w:rsidRPr="40DEBF3B">
        <w:rPr>
          <w:spacing w:val="1"/>
          <w:sz w:val="24"/>
          <w:szCs w:val="24"/>
        </w:rPr>
        <w:t xml:space="preserve"> </w:t>
      </w:r>
      <w:r w:rsidRPr="40DEBF3B">
        <w:rPr>
          <w:sz w:val="24"/>
          <w:szCs w:val="24"/>
        </w:rPr>
        <w:t>in</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Commission</w:t>
      </w:r>
      <w:r w:rsidRPr="40DEBF3B">
        <w:rPr>
          <w:spacing w:val="1"/>
          <w:sz w:val="24"/>
          <w:szCs w:val="24"/>
        </w:rPr>
        <w:t xml:space="preserve"> </w:t>
      </w:r>
      <w:r w:rsidRPr="40DEBF3B">
        <w:rPr>
          <w:sz w:val="24"/>
          <w:szCs w:val="24"/>
        </w:rPr>
        <w:t>recommendation</w:t>
      </w:r>
      <w:r w:rsidRPr="40DEBF3B">
        <w:rPr>
          <w:spacing w:val="1"/>
          <w:sz w:val="24"/>
          <w:szCs w:val="24"/>
        </w:rPr>
        <w:t xml:space="preserve"> </w:t>
      </w:r>
      <w:r w:rsidRPr="40DEBF3B">
        <w:rPr>
          <w:sz w:val="24"/>
          <w:szCs w:val="24"/>
        </w:rPr>
        <w:t>concerning</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definition</w:t>
      </w:r>
      <w:r w:rsidRPr="40DEBF3B">
        <w:rPr>
          <w:spacing w:val="-1"/>
          <w:sz w:val="24"/>
          <w:szCs w:val="24"/>
        </w:rPr>
        <w:t xml:space="preserve"> </w:t>
      </w:r>
      <w:r w:rsidRPr="40DEBF3B">
        <w:rPr>
          <w:sz w:val="24"/>
          <w:szCs w:val="24"/>
        </w:rPr>
        <w:t>of</w:t>
      </w:r>
      <w:r w:rsidRPr="40DEBF3B">
        <w:rPr>
          <w:spacing w:val="-1"/>
          <w:sz w:val="24"/>
          <w:szCs w:val="24"/>
        </w:rPr>
        <w:t xml:space="preserve"> </w:t>
      </w:r>
      <w:r w:rsidRPr="40DEBF3B">
        <w:rPr>
          <w:sz w:val="24"/>
          <w:szCs w:val="24"/>
        </w:rPr>
        <w:t>micro, small and medium-sized enterprises</w:t>
      </w:r>
      <w:r w:rsidRPr="40DEBF3B">
        <w:rPr>
          <w:sz w:val="24"/>
          <w:szCs w:val="24"/>
          <w:vertAlign w:val="superscript"/>
        </w:rPr>
        <w:t>39</w:t>
      </w:r>
      <w:r w:rsidRPr="40DEBF3B">
        <w:rPr>
          <w:sz w:val="24"/>
          <w:szCs w:val="24"/>
        </w:rPr>
        <w:t>;</w:t>
      </w:r>
    </w:p>
    <w:p w14:paraId="647CBF22" w14:textId="77777777" w:rsidR="004B799C" w:rsidRDefault="00CA4AAC" w:rsidP="40DEBF3B">
      <w:pPr>
        <w:pStyle w:val="ListParagraph"/>
        <w:numPr>
          <w:ilvl w:val="0"/>
          <w:numId w:val="26"/>
        </w:numPr>
        <w:tabs>
          <w:tab w:val="left" w:pos="2092"/>
        </w:tabs>
        <w:spacing w:before="240"/>
        <w:ind w:right="952" w:hanging="773"/>
        <w:jc w:val="both"/>
        <w:rPr>
          <w:sz w:val="24"/>
          <w:szCs w:val="24"/>
        </w:rPr>
      </w:pPr>
      <w:r w:rsidRPr="40DEBF3B">
        <w:rPr>
          <w:sz w:val="24"/>
          <w:szCs w:val="24"/>
        </w:rPr>
        <w:t>‘small mid-cap’ means an undertaking that is not an SME and whose number of</w:t>
      </w:r>
      <w:r w:rsidRPr="40DEBF3B">
        <w:rPr>
          <w:spacing w:val="1"/>
          <w:sz w:val="24"/>
          <w:szCs w:val="24"/>
        </w:rPr>
        <w:t xml:space="preserve"> </w:t>
      </w:r>
      <w:r w:rsidRPr="40DEBF3B">
        <w:rPr>
          <w:sz w:val="24"/>
          <w:szCs w:val="24"/>
        </w:rPr>
        <w:t>employees does not exceed 499, calculated in accordance with Articles 3 to 6 of</w:t>
      </w:r>
      <w:r w:rsidRPr="40DEBF3B">
        <w:rPr>
          <w:spacing w:val="1"/>
          <w:sz w:val="24"/>
          <w:szCs w:val="24"/>
        </w:rPr>
        <w:t xml:space="preserve"> </w:t>
      </w:r>
      <w:r w:rsidRPr="40DEBF3B">
        <w:rPr>
          <w:sz w:val="24"/>
          <w:szCs w:val="24"/>
        </w:rPr>
        <w:t>Annex I to Commission Regulation (EU) No 651/2014</w:t>
      </w:r>
      <w:r w:rsidRPr="40DEBF3B">
        <w:rPr>
          <w:sz w:val="24"/>
          <w:szCs w:val="24"/>
          <w:vertAlign w:val="superscript"/>
        </w:rPr>
        <w:t>40</w:t>
      </w:r>
      <w:r w:rsidRPr="40DEBF3B">
        <w:rPr>
          <w:sz w:val="24"/>
          <w:szCs w:val="24"/>
        </w:rPr>
        <w:t>, and the annual turnover</w:t>
      </w:r>
      <w:r w:rsidRPr="40DEBF3B">
        <w:rPr>
          <w:spacing w:val="1"/>
          <w:sz w:val="24"/>
          <w:szCs w:val="24"/>
        </w:rPr>
        <w:t xml:space="preserve"> </w:t>
      </w:r>
      <w:r w:rsidRPr="40DEBF3B">
        <w:rPr>
          <w:sz w:val="24"/>
          <w:szCs w:val="24"/>
        </w:rPr>
        <w:t>of</w:t>
      </w:r>
      <w:r w:rsidRPr="40DEBF3B">
        <w:rPr>
          <w:spacing w:val="12"/>
          <w:sz w:val="24"/>
          <w:szCs w:val="24"/>
        </w:rPr>
        <w:t xml:space="preserve"> </w:t>
      </w:r>
      <w:r w:rsidRPr="40DEBF3B">
        <w:rPr>
          <w:sz w:val="24"/>
          <w:szCs w:val="24"/>
        </w:rPr>
        <w:t>which</w:t>
      </w:r>
      <w:r w:rsidRPr="40DEBF3B">
        <w:rPr>
          <w:spacing w:val="16"/>
          <w:sz w:val="24"/>
          <w:szCs w:val="24"/>
        </w:rPr>
        <w:t xml:space="preserve"> </w:t>
      </w:r>
      <w:r w:rsidRPr="40DEBF3B">
        <w:rPr>
          <w:sz w:val="24"/>
          <w:szCs w:val="24"/>
        </w:rPr>
        <w:t>does</w:t>
      </w:r>
      <w:r w:rsidRPr="40DEBF3B">
        <w:rPr>
          <w:spacing w:val="16"/>
          <w:sz w:val="24"/>
          <w:szCs w:val="24"/>
        </w:rPr>
        <w:t xml:space="preserve"> </w:t>
      </w:r>
      <w:r w:rsidRPr="40DEBF3B">
        <w:rPr>
          <w:sz w:val="24"/>
          <w:szCs w:val="24"/>
        </w:rPr>
        <w:t>not</w:t>
      </w:r>
      <w:r w:rsidRPr="40DEBF3B">
        <w:rPr>
          <w:spacing w:val="14"/>
          <w:sz w:val="24"/>
          <w:szCs w:val="24"/>
        </w:rPr>
        <w:t xml:space="preserve"> </w:t>
      </w:r>
      <w:r w:rsidRPr="40DEBF3B">
        <w:rPr>
          <w:sz w:val="24"/>
          <w:szCs w:val="24"/>
        </w:rPr>
        <w:t>exceed</w:t>
      </w:r>
      <w:r w:rsidRPr="40DEBF3B">
        <w:rPr>
          <w:spacing w:val="14"/>
          <w:sz w:val="24"/>
          <w:szCs w:val="24"/>
        </w:rPr>
        <w:t xml:space="preserve"> </w:t>
      </w:r>
      <w:r w:rsidRPr="40DEBF3B">
        <w:rPr>
          <w:sz w:val="24"/>
          <w:szCs w:val="24"/>
        </w:rPr>
        <w:t>EUR</w:t>
      </w:r>
      <w:r w:rsidRPr="40DEBF3B">
        <w:rPr>
          <w:spacing w:val="14"/>
          <w:sz w:val="24"/>
          <w:szCs w:val="24"/>
        </w:rPr>
        <w:t xml:space="preserve"> </w:t>
      </w:r>
      <w:r w:rsidRPr="40DEBF3B">
        <w:rPr>
          <w:sz w:val="24"/>
          <w:szCs w:val="24"/>
        </w:rPr>
        <w:t>100</w:t>
      </w:r>
      <w:r w:rsidRPr="40DEBF3B">
        <w:rPr>
          <w:spacing w:val="16"/>
          <w:sz w:val="24"/>
          <w:szCs w:val="24"/>
        </w:rPr>
        <w:t xml:space="preserve"> </w:t>
      </w:r>
      <w:r w:rsidRPr="40DEBF3B">
        <w:rPr>
          <w:sz w:val="24"/>
          <w:szCs w:val="24"/>
        </w:rPr>
        <w:t>million</w:t>
      </w:r>
      <w:r w:rsidRPr="40DEBF3B">
        <w:rPr>
          <w:spacing w:val="14"/>
          <w:sz w:val="24"/>
          <w:szCs w:val="24"/>
        </w:rPr>
        <w:t xml:space="preserve"> </w:t>
      </w:r>
      <w:r w:rsidRPr="40DEBF3B">
        <w:rPr>
          <w:sz w:val="24"/>
          <w:szCs w:val="24"/>
        </w:rPr>
        <w:t>or</w:t>
      </w:r>
      <w:r w:rsidRPr="40DEBF3B">
        <w:rPr>
          <w:spacing w:val="13"/>
          <w:sz w:val="24"/>
          <w:szCs w:val="24"/>
        </w:rPr>
        <w:t xml:space="preserve"> </w:t>
      </w:r>
      <w:r w:rsidRPr="40DEBF3B">
        <w:rPr>
          <w:sz w:val="24"/>
          <w:szCs w:val="24"/>
        </w:rPr>
        <w:t>the</w:t>
      </w:r>
      <w:r w:rsidRPr="40DEBF3B">
        <w:rPr>
          <w:spacing w:val="13"/>
          <w:sz w:val="24"/>
          <w:szCs w:val="24"/>
        </w:rPr>
        <w:t xml:space="preserve"> </w:t>
      </w:r>
      <w:r w:rsidRPr="40DEBF3B">
        <w:rPr>
          <w:sz w:val="24"/>
          <w:szCs w:val="24"/>
        </w:rPr>
        <w:t>annual</w:t>
      </w:r>
      <w:r w:rsidRPr="40DEBF3B">
        <w:rPr>
          <w:spacing w:val="14"/>
          <w:sz w:val="24"/>
          <w:szCs w:val="24"/>
        </w:rPr>
        <w:t xml:space="preserve"> </w:t>
      </w:r>
      <w:r w:rsidRPr="40DEBF3B">
        <w:rPr>
          <w:sz w:val="24"/>
          <w:szCs w:val="24"/>
        </w:rPr>
        <w:t>balance</w:t>
      </w:r>
      <w:r w:rsidRPr="40DEBF3B">
        <w:rPr>
          <w:spacing w:val="15"/>
          <w:sz w:val="24"/>
          <w:szCs w:val="24"/>
        </w:rPr>
        <w:t xml:space="preserve"> </w:t>
      </w:r>
      <w:r w:rsidRPr="40DEBF3B">
        <w:rPr>
          <w:sz w:val="24"/>
          <w:szCs w:val="24"/>
        </w:rPr>
        <w:t>sheet</w:t>
      </w:r>
      <w:r w:rsidRPr="40DEBF3B">
        <w:rPr>
          <w:spacing w:val="14"/>
          <w:sz w:val="24"/>
          <w:szCs w:val="24"/>
        </w:rPr>
        <w:t xml:space="preserve"> </w:t>
      </w:r>
      <w:r w:rsidRPr="40DEBF3B">
        <w:rPr>
          <w:sz w:val="24"/>
          <w:szCs w:val="24"/>
        </w:rPr>
        <w:t>of</w:t>
      </w:r>
      <w:r w:rsidRPr="40DEBF3B">
        <w:rPr>
          <w:spacing w:val="12"/>
          <w:sz w:val="24"/>
          <w:szCs w:val="24"/>
        </w:rPr>
        <w:t xml:space="preserve"> </w:t>
      </w:r>
      <w:r w:rsidRPr="40DEBF3B">
        <w:rPr>
          <w:sz w:val="24"/>
          <w:szCs w:val="24"/>
        </w:rPr>
        <w:t>which</w:t>
      </w:r>
    </w:p>
    <w:p w14:paraId="20BD6B39" w14:textId="6A86418F" w:rsidR="004B799C" w:rsidRDefault="00161D3B">
      <w:pPr>
        <w:pStyle w:val="BodyText"/>
        <w:spacing w:before="5"/>
        <w:rPr>
          <w:sz w:val="12"/>
        </w:rPr>
      </w:pPr>
      <w:r>
        <w:rPr>
          <w:noProof/>
        </w:rPr>
        <mc:AlternateContent>
          <mc:Choice Requires="wps">
            <w:drawing>
              <wp:anchor distT="0" distB="0" distL="0" distR="0" simplePos="0" relativeHeight="487623168" behindDoc="1" locked="0" layoutInCell="1" allowOverlap="1" wp14:anchorId="2B1CF452" wp14:editId="6ECDDC38">
                <wp:simplePos x="0" y="0"/>
                <wp:positionH relativeFrom="page">
                  <wp:posOffset>901065</wp:posOffset>
                </wp:positionH>
                <wp:positionV relativeFrom="paragraph">
                  <wp:posOffset>106045</wp:posOffset>
                </wp:positionV>
                <wp:extent cx="1828800" cy="7620"/>
                <wp:effectExtent l="0" t="0" r="0" b="0"/>
                <wp:wrapTopAndBottom/>
                <wp:docPr id="112" name="docshape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F6BE8A" id="docshape20" o:spid="_x0000_s1026" style="position:absolute;margin-left:70.95pt;margin-top:8.35pt;width:2in;height:.6pt;z-index:-15693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" fillcolor="black" stroked="f">
                <w10:wrap type="topAndBottom" anchorx="page"/>
              </v:rect>
            </w:pict>
          </mc:Fallback>
        </mc:AlternateContent>
      </w:r>
    </w:p>
    <w:p w14:paraId="1DC72474" w14:textId="77777777" w:rsidR="004B799C" w:rsidRDefault="00CA4AAC">
      <w:pPr>
        <w:spacing w:before="103"/>
        <w:ind w:left="1525" w:right="955" w:hanging="567"/>
        <w:jc w:val="both"/>
        <w:rPr>
          <w:sz w:val="20"/>
        </w:rPr>
      </w:pPr>
      <w:r>
        <w:rPr>
          <w:sz w:val="20"/>
          <w:vertAlign w:val="superscript"/>
        </w:rPr>
        <w:t>39</w:t>
      </w:r>
      <w:r>
        <w:rPr>
          <w:sz w:val="20"/>
        </w:rPr>
        <w:t xml:space="preserve">        Commission Recommendation of 6 May 2003 concerning the definition of micro, small and medium-</w:t>
      </w:r>
      <w:r>
        <w:rPr>
          <w:spacing w:val="1"/>
          <w:sz w:val="20"/>
        </w:rPr>
        <w:t xml:space="preserve"> </w:t>
      </w:r>
      <w:r>
        <w:rPr>
          <w:sz w:val="20"/>
        </w:rPr>
        <w:t>sized enterprises</w:t>
      </w:r>
      <w:r>
        <w:rPr>
          <w:spacing w:val="-1"/>
          <w:sz w:val="20"/>
        </w:rPr>
        <w:t xml:space="preserve"> </w:t>
      </w:r>
      <w:r>
        <w:rPr>
          <w:sz w:val="20"/>
        </w:rPr>
        <w:t>(OJ</w:t>
      </w:r>
      <w:r>
        <w:rPr>
          <w:spacing w:val="1"/>
          <w:sz w:val="20"/>
        </w:rPr>
        <w:t xml:space="preserve"> </w:t>
      </w:r>
      <w:r>
        <w:rPr>
          <w:sz w:val="20"/>
        </w:rPr>
        <w:t>L</w:t>
      </w:r>
      <w:r>
        <w:rPr>
          <w:spacing w:val="-2"/>
          <w:sz w:val="20"/>
        </w:rPr>
        <w:t xml:space="preserve"> </w:t>
      </w:r>
      <w:r>
        <w:rPr>
          <w:sz w:val="20"/>
        </w:rPr>
        <w:t>124, 20.5.2003,</w:t>
      </w:r>
      <w:r>
        <w:rPr>
          <w:spacing w:val="-2"/>
          <w:sz w:val="20"/>
        </w:rPr>
        <w:t xml:space="preserve"> </w:t>
      </w:r>
      <w:r>
        <w:rPr>
          <w:sz w:val="20"/>
        </w:rPr>
        <w:t>p.</w:t>
      </w:r>
      <w:r>
        <w:rPr>
          <w:spacing w:val="-2"/>
          <w:sz w:val="20"/>
        </w:rPr>
        <w:t xml:space="preserve"> </w:t>
      </w:r>
      <w:r>
        <w:rPr>
          <w:sz w:val="20"/>
        </w:rPr>
        <w:t>36).</w:t>
      </w:r>
    </w:p>
    <w:p w14:paraId="7BCE3933" w14:textId="77777777" w:rsidR="004B799C" w:rsidRDefault="00CA4AAC">
      <w:pPr>
        <w:ind w:left="1525" w:right="959" w:hanging="567"/>
        <w:jc w:val="both"/>
        <w:rPr>
          <w:sz w:val="20"/>
        </w:rPr>
      </w:pPr>
      <w:r>
        <w:rPr>
          <w:sz w:val="20"/>
          <w:vertAlign w:val="superscript"/>
        </w:rPr>
        <w:t>40</w:t>
      </w:r>
      <w:r>
        <w:rPr>
          <w:spacing w:val="1"/>
          <w:sz w:val="20"/>
        </w:rPr>
        <w:t xml:space="preserve"> </w:t>
      </w:r>
      <w:r>
        <w:rPr>
          <w:sz w:val="20"/>
        </w:rPr>
        <w:t>Commission</w:t>
      </w:r>
      <w:r>
        <w:rPr>
          <w:spacing w:val="1"/>
          <w:sz w:val="20"/>
        </w:rPr>
        <w:t xml:space="preserve"> </w:t>
      </w:r>
      <w:r>
        <w:rPr>
          <w:sz w:val="20"/>
        </w:rPr>
        <w:t>Regulation</w:t>
      </w:r>
      <w:r>
        <w:rPr>
          <w:spacing w:val="1"/>
          <w:sz w:val="20"/>
        </w:rPr>
        <w:t xml:space="preserve"> </w:t>
      </w:r>
      <w:r>
        <w:rPr>
          <w:sz w:val="20"/>
        </w:rPr>
        <w:t>(EU)</w:t>
      </w:r>
      <w:r>
        <w:rPr>
          <w:spacing w:val="1"/>
          <w:sz w:val="20"/>
        </w:rPr>
        <w:t xml:space="preserve"> </w:t>
      </w:r>
      <w:r>
        <w:rPr>
          <w:sz w:val="20"/>
        </w:rPr>
        <w:t>No</w:t>
      </w:r>
      <w:r>
        <w:rPr>
          <w:spacing w:val="1"/>
          <w:sz w:val="20"/>
        </w:rPr>
        <w:t xml:space="preserve"> </w:t>
      </w:r>
      <w:r>
        <w:rPr>
          <w:sz w:val="20"/>
        </w:rPr>
        <w:t>651/2014</w:t>
      </w:r>
      <w:r>
        <w:rPr>
          <w:spacing w:val="50"/>
          <w:sz w:val="20"/>
        </w:rPr>
        <w:t xml:space="preserve"> </w:t>
      </w:r>
      <w:r>
        <w:rPr>
          <w:sz w:val="20"/>
        </w:rPr>
        <w:t>of</w:t>
      </w:r>
      <w:r>
        <w:rPr>
          <w:spacing w:val="50"/>
          <w:sz w:val="20"/>
        </w:rPr>
        <w:t xml:space="preserve"> </w:t>
      </w:r>
      <w:r>
        <w:rPr>
          <w:sz w:val="20"/>
        </w:rPr>
        <w:t>17</w:t>
      </w:r>
      <w:r>
        <w:rPr>
          <w:spacing w:val="50"/>
          <w:sz w:val="20"/>
        </w:rPr>
        <w:t xml:space="preserve"> </w:t>
      </w:r>
      <w:r>
        <w:rPr>
          <w:sz w:val="20"/>
        </w:rPr>
        <w:t>June</w:t>
      </w:r>
      <w:r>
        <w:rPr>
          <w:spacing w:val="50"/>
          <w:sz w:val="20"/>
        </w:rPr>
        <w:t xml:space="preserve"> </w:t>
      </w:r>
      <w:r>
        <w:rPr>
          <w:sz w:val="20"/>
        </w:rPr>
        <w:t>2014</w:t>
      </w:r>
      <w:r>
        <w:rPr>
          <w:spacing w:val="50"/>
          <w:sz w:val="20"/>
        </w:rPr>
        <w:t xml:space="preserve"> </w:t>
      </w:r>
      <w:r>
        <w:rPr>
          <w:sz w:val="20"/>
        </w:rPr>
        <w:t>declaring</w:t>
      </w:r>
      <w:r>
        <w:rPr>
          <w:spacing w:val="50"/>
          <w:sz w:val="20"/>
        </w:rPr>
        <w:t xml:space="preserve"> </w:t>
      </w:r>
      <w:r>
        <w:rPr>
          <w:sz w:val="20"/>
        </w:rPr>
        <w:t>certain</w:t>
      </w:r>
      <w:r>
        <w:rPr>
          <w:spacing w:val="50"/>
          <w:sz w:val="20"/>
        </w:rPr>
        <w:t xml:space="preserve"> </w:t>
      </w:r>
      <w:r>
        <w:rPr>
          <w:sz w:val="20"/>
        </w:rPr>
        <w:t>categories</w:t>
      </w:r>
      <w:r>
        <w:rPr>
          <w:spacing w:val="50"/>
          <w:sz w:val="20"/>
        </w:rPr>
        <w:t xml:space="preserve"> </w:t>
      </w:r>
      <w:r>
        <w:rPr>
          <w:sz w:val="20"/>
        </w:rPr>
        <w:t>of</w:t>
      </w:r>
      <w:r>
        <w:rPr>
          <w:spacing w:val="50"/>
          <w:sz w:val="20"/>
        </w:rPr>
        <w:t xml:space="preserve"> </w:t>
      </w:r>
      <w:r>
        <w:rPr>
          <w:sz w:val="20"/>
        </w:rPr>
        <w:t>aid</w:t>
      </w:r>
      <w:r>
        <w:rPr>
          <w:spacing w:val="1"/>
          <w:sz w:val="20"/>
        </w:rPr>
        <w:t xml:space="preserve"> </w:t>
      </w:r>
      <w:r>
        <w:rPr>
          <w:sz w:val="20"/>
        </w:rPr>
        <w:t>compatible with the internal market in application of Articles 107 and 108 of the Treaty (OJ L 187</w:t>
      </w:r>
      <w:r>
        <w:rPr>
          <w:spacing w:val="1"/>
          <w:sz w:val="20"/>
        </w:rPr>
        <w:t xml:space="preserve"> </w:t>
      </w:r>
      <w:r>
        <w:rPr>
          <w:sz w:val="20"/>
        </w:rPr>
        <w:t>26.6.2014, p.</w:t>
      </w:r>
      <w:r>
        <w:rPr>
          <w:spacing w:val="-2"/>
          <w:sz w:val="20"/>
        </w:rPr>
        <w:t xml:space="preserve"> </w:t>
      </w:r>
      <w:r>
        <w:rPr>
          <w:sz w:val="20"/>
        </w:rPr>
        <w:t>1).</w:t>
      </w:r>
    </w:p>
    <w:p w14:paraId="3175492C" w14:textId="77777777" w:rsidR="004B799C" w:rsidRDefault="004B799C">
      <w:pPr>
        <w:jc w:val="both"/>
        <w:rPr>
          <w:sz w:val="20"/>
        </w:rPr>
        <w:sectPr w:rsidR="004B799C">
          <w:pgSz w:w="11910" w:h="16840"/>
          <w:pgMar w:top="1020" w:right="460" w:bottom="1620" w:left="460" w:header="0" w:footer="1426" w:gutter="0"/>
          <w:cols w:space="720"/>
        </w:sectPr>
      </w:pPr>
    </w:p>
    <w:p w14:paraId="7B84E955" w14:textId="77777777" w:rsidR="004B799C" w:rsidRDefault="00CA4AAC">
      <w:pPr>
        <w:pStyle w:val="BodyText"/>
        <w:spacing w:before="72"/>
        <w:ind w:left="2091" w:right="959"/>
        <w:jc w:val="both"/>
      </w:pPr>
      <w:r>
        <w:lastRenderedPageBreak/>
        <w:t>does</w:t>
      </w:r>
      <w:r>
        <w:rPr>
          <w:spacing w:val="1"/>
        </w:rPr>
        <w:t xml:space="preserve"> </w:t>
      </w:r>
      <w:r>
        <w:t>not</w:t>
      </w:r>
      <w:r>
        <w:rPr>
          <w:spacing w:val="1"/>
        </w:rPr>
        <w:t xml:space="preserve"> </w:t>
      </w:r>
      <w:r>
        <w:t>exceed</w:t>
      </w:r>
      <w:r>
        <w:rPr>
          <w:spacing w:val="1"/>
        </w:rPr>
        <w:t xml:space="preserve"> </w:t>
      </w:r>
      <w:r>
        <w:t>EUR</w:t>
      </w:r>
      <w:r>
        <w:rPr>
          <w:spacing w:val="1"/>
        </w:rPr>
        <w:t xml:space="preserve"> </w:t>
      </w:r>
      <w:r>
        <w:t>86</w:t>
      </w:r>
      <w:r>
        <w:rPr>
          <w:spacing w:val="1"/>
        </w:rPr>
        <w:t xml:space="preserve"> </w:t>
      </w:r>
      <w:r>
        <w:t>million.</w:t>
      </w:r>
      <w:r>
        <w:rPr>
          <w:spacing w:val="1"/>
        </w:rPr>
        <w:t xml:space="preserve"> </w:t>
      </w:r>
      <w:r>
        <w:t>Several</w:t>
      </w:r>
      <w:r>
        <w:rPr>
          <w:spacing w:val="1"/>
        </w:rPr>
        <w:t xml:space="preserve"> </w:t>
      </w:r>
      <w:r>
        <w:t>entities</w:t>
      </w:r>
      <w:r>
        <w:rPr>
          <w:spacing w:val="1"/>
        </w:rPr>
        <w:t xml:space="preserve"> </w:t>
      </w:r>
      <w:r>
        <w:t>will</w:t>
      </w:r>
      <w:r>
        <w:rPr>
          <w:spacing w:val="1"/>
        </w:rPr>
        <w:t xml:space="preserve"> </w:t>
      </w:r>
      <w:r>
        <w:t>be</w:t>
      </w:r>
      <w:r>
        <w:rPr>
          <w:spacing w:val="1"/>
        </w:rPr>
        <w:t xml:space="preserve"> </w:t>
      </w:r>
      <w:r>
        <w:t>considered</w:t>
      </w:r>
      <w:r>
        <w:rPr>
          <w:spacing w:val="1"/>
        </w:rPr>
        <w:t xml:space="preserve"> </w:t>
      </w:r>
      <w:r>
        <w:t>as</w:t>
      </w:r>
      <w:r>
        <w:rPr>
          <w:spacing w:val="1"/>
        </w:rPr>
        <w:t xml:space="preserve"> </w:t>
      </w:r>
      <w:r>
        <w:t>one</w:t>
      </w:r>
      <w:r>
        <w:rPr>
          <w:spacing w:val="-57"/>
        </w:rPr>
        <w:t xml:space="preserve"> </w:t>
      </w:r>
      <w:r>
        <w:t>undertaking if any of the conditions listed in Article 3, point (3) of Annex I to</w:t>
      </w:r>
      <w:r>
        <w:rPr>
          <w:spacing w:val="1"/>
        </w:rPr>
        <w:t xml:space="preserve"> </w:t>
      </w:r>
      <w:r>
        <w:t>Regulation</w:t>
      </w:r>
      <w:r>
        <w:rPr>
          <w:spacing w:val="-1"/>
        </w:rPr>
        <w:t xml:space="preserve"> </w:t>
      </w:r>
      <w:r>
        <w:t>(EU) No 651/2014</w:t>
      </w:r>
      <w:r>
        <w:rPr>
          <w:spacing w:val="1"/>
        </w:rPr>
        <w:t xml:space="preserve"> </w:t>
      </w:r>
      <w:r>
        <w:t>are</w:t>
      </w:r>
      <w:r>
        <w:rPr>
          <w:spacing w:val="-2"/>
        </w:rPr>
        <w:t xml:space="preserve"> </w:t>
      </w:r>
      <w:r>
        <w:t>fulfilled;</w:t>
      </w:r>
    </w:p>
    <w:p w14:paraId="34F8659B" w14:textId="77777777" w:rsidR="004B799C" w:rsidRDefault="004B799C">
      <w:pPr>
        <w:pStyle w:val="BodyText"/>
        <w:spacing w:before="10"/>
        <w:rPr>
          <w:sz w:val="20"/>
        </w:rPr>
      </w:pPr>
    </w:p>
    <w:p w14:paraId="385EAB60" w14:textId="77777777" w:rsidR="004B799C" w:rsidRDefault="00CA4AAC" w:rsidP="40DEBF3B">
      <w:pPr>
        <w:pStyle w:val="ListParagraph"/>
        <w:numPr>
          <w:ilvl w:val="0"/>
          <w:numId w:val="26"/>
        </w:numPr>
        <w:tabs>
          <w:tab w:val="left" w:pos="2092"/>
        </w:tabs>
        <w:ind w:right="955" w:hanging="773"/>
        <w:jc w:val="both"/>
        <w:rPr>
          <w:sz w:val="24"/>
          <w:szCs w:val="24"/>
        </w:rPr>
      </w:pPr>
      <w:r w:rsidRPr="40DEBF3B">
        <w:rPr>
          <w:sz w:val="24"/>
          <w:szCs w:val="24"/>
        </w:rPr>
        <w:t>‘smart readiness’ means the capability of buildings or building units to adapt their</w:t>
      </w:r>
      <w:r w:rsidRPr="40DEBF3B">
        <w:rPr>
          <w:spacing w:val="1"/>
          <w:sz w:val="24"/>
          <w:szCs w:val="24"/>
        </w:rPr>
        <w:t xml:space="preserve"> </w:t>
      </w:r>
      <w:r w:rsidRPr="40DEBF3B">
        <w:rPr>
          <w:sz w:val="24"/>
          <w:szCs w:val="24"/>
        </w:rPr>
        <w:t>operation to the needs of the occupant, including optimising energy efficiency and</w:t>
      </w:r>
      <w:r w:rsidRPr="40DEBF3B">
        <w:rPr>
          <w:spacing w:val="-57"/>
          <w:sz w:val="24"/>
          <w:szCs w:val="24"/>
        </w:rPr>
        <w:t xml:space="preserve"> </w:t>
      </w:r>
      <w:r w:rsidRPr="40DEBF3B">
        <w:rPr>
          <w:sz w:val="24"/>
          <w:szCs w:val="24"/>
        </w:rPr>
        <w:t>overall performance, and to adapt their operation in response to signals from the</w:t>
      </w:r>
      <w:r w:rsidRPr="40DEBF3B">
        <w:rPr>
          <w:spacing w:val="1"/>
          <w:sz w:val="24"/>
          <w:szCs w:val="24"/>
        </w:rPr>
        <w:t xml:space="preserve"> </w:t>
      </w:r>
      <w:r w:rsidRPr="40DEBF3B">
        <w:rPr>
          <w:sz w:val="24"/>
          <w:szCs w:val="24"/>
        </w:rPr>
        <w:t>grid;</w:t>
      </w:r>
    </w:p>
    <w:p w14:paraId="22E140F7" w14:textId="77777777" w:rsidR="004B799C" w:rsidRDefault="004B799C">
      <w:pPr>
        <w:pStyle w:val="BodyText"/>
        <w:spacing w:before="10"/>
        <w:rPr>
          <w:sz w:val="20"/>
        </w:rPr>
      </w:pPr>
    </w:p>
    <w:p w14:paraId="36861B53" w14:textId="77777777" w:rsidR="004B799C" w:rsidRDefault="00CA4AAC" w:rsidP="40DEBF3B">
      <w:pPr>
        <w:pStyle w:val="ListParagraph"/>
        <w:numPr>
          <w:ilvl w:val="0"/>
          <w:numId w:val="26"/>
        </w:numPr>
        <w:tabs>
          <w:tab w:val="left" w:pos="2092"/>
        </w:tabs>
        <w:ind w:right="952" w:hanging="773"/>
        <w:jc w:val="both"/>
        <w:rPr>
          <w:sz w:val="24"/>
          <w:szCs w:val="24"/>
        </w:rPr>
      </w:pPr>
      <w:r w:rsidRPr="40DEBF3B">
        <w:rPr>
          <w:sz w:val="24"/>
          <w:szCs w:val="24"/>
        </w:rPr>
        <w:t>‘standard</w:t>
      </w:r>
      <w:r w:rsidRPr="40DEBF3B">
        <w:rPr>
          <w:spacing w:val="1"/>
          <w:sz w:val="24"/>
          <w:szCs w:val="24"/>
        </w:rPr>
        <w:t xml:space="preserve"> </w:t>
      </w:r>
      <w:r w:rsidRPr="40DEBF3B">
        <w:rPr>
          <w:sz w:val="24"/>
          <w:szCs w:val="24"/>
        </w:rPr>
        <w:t>balancing</w:t>
      </w:r>
      <w:r w:rsidRPr="40DEBF3B">
        <w:rPr>
          <w:spacing w:val="1"/>
          <w:sz w:val="24"/>
          <w:szCs w:val="24"/>
        </w:rPr>
        <w:t xml:space="preserve"> </w:t>
      </w:r>
      <w:r w:rsidRPr="40DEBF3B">
        <w:rPr>
          <w:sz w:val="24"/>
          <w:szCs w:val="24"/>
        </w:rPr>
        <w:t>responsibilities’</w:t>
      </w:r>
      <w:r w:rsidRPr="40DEBF3B">
        <w:rPr>
          <w:spacing w:val="1"/>
          <w:sz w:val="24"/>
          <w:szCs w:val="24"/>
        </w:rPr>
        <w:t xml:space="preserve"> </w:t>
      </w:r>
      <w:r w:rsidRPr="40DEBF3B">
        <w:rPr>
          <w:sz w:val="24"/>
          <w:szCs w:val="24"/>
        </w:rPr>
        <w:t>means</w:t>
      </w:r>
      <w:r w:rsidRPr="40DEBF3B">
        <w:rPr>
          <w:spacing w:val="1"/>
          <w:sz w:val="24"/>
          <w:szCs w:val="24"/>
        </w:rPr>
        <w:t xml:space="preserve"> </w:t>
      </w:r>
      <w:r w:rsidRPr="40DEBF3B">
        <w:rPr>
          <w:sz w:val="24"/>
          <w:szCs w:val="24"/>
        </w:rPr>
        <w:t>non-discriminatory</w:t>
      </w:r>
      <w:r w:rsidRPr="40DEBF3B">
        <w:rPr>
          <w:spacing w:val="1"/>
          <w:sz w:val="24"/>
          <w:szCs w:val="24"/>
        </w:rPr>
        <w:t xml:space="preserve"> </w:t>
      </w:r>
      <w:r w:rsidRPr="40DEBF3B">
        <w:rPr>
          <w:sz w:val="24"/>
          <w:szCs w:val="24"/>
        </w:rPr>
        <w:t>balancing</w:t>
      </w:r>
      <w:r w:rsidRPr="40DEBF3B">
        <w:rPr>
          <w:spacing w:val="1"/>
          <w:sz w:val="24"/>
          <w:szCs w:val="24"/>
        </w:rPr>
        <w:t xml:space="preserve"> </w:t>
      </w:r>
      <w:r w:rsidRPr="40DEBF3B">
        <w:rPr>
          <w:sz w:val="24"/>
          <w:szCs w:val="24"/>
        </w:rPr>
        <w:t>responsibilities across technologies which do not exempt from responsibility any</w:t>
      </w:r>
      <w:r w:rsidRPr="40DEBF3B">
        <w:rPr>
          <w:spacing w:val="1"/>
          <w:sz w:val="24"/>
          <w:szCs w:val="24"/>
        </w:rPr>
        <w:t xml:space="preserve"> </w:t>
      </w:r>
      <w:r w:rsidRPr="40DEBF3B">
        <w:rPr>
          <w:sz w:val="24"/>
          <w:szCs w:val="24"/>
        </w:rPr>
        <w:t>generator</w:t>
      </w:r>
      <w:r w:rsidRPr="40DEBF3B">
        <w:rPr>
          <w:spacing w:val="-2"/>
          <w:sz w:val="24"/>
          <w:szCs w:val="24"/>
        </w:rPr>
        <w:t xml:space="preserve"> </w:t>
      </w:r>
      <w:r w:rsidRPr="40DEBF3B">
        <w:rPr>
          <w:sz w:val="24"/>
          <w:szCs w:val="24"/>
        </w:rPr>
        <w:t>as set out in Article 5 Regulation (EU)</w:t>
      </w:r>
      <w:r w:rsidRPr="40DEBF3B">
        <w:rPr>
          <w:spacing w:val="-2"/>
          <w:sz w:val="24"/>
          <w:szCs w:val="24"/>
        </w:rPr>
        <w:t xml:space="preserve"> </w:t>
      </w:r>
      <w:r w:rsidRPr="40DEBF3B">
        <w:rPr>
          <w:sz w:val="24"/>
          <w:szCs w:val="24"/>
        </w:rPr>
        <w:t>2019/943;</w:t>
      </w:r>
    </w:p>
    <w:p w14:paraId="51D2FF97" w14:textId="77777777" w:rsidR="004B799C" w:rsidRDefault="004B799C">
      <w:pPr>
        <w:pStyle w:val="BodyText"/>
        <w:spacing w:before="10"/>
        <w:rPr>
          <w:sz w:val="20"/>
        </w:rPr>
      </w:pPr>
    </w:p>
    <w:p w14:paraId="26A425CA" w14:textId="77777777" w:rsidR="004B799C" w:rsidRDefault="00CA4AAC" w:rsidP="40DEBF3B">
      <w:pPr>
        <w:pStyle w:val="ListParagraph"/>
        <w:numPr>
          <w:ilvl w:val="0"/>
          <w:numId w:val="26"/>
        </w:numPr>
        <w:tabs>
          <w:tab w:val="left" w:pos="2092"/>
        </w:tabs>
        <w:ind w:right="953" w:hanging="773"/>
        <w:jc w:val="both"/>
        <w:rPr>
          <w:sz w:val="24"/>
          <w:szCs w:val="24"/>
        </w:rPr>
      </w:pPr>
      <w:r w:rsidRPr="40DEBF3B">
        <w:rPr>
          <w:sz w:val="24"/>
          <w:szCs w:val="24"/>
        </w:rPr>
        <w:t>‘start</w:t>
      </w:r>
      <w:r w:rsidRPr="40DEBF3B">
        <w:rPr>
          <w:spacing w:val="1"/>
          <w:sz w:val="24"/>
          <w:szCs w:val="24"/>
        </w:rPr>
        <w:t xml:space="preserve"> </w:t>
      </w:r>
      <w:r w:rsidRPr="40DEBF3B">
        <w:rPr>
          <w:sz w:val="24"/>
          <w:szCs w:val="24"/>
        </w:rPr>
        <w:t>of</w:t>
      </w:r>
      <w:r w:rsidRPr="40DEBF3B">
        <w:rPr>
          <w:spacing w:val="1"/>
          <w:sz w:val="24"/>
          <w:szCs w:val="24"/>
        </w:rPr>
        <w:t xml:space="preserve"> </w:t>
      </w:r>
      <w:r w:rsidRPr="40DEBF3B">
        <w:rPr>
          <w:sz w:val="24"/>
          <w:szCs w:val="24"/>
        </w:rPr>
        <w:t>works’</w:t>
      </w:r>
      <w:r w:rsidRPr="40DEBF3B">
        <w:rPr>
          <w:spacing w:val="1"/>
          <w:sz w:val="24"/>
          <w:szCs w:val="24"/>
        </w:rPr>
        <w:t xml:space="preserve"> </w:t>
      </w:r>
      <w:r w:rsidRPr="40DEBF3B">
        <w:rPr>
          <w:sz w:val="24"/>
          <w:szCs w:val="24"/>
        </w:rPr>
        <w:t>means</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first</w:t>
      </w:r>
      <w:r w:rsidRPr="40DEBF3B">
        <w:rPr>
          <w:spacing w:val="1"/>
          <w:sz w:val="24"/>
          <w:szCs w:val="24"/>
        </w:rPr>
        <w:t xml:space="preserve"> </w:t>
      </w:r>
      <w:r w:rsidRPr="40DEBF3B">
        <w:rPr>
          <w:sz w:val="24"/>
          <w:szCs w:val="24"/>
        </w:rPr>
        <w:t>firm</w:t>
      </w:r>
      <w:r w:rsidRPr="40DEBF3B">
        <w:rPr>
          <w:spacing w:val="1"/>
          <w:sz w:val="24"/>
          <w:szCs w:val="24"/>
        </w:rPr>
        <w:t xml:space="preserve"> </w:t>
      </w:r>
      <w:r w:rsidRPr="40DEBF3B">
        <w:rPr>
          <w:sz w:val="24"/>
          <w:szCs w:val="24"/>
        </w:rPr>
        <w:t>commitment</w:t>
      </w:r>
      <w:r w:rsidRPr="40DEBF3B">
        <w:rPr>
          <w:spacing w:val="1"/>
          <w:sz w:val="24"/>
          <w:szCs w:val="24"/>
        </w:rPr>
        <w:t xml:space="preserve"> </w:t>
      </w:r>
      <w:r w:rsidRPr="40DEBF3B">
        <w:rPr>
          <w:sz w:val="24"/>
          <w:szCs w:val="24"/>
        </w:rPr>
        <w:t>(for</w:t>
      </w:r>
      <w:r w:rsidRPr="40DEBF3B">
        <w:rPr>
          <w:spacing w:val="1"/>
          <w:sz w:val="24"/>
          <w:szCs w:val="24"/>
        </w:rPr>
        <w:t xml:space="preserve"> </w:t>
      </w:r>
      <w:r w:rsidRPr="40DEBF3B">
        <w:rPr>
          <w:sz w:val="24"/>
          <w:szCs w:val="24"/>
        </w:rPr>
        <w:t>example,</w:t>
      </w:r>
      <w:r w:rsidRPr="40DEBF3B">
        <w:rPr>
          <w:spacing w:val="60"/>
          <w:sz w:val="24"/>
          <w:szCs w:val="24"/>
        </w:rPr>
        <w:t xml:space="preserve"> </w:t>
      </w:r>
      <w:r w:rsidRPr="40DEBF3B">
        <w:rPr>
          <w:sz w:val="24"/>
          <w:szCs w:val="24"/>
        </w:rPr>
        <w:t>to</w:t>
      </w:r>
      <w:r w:rsidRPr="40DEBF3B">
        <w:rPr>
          <w:spacing w:val="60"/>
          <w:sz w:val="24"/>
          <w:szCs w:val="24"/>
        </w:rPr>
        <w:t xml:space="preserve"> </w:t>
      </w:r>
      <w:r w:rsidRPr="40DEBF3B">
        <w:rPr>
          <w:sz w:val="24"/>
          <w:szCs w:val="24"/>
        </w:rPr>
        <w:t>order</w:t>
      </w:r>
      <w:r w:rsidRPr="40DEBF3B">
        <w:rPr>
          <w:spacing w:val="1"/>
          <w:sz w:val="24"/>
          <w:szCs w:val="24"/>
        </w:rPr>
        <w:t xml:space="preserve"> </w:t>
      </w:r>
      <w:r w:rsidRPr="40DEBF3B">
        <w:rPr>
          <w:sz w:val="24"/>
          <w:szCs w:val="24"/>
        </w:rPr>
        <w:t>equipment</w:t>
      </w:r>
      <w:r w:rsidRPr="40DEBF3B">
        <w:rPr>
          <w:spacing w:val="1"/>
          <w:sz w:val="24"/>
          <w:szCs w:val="24"/>
        </w:rPr>
        <w:t xml:space="preserve"> </w:t>
      </w:r>
      <w:r w:rsidRPr="40DEBF3B">
        <w:rPr>
          <w:sz w:val="24"/>
          <w:szCs w:val="24"/>
        </w:rPr>
        <w:t>or</w:t>
      </w:r>
      <w:r w:rsidRPr="40DEBF3B">
        <w:rPr>
          <w:spacing w:val="1"/>
          <w:sz w:val="24"/>
          <w:szCs w:val="24"/>
        </w:rPr>
        <w:t xml:space="preserve"> </w:t>
      </w:r>
      <w:r w:rsidRPr="40DEBF3B">
        <w:rPr>
          <w:sz w:val="24"/>
          <w:szCs w:val="24"/>
        </w:rPr>
        <w:t>start</w:t>
      </w:r>
      <w:r w:rsidRPr="40DEBF3B">
        <w:rPr>
          <w:spacing w:val="1"/>
          <w:sz w:val="24"/>
          <w:szCs w:val="24"/>
        </w:rPr>
        <w:t xml:space="preserve"> </w:t>
      </w:r>
      <w:r w:rsidRPr="40DEBF3B">
        <w:rPr>
          <w:sz w:val="24"/>
          <w:szCs w:val="24"/>
        </w:rPr>
        <w:t>construction)</w:t>
      </w:r>
      <w:r w:rsidRPr="40DEBF3B">
        <w:rPr>
          <w:spacing w:val="1"/>
          <w:sz w:val="24"/>
          <w:szCs w:val="24"/>
        </w:rPr>
        <w:t xml:space="preserve"> </w:t>
      </w:r>
      <w:r w:rsidRPr="40DEBF3B">
        <w:rPr>
          <w:sz w:val="24"/>
          <w:szCs w:val="24"/>
        </w:rPr>
        <w:t>that</w:t>
      </w:r>
      <w:r w:rsidRPr="40DEBF3B">
        <w:rPr>
          <w:spacing w:val="1"/>
          <w:sz w:val="24"/>
          <w:szCs w:val="24"/>
        </w:rPr>
        <w:t xml:space="preserve"> </w:t>
      </w:r>
      <w:r w:rsidRPr="40DEBF3B">
        <w:rPr>
          <w:sz w:val="24"/>
          <w:szCs w:val="24"/>
        </w:rPr>
        <w:t>makes</w:t>
      </w:r>
      <w:r w:rsidRPr="40DEBF3B">
        <w:rPr>
          <w:spacing w:val="1"/>
          <w:sz w:val="24"/>
          <w:szCs w:val="24"/>
        </w:rPr>
        <w:t xml:space="preserve"> </w:t>
      </w:r>
      <w:r w:rsidRPr="40DEBF3B">
        <w:rPr>
          <w:sz w:val="24"/>
          <w:szCs w:val="24"/>
        </w:rPr>
        <w:t>an</w:t>
      </w:r>
      <w:r w:rsidRPr="40DEBF3B">
        <w:rPr>
          <w:spacing w:val="1"/>
          <w:sz w:val="24"/>
          <w:szCs w:val="24"/>
        </w:rPr>
        <w:t xml:space="preserve"> </w:t>
      </w:r>
      <w:r w:rsidRPr="40DEBF3B">
        <w:rPr>
          <w:sz w:val="24"/>
          <w:szCs w:val="24"/>
        </w:rPr>
        <w:t>investment</w:t>
      </w:r>
      <w:r w:rsidRPr="40DEBF3B">
        <w:rPr>
          <w:spacing w:val="60"/>
          <w:sz w:val="24"/>
          <w:szCs w:val="24"/>
        </w:rPr>
        <w:t xml:space="preserve"> </w:t>
      </w:r>
      <w:r w:rsidRPr="40DEBF3B">
        <w:rPr>
          <w:sz w:val="24"/>
          <w:szCs w:val="24"/>
        </w:rPr>
        <w:t>irreversible.</w:t>
      </w:r>
      <w:r w:rsidRPr="40DEBF3B">
        <w:rPr>
          <w:spacing w:val="60"/>
          <w:sz w:val="24"/>
          <w:szCs w:val="24"/>
        </w:rPr>
        <w:t xml:space="preserve"> </w:t>
      </w:r>
      <w:r w:rsidRPr="40DEBF3B">
        <w:rPr>
          <w:sz w:val="24"/>
          <w:szCs w:val="24"/>
        </w:rPr>
        <w:t>The</w:t>
      </w:r>
      <w:r w:rsidRPr="40DEBF3B">
        <w:rPr>
          <w:spacing w:val="1"/>
          <w:sz w:val="24"/>
          <w:szCs w:val="24"/>
        </w:rPr>
        <w:t xml:space="preserve"> </w:t>
      </w:r>
      <w:r w:rsidRPr="40DEBF3B">
        <w:rPr>
          <w:sz w:val="24"/>
          <w:szCs w:val="24"/>
        </w:rPr>
        <w:t>buying of land and preparatory works such as obtaining permits and conducting</w:t>
      </w:r>
      <w:r w:rsidRPr="40DEBF3B">
        <w:rPr>
          <w:spacing w:val="1"/>
          <w:sz w:val="24"/>
          <w:szCs w:val="24"/>
        </w:rPr>
        <w:t xml:space="preserve"> </w:t>
      </w:r>
      <w:r w:rsidRPr="40DEBF3B">
        <w:rPr>
          <w:sz w:val="24"/>
          <w:szCs w:val="24"/>
        </w:rPr>
        <w:t>preliminary feasibility studies are not considered as start of works. For take-overs,</w:t>
      </w:r>
      <w:r w:rsidRPr="40DEBF3B">
        <w:rPr>
          <w:spacing w:val="-57"/>
          <w:sz w:val="24"/>
          <w:szCs w:val="24"/>
        </w:rPr>
        <w:t xml:space="preserve"> </w:t>
      </w:r>
      <w:r w:rsidRPr="40DEBF3B">
        <w:rPr>
          <w:sz w:val="24"/>
          <w:szCs w:val="24"/>
        </w:rPr>
        <w:t>‘start of works’ means the moment of acquiring the assets directly linked to the</w:t>
      </w:r>
      <w:r w:rsidRPr="40DEBF3B">
        <w:rPr>
          <w:spacing w:val="1"/>
          <w:sz w:val="24"/>
          <w:szCs w:val="24"/>
        </w:rPr>
        <w:t xml:space="preserve"> </w:t>
      </w:r>
      <w:r w:rsidRPr="40DEBF3B">
        <w:rPr>
          <w:sz w:val="24"/>
          <w:szCs w:val="24"/>
        </w:rPr>
        <w:t>acquired</w:t>
      </w:r>
      <w:r w:rsidRPr="40DEBF3B">
        <w:rPr>
          <w:spacing w:val="1"/>
          <w:sz w:val="24"/>
          <w:szCs w:val="24"/>
        </w:rPr>
        <w:t xml:space="preserve"> </w:t>
      </w:r>
      <w:r w:rsidRPr="40DEBF3B">
        <w:rPr>
          <w:sz w:val="24"/>
          <w:szCs w:val="24"/>
        </w:rPr>
        <w:t>establishment;</w:t>
      </w:r>
    </w:p>
    <w:p w14:paraId="024A795F" w14:textId="77777777" w:rsidR="004B799C" w:rsidRDefault="004B799C">
      <w:pPr>
        <w:pStyle w:val="BodyText"/>
        <w:spacing w:before="11"/>
        <w:rPr>
          <w:sz w:val="20"/>
        </w:rPr>
      </w:pPr>
    </w:p>
    <w:p w14:paraId="7E1EF3D2" w14:textId="77777777" w:rsidR="004B799C" w:rsidRDefault="00CA4AAC" w:rsidP="40DEBF3B">
      <w:pPr>
        <w:pStyle w:val="ListParagraph"/>
        <w:numPr>
          <w:ilvl w:val="0"/>
          <w:numId w:val="26"/>
        </w:numPr>
        <w:tabs>
          <w:tab w:val="left" w:pos="2092"/>
        </w:tabs>
        <w:ind w:right="955" w:hanging="773"/>
        <w:jc w:val="both"/>
        <w:rPr>
          <w:sz w:val="24"/>
          <w:szCs w:val="24"/>
        </w:rPr>
      </w:pPr>
      <w:r w:rsidRPr="40DEBF3B">
        <w:rPr>
          <w:sz w:val="24"/>
          <w:szCs w:val="24"/>
        </w:rPr>
        <w:t>‘strategic reserve’ means a measure for security of electricity supply in which</w:t>
      </w:r>
      <w:r w:rsidRPr="40DEBF3B">
        <w:rPr>
          <w:spacing w:val="1"/>
          <w:sz w:val="24"/>
          <w:szCs w:val="24"/>
        </w:rPr>
        <w:t xml:space="preserve"> </w:t>
      </w:r>
      <w:r w:rsidRPr="40DEBF3B">
        <w:rPr>
          <w:sz w:val="24"/>
          <w:szCs w:val="24"/>
        </w:rPr>
        <w:t>electricity</w:t>
      </w:r>
      <w:r w:rsidRPr="40DEBF3B">
        <w:rPr>
          <w:spacing w:val="1"/>
          <w:sz w:val="24"/>
          <w:szCs w:val="24"/>
        </w:rPr>
        <w:t xml:space="preserve"> </w:t>
      </w:r>
      <w:r w:rsidRPr="40DEBF3B">
        <w:rPr>
          <w:sz w:val="24"/>
          <w:szCs w:val="24"/>
        </w:rPr>
        <w:t>capacity,</w:t>
      </w:r>
      <w:r w:rsidRPr="40DEBF3B">
        <w:rPr>
          <w:spacing w:val="1"/>
          <w:sz w:val="24"/>
          <w:szCs w:val="24"/>
        </w:rPr>
        <w:t xml:space="preserve"> </w:t>
      </w:r>
      <w:r w:rsidRPr="40DEBF3B">
        <w:rPr>
          <w:sz w:val="24"/>
          <w:szCs w:val="24"/>
        </w:rPr>
        <w:t>such</w:t>
      </w:r>
      <w:r w:rsidRPr="40DEBF3B">
        <w:rPr>
          <w:spacing w:val="1"/>
          <w:sz w:val="24"/>
          <w:szCs w:val="24"/>
        </w:rPr>
        <w:t xml:space="preserve"> </w:t>
      </w:r>
      <w:r w:rsidRPr="40DEBF3B">
        <w:rPr>
          <w:sz w:val="24"/>
          <w:szCs w:val="24"/>
        </w:rPr>
        <w:t>as</w:t>
      </w:r>
      <w:r w:rsidRPr="40DEBF3B">
        <w:rPr>
          <w:spacing w:val="1"/>
          <w:sz w:val="24"/>
          <w:szCs w:val="24"/>
        </w:rPr>
        <w:t xml:space="preserve"> </w:t>
      </w:r>
      <w:r w:rsidRPr="40DEBF3B">
        <w:rPr>
          <w:sz w:val="24"/>
          <w:szCs w:val="24"/>
        </w:rPr>
        <w:t>generation,</w:t>
      </w:r>
      <w:r w:rsidRPr="40DEBF3B">
        <w:rPr>
          <w:spacing w:val="1"/>
          <w:sz w:val="24"/>
          <w:szCs w:val="24"/>
        </w:rPr>
        <w:t xml:space="preserve"> </w:t>
      </w:r>
      <w:r w:rsidRPr="40DEBF3B">
        <w:rPr>
          <w:sz w:val="24"/>
          <w:szCs w:val="24"/>
        </w:rPr>
        <w:t>storage</w:t>
      </w:r>
      <w:r w:rsidRPr="40DEBF3B">
        <w:rPr>
          <w:spacing w:val="1"/>
          <w:sz w:val="24"/>
          <w:szCs w:val="24"/>
        </w:rPr>
        <w:t xml:space="preserve"> </w:t>
      </w:r>
      <w:r w:rsidRPr="40DEBF3B">
        <w:rPr>
          <w:sz w:val="24"/>
          <w:szCs w:val="24"/>
        </w:rPr>
        <w:t>or</w:t>
      </w:r>
      <w:r w:rsidRPr="40DEBF3B">
        <w:rPr>
          <w:spacing w:val="1"/>
          <w:sz w:val="24"/>
          <w:szCs w:val="24"/>
        </w:rPr>
        <w:t xml:space="preserve"> </w:t>
      </w:r>
      <w:r w:rsidRPr="40DEBF3B">
        <w:rPr>
          <w:sz w:val="24"/>
          <w:szCs w:val="24"/>
        </w:rPr>
        <w:t>demand</w:t>
      </w:r>
      <w:r w:rsidRPr="40DEBF3B">
        <w:rPr>
          <w:spacing w:val="1"/>
          <w:sz w:val="24"/>
          <w:szCs w:val="24"/>
        </w:rPr>
        <w:t xml:space="preserve"> </w:t>
      </w:r>
      <w:r w:rsidRPr="40DEBF3B">
        <w:rPr>
          <w:sz w:val="24"/>
          <w:szCs w:val="24"/>
        </w:rPr>
        <w:t>response,</w:t>
      </w:r>
      <w:r w:rsidRPr="40DEBF3B">
        <w:rPr>
          <w:spacing w:val="1"/>
          <w:sz w:val="24"/>
          <w:szCs w:val="24"/>
        </w:rPr>
        <w:t xml:space="preserve"> </w:t>
      </w:r>
      <w:r w:rsidRPr="40DEBF3B">
        <w:rPr>
          <w:sz w:val="24"/>
          <w:szCs w:val="24"/>
        </w:rPr>
        <w:t>is</w:t>
      </w:r>
      <w:r w:rsidRPr="40DEBF3B">
        <w:rPr>
          <w:spacing w:val="1"/>
          <w:sz w:val="24"/>
          <w:szCs w:val="24"/>
        </w:rPr>
        <w:t xml:space="preserve"> </w:t>
      </w:r>
      <w:r w:rsidRPr="40DEBF3B">
        <w:rPr>
          <w:sz w:val="24"/>
          <w:szCs w:val="24"/>
        </w:rPr>
        <w:t>held</w:t>
      </w:r>
      <w:r w:rsidRPr="40DEBF3B">
        <w:rPr>
          <w:spacing w:val="1"/>
          <w:sz w:val="24"/>
          <w:szCs w:val="24"/>
        </w:rPr>
        <w:t xml:space="preserve"> </w:t>
      </w:r>
      <w:r w:rsidRPr="40DEBF3B">
        <w:rPr>
          <w:sz w:val="24"/>
          <w:szCs w:val="24"/>
        </w:rPr>
        <w:t>outside</w:t>
      </w:r>
      <w:r w:rsidRPr="40DEBF3B">
        <w:rPr>
          <w:spacing w:val="-2"/>
          <w:sz w:val="24"/>
          <w:szCs w:val="24"/>
        </w:rPr>
        <w:t xml:space="preserve"> </w:t>
      </w:r>
      <w:r w:rsidRPr="40DEBF3B">
        <w:rPr>
          <w:sz w:val="24"/>
          <w:szCs w:val="24"/>
        </w:rPr>
        <w:t>the electricity</w:t>
      </w:r>
      <w:r w:rsidRPr="40DEBF3B">
        <w:rPr>
          <w:spacing w:val="-5"/>
          <w:sz w:val="24"/>
          <w:szCs w:val="24"/>
        </w:rPr>
        <w:t xml:space="preserve"> </w:t>
      </w:r>
      <w:r w:rsidRPr="40DEBF3B">
        <w:rPr>
          <w:sz w:val="24"/>
          <w:szCs w:val="24"/>
        </w:rPr>
        <w:t>market and only</w:t>
      </w:r>
      <w:r w:rsidRPr="40DEBF3B">
        <w:rPr>
          <w:spacing w:val="-5"/>
          <w:sz w:val="24"/>
          <w:szCs w:val="24"/>
        </w:rPr>
        <w:t xml:space="preserve"> </w:t>
      </w:r>
      <w:r w:rsidRPr="40DEBF3B">
        <w:rPr>
          <w:sz w:val="24"/>
          <w:szCs w:val="24"/>
        </w:rPr>
        <w:t>dispatched</w:t>
      </w:r>
      <w:r w:rsidRPr="40DEBF3B">
        <w:rPr>
          <w:spacing w:val="1"/>
          <w:sz w:val="24"/>
          <w:szCs w:val="24"/>
        </w:rPr>
        <w:t xml:space="preserve"> </w:t>
      </w:r>
      <w:r w:rsidRPr="40DEBF3B">
        <w:rPr>
          <w:sz w:val="24"/>
          <w:szCs w:val="24"/>
        </w:rPr>
        <w:t>in specific</w:t>
      </w:r>
      <w:r w:rsidRPr="40DEBF3B">
        <w:rPr>
          <w:spacing w:val="-1"/>
          <w:sz w:val="24"/>
          <w:szCs w:val="24"/>
        </w:rPr>
        <w:t xml:space="preserve"> </w:t>
      </w:r>
      <w:r w:rsidRPr="40DEBF3B">
        <w:rPr>
          <w:sz w:val="24"/>
          <w:szCs w:val="24"/>
        </w:rPr>
        <w:t>circumstances;</w:t>
      </w:r>
    </w:p>
    <w:p w14:paraId="047CB5FB" w14:textId="77777777" w:rsidR="004B799C" w:rsidRDefault="004B799C">
      <w:pPr>
        <w:pStyle w:val="BodyText"/>
        <w:spacing w:before="10"/>
        <w:rPr>
          <w:sz w:val="20"/>
        </w:rPr>
      </w:pPr>
    </w:p>
    <w:p w14:paraId="3F5E1DF3" w14:textId="77777777" w:rsidR="004B799C" w:rsidRDefault="00CA4AAC" w:rsidP="40DEBF3B">
      <w:pPr>
        <w:pStyle w:val="ListParagraph"/>
        <w:numPr>
          <w:ilvl w:val="0"/>
          <w:numId w:val="26"/>
        </w:numPr>
        <w:tabs>
          <w:tab w:val="left" w:pos="2092"/>
        </w:tabs>
        <w:ind w:right="959" w:hanging="773"/>
        <w:jc w:val="both"/>
        <w:rPr>
          <w:sz w:val="24"/>
          <w:szCs w:val="24"/>
        </w:rPr>
      </w:pPr>
      <w:r w:rsidRPr="40DEBF3B">
        <w:rPr>
          <w:sz w:val="24"/>
          <w:szCs w:val="24"/>
        </w:rPr>
        <w:t>‘total cost of</w:t>
      </w:r>
      <w:r w:rsidRPr="40DEBF3B">
        <w:rPr>
          <w:spacing w:val="1"/>
          <w:sz w:val="24"/>
          <w:szCs w:val="24"/>
        </w:rPr>
        <w:t xml:space="preserve"> </w:t>
      </w:r>
      <w:r w:rsidRPr="40DEBF3B">
        <w:rPr>
          <w:sz w:val="24"/>
          <w:szCs w:val="24"/>
        </w:rPr>
        <w:t>ownership’ means the</w:t>
      </w:r>
      <w:r w:rsidRPr="40DEBF3B">
        <w:rPr>
          <w:spacing w:val="1"/>
          <w:sz w:val="24"/>
          <w:szCs w:val="24"/>
        </w:rPr>
        <w:t xml:space="preserve"> </w:t>
      </w:r>
      <w:r w:rsidRPr="40DEBF3B">
        <w:rPr>
          <w:sz w:val="24"/>
          <w:szCs w:val="24"/>
        </w:rPr>
        <w:t>total cost of</w:t>
      </w:r>
      <w:r w:rsidRPr="40DEBF3B">
        <w:rPr>
          <w:spacing w:val="1"/>
          <w:sz w:val="24"/>
          <w:szCs w:val="24"/>
        </w:rPr>
        <w:t xml:space="preserve"> </w:t>
      </w:r>
      <w:r w:rsidRPr="40DEBF3B">
        <w:rPr>
          <w:sz w:val="24"/>
          <w:szCs w:val="24"/>
        </w:rPr>
        <w:t>acquiring and</w:t>
      </w:r>
      <w:r w:rsidRPr="40DEBF3B">
        <w:rPr>
          <w:spacing w:val="60"/>
          <w:sz w:val="24"/>
          <w:szCs w:val="24"/>
        </w:rPr>
        <w:t xml:space="preserve"> </w:t>
      </w:r>
      <w:r w:rsidRPr="40DEBF3B">
        <w:rPr>
          <w:sz w:val="24"/>
          <w:szCs w:val="24"/>
        </w:rPr>
        <w:t>owning a vehicle</w:t>
      </w:r>
      <w:r w:rsidRPr="40DEBF3B">
        <w:rPr>
          <w:spacing w:val="-57"/>
          <w:sz w:val="24"/>
          <w:szCs w:val="24"/>
        </w:rPr>
        <w:t xml:space="preserve"> </w:t>
      </w:r>
      <w:r w:rsidRPr="40DEBF3B">
        <w:rPr>
          <w:sz w:val="24"/>
          <w:szCs w:val="24"/>
        </w:rPr>
        <w:t>for its lifetime, including the costs of acquiring or leasing the vehicle, fuel costs,</w:t>
      </w:r>
      <w:r w:rsidRPr="40DEBF3B">
        <w:rPr>
          <w:spacing w:val="1"/>
          <w:sz w:val="24"/>
          <w:szCs w:val="24"/>
        </w:rPr>
        <w:t xml:space="preserve"> </w:t>
      </w:r>
      <w:r w:rsidRPr="40DEBF3B">
        <w:rPr>
          <w:sz w:val="24"/>
          <w:szCs w:val="24"/>
        </w:rPr>
        <w:t>mantainance and repair</w:t>
      </w:r>
      <w:r w:rsidRPr="40DEBF3B">
        <w:rPr>
          <w:spacing w:val="-1"/>
          <w:sz w:val="24"/>
          <w:szCs w:val="24"/>
        </w:rPr>
        <w:t xml:space="preserve"> </w:t>
      </w:r>
      <w:r w:rsidRPr="40DEBF3B">
        <w:rPr>
          <w:sz w:val="24"/>
          <w:szCs w:val="24"/>
        </w:rPr>
        <w:t>costs, insurance</w:t>
      </w:r>
      <w:r w:rsidRPr="40DEBF3B">
        <w:rPr>
          <w:spacing w:val="-2"/>
          <w:sz w:val="24"/>
          <w:szCs w:val="24"/>
        </w:rPr>
        <w:t xml:space="preserve"> </w:t>
      </w:r>
      <w:r w:rsidRPr="40DEBF3B">
        <w:rPr>
          <w:sz w:val="24"/>
          <w:szCs w:val="24"/>
        </w:rPr>
        <w:t>costs, finance</w:t>
      </w:r>
      <w:r w:rsidRPr="40DEBF3B">
        <w:rPr>
          <w:spacing w:val="-2"/>
          <w:sz w:val="24"/>
          <w:szCs w:val="24"/>
        </w:rPr>
        <w:t xml:space="preserve"> </w:t>
      </w:r>
      <w:r w:rsidRPr="40DEBF3B">
        <w:rPr>
          <w:sz w:val="24"/>
          <w:szCs w:val="24"/>
        </w:rPr>
        <w:t>costs, and taxes;</w:t>
      </w:r>
    </w:p>
    <w:p w14:paraId="18AFBCDC" w14:textId="77777777" w:rsidR="004B799C" w:rsidRDefault="004B799C">
      <w:pPr>
        <w:pStyle w:val="BodyText"/>
        <w:spacing w:before="10"/>
        <w:rPr>
          <w:sz w:val="20"/>
        </w:rPr>
      </w:pPr>
    </w:p>
    <w:p w14:paraId="28ED05A3" w14:textId="77777777" w:rsidR="004B799C" w:rsidRDefault="00CA4AAC" w:rsidP="40DEBF3B">
      <w:pPr>
        <w:pStyle w:val="ListParagraph"/>
        <w:numPr>
          <w:ilvl w:val="0"/>
          <w:numId w:val="26"/>
        </w:numPr>
        <w:tabs>
          <w:tab w:val="left" w:pos="2092"/>
        </w:tabs>
        <w:ind w:right="954" w:hanging="773"/>
        <w:jc w:val="both"/>
        <w:rPr>
          <w:sz w:val="24"/>
          <w:szCs w:val="24"/>
        </w:rPr>
      </w:pPr>
      <w:r w:rsidRPr="40DEBF3B">
        <w:rPr>
          <w:sz w:val="24"/>
          <w:szCs w:val="24"/>
        </w:rPr>
        <w:t>‘transmission</w:t>
      </w:r>
      <w:r w:rsidRPr="40DEBF3B">
        <w:rPr>
          <w:spacing w:val="1"/>
          <w:sz w:val="24"/>
          <w:szCs w:val="24"/>
        </w:rPr>
        <w:t xml:space="preserve"> </w:t>
      </w:r>
      <w:r w:rsidRPr="40DEBF3B">
        <w:rPr>
          <w:sz w:val="24"/>
          <w:szCs w:val="24"/>
        </w:rPr>
        <w:t>system</w:t>
      </w:r>
      <w:r w:rsidRPr="40DEBF3B">
        <w:rPr>
          <w:spacing w:val="1"/>
          <w:sz w:val="24"/>
          <w:szCs w:val="24"/>
        </w:rPr>
        <w:t xml:space="preserve"> </w:t>
      </w:r>
      <w:r w:rsidRPr="40DEBF3B">
        <w:rPr>
          <w:sz w:val="24"/>
          <w:szCs w:val="24"/>
        </w:rPr>
        <w:t>operator’</w:t>
      </w:r>
      <w:r w:rsidRPr="40DEBF3B">
        <w:rPr>
          <w:spacing w:val="1"/>
          <w:sz w:val="24"/>
          <w:szCs w:val="24"/>
        </w:rPr>
        <w:t xml:space="preserve"> </w:t>
      </w:r>
      <w:r w:rsidRPr="40DEBF3B">
        <w:rPr>
          <w:sz w:val="24"/>
          <w:szCs w:val="24"/>
        </w:rPr>
        <w:t>(TSO)means</w:t>
      </w:r>
      <w:r w:rsidRPr="40DEBF3B">
        <w:rPr>
          <w:spacing w:val="1"/>
          <w:sz w:val="24"/>
          <w:szCs w:val="24"/>
        </w:rPr>
        <w:t xml:space="preserve"> </w:t>
      </w:r>
      <w:r w:rsidRPr="40DEBF3B">
        <w:rPr>
          <w:sz w:val="24"/>
          <w:szCs w:val="24"/>
        </w:rPr>
        <w:t>transmission</w:t>
      </w:r>
      <w:r w:rsidRPr="40DEBF3B">
        <w:rPr>
          <w:spacing w:val="1"/>
          <w:sz w:val="24"/>
          <w:szCs w:val="24"/>
        </w:rPr>
        <w:t xml:space="preserve"> </w:t>
      </w:r>
      <w:r w:rsidRPr="40DEBF3B">
        <w:rPr>
          <w:sz w:val="24"/>
          <w:szCs w:val="24"/>
        </w:rPr>
        <w:t>system</w:t>
      </w:r>
      <w:r w:rsidRPr="40DEBF3B">
        <w:rPr>
          <w:spacing w:val="1"/>
          <w:sz w:val="24"/>
          <w:szCs w:val="24"/>
        </w:rPr>
        <w:t xml:space="preserve"> </w:t>
      </w:r>
      <w:r w:rsidRPr="40DEBF3B">
        <w:rPr>
          <w:sz w:val="24"/>
          <w:szCs w:val="24"/>
        </w:rPr>
        <w:t>operator</w:t>
      </w:r>
      <w:r w:rsidRPr="40DEBF3B">
        <w:rPr>
          <w:spacing w:val="1"/>
          <w:sz w:val="24"/>
          <w:szCs w:val="24"/>
        </w:rPr>
        <w:t xml:space="preserve"> </w:t>
      </w:r>
      <w:r w:rsidRPr="40DEBF3B">
        <w:rPr>
          <w:sz w:val="24"/>
          <w:szCs w:val="24"/>
        </w:rPr>
        <w:t>as</w:t>
      </w:r>
      <w:r w:rsidRPr="40DEBF3B">
        <w:rPr>
          <w:spacing w:val="1"/>
          <w:sz w:val="24"/>
          <w:szCs w:val="24"/>
        </w:rPr>
        <w:t xml:space="preserve"> </w:t>
      </w:r>
      <w:r w:rsidRPr="40DEBF3B">
        <w:rPr>
          <w:sz w:val="24"/>
          <w:szCs w:val="24"/>
        </w:rPr>
        <w:t>defined in Article 2, point (35), of Directive (EU) 2019/944 of the European</w:t>
      </w:r>
      <w:r w:rsidRPr="40DEBF3B">
        <w:rPr>
          <w:spacing w:val="1"/>
          <w:sz w:val="24"/>
          <w:szCs w:val="24"/>
        </w:rPr>
        <w:t xml:space="preserve"> </w:t>
      </w:r>
      <w:r w:rsidRPr="40DEBF3B">
        <w:rPr>
          <w:sz w:val="24"/>
          <w:szCs w:val="24"/>
        </w:rPr>
        <w:t>Parliament</w:t>
      </w:r>
      <w:r w:rsidRPr="40DEBF3B">
        <w:rPr>
          <w:spacing w:val="-1"/>
          <w:sz w:val="24"/>
          <w:szCs w:val="24"/>
        </w:rPr>
        <w:t xml:space="preserve"> </w:t>
      </w:r>
      <w:r w:rsidRPr="40DEBF3B">
        <w:rPr>
          <w:sz w:val="24"/>
          <w:szCs w:val="24"/>
        </w:rPr>
        <w:t>and of</w:t>
      </w:r>
      <w:r w:rsidRPr="40DEBF3B">
        <w:rPr>
          <w:spacing w:val="-1"/>
          <w:sz w:val="24"/>
          <w:szCs w:val="24"/>
        </w:rPr>
        <w:t xml:space="preserve"> </w:t>
      </w:r>
      <w:r w:rsidRPr="40DEBF3B">
        <w:rPr>
          <w:sz w:val="24"/>
          <w:szCs w:val="24"/>
        </w:rPr>
        <w:t>the Council</w:t>
      </w:r>
      <w:r w:rsidRPr="40DEBF3B">
        <w:rPr>
          <w:spacing w:val="2"/>
          <w:sz w:val="24"/>
          <w:szCs w:val="24"/>
        </w:rPr>
        <w:t xml:space="preserve"> </w:t>
      </w:r>
      <w:r w:rsidRPr="40DEBF3B">
        <w:rPr>
          <w:sz w:val="24"/>
          <w:szCs w:val="24"/>
        </w:rPr>
        <w:t>;</w:t>
      </w:r>
    </w:p>
    <w:p w14:paraId="27FDFD28" w14:textId="77777777" w:rsidR="004B799C" w:rsidRDefault="004B799C">
      <w:pPr>
        <w:pStyle w:val="BodyText"/>
        <w:spacing w:before="11"/>
        <w:rPr>
          <w:sz w:val="20"/>
        </w:rPr>
      </w:pPr>
    </w:p>
    <w:p w14:paraId="55E5B12F" w14:textId="77777777" w:rsidR="004B799C" w:rsidRDefault="00CA4AAC" w:rsidP="40DEBF3B">
      <w:pPr>
        <w:pStyle w:val="ListParagraph"/>
        <w:numPr>
          <w:ilvl w:val="0"/>
          <w:numId w:val="26"/>
        </w:numPr>
        <w:tabs>
          <w:tab w:val="left" w:pos="2091"/>
          <w:tab w:val="left" w:pos="2092"/>
        </w:tabs>
        <w:ind w:hanging="774"/>
        <w:jc w:val="left"/>
        <w:rPr>
          <w:sz w:val="24"/>
          <w:szCs w:val="24"/>
        </w:rPr>
      </w:pPr>
      <w:r w:rsidRPr="40DEBF3B">
        <w:rPr>
          <w:sz w:val="24"/>
          <w:szCs w:val="24"/>
        </w:rPr>
        <w:t>‘transport</w:t>
      </w:r>
      <w:r w:rsidRPr="40DEBF3B">
        <w:rPr>
          <w:spacing w:val="-1"/>
          <w:sz w:val="24"/>
          <w:szCs w:val="24"/>
        </w:rPr>
        <w:t xml:space="preserve"> </w:t>
      </w:r>
      <w:r w:rsidRPr="40DEBF3B">
        <w:rPr>
          <w:sz w:val="24"/>
          <w:szCs w:val="24"/>
        </w:rPr>
        <w:t>vehicle’ means</w:t>
      </w:r>
      <w:r w:rsidRPr="40DEBF3B">
        <w:rPr>
          <w:spacing w:val="3"/>
          <w:sz w:val="24"/>
          <w:szCs w:val="24"/>
        </w:rPr>
        <w:t xml:space="preserve"> </w:t>
      </w:r>
      <w:r w:rsidRPr="40DEBF3B">
        <w:rPr>
          <w:sz w:val="24"/>
          <w:szCs w:val="24"/>
        </w:rPr>
        <w:t>any</w:t>
      </w:r>
      <w:r w:rsidRPr="40DEBF3B">
        <w:rPr>
          <w:spacing w:val="-6"/>
          <w:sz w:val="24"/>
          <w:szCs w:val="24"/>
        </w:rPr>
        <w:t xml:space="preserve"> </w:t>
      </w:r>
      <w:r w:rsidRPr="40DEBF3B">
        <w:rPr>
          <w:sz w:val="24"/>
          <w:szCs w:val="24"/>
        </w:rPr>
        <w:t>of the</w:t>
      </w:r>
      <w:r w:rsidRPr="40DEBF3B">
        <w:rPr>
          <w:spacing w:val="-2"/>
          <w:sz w:val="24"/>
          <w:szCs w:val="24"/>
        </w:rPr>
        <w:t xml:space="preserve"> </w:t>
      </w:r>
      <w:r w:rsidRPr="40DEBF3B">
        <w:rPr>
          <w:sz w:val="24"/>
          <w:szCs w:val="24"/>
        </w:rPr>
        <w:t>following:</w:t>
      </w:r>
    </w:p>
    <w:p w14:paraId="67CB471E" w14:textId="77777777" w:rsidR="004B799C" w:rsidRDefault="004B799C">
      <w:pPr>
        <w:pStyle w:val="BodyText"/>
        <w:spacing w:before="10"/>
        <w:rPr>
          <w:sz w:val="20"/>
        </w:rPr>
      </w:pPr>
    </w:p>
    <w:p w14:paraId="7C742B14" w14:textId="77777777" w:rsidR="004B799C" w:rsidRDefault="00CA4AAC">
      <w:pPr>
        <w:pStyle w:val="ListParagraph"/>
        <w:numPr>
          <w:ilvl w:val="1"/>
          <w:numId w:val="26"/>
        </w:numPr>
        <w:tabs>
          <w:tab w:val="left" w:pos="2660"/>
          <w:tab w:val="left" w:pos="2661"/>
        </w:tabs>
        <w:ind w:hanging="570"/>
        <w:rPr>
          <w:sz w:val="24"/>
        </w:rPr>
      </w:pPr>
      <w:r>
        <w:rPr>
          <w:sz w:val="24"/>
        </w:rPr>
        <w:t>a</w:t>
      </w:r>
      <w:r>
        <w:rPr>
          <w:spacing w:val="-2"/>
          <w:sz w:val="24"/>
        </w:rPr>
        <w:t xml:space="preserve"> </w:t>
      </w:r>
      <w:r>
        <w:rPr>
          <w:sz w:val="24"/>
        </w:rPr>
        <w:t>road</w:t>
      </w:r>
      <w:r>
        <w:rPr>
          <w:spacing w:val="-1"/>
          <w:sz w:val="24"/>
        </w:rPr>
        <w:t xml:space="preserve"> </w:t>
      </w:r>
      <w:r>
        <w:rPr>
          <w:sz w:val="24"/>
        </w:rPr>
        <w:t>vehicle</w:t>
      </w:r>
      <w:r>
        <w:rPr>
          <w:spacing w:val="-1"/>
          <w:sz w:val="24"/>
        </w:rPr>
        <w:t xml:space="preserve"> </w:t>
      </w:r>
      <w:r>
        <w:rPr>
          <w:sz w:val="24"/>
        </w:rPr>
        <w:t>of category</w:t>
      </w:r>
      <w:r>
        <w:rPr>
          <w:spacing w:val="-3"/>
          <w:sz w:val="24"/>
        </w:rPr>
        <w:t xml:space="preserve"> </w:t>
      </w:r>
      <w:r>
        <w:rPr>
          <w:sz w:val="24"/>
        </w:rPr>
        <w:t>M1, M2,</w:t>
      </w:r>
      <w:r>
        <w:rPr>
          <w:spacing w:val="-1"/>
          <w:sz w:val="24"/>
        </w:rPr>
        <w:t xml:space="preserve"> </w:t>
      </w:r>
      <w:r>
        <w:rPr>
          <w:sz w:val="24"/>
        </w:rPr>
        <w:t>N1,</w:t>
      </w:r>
      <w:r>
        <w:rPr>
          <w:spacing w:val="-1"/>
          <w:sz w:val="24"/>
        </w:rPr>
        <w:t xml:space="preserve"> </w:t>
      </w:r>
      <w:r>
        <w:rPr>
          <w:sz w:val="24"/>
        </w:rPr>
        <w:t>M3,</w:t>
      </w:r>
      <w:r>
        <w:rPr>
          <w:spacing w:val="-1"/>
          <w:sz w:val="24"/>
        </w:rPr>
        <w:t xml:space="preserve"> </w:t>
      </w:r>
      <w:r>
        <w:rPr>
          <w:sz w:val="24"/>
        </w:rPr>
        <w:t>N2, N3</w:t>
      </w:r>
      <w:r>
        <w:rPr>
          <w:spacing w:val="-1"/>
          <w:sz w:val="24"/>
        </w:rPr>
        <w:t xml:space="preserve"> </w:t>
      </w:r>
      <w:r>
        <w:rPr>
          <w:sz w:val="24"/>
        </w:rPr>
        <w:t>or</w:t>
      </w:r>
      <w:r>
        <w:rPr>
          <w:spacing w:val="-1"/>
          <w:sz w:val="24"/>
        </w:rPr>
        <w:t xml:space="preserve"> </w:t>
      </w:r>
      <w:r>
        <w:rPr>
          <w:sz w:val="24"/>
        </w:rPr>
        <w:t>L;</w:t>
      </w:r>
    </w:p>
    <w:p w14:paraId="0FA58EA9" w14:textId="77777777" w:rsidR="004B799C" w:rsidRDefault="004B799C">
      <w:pPr>
        <w:pStyle w:val="BodyText"/>
        <w:spacing w:before="10"/>
        <w:rPr>
          <w:sz w:val="20"/>
        </w:rPr>
      </w:pPr>
    </w:p>
    <w:p w14:paraId="5D5EAE8D" w14:textId="77777777" w:rsidR="004B799C" w:rsidRDefault="00CA4AAC">
      <w:pPr>
        <w:pStyle w:val="ListParagraph"/>
        <w:numPr>
          <w:ilvl w:val="1"/>
          <w:numId w:val="26"/>
        </w:numPr>
        <w:tabs>
          <w:tab w:val="left" w:pos="2660"/>
          <w:tab w:val="left" w:pos="2661"/>
        </w:tabs>
        <w:ind w:hanging="570"/>
        <w:rPr>
          <w:sz w:val="24"/>
        </w:rPr>
      </w:pPr>
      <w:r>
        <w:rPr>
          <w:sz w:val="24"/>
        </w:rPr>
        <w:t>an</w:t>
      </w:r>
      <w:r>
        <w:rPr>
          <w:spacing w:val="-1"/>
          <w:sz w:val="24"/>
        </w:rPr>
        <w:t xml:space="preserve"> </w:t>
      </w:r>
      <w:r>
        <w:rPr>
          <w:sz w:val="24"/>
        </w:rPr>
        <w:t>inland</w:t>
      </w:r>
      <w:r>
        <w:rPr>
          <w:spacing w:val="-1"/>
          <w:sz w:val="24"/>
        </w:rPr>
        <w:t xml:space="preserve"> </w:t>
      </w:r>
      <w:r>
        <w:rPr>
          <w:sz w:val="24"/>
        </w:rPr>
        <w:t>or</w:t>
      </w:r>
      <w:r>
        <w:rPr>
          <w:spacing w:val="-2"/>
          <w:sz w:val="24"/>
        </w:rPr>
        <w:t xml:space="preserve"> </w:t>
      </w:r>
      <w:r>
        <w:rPr>
          <w:sz w:val="24"/>
        </w:rPr>
        <w:t>a</w:t>
      </w:r>
      <w:r>
        <w:rPr>
          <w:spacing w:val="-2"/>
          <w:sz w:val="24"/>
        </w:rPr>
        <w:t xml:space="preserve"> </w:t>
      </w:r>
      <w:r>
        <w:rPr>
          <w:sz w:val="24"/>
        </w:rPr>
        <w:t>sea</w:t>
      </w:r>
      <w:r>
        <w:rPr>
          <w:spacing w:val="-1"/>
          <w:sz w:val="24"/>
        </w:rPr>
        <w:t xml:space="preserve"> </w:t>
      </w:r>
      <w:r>
        <w:rPr>
          <w:sz w:val="24"/>
        </w:rPr>
        <w:t>and</w:t>
      </w:r>
      <w:r>
        <w:rPr>
          <w:spacing w:val="1"/>
          <w:sz w:val="24"/>
        </w:rPr>
        <w:t xml:space="preserve"> </w:t>
      </w:r>
      <w:r>
        <w:rPr>
          <w:sz w:val="24"/>
        </w:rPr>
        <w:t>coastal</w:t>
      </w:r>
      <w:r>
        <w:rPr>
          <w:spacing w:val="-1"/>
          <w:sz w:val="24"/>
        </w:rPr>
        <w:t xml:space="preserve"> </w:t>
      </w:r>
      <w:r>
        <w:rPr>
          <w:sz w:val="24"/>
        </w:rPr>
        <w:t>vessel</w:t>
      </w:r>
      <w:r>
        <w:rPr>
          <w:spacing w:val="-1"/>
          <w:sz w:val="24"/>
        </w:rPr>
        <w:t xml:space="preserve"> </w:t>
      </w:r>
      <w:r>
        <w:rPr>
          <w:sz w:val="24"/>
        </w:rPr>
        <w:t>for passenger or</w:t>
      </w:r>
      <w:r>
        <w:rPr>
          <w:spacing w:val="-1"/>
          <w:sz w:val="24"/>
        </w:rPr>
        <w:t xml:space="preserve"> </w:t>
      </w:r>
      <w:r>
        <w:rPr>
          <w:sz w:val="24"/>
        </w:rPr>
        <w:t>freight</w:t>
      </w:r>
      <w:r>
        <w:rPr>
          <w:spacing w:val="-1"/>
          <w:sz w:val="24"/>
        </w:rPr>
        <w:t xml:space="preserve"> </w:t>
      </w:r>
      <w:r>
        <w:rPr>
          <w:sz w:val="24"/>
        </w:rPr>
        <w:t>transport;</w:t>
      </w:r>
    </w:p>
    <w:p w14:paraId="145B4A2A" w14:textId="77777777" w:rsidR="004B799C" w:rsidRDefault="004B799C">
      <w:pPr>
        <w:pStyle w:val="BodyText"/>
        <w:spacing w:before="10"/>
        <w:rPr>
          <w:sz w:val="20"/>
        </w:rPr>
      </w:pPr>
    </w:p>
    <w:p w14:paraId="0D38F92A" w14:textId="77777777" w:rsidR="004B799C" w:rsidRDefault="00CA4AAC">
      <w:pPr>
        <w:pStyle w:val="ListParagraph"/>
        <w:numPr>
          <w:ilvl w:val="1"/>
          <w:numId w:val="26"/>
        </w:numPr>
        <w:tabs>
          <w:tab w:val="left" w:pos="2660"/>
          <w:tab w:val="left" w:pos="2661"/>
        </w:tabs>
        <w:ind w:hanging="570"/>
        <w:rPr>
          <w:sz w:val="24"/>
        </w:rPr>
      </w:pPr>
      <w:r>
        <w:rPr>
          <w:sz w:val="24"/>
        </w:rPr>
        <w:t>rolling</w:t>
      </w:r>
      <w:r>
        <w:rPr>
          <w:spacing w:val="-3"/>
          <w:sz w:val="24"/>
        </w:rPr>
        <w:t xml:space="preserve"> </w:t>
      </w:r>
      <w:r>
        <w:rPr>
          <w:sz w:val="24"/>
        </w:rPr>
        <w:t>stock; or</w:t>
      </w:r>
    </w:p>
    <w:p w14:paraId="5DBB73CF" w14:textId="77777777" w:rsidR="004B799C" w:rsidRDefault="004B799C">
      <w:pPr>
        <w:pStyle w:val="BodyText"/>
        <w:spacing w:before="10"/>
        <w:rPr>
          <w:sz w:val="20"/>
        </w:rPr>
      </w:pPr>
    </w:p>
    <w:p w14:paraId="7B56A4D6" w14:textId="77777777" w:rsidR="004B799C" w:rsidRDefault="00CA4AAC">
      <w:pPr>
        <w:pStyle w:val="ListParagraph"/>
        <w:numPr>
          <w:ilvl w:val="1"/>
          <w:numId w:val="26"/>
        </w:numPr>
        <w:tabs>
          <w:tab w:val="left" w:pos="2660"/>
          <w:tab w:val="left" w:pos="2661"/>
        </w:tabs>
        <w:ind w:hanging="570"/>
        <w:rPr>
          <w:sz w:val="24"/>
        </w:rPr>
      </w:pPr>
      <w:r>
        <w:rPr>
          <w:sz w:val="24"/>
        </w:rPr>
        <w:t>an</w:t>
      </w:r>
      <w:r>
        <w:rPr>
          <w:spacing w:val="-2"/>
          <w:sz w:val="24"/>
        </w:rPr>
        <w:t xml:space="preserve"> </w:t>
      </w:r>
      <w:r>
        <w:rPr>
          <w:sz w:val="24"/>
        </w:rPr>
        <w:t>aircraft;</w:t>
      </w:r>
    </w:p>
    <w:p w14:paraId="45FEA160" w14:textId="77777777" w:rsidR="004B799C" w:rsidRDefault="004B799C">
      <w:pPr>
        <w:pStyle w:val="BodyText"/>
        <w:spacing w:before="10"/>
        <w:rPr>
          <w:sz w:val="20"/>
        </w:rPr>
      </w:pPr>
    </w:p>
    <w:p w14:paraId="5481AEA0" w14:textId="77777777" w:rsidR="004B799C" w:rsidRDefault="00CA4AAC" w:rsidP="40DEBF3B">
      <w:pPr>
        <w:pStyle w:val="ListParagraph"/>
        <w:numPr>
          <w:ilvl w:val="0"/>
          <w:numId w:val="26"/>
        </w:numPr>
        <w:tabs>
          <w:tab w:val="left" w:pos="2092"/>
        </w:tabs>
        <w:ind w:right="959" w:hanging="773"/>
        <w:jc w:val="both"/>
        <w:rPr>
          <w:sz w:val="24"/>
          <w:szCs w:val="24"/>
        </w:rPr>
      </w:pPr>
      <w:r w:rsidRPr="40DEBF3B">
        <w:rPr>
          <w:sz w:val="24"/>
          <w:szCs w:val="24"/>
        </w:rPr>
        <w:t>‘treatment’</w:t>
      </w:r>
      <w:r w:rsidRPr="40DEBF3B">
        <w:rPr>
          <w:spacing w:val="1"/>
          <w:sz w:val="24"/>
          <w:szCs w:val="24"/>
        </w:rPr>
        <w:t xml:space="preserve"> </w:t>
      </w:r>
      <w:r w:rsidRPr="40DEBF3B">
        <w:rPr>
          <w:sz w:val="24"/>
          <w:szCs w:val="24"/>
        </w:rPr>
        <w:t>means</w:t>
      </w:r>
      <w:r w:rsidRPr="40DEBF3B">
        <w:rPr>
          <w:spacing w:val="1"/>
          <w:sz w:val="24"/>
          <w:szCs w:val="24"/>
        </w:rPr>
        <w:t xml:space="preserve"> </w:t>
      </w:r>
      <w:r w:rsidRPr="40DEBF3B">
        <w:rPr>
          <w:sz w:val="24"/>
          <w:szCs w:val="24"/>
        </w:rPr>
        <w:t>treatment</w:t>
      </w:r>
      <w:r w:rsidRPr="40DEBF3B">
        <w:rPr>
          <w:spacing w:val="1"/>
          <w:sz w:val="24"/>
          <w:szCs w:val="24"/>
        </w:rPr>
        <w:t xml:space="preserve"> </w:t>
      </w:r>
      <w:r w:rsidRPr="40DEBF3B">
        <w:rPr>
          <w:sz w:val="24"/>
          <w:szCs w:val="24"/>
        </w:rPr>
        <w:t>as</w:t>
      </w:r>
      <w:r w:rsidRPr="40DEBF3B">
        <w:rPr>
          <w:spacing w:val="1"/>
          <w:sz w:val="24"/>
          <w:szCs w:val="24"/>
        </w:rPr>
        <w:t xml:space="preserve"> </w:t>
      </w:r>
      <w:r w:rsidRPr="40DEBF3B">
        <w:rPr>
          <w:sz w:val="24"/>
          <w:szCs w:val="24"/>
        </w:rPr>
        <w:t>defined</w:t>
      </w:r>
      <w:r w:rsidRPr="40DEBF3B">
        <w:rPr>
          <w:spacing w:val="1"/>
          <w:sz w:val="24"/>
          <w:szCs w:val="24"/>
        </w:rPr>
        <w:t xml:space="preserve"> </w:t>
      </w:r>
      <w:r w:rsidRPr="40DEBF3B">
        <w:rPr>
          <w:sz w:val="24"/>
          <w:szCs w:val="24"/>
        </w:rPr>
        <w:t>in</w:t>
      </w:r>
      <w:r w:rsidRPr="40DEBF3B">
        <w:rPr>
          <w:spacing w:val="1"/>
          <w:sz w:val="24"/>
          <w:szCs w:val="24"/>
        </w:rPr>
        <w:t xml:space="preserve"> </w:t>
      </w:r>
      <w:r w:rsidRPr="40DEBF3B">
        <w:rPr>
          <w:sz w:val="24"/>
          <w:szCs w:val="24"/>
        </w:rPr>
        <w:t>Article</w:t>
      </w:r>
      <w:r w:rsidRPr="40DEBF3B">
        <w:rPr>
          <w:spacing w:val="1"/>
          <w:sz w:val="24"/>
          <w:szCs w:val="24"/>
        </w:rPr>
        <w:t xml:space="preserve"> </w:t>
      </w:r>
      <w:r w:rsidRPr="40DEBF3B">
        <w:rPr>
          <w:sz w:val="24"/>
          <w:szCs w:val="24"/>
        </w:rPr>
        <w:t>3,</w:t>
      </w:r>
      <w:r w:rsidRPr="40DEBF3B">
        <w:rPr>
          <w:spacing w:val="1"/>
          <w:sz w:val="24"/>
          <w:szCs w:val="24"/>
        </w:rPr>
        <w:t xml:space="preserve"> </w:t>
      </w:r>
      <w:r w:rsidRPr="40DEBF3B">
        <w:rPr>
          <w:sz w:val="24"/>
          <w:szCs w:val="24"/>
        </w:rPr>
        <w:t>point</w:t>
      </w:r>
      <w:r w:rsidRPr="40DEBF3B">
        <w:rPr>
          <w:spacing w:val="1"/>
          <w:sz w:val="24"/>
          <w:szCs w:val="24"/>
        </w:rPr>
        <w:t xml:space="preserve"> </w:t>
      </w:r>
      <w:r w:rsidRPr="40DEBF3B">
        <w:rPr>
          <w:sz w:val="24"/>
          <w:szCs w:val="24"/>
        </w:rPr>
        <w:t>14</w:t>
      </w:r>
      <w:r w:rsidRPr="40DEBF3B">
        <w:rPr>
          <w:spacing w:val="1"/>
          <w:sz w:val="24"/>
          <w:szCs w:val="24"/>
        </w:rPr>
        <w:t xml:space="preserve"> </w:t>
      </w:r>
      <w:r w:rsidRPr="40DEBF3B">
        <w:rPr>
          <w:sz w:val="24"/>
          <w:szCs w:val="24"/>
        </w:rPr>
        <w:t>of</w:t>
      </w:r>
      <w:r w:rsidRPr="40DEBF3B">
        <w:rPr>
          <w:spacing w:val="1"/>
          <w:sz w:val="24"/>
          <w:szCs w:val="24"/>
        </w:rPr>
        <w:t xml:space="preserve"> </w:t>
      </w:r>
      <w:r w:rsidRPr="40DEBF3B">
        <w:rPr>
          <w:sz w:val="24"/>
          <w:szCs w:val="24"/>
        </w:rPr>
        <w:t>Directive</w:t>
      </w:r>
      <w:r w:rsidRPr="40DEBF3B">
        <w:rPr>
          <w:spacing w:val="1"/>
          <w:sz w:val="24"/>
          <w:szCs w:val="24"/>
        </w:rPr>
        <w:t xml:space="preserve"> </w:t>
      </w:r>
      <w:r w:rsidRPr="40DEBF3B">
        <w:rPr>
          <w:sz w:val="24"/>
          <w:szCs w:val="24"/>
        </w:rPr>
        <w:t>2008/98/EC;</w:t>
      </w:r>
    </w:p>
    <w:p w14:paraId="0E15064C" w14:textId="77777777" w:rsidR="004B799C" w:rsidRDefault="004B799C">
      <w:pPr>
        <w:jc w:val="both"/>
        <w:rPr>
          <w:sz w:val="24"/>
        </w:rPr>
        <w:sectPr w:rsidR="004B799C">
          <w:pgSz w:w="11910" w:h="16840"/>
          <w:pgMar w:top="1020" w:right="460" w:bottom="1620" w:left="460" w:header="0" w:footer="1426" w:gutter="0"/>
          <w:cols w:space="720"/>
        </w:sectPr>
      </w:pPr>
    </w:p>
    <w:p w14:paraId="579F40BD" w14:textId="77777777" w:rsidR="004B799C" w:rsidRDefault="00CA4AAC" w:rsidP="40DEBF3B">
      <w:pPr>
        <w:pStyle w:val="ListParagraph"/>
        <w:numPr>
          <w:ilvl w:val="0"/>
          <w:numId w:val="26"/>
        </w:numPr>
        <w:tabs>
          <w:tab w:val="left" w:pos="2092"/>
        </w:tabs>
        <w:spacing w:before="72"/>
        <w:ind w:right="954" w:hanging="773"/>
        <w:jc w:val="both"/>
        <w:rPr>
          <w:sz w:val="24"/>
          <w:szCs w:val="24"/>
        </w:rPr>
      </w:pPr>
      <w:r w:rsidRPr="40DEBF3B">
        <w:rPr>
          <w:sz w:val="24"/>
          <w:szCs w:val="24"/>
        </w:rPr>
        <w:lastRenderedPageBreak/>
        <w:t>‘Union minimum tax level’ means the minimum level of taxation provided for in</w:t>
      </w:r>
      <w:r w:rsidRPr="40DEBF3B">
        <w:rPr>
          <w:spacing w:val="1"/>
          <w:sz w:val="24"/>
          <w:szCs w:val="24"/>
        </w:rPr>
        <w:t xml:space="preserve"> </w:t>
      </w:r>
      <w:r w:rsidRPr="40DEBF3B">
        <w:rPr>
          <w:sz w:val="24"/>
          <w:szCs w:val="24"/>
        </w:rPr>
        <w:t>Union law. With respect to energy products and electricity, it means the minimum</w:t>
      </w:r>
      <w:r w:rsidRPr="40DEBF3B">
        <w:rPr>
          <w:spacing w:val="-57"/>
          <w:sz w:val="24"/>
          <w:szCs w:val="24"/>
        </w:rPr>
        <w:t xml:space="preserve"> </w:t>
      </w:r>
      <w:r w:rsidRPr="40DEBF3B">
        <w:rPr>
          <w:sz w:val="24"/>
          <w:szCs w:val="24"/>
        </w:rPr>
        <w:t>level</w:t>
      </w:r>
      <w:r w:rsidRPr="40DEBF3B">
        <w:rPr>
          <w:spacing w:val="-1"/>
          <w:sz w:val="24"/>
          <w:szCs w:val="24"/>
        </w:rPr>
        <w:t xml:space="preserve"> </w:t>
      </w:r>
      <w:r w:rsidRPr="40DEBF3B">
        <w:rPr>
          <w:sz w:val="24"/>
          <w:szCs w:val="24"/>
        </w:rPr>
        <w:t>of taxation laid down in Annex</w:t>
      </w:r>
      <w:r w:rsidRPr="40DEBF3B">
        <w:rPr>
          <w:spacing w:val="4"/>
          <w:sz w:val="24"/>
          <w:szCs w:val="24"/>
        </w:rPr>
        <w:t xml:space="preserve"> </w:t>
      </w:r>
      <w:r w:rsidRPr="40DEBF3B">
        <w:rPr>
          <w:sz w:val="24"/>
          <w:szCs w:val="24"/>
        </w:rPr>
        <w:t>I</w:t>
      </w:r>
      <w:r w:rsidRPr="40DEBF3B">
        <w:rPr>
          <w:spacing w:val="-6"/>
          <w:sz w:val="24"/>
          <w:szCs w:val="24"/>
        </w:rPr>
        <w:t xml:space="preserve"> </w:t>
      </w:r>
      <w:r w:rsidRPr="40DEBF3B">
        <w:rPr>
          <w:sz w:val="24"/>
          <w:szCs w:val="24"/>
        </w:rPr>
        <w:t>to Council Directive</w:t>
      </w:r>
      <w:r w:rsidRPr="40DEBF3B">
        <w:rPr>
          <w:spacing w:val="-1"/>
          <w:sz w:val="24"/>
          <w:szCs w:val="24"/>
        </w:rPr>
        <w:t xml:space="preserve"> </w:t>
      </w:r>
      <w:r w:rsidRPr="40DEBF3B">
        <w:rPr>
          <w:sz w:val="24"/>
          <w:szCs w:val="24"/>
        </w:rPr>
        <w:t>2003/96/EC</w:t>
      </w:r>
      <w:r w:rsidRPr="40DEBF3B">
        <w:rPr>
          <w:sz w:val="24"/>
          <w:szCs w:val="24"/>
          <w:vertAlign w:val="superscript"/>
        </w:rPr>
        <w:t>41</w:t>
      </w:r>
      <w:r w:rsidRPr="40DEBF3B">
        <w:rPr>
          <w:sz w:val="24"/>
          <w:szCs w:val="24"/>
        </w:rPr>
        <w:t>;</w:t>
      </w:r>
    </w:p>
    <w:p w14:paraId="1383762B" w14:textId="77777777" w:rsidR="004B799C" w:rsidRDefault="00CA4AAC" w:rsidP="40DEBF3B">
      <w:pPr>
        <w:pStyle w:val="ListParagraph"/>
        <w:numPr>
          <w:ilvl w:val="0"/>
          <w:numId w:val="26"/>
        </w:numPr>
        <w:tabs>
          <w:tab w:val="left" w:pos="2091"/>
          <w:tab w:val="left" w:pos="2092"/>
        </w:tabs>
        <w:spacing w:before="240"/>
        <w:ind w:hanging="774"/>
        <w:jc w:val="left"/>
        <w:rPr>
          <w:sz w:val="24"/>
          <w:szCs w:val="24"/>
        </w:rPr>
      </w:pPr>
      <w:r w:rsidRPr="40DEBF3B">
        <w:rPr>
          <w:sz w:val="24"/>
          <w:szCs w:val="24"/>
        </w:rPr>
        <w:t>‘Union</w:t>
      </w:r>
      <w:r w:rsidRPr="40DEBF3B">
        <w:rPr>
          <w:spacing w:val="-1"/>
          <w:sz w:val="24"/>
          <w:szCs w:val="24"/>
        </w:rPr>
        <w:t xml:space="preserve"> </w:t>
      </w:r>
      <w:r w:rsidRPr="40DEBF3B">
        <w:rPr>
          <w:sz w:val="24"/>
          <w:szCs w:val="24"/>
        </w:rPr>
        <w:t>standard’</w:t>
      </w:r>
      <w:r w:rsidRPr="40DEBF3B">
        <w:rPr>
          <w:spacing w:val="-3"/>
          <w:sz w:val="24"/>
          <w:szCs w:val="24"/>
        </w:rPr>
        <w:t xml:space="preserve"> </w:t>
      </w:r>
      <w:r w:rsidRPr="40DEBF3B">
        <w:rPr>
          <w:sz w:val="24"/>
          <w:szCs w:val="24"/>
        </w:rPr>
        <w:t>means:</w:t>
      </w:r>
    </w:p>
    <w:p w14:paraId="35590B7D" w14:textId="77777777" w:rsidR="004B799C" w:rsidRDefault="004B799C">
      <w:pPr>
        <w:pStyle w:val="BodyText"/>
        <w:spacing w:before="10"/>
        <w:rPr>
          <w:sz w:val="20"/>
        </w:rPr>
      </w:pPr>
    </w:p>
    <w:p w14:paraId="341A9945" w14:textId="77777777" w:rsidR="004B799C" w:rsidRDefault="00CA4AAC">
      <w:pPr>
        <w:pStyle w:val="ListParagraph"/>
        <w:numPr>
          <w:ilvl w:val="1"/>
          <w:numId w:val="26"/>
        </w:numPr>
        <w:tabs>
          <w:tab w:val="left" w:pos="2661"/>
        </w:tabs>
        <w:ind w:right="954"/>
        <w:jc w:val="both"/>
        <w:rPr>
          <w:sz w:val="24"/>
        </w:rPr>
      </w:pPr>
      <w:r>
        <w:rPr>
          <w:sz w:val="24"/>
        </w:rPr>
        <w:t>a</w:t>
      </w:r>
      <w:r>
        <w:rPr>
          <w:spacing w:val="1"/>
          <w:sz w:val="24"/>
        </w:rPr>
        <w:t xml:space="preserve"> </w:t>
      </w:r>
      <w:r>
        <w:rPr>
          <w:sz w:val="24"/>
        </w:rPr>
        <w:t>mandatory</w:t>
      </w:r>
      <w:r>
        <w:rPr>
          <w:spacing w:val="1"/>
          <w:sz w:val="24"/>
        </w:rPr>
        <w:t xml:space="preserve"> </w:t>
      </w:r>
      <w:r>
        <w:rPr>
          <w:sz w:val="24"/>
        </w:rPr>
        <w:t>Union</w:t>
      </w:r>
      <w:r>
        <w:rPr>
          <w:spacing w:val="1"/>
          <w:sz w:val="24"/>
        </w:rPr>
        <w:t xml:space="preserve"> </w:t>
      </w:r>
      <w:r>
        <w:rPr>
          <w:sz w:val="24"/>
        </w:rPr>
        <w:t>standard</w:t>
      </w:r>
      <w:r>
        <w:rPr>
          <w:spacing w:val="1"/>
          <w:sz w:val="24"/>
        </w:rPr>
        <w:t xml:space="preserve"> </w:t>
      </w:r>
      <w:r>
        <w:rPr>
          <w:sz w:val="24"/>
        </w:rPr>
        <w:t>setting</w:t>
      </w:r>
      <w:r>
        <w:rPr>
          <w:spacing w:val="1"/>
          <w:sz w:val="24"/>
        </w:rPr>
        <w:t xml:space="preserve"> </w:t>
      </w:r>
      <w:r>
        <w:rPr>
          <w:sz w:val="24"/>
        </w:rPr>
        <w:t>the</w:t>
      </w:r>
      <w:r>
        <w:rPr>
          <w:spacing w:val="1"/>
          <w:sz w:val="24"/>
        </w:rPr>
        <w:t xml:space="preserve"> </w:t>
      </w:r>
      <w:r>
        <w:rPr>
          <w:sz w:val="24"/>
        </w:rPr>
        <w:t>levels</w:t>
      </w:r>
      <w:r>
        <w:rPr>
          <w:spacing w:val="1"/>
          <w:sz w:val="24"/>
        </w:rPr>
        <w:t xml:space="preserve"> </w:t>
      </w:r>
      <w:r>
        <w:rPr>
          <w:sz w:val="24"/>
        </w:rPr>
        <w:t>to</w:t>
      </w:r>
      <w:r>
        <w:rPr>
          <w:spacing w:val="1"/>
          <w:sz w:val="24"/>
        </w:rPr>
        <w:t xml:space="preserve"> </w:t>
      </w:r>
      <w:r>
        <w:rPr>
          <w:sz w:val="24"/>
        </w:rPr>
        <w:t>be</w:t>
      </w:r>
      <w:r>
        <w:rPr>
          <w:spacing w:val="1"/>
          <w:sz w:val="24"/>
        </w:rPr>
        <w:t xml:space="preserve"> </w:t>
      </w:r>
      <w:r>
        <w:rPr>
          <w:sz w:val="24"/>
        </w:rPr>
        <w:t>attained</w:t>
      </w:r>
      <w:r>
        <w:rPr>
          <w:spacing w:val="1"/>
          <w:sz w:val="24"/>
        </w:rPr>
        <w:t xml:space="preserve"> </w:t>
      </w:r>
      <w:r>
        <w:rPr>
          <w:sz w:val="24"/>
        </w:rPr>
        <w:t>in</w:t>
      </w:r>
      <w:r>
        <w:rPr>
          <w:spacing w:val="1"/>
          <w:sz w:val="24"/>
        </w:rPr>
        <w:t xml:space="preserve"> </w:t>
      </w:r>
      <w:r>
        <w:rPr>
          <w:sz w:val="24"/>
        </w:rPr>
        <w:t>environmental</w:t>
      </w:r>
      <w:r>
        <w:rPr>
          <w:spacing w:val="1"/>
          <w:sz w:val="24"/>
        </w:rPr>
        <w:t xml:space="preserve"> </w:t>
      </w:r>
      <w:r>
        <w:rPr>
          <w:sz w:val="24"/>
        </w:rPr>
        <w:t>terms</w:t>
      </w:r>
      <w:r>
        <w:rPr>
          <w:spacing w:val="1"/>
          <w:sz w:val="24"/>
        </w:rPr>
        <w:t xml:space="preserve"> </w:t>
      </w:r>
      <w:r>
        <w:rPr>
          <w:sz w:val="24"/>
        </w:rPr>
        <w:t>by</w:t>
      </w:r>
      <w:r>
        <w:rPr>
          <w:spacing w:val="1"/>
          <w:sz w:val="24"/>
        </w:rPr>
        <w:t xml:space="preserve"> </w:t>
      </w:r>
      <w:r>
        <w:rPr>
          <w:sz w:val="24"/>
        </w:rPr>
        <w:t>individual</w:t>
      </w:r>
      <w:r>
        <w:rPr>
          <w:spacing w:val="1"/>
          <w:sz w:val="24"/>
        </w:rPr>
        <w:t xml:space="preserve"> </w:t>
      </w:r>
      <w:r>
        <w:rPr>
          <w:sz w:val="24"/>
        </w:rPr>
        <w:t>undertakings,</w:t>
      </w:r>
      <w:r>
        <w:rPr>
          <w:spacing w:val="1"/>
          <w:sz w:val="24"/>
        </w:rPr>
        <w:t xml:space="preserve"> </w:t>
      </w:r>
      <w:r>
        <w:rPr>
          <w:sz w:val="24"/>
        </w:rPr>
        <w:t>excluding</w:t>
      </w:r>
      <w:r>
        <w:rPr>
          <w:spacing w:val="1"/>
          <w:sz w:val="24"/>
        </w:rPr>
        <w:t xml:space="preserve"> </w:t>
      </w:r>
      <w:r>
        <w:rPr>
          <w:sz w:val="24"/>
        </w:rPr>
        <w:t>standards</w:t>
      </w:r>
      <w:r>
        <w:rPr>
          <w:spacing w:val="1"/>
          <w:sz w:val="24"/>
        </w:rPr>
        <w:t xml:space="preserve"> </w:t>
      </w:r>
      <w:r>
        <w:rPr>
          <w:sz w:val="24"/>
        </w:rPr>
        <w:t>or</w:t>
      </w:r>
      <w:r>
        <w:rPr>
          <w:spacing w:val="-57"/>
          <w:sz w:val="24"/>
        </w:rPr>
        <w:t xml:space="preserve"> </w:t>
      </w:r>
      <w:r>
        <w:rPr>
          <w:sz w:val="24"/>
        </w:rPr>
        <w:t>targets set at Union level which are binding for Member States but not for</w:t>
      </w:r>
      <w:r>
        <w:rPr>
          <w:spacing w:val="1"/>
          <w:sz w:val="24"/>
        </w:rPr>
        <w:t xml:space="preserve"> </w:t>
      </w:r>
      <w:r>
        <w:rPr>
          <w:sz w:val="24"/>
        </w:rPr>
        <w:t>individual</w:t>
      </w:r>
      <w:r>
        <w:rPr>
          <w:spacing w:val="-1"/>
          <w:sz w:val="24"/>
        </w:rPr>
        <w:t xml:space="preserve"> </w:t>
      </w:r>
      <w:r>
        <w:rPr>
          <w:sz w:val="24"/>
        </w:rPr>
        <w:t>undertakings;</w:t>
      </w:r>
    </w:p>
    <w:p w14:paraId="7B76C441" w14:textId="77777777" w:rsidR="004B799C" w:rsidRDefault="004B799C">
      <w:pPr>
        <w:pStyle w:val="BodyText"/>
        <w:spacing w:before="10"/>
        <w:rPr>
          <w:sz w:val="20"/>
        </w:rPr>
      </w:pPr>
    </w:p>
    <w:p w14:paraId="1653E9CD" w14:textId="77777777" w:rsidR="004B799C" w:rsidRDefault="00CA4AAC">
      <w:pPr>
        <w:pStyle w:val="ListParagraph"/>
        <w:numPr>
          <w:ilvl w:val="1"/>
          <w:numId w:val="26"/>
        </w:numPr>
        <w:tabs>
          <w:tab w:val="left" w:pos="2661"/>
        </w:tabs>
        <w:ind w:right="953"/>
        <w:jc w:val="both"/>
        <w:rPr>
          <w:sz w:val="24"/>
        </w:rPr>
      </w:pPr>
      <w:r>
        <w:rPr>
          <w:sz w:val="24"/>
        </w:rPr>
        <w:t>the obligation under Directive 2010/75/EU of the European Parliament and</w:t>
      </w:r>
      <w:r>
        <w:rPr>
          <w:spacing w:val="1"/>
          <w:sz w:val="24"/>
        </w:rPr>
        <w:t xml:space="preserve"> </w:t>
      </w:r>
      <w:r>
        <w:rPr>
          <w:sz w:val="24"/>
        </w:rPr>
        <w:t>of the Council</w:t>
      </w:r>
      <w:r>
        <w:rPr>
          <w:sz w:val="24"/>
          <w:vertAlign w:val="superscript"/>
        </w:rPr>
        <w:t>42</w:t>
      </w:r>
      <w:r>
        <w:rPr>
          <w:sz w:val="24"/>
        </w:rPr>
        <w:t xml:space="preserve"> to use the best available techniques (BAT) and ensure that</w:t>
      </w:r>
      <w:r>
        <w:rPr>
          <w:spacing w:val="1"/>
          <w:sz w:val="24"/>
        </w:rPr>
        <w:t xml:space="preserve"> </w:t>
      </w:r>
      <w:r>
        <w:rPr>
          <w:sz w:val="24"/>
        </w:rPr>
        <w:t>emission</w:t>
      </w:r>
      <w:r>
        <w:rPr>
          <w:spacing w:val="1"/>
          <w:sz w:val="24"/>
        </w:rPr>
        <w:t xml:space="preserve"> </w:t>
      </w:r>
      <w:r>
        <w:rPr>
          <w:sz w:val="24"/>
        </w:rPr>
        <w:t>levels</w:t>
      </w:r>
      <w:r>
        <w:rPr>
          <w:spacing w:val="1"/>
          <w:sz w:val="24"/>
        </w:rPr>
        <w:t xml:space="preserve"> </w:t>
      </w:r>
      <w:r>
        <w:rPr>
          <w:sz w:val="24"/>
        </w:rPr>
        <w:t>of</w:t>
      </w:r>
      <w:r>
        <w:rPr>
          <w:spacing w:val="1"/>
          <w:sz w:val="24"/>
        </w:rPr>
        <w:t xml:space="preserve"> </w:t>
      </w:r>
      <w:r>
        <w:rPr>
          <w:sz w:val="24"/>
        </w:rPr>
        <w:t>pollutants</w:t>
      </w:r>
      <w:r>
        <w:rPr>
          <w:spacing w:val="1"/>
          <w:sz w:val="24"/>
        </w:rPr>
        <w:t xml:space="preserve"> </w:t>
      </w:r>
      <w:r>
        <w:rPr>
          <w:sz w:val="24"/>
        </w:rPr>
        <w:t>are</w:t>
      </w:r>
      <w:r>
        <w:rPr>
          <w:spacing w:val="1"/>
          <w:sz w:val="24"/>
        </w:rPr>
        <w:t xml:space="preserve"> </w:t>
      </w:r>
      <w:r>
        <w:rPr>
          <w:sz w:val="24"/>
        </w:rPr>
        <w:t>not</w:t>
      </w:r>
      <w:r>
        <w:rPr>
          <w:spacing w:val="1"/>
          <w:sz w:val="24"/>
        </w:rPr>
        <w:t xml:space="preserve"> </w:t>
      </w:r>
      <w:r>
        <w:rPr>
          <w:sz w:val="24"/>
        </w:rPr>
        <w:t>higher</w:t>
      </w:r>
      <w:r>
        <w:rPr>
          <w:spacing w:val="1"/>
          <w:sz w:val="24"/>
        </w:rPr>
        <w:t xml:space="preserve"> </w:t>
      </w:r>
      <w:r>
        <w:rPr>
          <w:sz w:val="24"/>
        </w:rPr>
        <w:t>than</w:t>
      </w:r>
      <w:r>
        <w:rPr>
          <w:spacing w:val="1"/>
          <w:sz w:val="24"/>
        </w:rPr>
        <w:t xml:space="preserve"> </w:t>
      </w:r>
      <w:r>
        <w:rPr>
          <w:sz w:val="24"/>
        </w:rPr>
        <w:t>they</w:t>
      </w:r>
      <w:r>
        <w:rPr>
          <w:spacing w:val="1"/>
          <w:sz w:val="24"/>
        </w:rPr>
        <w:t xml:space="preserve"> </w:t>
      </w:r>
      <w:r>
        <w:rPr>
          <w:sz w:val="24"/>
        </w:rPr>
        <w:t>would</w:t>
      </w:r>
      <w:r>
        <w:rPr>
          <w:spacing w:val="1"/>
          <w:sz w:val="24"/>
        </w:rPr>
        <w:t xml:space="preserve"> </w:t>
      </w:r>
      <w:r>
        <w:rPr>
          <w:sz w:val="24"/>
        </w:rPr>
        <w:t>be</w:t>
      </w:r>
      <w:r>
        <w:rPr>
          <w:spacing w:val="1"/>
          <w:sz w:val="24"/>
        </w:rPr>
        <w:t xml:space="preserve"> </w:t>
      </w:r>
      <w:r>
        <w:rPr>
          <w:sz w:val="24"/>
        </w:rPr>
        <w:t>when</w:t>
      </w:r>
      <w:r>
        <w:rPr>
          <w:spacing w:val="1"/>
          <w:sz w:val="24"/>
        </w:rPr>
        <w:t xml:space="preserve"> </w:t>
      </w:r>
      <w:r>
        <w:rPr>
          <w:sz w:val="24"/>
        </w:rPr>
        <w:t>applying BAT; for cases where emission levels associated with the BAT</w:t>
      </w:r>
      <w:r>
        <w:rPr>
          <w:spacing w:val="1"/>
          <w:sz w:val="24"/>
        </w:rPr>
        <w:t xml:space="preserve"> </w:t>
      </w:r>
      <w:r>
        <w:rPr>
          <w:sz w:val="24"/>
        </w:rPr>
        <w:t>have</w:t>
      </w:r>
      <w:r>
        <w:rPr>
          <w:spacing w:val="1"/>
          <w:sz w:val="24"/>
        </w:rPr>
        <w:t xml:space="preserve"> </w:t>
      </w:r>
      <w:r>
        <w:rPr>
          <w:sz w:val="24"/>
        </w:rPr>
        <w:t>been</w:t>
      </w:r>
      <w:r>
        <w:rPr>
          <w:spacing w:val="1"/>
          <w:sz w:val="24"/>
        </w:rPr>
        <w:t xml:space="preserve"> </w:t>
      </w:r>
      <w:r>
        <w:rPr>
          <w:sz w:val="24"/>
        </w:rPr>
        <w:t>defined</w:t>
      </w:r>
      <w:r>
        <w:rPr>
          <w:spacing w:val="1"/>
          <w:sz w:val="24"/>
        </w:rPr>
        <w:t xml:space="preserve"> </w:t>
      </w:r>
      <w:r>
        <w:rPr>
          <w:sz w:val="24"/>
        </w:rPr>
        <w:t>in</w:t>
      </w:r>
      <w:r>
        <w:rPr>
          <w:spacing w:val="1"/>
          <w:sz w:val="24"/>
        </w:rPr>
        <w:t xml:space="preserve"> </w:t>
      </w:r>
      <w:r>
        <w:rPr>
          <w:sz w:val="24"/>
        </w:rPr>
        <w:t>implementing</w:t>
      </w:r>
      <w:r>
        <w:rPr>
          <w:spacing w:val="1"/>
          <w:sz w:val="24"/>
        </w:rPr>
        <w:t xml:space="preserve"> </w:t>
      </w:r>
      <w:r>
        <w:rPr>
          <w:sz w:val="24"/>
        </w:rPr>
        <w:t>acts</w:t>
      </w:r>
      <w:r>
        <w:rPr>
          <w:spacing w:val="1"/>
          <w:sz w:val="24"/>
        </w:rPr>
        <w:t xml:space="preserve"> </w:t>
      </w:r>
      <w:r>
        <w:rPr>
          <w:sz w:val="24"/>
        </w:rPr>
        <w:t>adopted</w:t>
      </w:r>
      <w:r>
        <w:rPr>
          <w:spacing w:val="1"/>
          <w:sz w:val="24"/>
        </w:rPr>
        <w:t xml:space="preserve"> </w:t>
      </w:r>
      <w:r>
        <w:rPr>
          <w:sz w:val="24"/>
        </w:rPr>
        <w:t>under</w:t>
      </w:r>
      <w:r>
        <w:rPr>
          <w:spacing w:val="1"/>
          <w:sz w:val="24"/>
        </w:rPr>
        <w:t xml:space="preserve"> </w:t>
      </w:r>
      <w:r>
        <w:rPr>
          <w:sz w:val="24"/>
        </w:rPr>
        <w:t>Directive</w:t>
      </w:r>
      <w:r>
        <w:rPr>
          <w:spacing w:val="1"/>
          <w:sz w:val="24"/>
        </w:rPr>
        <w:t xml:space="preserve"> </w:t>
      </w:r>
      <w:r>
        <w:rPr>
          <w:sz w:val="24"/>
        </w:rPr>
        <w:t>2010/75/EU,</w:t>
      </w:r>
      <w:r>
        <w:rPr>
          <w:spacing w:val="1"/>
          <w:sz w:val="24"/>
        </w:rPr>
        <w:t xml:space="preserve"> </w:t>
      </w:r>
      <w:r>
        <w:rPr>
          <w:sz w:val="24"/>
        </w:rPr>
        <w:t>those</w:t>
      </w:r>
      <w:r>
        <w:rPr>
          <w:spacing w:val="1"/>
          <w:sz w:val="24"/>
        </w:rPr>
        <w:t xml:space="preserve"> </w:t>
      </w:r>
      <w:r>
        <w:rPr>
          <w:sz w:val="24"/>
        </w:rPr>
        <w:t>levels</w:t>
      </w:r>
      <w:r>
        <w:rPr>
          <w:spacing w:val="1"/>
          <w:sz w:val="24"/>
        </w:rPr>
        <w:t xml:space="preserve"> </w:t>
      </w:r>
      <w:r>
        <w:rPr>
          <w:sz w:val="24"/>
        </w:rPr>
        <w:t>will</w:t>
      </w:r>
      <w:r>
        <w:rPr>
          <w:spacing w:val="1"/>
          <w:sz w:val="24"/>
        </w:rPr>
        <w:t xml:space="preserve"> </w:t>
      </w:r>
      <w:r>
        <w:rPr>
          <w:sz w:val="24"/>
        </w:rPr>
        <w:t>be</w:t>
      </w:r>
      <w:r>
        <w:rPr>
          <w:spacing w:val="1"/>
          <w:sz w:val="24"/>
        </w:rPr>
        <w:t xml:space="preserve"> </w:t>
      </w:r>
      <w:r>
        <w:rPr>
          <w:sz w:val="24"/>
        </w:rPr>
        <w:t>applicable</w:t>
      </w:r>
      <w:r>
        <w:rPr>
          <w:spacing w:val="1"/>
          <w:sz w:val="24"/>
        </w:rPr>
        <w:t xml:space="preserve"> </w:t>
      </w:r>
      <w:r>
        <w:rPr>
          <w:sz w:val="24"/>
        </w:rPr>
        <w:t>for</w:t>
      </w:r>
      <w:r>
        <w:rPr>
          <w:spacing w:val="1"/>
          <w:sz w:val="24"/>
        </w:rPr>
        <w:t xml:space="preserve"> </w:t>
      </w:r>
      <w:r>
        <w:rPr>
          <w:sz w:val="24"/>
        </w:rPr>
        <w:t>the</w:t>
      </w:r>
      <w:r>
        <w:rPr>
          <w:spacing w:val="1"/>
          <w:sz w:val="24"/>
        </w:rPr>
        <w:t xml:space="preserve"> </w:t>
      </w:r>
      <w:r>
        <w:rPr>
          <w:sz w:val="24"/>
        </w:rPr>
        <w:t>purpose</w:t>
      </w:r>
      <w:r>
        <w:rPr>
          <w:spacing w:val="1"/>
          <w:sz w:val="24"/>
        </w:rPr>
        <w:t xml:space="preserve"> </w:t>
      </w:r>
      <w:r>
        <w:rPr>
          <w:sz w:val="24"/>
        </w:rPr>
        <w:t>of</w:t>
      </w:r>
      <w:r>
        <w:rPr>
          <w:spacing w:val="1"/>
          <w:sz w:val="24"/>
        </w:rPr>
        <w:t xml:space="preserve"> </w:t>
      </w:r>
      <w:r>
        <w:rPr>
          <w:sz w:val="24"/>
        </w:rPr>
        <w:t>these</w:t>
      </w:r>
      <w:r>
        <w:rPr>
          <w:spacing w:val="1"/>
          <w:sz w:val="24"/>
        </w:rPr>
        <w:t xml:space="preserve"> </w:t>
      </w:r>
      <w:r>
        <w:rPr>
          <w:sz w:val="24"/>
        </w:rPr>
        <w:t>guidelines; where those levels are expressed as a range, the limit where the</w:t>
      </w:r>
      <w:r>
        <w:rPr>
          <w:spacing w:val="1"/>
          <w:sz w:val="24"/>
        </w:rPr>
        <w:t xml:space="preserve"> </w:t>
      </w:r>
      <w:r>
        <w:rPr>
          <w:sz w:val="24"/>
        </w:rPr>
        <w:t>BAT</w:t>
      </w:r>
      <w:r>
        <w:rPr>
          <w:spacing w:val="-2"/>
          <w:sz w:val="24"/>
        </w:rPr>
        <w:t xml:space="preserve"> </w:t>
      </w:r>
      <w:r>
        <w:rPr>
          <w:sz w:val="24"/>
        </w:rPr>
        <w:t>is first achieved will be applicable;</w:t>
      </w:r>
    </w:p>
    <w:p w14:paraId="2C3D1E70" w14:textId="77777777" w:rsidR="004B799C" w:rsidRDefault="004B799C">
      <w:pPr>
        <w:pStyle w:val="BodyText"/>
        <w:spacing w:before="11"/>
        <w:rPr>
          <w:sz w:val="20"/>
        </w:rPr>
      </w:pPr>
    </w:p>
    <w:p w14:paraId="3FC574AC" w14:textId="77777777" w:rsidR="004B799C" w:rsidRDefault="00CA4AAC" w:rsidP="40DEBF3B">
      <w:pPr>
        <w:pStyle w:val="ListParagraph"/>
        <w:numPr>
          <w:ilvl w:val="0"/>
          <w:numId w:val="26"/>
        </w:numPr>
        <w:tabs>
          <w:tab w:val="left" w:pos="2091"/>
          <w:tab w:val="left" w:pos="2092"/>
        </w:tabs>
        <w:ind w:hanging="774"/>
        <w:jc w:val="left"/>
        <w:rPr>
          <w:sz w:val="24"/>
          <w:szCs w:val="24"/>
        </w:rPr>
      </w:pPr>
      <w:bookmarkStart w:id="19" w:name="_bookmark10"/>
      <w:bookmarkEnd w:id="19"/>
      <w:r w:rsidRPr="40DEBF3B">
        <w:rPr>
          <w:sz w:val="24"/>
          <w:szCs w:val="24"/>
        </w:rPr>
        <w:t>‘waste’</w:t>
      </w:r>
      <w:r w:rsidRPr="40DEBF3B">
        <w:rPr>
          <w:spacing w:val="-2"/>
          <w:sz w:val="24"/>
          <w:szCs w:val="24"/>
        </w:rPr>
        <w:t xml:space="preserve"> </w:t>
      </w:r>
      <w:r w:rsidRPr="40DEBF3B">
        <w:rPr>
          <w:sz w:val="24"/>
          <w:szCs w:val="24"/>
        </w:rPr>
        <w:t>means</w:t>
      </w:r>
      <w:r w:rsidRPr="40DEBF3B">
        <w:rPr>
          <w:spacing w:val="-1"/>
          <w:sz w:val="24"/>
          <w:szCs w:val="24"/>
        </w:rPr>
        <w:t xml:space="preserve"> </w:t>
      </w:r>
      <w:r w:rsidRPr="40DEBF3B">
        <w:rPr>
          <w:sz w:val="24"/>
          <w:szCs w:val="24"/>
        </w:rPr>
        <w:t>waste</w:t>
      </w:r>
      <w:r w:rsidRPr="40DEBF3B">
        <w:rPr>
          <w:spacing w:val="-1"/>
          <w:sz w:val="24"/>
          <w:szCs w:val="24"/>
        </w:rPr>
        <w:t xml:space="preserve"> </w:t>
      </w:r>
      <w:r w:rsidRPr="40DEBF3B">
        <w:rPr>
          <w:sz w:val="24"/>
          <w:szCs w:val="24"/>
        </w:rPr>
        <w:t>as</w:t>
      </w:r>
      <w:r w:rsidRPr="40DEBF3B">
        <w:rPr>
          <w:spacing w:val="-1"/>
          <w:sz w:val="24"/>
          <w:szCs w:val="24"/>
        </w:rPr>
        <w:t xml:space="preserve"> </w:t>
      </w:r>
      <w:r w:rsidRPr="40DEBF3B">
        <w:rPr>
          <w:sz w:val="24"/>
          <w:szCs w:val="24"/>
        </w:rPr>
        <w:t>defined</w:t>
      </w:r>
      <w:r w:rsidRPr="40DEBF3B">
        <w:rPr>
          <w:spacing w:val="-1"/>
          <w:sz w:val="24"/>
          <w:szCs w:val="24"/>
        </w:rPr>
        <w:t xml:space="preserve"> </w:t>
      </w:r>
      <w:r w:rsidRPr="40DEBF3B">
        <w:rPr>
          <w:sz w:val="24"/>
          <w:szCs w:val="24"/>
        </w:rPr>
        <w:t>in</w:t>
      </w:r>
      <w:r w:rsidRPr="40DEBF3B">
        <w:rPr>
          <w:spacing w:val="-1"/>
          <w:sz w:val="24"/>
          <w:szCs w:val="24"/>
        </w:rPr>
        <w:t xml:space="preserve"> </w:t>
      </w:r>
      <w:r w:rsidRPr="40DEBF3B">
        <w:rPr>
          <w:sz w:val="24"/>
          <w:szCs w:val="24"/>
        </w:rPr>
        <w:t>Article 3,</w:t>
      </w:r>
      <w:r w:rsidRPr="40DEBF3B">
        <w:rPr>
          <w:spacing w:val="-1"/>
          <w:sz w:val="24"/>
          <w:szCs w:val="24"/>
        </w:rPr>
        <w:t xml:space="preserve"> </w:t>
      </w:r>
      <w:r w:rsidRPr="40DEBF3B">
        <w:rPr>
          <w:sz w:val="24"/>
          <w:szCs w:val="24"/>
        </w:rPr>
        <w:t>point</w:t>
      </w:r>
      <w:r w:rsidRPr="40DEBF3B">
        <w:rPr>
          <w:spacing w:val="2"/>
          <w:sz w:val="24"/>
          <w:szCs w:val="24"/>
        </w:rPr>
        <w:t xml:space="preserve"> </w:t>
      </w:r>
      <w:r w:rsidRPr="40DEBF3B">
        <w:rPr>
          <w:sz w:val="24"/>
          <w:szCs w:val="24"/>
        </w:rPr>
        <w:t>(1)</w:t>
      </w:r>
      <w:r w:rsidRPr="40DEBF3B">
        <w:rPr>
          <w:spacing w:val="-2"/>
          <w:sz w:val="24"/>
          <w:szCs w:val="24"/>
        </w:rPr>
        <w:t xml:space="preserve"> </w:t>
      </w:r>
      <w:r w:rsidRPr="40DEBF3B">
        <w:rPr>
          <w:sz w:val="24"/>
          <w:szCs w:val="24"/>
        </w:rPr>
        <w:t>of</w:t>
      </w:r>
      <w:r w:rsidRPr="40DEBF3B">
        <w:rPr>
          <w:spacing w:val="-1"/>
          <w:sz w:val="24"/>
          <w:szCs w:val="24"/>
        </w:rPr>
        <w:t xml:space="preserve"> </w:t>
      </w:r>
      <w:r w:rsidRPr="40DEBF3B">
        <w:rPr>
          <w:sz w:val="24"/>
          <w:szCs w:val="24"/>
        </w:rPr>
        <w:t>Directive</w:t>
      </w:r>
      <w:r w:rsidRPr="40DEBF3B">
        <w:rPr>
          <w:spacing w:val="-2"/>
          <w:sz w:val="24"/>
          <w:szCs w:val="24"/>
        </w:rPr>
        <w:t xml:space="preserve"> </w:t>
      </w:r>
      <w:r w:rsidRPr="40DEBF3B">
        <w:rPr>
          <w:sz w:val="24"/>
          <w:szCs w:val="24"/>
        </w:rPr>
        <w:t>2008/98/EC;</w:t>
      </w:r>
    </w:p>
    <w:p w14:paraId="1519B6FD" w14:textId="77777777" w:rsidR="004B799C" w:rsidRDefault="004B799C">
      <w:pPr>
        <w:pStyle w:val="BodyText"/>
        <w:spacing w:before="10"/>
        <w:rPr>
          <w:sz w:val="20"/>
        </w:rPr>
      </w:pPr>
    </w:p>
    <w:p w14:paraId="168DCCD9" w14:textId="77777777" w:rsidR="004B799C" w:rsidRDefault="00CA4AAC" w:rsidP="40DEBF3B">
      <w:pPr>
        <w:pStyle w:val="ListParagraph"/>
        <w:numPr>
          <w:ilvl w:val="0"/>
          <w:numId w:val="26"/>
        </w:numPr>
        <w:tabs>
          <w:tab w:val="left" w:pos="2091"/>
          <w:tab w:val="left" w:pos="2092"/>
        </w:tabs>
        <w:ind w:hanging="774"/>
        <w:jc w:val="left"/>
        <w:rPr>
          <w:sz w:val="24"/>
          <w:szCs w:val="24"/>
        </w:rPr>
      </w:pPr>
      <w:r w:rsidRPr="40DEBF3B">
        <w:rPr>
          <w:sz w:val="24"/>
          <w:szCs w:val="24"/>
        </w:rPr>
        <w:t>‘zero-emission</w:t>
      </w:r>
      <w:r w:rsidRPr="40DEBF3B">
        <w:rPr>
          <w:spacing w:val="-3"/>
          <w:sz w:val="24"/>
          <w:szCs w:val="24"/>
        </w:rPr>
        <w:t xml:space="preserve"> </w:t>
      </w:r>
      <w:r w:rsidRPr="40DEBF3B">
        <w:rPr>
          <w:sz w:val="24"/>
          <w:szCs w:val="24"/>
        </w:rPr>
        <w:t>transport vehicle’</w:t>
      </w:r>
      <w:r w:rsidRPr="40DEBF3B">
        <w:rPr>
          <w:spacing w:val="-2"/>
          <w:sz w:val="24"/>
          <w:szCs w:val="24"/>
        </w:rPr>
        <w:t xml:space="preserve"> </w:t>
      </w:r>
      <w:r w:rsidRPr="40DEBF3B">
        <w:rPr>
          <w:sz w:val="24"/>
          <w:szCs w:val="24"/>
        </w:rPr>
        <w:t>means:</w:t>
      </w:r>
    </w:p>
    <w:p w14:paraId="58F85881" w14:textId="77777777" w:rsidR="004B799C" w:rsidRDefault="004B799C">
      <w:pPr>
        <w:pStyle w:val="BodyText"/>
        <w:spacing w:before="10"/>
        <w:rPr>
          <w:sz w:val="20"/>
        </w:rPr>
      </w:pPr>
    </w:p>
    <w:p w14:paraId="4A682521" w14:textId="77777777" w:rsidR="004B799C" w:rsidRDefault="00CA4AAC">
      <w:pPr>
        <w:pStyle w:val="ListParagraph"/>
        <w:numPr>
          <w:ilvl w:val="1"/>
          <w:numId w:val="26"/>
        </w:numPr>
        <w:tabs>
          <w:tab w:val="left" w:pos="2661"/>
        </w:tabs>
        <w:ind w:right="957"/>
        <w:jc w:val="both"/>
        <w:rPr>
          <w:sz w:val="24"/>
        </w:rPr>
      </w:pPr>
      <w:r>
        <w:rPr>
          <w:sz w:val="24"/>
        </w:rPr>
        <w:t>a</w:t>
      </w:r>
      <w:r>
        <w:rPr>
          <w:spacing w:val="1"/>
          <w:sz w:val="24"/>
        </w:rPr>
        <w:t xml:space="preserve"> </w:t>
      </w:r>
      <w:r>
        <w:rPr>
          <w:sz w:val="24"/>
        </w:rPr>
        <w:t>vehicle</w:t>
      </w:r>
      <w:r>
        <w:rPr>
          <w:spacing w:val="1"/>
          <w:sz w:val="24"/>
        </w:rPr>
        <w:t xml:space="preserve"> </w:t>
      </w:r>
      <w:r>
        <w:rPr>
          <w:sz w:val="24"/>
        </w:rPr>
        <w:t>of</w:t>
      </w:r>
      <w:r>
        <w:rPr>
          <w:spacing w:val="1"/>
          <w:sz w:val="24"/>
        </w:rPr>
        <w:t xml:space="preserve"> </w:t>
      </w:r>
      <w:r>
        <w:rPr>
          <w:sz w:val="24"/>
        </w:rPr>
        <w:t>category</w:t>
      </w:r>
      <w:r>
        <w:rPr>
          <w:spacing w:val="1"/>
          <w:sz w:val="24"/>
        </w:rPr>
        <w:t xml:space="preserve"> </w:t>
      </w:r>
      <w:r>
        <w:rPr>
          <w:sz w:val="24"/>
        </w:rPr>
        <w:t>M1,</w:t>
      </w:r>
      <w:r>
        <w:rPr>
          <w:spacing w:val="1"/>
          <w:sz w:val="24"/>
        </w:rPr>
        <w:t xml:space="preserve"> </w:t>
      </w:r>
      <w:r>
        <w:rPr>
          <w:sz w:val="24"/>
        </w:rPr>
        <w:t>M2</w:t>
      </w:r>
      <w:r>
        <w:rPr>
          <w:spacing w:val="1"/>
          <w:sz w:val="24"/>
        </w:rPr>
        <w:t xml:space="preserve"> </w:t>
      </w:r>
      <w:r>
        <w:rPr>
          <w:sz w:val="24"/>
        </w:rPr>
        <w:t>or</w:t>
      </w:r>
      <w:r>
        <w:rPr>
          <w:spacing w:val="1"/>
          <w:sz w:val="24"/>
        </w:rPr>
        <w:t xml:space="preserve"> </w:t>
      </w:r>
      <w:r>
        <w:rPr>
          <w:sz w:val="24"/>
        </w:rPr>
        <w:t>N1</w:t>
      </w:r>
      <w:r>
        <w:rPr>
          <w:spacing w:val="1"/>
          <w:sz w:val="24"/>
        </w:rPr>
        <w:t xml:space="preserve"> </w:t>
      </w:r>
      <w:r>
        <w:rPr>
          <w:sz w:val="24"/>
        </w:rPr>
        <w:t>with</w:t>
      </w:r>
      <w:r>
        <w:rPr>
          <w:spacing w:val="1"/>
          <w:sz w:val="24"/>
        </w:rPr>
        <w:t xml:space="preserve"> </w:t>
      </w:r>
      <w:r>
        <w:rPr>
          <w:sz w:val="24"/>
        </w:rPr>
        <w:t>zero</w:t>
      </w:r>
      <w:r>
        <w:rPr>
          <w:spacing w:val="1"/>
          <w:sz w:val="24"/>
        </w:rPr>
        <w:t xml:space="preserve"> </w:t>
      </w:r>
      <w:r>
        <w:rPr>
          <w:sz w:val="24"/>
        </w:rPr>
        <w:t>tailpipe</w:t>
      </w:r>
      <w:r>
        <w:rPr>
          <w:spacing w:val="1"/>
          <w:sz w:val="24"/>
        </w:rPr>
        <w:t xml:space="preserve"> </w:t>
      </w:r>
      <w:r>
        <w:rPr>
          <w:sz w:val="24"/>
        </w:rPr>
        <w:t>emissions,</w:t>
      </w:r>
      <w:r>
        <w:rPr>
          <w:spacing w:val="1"/>
          <w:sz w:val="24"/>
        </w:rPr>
        <w:t xml:space="preserve"> </w:t>
      </w:r>
      <w:r>
        <w:rPr>
          <w:sz w:val="24"/>
        </w:rPr>
        <w:t>as</w:t>
      </w:r>
      <w:r>
        <w:rPr>
          <w:spacing w:val="1"/>
          <w:sz w:val="24"/>
        </w:rPr>
        <w:t xml:space="preserve"> </w:t>
      </w:r>
      <w:r>
        <w:rPr>
          <w:sz w:val="24"/>
        </w:rPr>
        <w:t>determined</w:t>
      </w:r>
      <w:r>
        <w:rPr>
          <w:spacing w:val="-1"/>
          <w:sz w:val="24"/>
        </w:rPr>
        <w:t xml:space="preserve"> </w:t>
      </w:r>
      <w:r>
        <w:rPr>
          <w:sz w:val="24"/>
        </w:rPr>
        <w:t>in</w:t>
      </w:r>
      <w:r>
        <w:rPr>
          <w:spacing w:val="-1"/>
          <w:sz w:val="24"/>
        </w:rPr>
        <w:t xml:space="preserve"> </w:t>
      </w:r>
      <w:r>
        <w:rPr>
          <w:sz w:val="24"/>
        </w:rPr>
        <w:t>accordance</w:t>
      </w:r>
      <w:r>
        <w:rPr>
          <w:spacing w:val="-1"/>
          <w:sz w:val="24"/>
        </w:rPr>
        <w:t xml:space="preserve"> </w:t>
      </w:r>
      <w:r>
        <w:rPr>
          <w:sz w:val="24"/>
        </w:rPr>
        <w:t>with</w:t>
      </w:r>
      <w:r>
        <w:rPr>
          <w:spacing w:val="1"/>
          <w:sz w:val="24"/>
        </w:rPr>
        <w:t xml:space="preserve"> </w:t>
      </w:r>
      <w:r>
        <w:rPr>
          <w:sz w:val="24"/>
        </w:rPr>
        <w:t>Commission</w:t>
      </w:r>
      <w:r>
        <w:rPr>
          <w:spacing w:val="1"/>
          <w:sz w:val="24"/>
        </w:rPr>
        <w:t xml:space="preserve"> </w:t>
      </w:r>
      <w:r>
        <w:rPr>
          <w:sz w:val="24"/>
        </w:rPr>
        <w:t>Regulation</w:t>
      </w:r>
      <w:r>
        <w:rPr>
          <w:spacing w:val="-1"/>
          <w:sz w:val="24"/>
        </w:rPr>
        <w:t xml:space="preserve"> </w:t>
      </w:r>
      <w:r>
        <w:rPr>
          <w:sz w:val="24"/>
        </w:rPr>
        <w:t>(EU) 2017/1151</w:t>
      </w:r>
      <w:r>
        <w:rPr>
          <w:sz w:val="24"/>
          <w:vertAlign w:val="superscript"/>
        </w:rPr>
        <w:t>43</w:t>
      </w:r>
      <w:r>
        <w:rPr>
          <w:sz w:val="24"/>
        </w:rPr>
        <w:t>;</w:t>
      </w:r>
    </w:p>
    <w:p w14:paraId="18653BC8" w14:textId="77777777" w:rsidR="004B799C" w:rsidRDefault="00CA4AAC">
      <w:pPr>
        <w:pStyle w:val="ListParagraph"/>
        <w:numPr>
          <w:ilvl w:val="1"/>
          <w:numId w:val="26"/>
        </w:numPr>
        <w:tabs>
          <w:tab w:val="left" w:pos="2661"/>
        </w:tabs>
        <w:spacing w:before="240"/>
        <w:ind w:right="954"/>
        <w:jc w:val="both"/>
        <w:rPr>
          <w:sz w:val="24"/>
        </w:rPr>
      </w:pPr>
      <w:r>
        <w:rPr>
          <w:sz w:val="24"/>
        </w:rPr>
        <w:t>a vehicle of category M3, N2 or N3 fulfilling the definition of zero-emission</w:t>
      </w:r>
      <w:r>
        <w:rPr>
          <w:spacing w:val="-57"/>
          <w:sz w:val="24"/>
        </w:rPr>
        <w:t xml:space="preserve"> </w:t>
      </w:r>
      <w:r>
        <w:rPr>
          <w:sz w:val="24"/>
        </w:rPr>
        <w:t>heavy duty vehicle set out in Regulation (EU) 2019/1242 of the European</w:t>
      </w:r>
      <w:r>
        <w:rPr>
          <w:spacing w:val="1"/>
          <w:sz w:val="24"/>
        </w:rPr>
        <w:t xml:space="preserve"> </w:t>
      </w:r>
      <w:r>
        <w:rPr>
          <w:sz w:val="24"/>
        </w:rPr>
        <w:t>Parliament and of</w:t>
      </w:r>
      <w:r>
        <w:rPr>
          <w:spacing w:val="-1"/>
          <w:sz w:val="24"/>
        </w:rPr>
        <w:t xml:space="preserve"> </w:t>
      </w:r>
      <w:r>
        <w:rPr>
          <w:sz w:val="24"/>
        </w:rPr>
        <w:t>the Council</w:t>
      </w:r>
      <w:r>
        <w:rPr>
          <w:sz w:val="24"/>
          <w:vertAlign w:val="superscript"/>
        </w:rPr>
        <w:t>44</w:t>
      </w:r>
      <w:r>
        <w:rPr>
          <w:sz w:val="24"/>
        </w:rPr>
        <w:t>;</w:t>
      </w:r>
    </w:p>
    <w:p w14:paraId="7EB3247F" w14:textId="77777777" w:rsidR="004B799C" w:rsidRDefault="00CA4AAC">
      <w:pPr>
        <w:pStyle w:val="ListParagraph"/>
        <w:numPr>
          <w:ilvl w:val="1"/>
          <w:numId w:val="26"/>
        </w:numPr>
        <w:tabs>
          <w:tab w:val="left" w:pos="2661"/>
        </w:tabs>
        <w:spacing w:before="241"/>
        <w:ind w:right="953"/>
        <w:jc w:val="both"/>
        <w:rPr>
          <w:sz w:val="24"/>
        </w:rPr>
      </w:pPr>
      <w:r>
        <w:rPr>
          <w:sz w:val="24"/>
        </w:rPr>
        <w:t>a</w:t>
      </w:r>
      <w:r>
        <w:rPr>
          <w:spacing w:val="60"/>
          <w:sz w:val="24"/>
        </w:rPr>
        <w:t xml:space="preserve"> </w:t>
      </w:r>
      <w:r>
        <w:rPr>
          <w:sz w:val="24"/>
        </w:rPr>
        <w:t>vehicle</w:t>
      </w:r>
      <w:r>
        <w:rPr>
          <w:spacing w:val="60"/>
          <w:sz w:val="24"/>
        </w:rPr>
        <w:t xml:space="preserve"> </w:t>
      </w:r>
      <w:r>
        <w:rPr>
          <w:sz w:val="24"/>
        </w:rPr>
        <w:t>of</w:t>
      </w:r>
      <w:r>
        <w:rPr>
          <w:spacing w:val="60"/>
          <w:sz w:val="24"/>
        </w:rPr>
        <w:t xml:space="preserve"> </w:t>
      </w:r>
      <w:r>
        <w:rPr>
          <w:sz w:val="24"/>
        </w:rPr>
        <w:t>category</w:t>
      </w:r>
      <w:r>
        <w:rPr>
          <w:spacing w:val="60"/>
          <w:sz w:val="24"/>
        </w:rPr>
        <w:t xml:space="preserve"> </w:t>
      </w:r>
      <w:r>
        <w:rPr>
          <w:sz w:val="24"/>
        </w:rPr>
        <w:t>L,</w:t>
      </w:r>
      <w:r>
        <w:rPr>
          <w:spacing w:val="60"/>
          <w:sz w:val="24"/>
        </w:rPr>
        <w:t xml:space="preserve"> </w:t>
      </w:r>
      <w:r>
        <w:rPr>
          <w:sz w:val="24"/>
        </w:rPr>
        <w:t>as</w:t>
      </w:r>
      <w:r>
        <w:rPr>
          <w:spacing w:val="60"/>
          <w:sz w:val="24"/>
        </w:rPr>
        <w:t xml:space="preserve"> </w:t>
      </w:r>
      <w:r>
        <w:rPr>
          <w:sz w:val="24"/>
        </w:rPr>
        <w:t>defined</w:t>
      </w:r>
      <w:r>
        <w:rPr>
          <w:spacing w:val="60"/>
          <w:sz w:val="24"/>
        </w:rPr>
        <w:t xml:space="preserve"> </w:t>
      </w:r>
      <w:r>
        <w:rPr>
          <w:sz w:val="24"/>
        </w:rPr>
        <w:t>by</w:t>
      </w:r>
      <w:r>
        <w:rPr>
          <w:spacing w:val="60"/>
          <w:sz w:val="24"/>
        </w:rPr>
        <w:t xml:space="preserve"> </w:t>
      </w:r>
      <w:r>
        <w:rPr>
          <w:sz w:val="24"/>
        </w:rPr>
        <w:t>Article 4</w:t>
      </w:r>
      <w:r>
        <w:rPr>
          <w:spacing w:val="60"/>
          <w:sz w:val="24"/>
        </w:rPr>
        <w:t xml:space="preserve"> </w:t>
      </w:r>
      <w:r>
        <w:rPr>
          <w:sz w:val="24"/>
        </w:rPr>
        <w:t>of</w:t>
      </w:r>
      <w:r>
        <w:rPr>
          <w:spacing w:val="60"/>
          <w:sz w:val="24"/>
        </w:rPr>
        <w:t xml:space="preserve"> </w:t>
      </w:r>
      <w:r>
        <w:rPr>
          <w:sz w:val="24"/>
        </w:rPr>
        <w:t>Regulation</w:t>
      </w:r>
      <w:r>
        <w:rPr>
          <w:spacing w:val="60"/>
          <w:sz w:val="24"/>
        </w:rPr>
        <w:t xml:space="preserve"> </w:t>
      </w:r>
      <w:r>
        <w:rPr>
          <w:sz w:val="24"/>
        </w:rPr>
        <w:t>(EU)</w:t>
      </w:r>
      <w:r>
        <w:rPr>
          <w:spacing w:val="1"/>
          <w:sz w:val="24"/>
        </w:rPr>
        <w:t xml:space="preserve"> </w:t>
      </w:r>
      <w:r>
        <w:rPr>
          <w:sz w:val="24"/>
        </w:rPr>
        <w:t>No 168/2013 and</w:t>
      </w:r>
      <w:r>
        <w:rPr>
          <w:spacing w:val="60"/>
          <w:sz w:val="24"/>
        </w:rPr>
        <w:t xml:space="preserve"> </w:t>
      </w:r>
      <w:r>
        <w:rPr>
          <w:sz w:val="24"/>
        </w:rPr>
        <w:t>includes two- or three-wheel vehicles or quadricycles,</w:t>
      </w:r>
      <w:r>
        <w:rPr>
          <w:spacing w:val="1"/>
          <w:sz w:val="24"/>
        </w:rPr>
        <w:t xml:space="preserve"> </w:t>
      </w:r>
      <w:r>
        <w:rPr>
          <w:position w:val="2"/>
          <w:sz w:val="24"/>
        </w:rPr>
        <w:t>with tailpipe CO</w:t>
      </w:r>
      <w:r>
        <w:rPr>
          <w:sz w:val="16"/>
        </w:rPr>
        <w:t>2</w:t>
      </w:r>
      <w:r>
        <w:rPr>
          <w:spacing w:val="1"/>
          <w:sz w:val="16"/>
        </w:rPr>
        <w:t xml:space="preserve"> </w:t>
      </w:r>
      <w:r>
        <w:rPr>
          <w:position w:val="2"/>
          <w:sz w:val="24"/>
        </w:rPr>
        <w:t>emissions equal to 0g CO</w:t>
      </w:r>
      <w:r>
        <w:rPr>
          <w:sz w:val="16"/>
        </w:rPr>
        <w:t>2</w:t>
      </w:r>
      <w:r>
        <w:rPr>
          <w:position w:val="2"/>
          <w:sz w:val="24"/>
        </w:rPr>
        <w:t>e/km calculated in accordance</w:t>
      </w:r>
      <w:r>
        <w:rPr>
          <w:spacing w:val="1"/>
          <w:position w:val="2"/>
          <w:sz w:val="24"/>
        </w:rPr>
        <w:t xml:space="preserve"> </w:t>
      </w:r>
      <w:r>
        <w:rPr>
          <w:sz w:val="24"/>
        </w:rPr>
        <w:t>with</w:t>
      </w:r>
      <w:r>
        <w:rPr>
          <w:spacing w:val="-1"/>
          <w:sz w:val="24"/>
        </w:rPr>
        <w:t xml:space="preserve"> </w:t>
      </w:r>
      <w:r>
        <w:rPr>
          <w:sz w:val="24"/>
        </w:rPr>
        <w:t>the</w:t>
      </w:r>
      <w:r>
        <w:rPr>
          <w:spacing w:val="-1"/>
          <w:sz w:val="24"/>
        </w:rPr>
        <w:t xml:space="preserve"> </w:t>
      </w:r>
      <w:r>
        <w:rPr>
          <w:sz w:val="24"/>
        </w:rPr>
        <w:t>emission test laid down in</w:t>
      </w:r>
      <w:r>
        <w:rPr>
          <w:spacing w:val="1"/>
          <w:sz w:val="24"/>
        </w:rPr>
        <w:t xml:space="preserve"> </w:t>
      </w:r>
      <w:r>
        <w:rPr>
          <w:sz w:val="24"/>
        </w:rPr>
        <w:t>that Regulation;</w:t>
      </w:r>
    </w:p>
    <w:p w14:paraId="398C08DC" w14:textId="77777777" w:rsidR="004B799C" w:rsidRDefault="004B799C">
      <w:pPr>
        <w:pStyle w:val="BodyText"/>
        <w:rPr>
          <w:sz w:val="20"/>
        </w:rPr>
      </w:pPr>
    </w:p>
    <w:p w14:paraId="4C3CA8FA" w14:textId="77777777" w:rsidR="004B799C" w:rsidRDefault="004B799C">
      <w:pPr>
        <w:pStyle w:val="BodyText"/>
        <w:rPr>
          <w:sz w:val="20"/>
        </w:rPr>
      </w:pPr>
    </w:p>
    <w:p w14:paraId="4E2B5C7B" w14:textId="4E15E3C5" w:rsidR="004B799C" w:rsidRDefault="00161D3B">
      <w:pPr>
        <w:pStyle w:val="BodyText"/>
        <w:spacing w:before="7"/>
        <w:rPr>
          <w:sz w:val="22"/>
        </w:rPr>
      </w:pPr>
      <w:r>
        <w:rPr>
          <w:noProof/>
        </w:rPr>
        <mc:AlternateContent>
          <mc:Choice Requires="wps">
            <w:drawing>
              <wp:anchor distT="0" distB="0" distL="0" distR="0" simplePos="0" relativeHeight="487623680" behindDoc="1" locked="0" layoutInCell="1" allowOverlap="1" wp14:anchorId="10D5C7DB" wp14:editId="6EA514A5">
                <wp:simplePos x="0" y="0"/>
                <wp:positionH relativeFrom="page">
                  <wp:posOffset>901065</wp:posOffset>
                </wp:positionH>
                <wp:positionV relativeFrom="paragraph">
                  <wp:posOffset>180975</wp:posOffset>
                </wp:positionV>
                <wp:extent cx="1828800" cy="7620"/>
                <wp:effectExtent l="0" t="0" r="0" b="0"/>
                <wp:wrapTopAndBottom/>
                <wp:docPr id="110" name="docshape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C54159" id="docshape21" o:spid="_x0000_s1026" style="position:absolute;margin-left:70.95pt;margin-top:14.25pt;width:2in;height:.6pt;z-index:-15692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" fillcolor="black" stroked="f">
                <w10:wrap type="topAndBottom" anchorx="page"/>
              </v:rect>
            </w:pict>
          </mc:Fallback>
        </mc:AlternateContent>
      </w:r>
    </w:p>
    <w:p w14:paraId="7087B678" w14:textId="77777777" w:rsidR="004B799C" w:rsidRDefault="00CA4AAC">
      <w:pPr>
        <w:spacing w:before="103"/>
        <w:ind w:left="1525" w:right="962" w:hanging="567"/>
        <w:jc w:val="both"/>
        <w:rPr>
          <w:sz w:val="20"/>
        </w:rPr>
      </w:pPr>
      <w:r>
        <w:rPr>
          <w:sz w:val="20"/>
          <w:vertAlign w:val="superscript"/>
        </w:rPr>
        <w:t>41</w:t>
      </w:r>
      <w:r>
        <w:rPr>
          <w:sz w:val="20"/>
        </w:rPr>
        <w:t xml:space="preserve">  </w:t>
      </w:r>
      <w:r>
        <w:rPr>
          <w:spacing w:val="1"/>
          <w:sz w:val="20"/>
        </w:rPr>
        <w:t xml:space="preserve"> </w:t>
      </w:r>
      <w:r>
        <w:rPr>
          <w:sz w:val="20"/>
        </w:rPr>
        <w:t>Council Directive 2003/96/EC of</w:t>
      </w:r>
      <w:r>
        <w:rPr>
          <w:spacing w:val="50"/>
          <w:sz w:val="20"/>
        </w:rPr>
        <w:t xml:space="preserve"> </w:t>
      </w:r>
      <w:r>
        <w:rPr>
          <w:sz w:val="20"/>
        </w:rPr>
        <w:t>27</w:t>
      </w:r>
      <w:r>
        <w:rPr>
          <w:spacing w:val="50"/>
          <w:sz w:val="20"/>
        </w:rPr>
        <w:t xml:space="preserve"> </w:t>
      </w:r>
      <w:r>
        <w:rPr>
          <w:sz w:val="20"/>
        </w:rPr>
        <w:t>October 2003</w:t>
      </w:r>
      <w:r>
        <w:rPr>
          <w:spacing w:val="50"/>
          <w:sz w:val="20"/>
        </w:rPr>
        <w:t xml:space="preserve"> </w:t>
      </w:r>
      <w:r>
        <w:rPr>
          <w:sz w:val="20"/>
        </w:rPr>
        <w:t>restructuring the Community</w:t>
      </w:r>
      <w:r>
        <w:rPr>
          <w:spacing w:val="50"/>
          <w:sz w:val="20"/>
        </w:rPr>
        <w:t xml:space="preserve"> </w:t>
      </w:r>
      <w:r>
        <w:rPr>
          <w:sz w:val="20"/>
        </w:rPr>
        <w:t>framework</w:t>
      </w:r>
      <w:r>
        <w:rPr>
          <w:spacing w:val="50"/>
          <w:sz w:val="20"/>
        </w:rPr>
        <w:t xml:space="preserve"> </w:t>
      </w:r>
      <w:r>
        <w:rPr>
          <w:sz w:val="20"/>
        </w:rPr>
        <w:t>for the</w:t>
      </w:r>
      <w:r>
        <w:rPr>
          <w:spacing w:val="1"/>
          <w:sz w:val="20"/>
        </w:rPr>
        <w:t xml:space="preserve"> </w:t>
      </w:r>
      <w:r>
        <w:rPr>
          <w:sz w:val="20"/>
        </w:rPr>
        <w:t>taxation</w:t>
      </w:r>
      <w:r>
        <w:rPr>
          <w:spacing w:val="-2"/>
          <w:sz w:val="20"/>
        </w:rPr>
        <w:t xml:space="preserve"> </w:t>
      </w:r>
      <w:r>
        <w:rPr>
          <w:sz w:val="20"/>
        </w:rPr>
        <w:t>of</w:t>
      </w:r>
      <w:r>
        <w:rPr>
          <w:spacing w:val="-2"/>
          <w:sz w:val="20"/>
        </w:rPr>
        <w:t xml:space="preserve"> </w:t>
      </w:r>
      <w:r>
        <w:rPr>
          <w:sz w:val="20"/>
        </w:rPr>
        <w:t>energy</w:t>
      </w:r>
      <w:r>
        <w:rPr>
          <w:spacing w:val="-4"/>
          <w:sz w:val="20"/>
        </w:rPr>
        <w:t xml:space="preserve"> </w:t>
      </w:r>
      <w:r>
        <w:rPr>
          <w:sz w:val="20"/>
        </w:rPr>
        <w:t>products</w:t>
      </w:r>
      <w:r>
        <w:rPr>
          <w:spacing w:val="-1"/>
          <w:sz w:val="20"/>
        </w:rPr>
        <w:t xml:space="preserve"> </w:t>
      </w:r>
      <w:r>
        <w:rPr>
          <w:sz w:val="20"/>
        </w:rPr>
        <w:t>and</w:t>
      </w:r>
      <w:r>
        <w:rPr>
          <w:spacing w:val="1"/>
          <w:sz w:val="20"/>
        </w:rPr>
        <w:t xml:space="preserve"> </w:t>
      </w:r>
      <w:r>
        <w:rPr>
          <w:sz w:val="20"/>
        </w:rPr>
        <w:t>electricity</w:t>
      </w:r>
      <w:r>
        <w:rPr>
          <w:spacing w:val="-4"/>
          <w:sz w:val="20"/>
        </w:rPr>
        <w:t xml:space="preserve"> </w:t>
      </w:r>
      <w:r>
        <w:rPr>
          <w:sz w:val="20"/>
        </w:rPr>
        <w:t>(OJ</w:t>
      </w:r>
      <w:r>
        <w:rPr>
          <w:spacing w:val="1"/>
          <w:sz w:val="20"/>
        </w:rPr>
        <w:t xml:space="preserve"> </w:t>
      </w:r>
      <w:r>
        <w:rPr>
          <w:sz w:val="20"/>
        </w:rPr>
        <w:t>L</w:t>
      </w:r>
      <w:r>
        <w:rPr>
          <w:spacing w:val="-2"/>
          <w:sz w:val="20"/>
        </w:rPr>
        <w:t xml:space="preserve"> </w:t>
      </w:r>
      <w:r>
        <w:rPr>
          <w:sz w:val="20"/>
        </w:rPr>
        <w:t>283, 31.10.2003,</w:t>
      </w:r>
      <w:r>
        <w:rPr>
          <w:spacing w:val="-2"/>
          <w:sz w:val="20"/>
        </w:rPr>
        <w:t xml:space="preserve"> </w:t>
      </w:r>
      <w:r>
        <w:rPr>
          <w:sz w:val="20"/>
        </w:rPr>
        <w:t>p.</w:t>
      </w:r>
      <w:r>
        <w:rPr>
          <w:spacing w:val="-2"/>
          <w:sz w:val="20"/>
        </w:rPr>
        <w:t xml:space="preserve"> </w:t>
      </w:r>
      <w:r>
        <w:rPr>
          <w:sz w:val="20"/>
        </w:rPr>
        <w:t>51).</w:t>
      </w:r>
    </w:p>
    <w:p w14:paraId="217006FE" w14:textId="77777777" w:rsidR="004B799C" w:rsidRDefault="00CA4AAC">
      <w:pPr>
        <w:spacing w:before="1"/>
        <w:ind w:left="1525" w:right="961" w:hanging="567"/>
        <w:jc w:val="both"/>
        <w:rPr>
          <w:sz w:val="20"/>
        </w:rPr>
      </w:pPr>
      <w:r>
        <w:rPr>
          <w:sz w:val="20"/>
          <w:vertAlign w:val="superscript"/>
        </w:rPr>
        <w:t>42</w:t>
      </w:r>
      <w:r>
        <w:rPr>
          <w:spacing w:val="1"/>
          <w:sz w:val="20"/>
        </w:rPr>
        <w:t xml:space="preserve"> </w:t>
      </w:r>
      <w:r>
        <w:rPr>
          <w:sz w:val="20"/>
        </w:rPr>
        <w:t>Directive 2010/75/EU of the European Parliament and of the Council of 24 November 2010 on industrial</w:t>
      </w:r>
      <w:r>
        <w:rPr>
          <w:spacing w:val="1"/>
          <w:sz w:val="20"/>
        </w:rPr>
        <w:t xml:space="preserve"> </w:t>
      </w:r>
      <w:r>
        <w:rPr>
          <w:sz w:val="20"/>
        </w:rPr>
        <w:t>emissions</w:t>
      </w:r>
      <w:r>
        <w:rPr>
          <w:spacing w:val="-2"/>
          <w:sz w:val="20"/>
        </w:rPr>
        <w:t xml:space="preserve"> </w:t>
      </w:r>
      <w:r>
        <w:rPr>
          <w:sz w:val="20"/>
        </w:rPr>
        <w:t>(integrated</w:t>
      </w:r>
      <w:r>
        <w:rPr>
          <w:spacing w:val="1"/>
          <w:sz w:val="20"/>
        </w:rPr>
        <w:t xml:space="preserve"> </w:t>
      </w:r>
      <w:r>
        <w:rPr>
          <w:sz w:val="20"/>
        </w:rPr>
        <w:t>pollution</w:t>
      </w:r>
      <w:r>
        <w:rPr>
          <w:spacing w:val="-2"/>
          <w:sz w:val="20"/>
        </w:rPr>
        <w:t xml:space="preserve"> </w:t>
      </w:r>
      <w:r>
        <w:rPr>
          <w:sz w:val="20"/>
        </w:rPr>
        <w:t>prevention</w:t>
      </w:r>
      <w:r>
        <w:rPr>
          <w:spacing w:val="-1"/>
          <w:sz w:val="20"/>
        </w:rPr>
        <w:t xml:space="preserve"> </w:t>
      </w:r>
      <w:r>
        <w:rPr>
          <w:sz w:val="20"/>
        </w:rPr>
        <w:t>and control) (OJ L</w:t>
      </w:r>
      <w:r>
        <w:rPr>
          <w:spacing w:val="-2"/>
          <w:sz w:val="20"/>
        </w:rPr>
        <w:t xml:space="preserve"> </w:t>
      </w:r>
      <w:r>
        <w:rPr>
          <w:sz w:val="20"/>
        </w:rPr>
        <w:t>334,</w:t>
      </w:r>
      <w:r>
        <w:rPr>
          <w:spacing w:val="-1"/>
          <w:sz w:val="20"/>
        </w:rPr>
        <w:t xml:space="preserve"> </w:t>
      </w:r>
      <w:r>
        <w:rPr>
          <w:sz w:val="20"/>
        </w:rPr>
        <w:t>17.12.2010, p.</w:t>
      </w:r>
      <w:r>
        <w:rPr>
          <w:spacing w:val="-3"/>
          <w:sz w:val="20"/>
        </w:rPr>
        <w:t xml:space="preserve"> </w:t>
      </w:r>
      <w:r>
        <w:rPr>
          <w:sz w:val="20"/>
        </w:rPr>
        <w:t>17).</w:t>
      </w:r>
    </w:p>
    <w:p w14:paraId="61C8F93E" w14:textId="77777777" w:rsidR="004B799C" w:rsidRDefault="00CA4AAC">
      <w:pPr>
        <w:ind w:left="1525" w:right="958" w:hanging="567"/>
        <w:jc w:val="both"/>
        <w:rPr>
          <w:sz w:val="20"/>
        </w:rPr>
      </w:pPr>
      <w:r>
        <w:rPr>
          <w:sz w:val="20"/>
          <w:vertAlign w:val="superscript"/>
        </w:rPr>
        <w:t>43</w:t>
      </w:r>
      <w:r>
        <w:rPr>
          <w:sz w:val="20"/>
        </w:rPr>
        <w:t xml:space="preserve">     </w:t>
      </w:r>
      <w:r>
        <w:rPr>
          <w:spacing w:val="1"/>
          <w:sz w:val="20"/>
        </w:rPr>
        <w:t xml:space="preserve"> </w:t>
      </w:r>
      <w:r>
        <w:rPr>
          <w:sz w:val="20"/>
        </w:rPr>
        <w:t>Commission Regulation (EU) 2017/1151 of 1 June 2017 supplementing Regulation (EC) No 715/2007 of</w:t>
      </w:r>
      <w:r>
        <w:rPr>
          <w:spacing w:val="1"/>
          <w:sz w:val="20"/>
        </w:rPr>
        <w:t xml:space="preserve"> </w:t>
      </w:r>
      <w:r>
        <w:rPr>
          <w:sz w:val="20"/>
        </w:rPr>
        <w:t>the European Parliament and of the Council on type-approval of motor vehicles with respect to emissions</w:t>
      </w:r>
      <w:r>
        <w:rPr>
          <w:spacing w:val="1"/>
          <w:sz w:val="20"/>
        </w:rPr>
        <w:t xml:space="preserve"> </w:t>
      </w:r>
      <w:r>
        <w:rPr>
          <w:sz w:val="20"/>
        </w:rPr>
        <w:t>from light passenger and commercial vehicles (Euro 5 and Euro 6) and on access to vehicle repair and</w:t>
      </w:r>
      <w:r>
        <w:rPr>
          <w:spacing w:val="1"/>
          <w:sz w:val="20"/>
        </w:rPr>
        <w:t xml:space="preserve"> </w:t>
      </w:r>
      <w:r>
        <w:rPr>
          <w:sz w:val="20"/>
        </w:rPr>
        <w:t>maintenance</w:t>
      </w:r>
      <w:r>
        <w:rPr>
          <w:spacing w:val="1"/>
          <w:sz w:val="20"/>
        </w:rPr>
        <w:t xml:space="preserve"> </w:t>
      </w:r>
      <w:r>
        <w:rPr>
          <w:sz w:val="20"/>
        </w:rPr>
        <w:t>information,</w:t>
      </w:r>
      <w:r>
        <w:rPr>
          <w:spacing w:val="1"/>
          <w:sz w:val="20"/>
        </w:rPr>
        <w:t xml:space="preserve"> </w:t>
      </w:r>
      <w:r>
        <w:rPr>
          <w:sz w:val="20"/>
        </w:rPr>
        <w:t>amending</w:t>
      </w:r>
      <w:r>
        <w:rPr>
          <w:spacing w:val="1"/>
          <w:sz w:val="20"/>
        </w:rPr>
        <w:t xml:space="preserve"> </w:t>
      </w:r>
      <w:r>
        <w:rPr>
          <w:sz w:val="20"/>
        </w:rPr>
        <w:t>Directive</w:t>
      </w:r>
      <w:r>
        <w:rPr>
          <w:spacing w:val="1"/>
          <w:sz w:val="20"/>
        </w:rPr>
        <w:t xml:space="preserve"> </w:t>
      </w:r>
      <w:r>
        <w:rPr>
          <w:sz w:val="20"/>
        </w:rPr>
        <w:t>2007/46/EC</w:t>
      </w:r>
      <w:r>
        <w:rPr>
          <w:spacing w:val="1"/>
          <w:sz w:val="20"/>
        </w:rPr>
        <w:t xml:space="preserve"> </w:t>
      </w:r>
      <w:r>
        <w:rPr>
          <w:sz w:val="20"/>
        </w:rPr>
        <w:t>of</w:t>
      </w:r>
      <w:r>
        <w:rPr>
          <w:spacing w:val="1"/>
          <w:sz w:val="20"/>
        </w:rPr>
        <w:t xml:space="preserve"> </w:t>
      </w:r>
      <w:r>
        <w:rPr>
          <w:sz w:val="20"/>
        </w:rPr>
        <w:t>the</w:t>
      </w:r>
      <w:r>
        <w:rPr>
          <w:spacing w:val="1"/>
          <w:sz w:val="20"/>
        </w:rPr>
        <w:t xml:space="preserve"> </w:t>
      </w:r>
      <w:r>
        <w:rPr>
          <w:sz w:val="20"/>
        </w:rPr>
        <w:t>European</w:t>
      </w:r>
      <w:r>
        <w:rPr>
          <w:spacing w:val="1"/>
          <w:sz w:val="20"/>
        </w:rPr>
        <w:t xml:space="preserve"> </w:t>
      </w:r>
      <w:r>
        <w:rPr>
          <w:sz w:val="20"/>
        </w:rPr>
        <w:t>Parliament</w:t>
      </w:r>
      <w:r>
        <w:rPr>
          <w:spacing w:val="1"/>
          <w:sz w:val="20"/>
        </w:rPr>
        <w:t xml:space="preserve"> </w:t>
      </w:r>
      <w:r>
        <w:rPr>
          <w:sz w:val="20"/>
        </w:rPr>
        <w:t>and</w:t>
      </w:r>
      <w:r>
        <w:rPr>
          <w:spacing w:val="1"/>
          <w:sz w:val="20"/>
        </w:rPr>
        <w:t xml:space="preserve"> </w:t>
      </w:r>
      <w:r>
        <w:rPr>
          <w:sz w:val="20"/>
        </w:rPr>
        <w:t>of</w:t>
      </w:r>
      <w:r>
        <w:rPr>
          <w:spacing w:val="50"/>
          <w:sz w:val="20"/>
        </w:rPr>
        <w:t xml:space="preserve"> </w:t>
      </w:r>
      <w:r>
        <w:rPr>
          <w:sz w:val="20"/>
        </w:rPr>
        <w:t>the</w:t>
      </w:r>
      <w:r>
        <w:rPr>
          <w:spacing w:val="1"/>
          <w:sz w:val="20"/>
        </w:rPr>
        <w:t xml:space="preserve"> </w:t>
      </w:r>
      <w:r>
        <w:rPr>
          <w:sz w:val="20"/>
        </w:rPr>
        <w:t>Council,</w:t>
      </w:r>
      <w:r>
        <w:rPr>
          <w:spacing w:val="1"/>
          <w:sz w:val="20"/>
        </w:rPr>
        <w:t xml:space="preserve"> </w:t>
      </w:r>
      <w:r>
        <w:rPr>
          <w:sz w:val="20"/>
        </w:rPr>
        <w:t>Commission Regulation (EC)</w:t>
      </w:r>
      <w:r>
        <w:rPr>
          <w:spacing w:val="1"/>
          <w:sz w:val="20"/>
        </w:rPr>
        <w:t xml:space="preserve"> </w:t>
      </w:r>
      <w:r>
        <w:rPr>
          <w:sz w:val="20"/>
        </w:rPr>
        <w:t>No</w:t>
      </w:r>
      <w:r>
        <w:rPr>
          <w:spacing w:val="1"/>
          <w:sz w:val="20"/>
        </w:rPr>
        <w:t xml:space="preserve"> </w:t>
      </w:r>
      <w:r>
        <w:rPr>
          <w:sz w:val="20"/>
        </w:rPr>
        <w:t>692/2008 and Commission</w:t>
      </w:r>
      <w:r>
        <w:rPr>
          <w:spacing w:val="1"/>
          <w:sz w:val="20"/>
        </w:rPr>
        <w:t xml:space="preserve"> </w:t>
      </w:r>
      <w:r>
        <w:rPr>
          <w:sz w:val="20"/>
        </w:rPr>
        <w:t>Regulation (EU)</w:t>
      </w:r>
      <w:r>
        <w:rPr>
          <w:spacing w:val="1"/>
          <w:sz w:val="20"/>
        </w:rPr>
        <w:t xml:space="preserve"> </w:t>
      </w:r>
      <w:r>
        <w:rPr>
          <w:sz w:val="20"/>
        </w:rPr>
        <w:t>No</w:t>
      </w:r>
      <w:r>
        <w:rPr>
          <w:spacing w:val="50"/>
          <w:sz w:val="20"/>
        </w:rPr>
        <w:t xml:space="preserve"> </w:t>
      </w:r>
      <w:r>
        <w:rPr>
          <w:sz w:val="20"/>
        </w:rPr>
        <w:t>1230/2012</w:t>
      </w:r>
      <w:r>
        <w:rPr>
          <w:spacing w:val="-47"/>
          <w:sz w:val="20"/>
        </w:rPr>
        <w:t xml:space="preserve"> </w:t>
      </w:r>
      <w:r>
        <w:rPr>
          <w:sz w:val="20"/>
        </w:rPr>
        <w:t>and repealing</w:t>
      </w:r>
      <w:r>
        <w:rPr>
          <w:spacing w:val="1"/>
          <w:sz w:val="20"/>
        </w:rPr>
        <w:t xml:space="preserve"> </w:t>
      </w:r>
      <w:r>
        <w:rPr>
          <w:sz w:val="20"/>
        </w:rPr>
        <w:t>Commission Regulation</w:t>
      </w:r>
      <w:r>
        <w:rPr>
          <w:spacing w:val="-1"/>
          <w:sz w:val="20"/>
        </w:rPr>
        <w:t xml:space="preserve"> </w:t>
      </w:r>
      <w:r>
        <w:rPr>
          <w:sz w:val="20"/>
        </w:rPr>
        <w:t>(EC) No 692/2008</w:t>
      </w:r>
      <w:r>
        <w:rPr>
          <w:spacing w:val="1"/>
          <w:sz w:val="20"/>
        </w:rPr>
        <w:t xml:space="preserve"> </w:t>
      </w:r>
      <w:r>
        <w:rPr>
          <w:sz w:val="20"/>
        </w:rPr>
        <w:t>(OJ</w:t>
      </w:r>
      <w:r>
        <w:rPr>
          <w:spacing w:val="1"/>
          <w:sz w:val="20"/>
        </w:rPr>
        <w:t xml:space="preserve"> </w:t>
      </w:r>
      <w:r>
        <w:rPr>
          <w:sz w:val="20"/>
        </w:rPr>
        <w:t>L</w:t>
      </w:r>
      <w:r>
        <w:rPr>
          <w:spacing w:val="-3"/>
          <w:sz w:val="20"/>
        </w:rPr>
        <w:t xml:space="preserve"> </w:t>
      </w:r>
      <w:r>
        <w:rPr>
          <w:sz w:val="20"/>
        </w:rPr>
        <w:t>175,</w:t>
      </w:r>
      <w:r>
        <w:rPr>
          <w:spacing w:val="-2"/>
          <w:sz w:val="20"/>
        </w:rPr>
        <w:t xml:space="preserve"> </w:t>
      </w:r>
      <w:r>
        <w:rPr>
          <w:sz w:val="20"/>
        </w:rPr>
        <w:t>7.7.2017, p.</w:t>
      </w:r>
      <w:r>
        <w:rPr>
          <w:spacing w:val="-3"/>
          <w:sz w:val="20"/>
        </w:rPr>
        <w:t xml:space="preserve"> </w:t>
      </w:r>
      <w:r>
        <w:rPr>
          <w:sz w:val="20"/>
        </w:rPr>
        <w:t>1).</w:t>
      </w:r>
    </w:p>
    <w:p w14:paraId="760E977C" w14:textId="77777777" w:rsidR="004B799C" w:rsidRDefault="00CA4AAC">
      <w:pPr>
        <w:spacing w:line="241" w:lineRule="exact"/>
        <w:ind w:left="958"/>
        <w:jc w:val="both"/>
        <w:rPr>
          <w:sz w:val="13"/>
        </w:rPr>
      </w:pPr>
      <w:r>
        <w:rPr>
          <w:sz w:val="20"/>
          <w:vertAlign w:val="superscript"/>
        </w:rPr>
        <w:t>44</w:t>
      </w:r>
      <w:r>
        <w:rPr>
          <w:sz w:val="20"/>
        </w:rPr>
        <w:t xml:space="preserve">      </w:t>
      </w:r>
      <w:r>
        <w:rPr>
          <w:spacing w:val="29"/>
          <w:sz w:val="20"/>
        </w:rPr>
        <w:t xml:space="preserve"> </w:t>
      </w:r>
      <w:r>
        <w:rPr>
          <w:position w:val="2"/>
          <w:sz w:val="20"/>
        </w:rPr>
        <w:t>Regulation</w:t>
      </w:r>
      <w:r>
        <w:rPr>
          <w:spacing w:val="8"/>
          <w:position w:val="2"/>
          <w:sz w:val="20"/>
        </w:rPr>
        <w:t xml:space="preserve"> </w:t>
      </w:r>
      <w:r>
        <w:rPr>
          <w:position w:val="2"/>
          <w:sz w:val="20"/>
        </w:rPr>
        <w:t>(EU)</w:t>
      </w:r>
      <w:r>
        <w:rPr>
          <w:spacing w:val="11"/>
          <w:position w:val="2"/>
          <w:sz w:val="20"/>
        </w:rPr>
        <w:t xml:space="preserve"> </w:t>
      </w:r>
      <w:r>
        <w:rPr>
          <w:position w:val="2"/>
          <w:sz w:val="20"/>
        </w:rPr>
        <w:t>2019/1242</w:t>
      </w:r>
      <w:r>
        <w:rPr>
          <w:spacing w:val="9"/>
          <w:position w:val="2"/>
          <w:sz w:val="20"/>
        </w:rPr>
        <w:t xml:space="preserve"> </w:t>
      </w:r>
      <w:r>
        <w:rPr>
          <w:position w:val="2"/>
          <w:sz w:val="20"/>
        </w:rPr>
        <w:t>of</w:t>
      </w:r>
      <w:r>
        <w:rPr>
          <w:spacing w:val="9"/>
          <w:position w:val="2"/>
          <w:sz w:val="20"/>
        </w:rPr>
        <w:t xml:space="preserve"> </w:t>
      </w:r>
      <w:r>
        <w:rPr>
          <w:position w:val="2"/>
          <w:sz w:val="20"/>
        </w:rPr>
        <w:t>the</w:t>
      </w:r>
      <w:r>
        <w:rPr>
          <w:spacing w:val="11"/>
          <w:position w:val="2"/>
          <w:sz w:val="20"/>
        </w:rPr>
        <w:t xml:space="preserve"> </w:t>
      </w:r>
      <w:r>
        <w:rPr>
          <w:position w:val="2"/>
          <w:sz w:val="20"/>
        </w:rPr>
        <w:t>European</w:t>
      </w:r>
      <w:r>
        <w:rPr>
          <w:spacing w:val="9"/>
          <w:position w:val="2"/>
          <w:sz w:val="20"/>
        </w:rPr>
        <w:t xml:space="preserve"> </w:t>
      </w:r>
      <w:r>
        <w:rPr>
          <w:position w:val="2"/>
          <w:sz w:val="20"/>
        </w:rPr>
        <w:t>Parliament</w:t>
      </w:r>
      <w:r>
        <w:rPr>
          <w:spacing w:val="10"/>
          <w:position w:val="2"/>
          <w:sz w:val="20"/>
        </w:rPr>
        <w:t xml:space="preserve"> </w:t>
      </w:r>
      <w:r>
        <w:rPr>
          <w:position w:val="2"/>
          <w:sz w:val="20"/>
        </w:rPr>
        <w:t>and</w:t>
      </w:r>
      <w:r>
        <w:rPr>
          <w:spacing w:val="12"/>
          <w:position w:val="2"/>
          <w:sz w:val="20"/>
        </w:rPr>
        <w:t xml:space="preserve"> </w:t>
      </w:r>
      <w:r>
        <w:rPr>
          <w:position w:val="2"/>
          <w:sz w:val="20"/>
        </w:rPr>
        <w:t>of</w:t>
      </w:r>
      <w:r>
        <w:rPr>
          <w:spacing w:val="9"/>
          <w:position w:val="2"/>
          <w:sz w:val="20"/>
        </w:rPr>
        <w:t xml:space="preserve"> </w:t>
      </w:r>
      <w:r>
        <w:rPr>
          <w:position w:val="2"/>
          <w:sz w:val="20"/>
        </w:rPr>
        <w:t>the</w:t>
      </w:r>
      <w:r>
        <w:rPr>
          <w:spacing w:val="10"/>
          <w:position w:val="2"/>
          <w:sz w:val="20"/>
        </w:rPr>
        <w:t xml:space="preserve"> </w:t>
      </w:r>
      <w:r>
        <w:rPr>
          <w:position w:val="2"/>
          <w:sz w:val="20"/>
        </w:rPr>
        <w:t>Council</w:t>
      </w:r>
      <w:r>
        <w:rPr>
          <w:spacing w:val="10"/>
          <w:position w:val="2"/>
          <w:sz w:val="20"/>
        </w:rPr>
        <w:t xml:space="preserve"> </w:t>
      </w:r>
      <w:r>
        <w:rPr>
          <w:position w:val="2"/>
          <w:sz w:val="20"/>
        </w:rPr>
        <w:t>of</w:t>
      </w:r>
      <w:r>
        <w:rPr>
          <w:spacing w:val="9"/>
          <w:position w:val="2"/>
          <w:sz w:val="20"/>
        </w:rPr>
        <w:t xml:space="preserve"> </w:t>
      </w:r>
      <w:r>
        <w:rPr>
          <w:position w:val="2"/>
          <w:sz w:val="20"/>
        </w:rPr>
        <w:t>20</w:t>
      </w:r>
      <w:r>
        <w:rPr>
          <w:spacing w:val="12"/>
          <w:position w:val="2"/>
          <w:sz w:val="20"/>
        </w:rPr>
        <w:t xml:space="preserve"> </w:t>
      </w:r>
      <w:r>
        <w:rPr>
          <w:position w:val="2"/>
          <w:sz w:val="20"/>
        </w:rPr>
        <w:t>June</w:t>
      </w:r>
      <w:r>
        <w:rPr>
          <w:spacing w:val="11"/>
          <w:position w:val="2"/>
          <w:sz w:val="20"/>
        </w:rPr>
        <w:t xml:space="preserve"> </w:t>
      </w:r>
      <w:r>
        <w:rPr>
          <w:position w:val="2"/>
          <w:sz w:val="20"/>
        </w:rPr>
        <w:t>2019</w:t>
      </w:r>
      <w:r>
        <w:rPr>
          <w:spacing w:val="12"/>
          <w:position w:val="2"/>
          <w:sz w:val="20"/>
        </w:rPr>
        <w:t xml:space="preserve"> </w:t>
      </w:r>
      <w:r>
        <w:rPr>
          <w:position w:val="2"/>
          <w:sz w:val="20"/>
        </w:rPr>
        <w:t>setting</w:t>
      </w:r>
      <w:r>
        <w:rPr>
          <w:spacing w:val="9"/>
          <w:position w:val="2"/>
          <w:sz w:val="20"/>
        </w:rPr>
        <w:t xml:space="preserve"> </w:t>
      </w:r>
      <w:r>
        <w:rPr>
          <w:position w:val="2"/>
          <w:sz w:val="20"/>
        </w:rPr>
        <w:t>CO</w:t>
      </w:r>
      <w:r>
        <w:rPr>
          <w:sz w:val="13"/>
        </w:rPr>
        <w:t>2</w:t>
      </w:r>
    </w:p>
    <w:p w14:paraId="28D679B1" w14:textId="77777777" w:rsidR="004B799C" w:rsidRDefault="00CA4AAC">
      <w:pPr>
        <w:ind w:left="1525" w:right="962"/>
        <w:jc w:val="both"/>
        <w:rPr>
          <w:sz w:val="20"/>
        </w:rPr>
      </w:pPr>
      <w:r>
        <w:rPr>
          <w:sz w:val="20"/>
        </w:rPr>
        <w:t>emission</w:t>
      </w:r>
      <w:r>
        <w:rPr>
          <w:spacing w:val="1"/>
          <w:sz w:val="20"/>
        </w:rPr>
        <w:t xml:space="preserve"> </w:t>
      </w:r>
      <w:r>
        <w:rPr>
          <w:sz w:val="20"/>
        </w:rPr>
        <w:t>performance</w:t>
      </w:r>
      <w:r>
        <w:rPr>
          <w:spacing w:val="1"/>
          <w:sz w:val="20"/>
        </w:rPr>
        <w:t xml:space="preserve"> </w:t>
      </w:r>
      <w:r>
        <w:rPr>
          <w:sz w:val="20"/>
        </w:rPr>
        <w:t>standards</w:t>
      </w:r>
      <w:r>
        <w:rPr>
          <w:spacing w:val="1"/>
          <w:sz w:val="20"/>
        </w:rPr>
        <w:t xml:space="preserve"> </w:t>
      </w:r>
      <w:r>
        <w:rPr>
          <w:sz w:val="20"/>
        </w:rPr>
        <w:t>for</w:t>
      </w:r>
      <w:r>
        <w:rPr>
          <w:spacing w:val="1"/>
          <w:sz w:val="20"/>
        </w:rPr>
        <w:t xml:space="preserve"> </w:t>
      </w:r>
      <w:r>
        <w:rPr>
          <w:sz w:val="20"/>
        </w:rPr>
        <w:t>new</w:t>
      </w:r>
      <w:r>
        <w:rPr>
          <w:spacing w:val="1"/>
          <w:sz w:val="20"/>
        </w:rPr>
        <w:t xml:space="preserve"> </w:t>
      </w:r>
      <w:r>
        <w:rPr>
          <w:sz w:val="20"/>
        </w:rPr>
        <w:t>heavy-duty</w:t>
      </w:r>
      <w:r>
        <w:rPr>
          <w:spacing w:val="1"/>
          <w:sz w:val="20"/>
        </w:rPr>
        <w:t xml:space="preserve"> </w:t>
      </w:r>
      <w:r>
        <w:rPr>
          <w:sz w:val="20"/>
        </w:rPr>
        <w:t>vehicles</w:t>
      </w:r>
      <w:r>
        <w:rPr>
          <w:spacing w:val="1"/>
          <w:sz w:val="20"/>
        </w:rPr>
        <w:t xml:space="preserve"> </w:t>
      </w:r>
      <w:r>
        <w:rPr>
          <w:sz w:val="20"/>
        </w:rPr>
        <w:t>and</w:t>
      </w:r>
      <w:r>
        <w:rPr>
          <w:spacing w:val="1"/>
          <w:sz w:val="20"/>
        </w:rPr>
        <w:t xml:space="preserve"> </w:t>
      </w:r>
      <w:r>
        <w:rPr>
          <w:sz w:val="20"/>
        </w:rPr>
        <w:t>amending</w:t>
      </w:r>
      <w:r>
        <w:rPr>
          <w:spacing w:val="1"/>
          <w:sz w:val="20"/>
        </w:rPr>
        <w:t xml:space="preserve"> </w:t>
      </w:r>
      <w:r>
        <w:rPr>
          <w:sz w:val="20"/>
        </w:rPr>
        <w:t>Regulations</w:t>
      </w:r>
      <w:r>
        <w:rPr>
          <w:spacing w:val="1"/>
          <w:sz w:val="20"/>
        </w:rPr>
        <w:t xml:space="preserve"> </w:t>
      </w:r>
      <w:r>
        <w:rPr>
          <w:sz w:val="20"/>
        </w:rPr>
        <w:t>(EC)</w:t>
      </w:r>
      <w:r>
        <w:rPr>
          <w:spacing w:val="1"/>
          <w:sz w:val="20"/>
        </w:rPr>
        <w:t xml:space="preserve"> </w:t>
      </w:r>
      <w:r>
        <w:rPr>
          <w:sz w:val="20"/>
        </w:rPr>
        <w:t>No</w:t>
      </w:r>
      <w:r>
        <w:rPr>
          <w:spacing w:val="1"/>
          <w:sz w:val="20"/>
        </w:rPr>
        <w:t xml:space="preserve"> </w:t>
      </w:r>
      <w:r>
        <w:rPr>
          <w:sz w:val="20"/>
        </w:rPr>
        <w:t>595/2009 and (EU) 2018/956 of the European Parliament and of the Council and Council Directive</w:t>
      </w:r>
      <w:r>
        <w:rPr>
          <w:spacing w:val="1"/>
          <w:sz w:val="20"/>
        </w:rPr>
        <w:t xml:space="preserve"> </w:t>
      </w:r>
      <w:r>
        <w:rPr>
          <w:sz w:val="20"/>
        </w:rPr>
        <w:t>96/53/EC</w:t>
      </w:r>
      <w:r>
        <w:rPr>
          <w:spacing w:val="-1"/>
          <w:sz w:val="20"/>
        </w:rPr>
        <w:t xml:space="preserve"> </w:t>
      </w:r>
      <w:r>
        <w:rPr>
          <w:sz w:val="20"/>
        </w:rPr>
        <w:t>(OJ</w:t>
      </w:r>
      <w:r>
        <w:rPr>
          <w:spacing w:val="1"/>
          <w:sz w:val="20"/>
        </w:rPr>
        <w:t xml:space="preserve"> </w:t>
      </w:r>
      <w:r>
        <w:rPr>
          <w:sz w:val="20"/>
        </w:rPr>
        <w:t>L</w:t>
      </w:r>
      <w:r>
        <w:rPr>
          <w:spacing w:val="-2"/>
          <w:sz w:val="20"/>
        </w:rPr>
        <w:t xml:space="preserve"> </w:t>
      </w:r>
      <w:r>
        <w:rPr>
          <w:sz w:val="20"/>
        </w:rPr>
        <w:t>198, 25.7.2019, p.</w:t>
      </w:r>
      <w:r>
        <w:rPr>
          <w:spacing w:val="-2"/>
          <w:sz w:val="20"/>
        </w:rPr>
        <w:t xml:space="preserve"> </w:t>
      </w:r>
      <w:r>
        <w:rPr>
          <w:sz w:val="20"/>
        </w:rPr>
        <w:t>202).</w:t>
      </w:r>
    </w:p>
    <w:p w14:paraId="470748B4" w14:textId="77777777" w:rsidR="004B799C" w:rsidRDefault="004B799C">
      <w:pPr>
        <w:jc w:val="both"/>
        <w:rPr>
          <w:sz w:val="20"/>
        </w:rPr>
        <w:sectPr w:rsidR="004B799C">
          <w:pgSz w:w="11910" w:h="16840"/>
          <w:pgMar w:top="1020" w:right="460" w:bottom="1620" w:left="460" w:header="0" w:footer="1426" w:gutter="0"/>
          <w:cols w:space="720"/>
        </w:sectPr>
      </w:pPr>
    </w:p>
    <w:p w14:paraId="7D7CED37" w14:textId="77777777" w:rsidR="004B799C" w:rsidRDefault="00CA4AAC">
      <w:pPr>
        <w:pStyle w:val="ListParagraph"/>
        <w:numPr>
          <w:ilvl w:val="1"/>
          <w:numId w:val="26"/>
        </w:numPr>
        <w:tabs>
          <w:tab w:val="left" w:pos="2660"/>
          <w:tab w:val="left" w:pos="2661"/>
        </w:tabs>
        <w:spacing w:before="72"/>
        <w:ind w:right="952"/>
        <w:rPr>
          <w:sz w:val="24"/>
        </w:rPr>
      </w:pPr>
      <w:r>
        <w:rPr>
          <w:sz w:val="24"/>
        </w:rPr>
        <w:lastRenderedPageBreak/>
        <w:t>an</w:t>
      </w:r>
      <w:r>
        <w:rPr>
          <w:spacing w:val="10"/>
          <w:sz w:val="24"/>
        </w:rPr>
        <w:t xml:space="preserve"> </w:t>
      </w:r>
      <w:r>
        <w:rPr>
          <w:sz w:val="24"/>
        </w:rPr>
        <w:t>inland</w:t>
      </w:r>
      <w:r>
        <w:rPr>
          <w:spacing w:val="11"/>
          <w:sz w:val="24"/>
        </w:rPr>
        <w:t xml:space="preserve"> </w:t>
      </w:r>
      <w:r>
        <w:rPr>
          <w:sz w:val="24"/>
        </w:rPr>
        <w:t>or</w:t>
      </w:r>
      <w:r>
        <w:rPr>
          <w:spacing w:val="12"/>
          <w:sz w:val="24"/>
        </w:rPr>
        <w:t xml:space="preserve"> </w:t>
      </w:r>
      <w:r>
        <w:rPr>
          <w:sz w:val="24"/>
        </w:rPr>
        <w:t>sea</w:t>
      </w:r>
      <w:r>
        <w:rPr>
          <w:spacing w:val="13"/>
          <w:sz w:val="24"/>
        </w:rPr>
        <w:t xml:space="preserve"> </w:t>
      </w:r>
      <w:r>
        <w:rPr>
          <w:sz w:val="24"/>
        </w:rPr>
        <w:t>and</w:t>
      </w:r>
      <w:r>
        <w:rPr>
          <w:spacing w:val="14"/>
          <w:sz w:val="24"/>
        </w:rPr>
        <w:t xml:space="preserve"> </w:t>
      </w:r>
      <w:r>
        <w:rPr>
          <w:sz w:val="24"/>
        </w:rPr>
        <w:t>costal</w:t>
      </w:r>
      <w:r>
        <w:rPr>
          <w:spacing w:val="11"/>
          <w:sz w:val="24"/>
        </w:rPr>
        <w:t xml:space="preserve"> </w:t>
      </w:r>
      <w:r>
        <w:rPr>
          <w:sz w:val="24"/>
        </w:rPr>
        <w:t>vessel</w:t>
      </w:r>
      <w:r>
        <w:rPr>
          <w:spacing w:val="11"/>
          <w:sz w:val="24"/>
        </w:rPr>
        <w:t xml:space="preserve"> </w:t>
      </w:r>
      <w:r>
        <w:rPr>
          <w:sz w:val="24"/>
        </w:rPr>
        <w:t>for</w:t>
      </w:r>
      <w:r>
        <w:rPr>
          <w:spacing w:val="10"/>
          <w:sz w:val="24"/>
        </w:rPr>
        <w:t xml:space="preserve"> </w:t>
      </w:r>
      <w:r>
        <w:rPr>
          <w:sz w:val="24"/>
        </w:rPr>
        <w:t>passenger</w:t>
      </w:r>
      <w:r>
        <w:rPr>
          <w:spacing w:val="13"/>
          <w:sz w:val="24"/>
        </w:rPr>
        <w:t xml:space="preserve"> </w:t>
      </w:r>
      <w:r>
        <w:rPr>
          <w:sz w:val="24"/>
        </w:rPr>
        <w:t>or</w:t>
      </w:r>
      <w:r>
        <w:rPr>
          <w:spacing w:val="11"/>
          <w:sz w:val="24"/>
        </w:rPr>
        <w:t xml:space="preserve"> </w:t>
      </w:r>
      <w:r>
        <w:rPr>
          <w:sz w:val="24"/>
        </w:rPr>
        <w:t>freight</w:t>
      </w:r>
      <w:r>
        <w:rPr>
          <w:spacing w:val="11"/>
          <w:sz w:val="24"/>
        </w:rPr>
        <w:t xml:space="preserve"> </w:t>
      </w:r>
      <w:r>
        <w:rPr>
          <w:sz w:val="24"/>
        </w:rPr>
        <w:t>transport</w:t>
      </w:r>
      <w:r>
        <w:rPr>
          <w:spacing w:val="11"/>
          <w:sz w:val="24"/>
        </w:rPr>
        <w:t xml:space="preserve"> </w:t>
      </w:r>
      <w:r>
        <w:rPr>
          <w:sz w:val="24"/>
        </w:rPr>
        <w:t>that</w:t>
      </w:r>
      <w:r>
        <w:rPr>
          <w:spacing w:val="18"/>
          <w:sz w:val="24"/>
        </w:rPr>
        <w:t xml:space="preserve"> </w:t>
      </w:r>
      <w:r>
        <w:rPr>
          <w:sz w:val="24"/>
        </w:rPr>
        <w:t>has</w:t>
      </w:r>
      <w:r>
        <w:rPr>
          <w:spacing w:val="-57"/>
          <w:sz w:val="24"/>
        </w:rPr>
        <w:t xml:space="preserve"> </w:t>
      </w:r>
      <w:r>
        <w:rPr>
          <w:position w:val="2"/>
          <w:sz w:val="24"/>
        </w:rPr>
        <w:t>zero</w:t>
      </w:r>
      <w:r>
        <w:rPr>
          <w:spacing w:val="-1"/>
          <w:position w:val="2"/>
          <w:sz w:val="24"/>
        </w:rPr>
        <w:t xml:space="preserve"> </w:t>
      </w:r>
      <w:r>
        <w:rPr>
          <w:position w:val="2"/>
          <w:sz w:val="24"/>
        </w:rPr>
        <w:t>direct (tailpipe/exhaust) CO</w:t>
      </w:r>
      <w:r>
        <w:rPr>
          <w:sz w:val="16"/>
        </w:rPr>
        <w:t>2</w:t>
      </w:r>
      <w:r>
        <w:rPr>
          <w:spacing w:val="21"/>
          <w:sz w:val="16"/>
        </w:rPr>
        <w:t xml:space="preserve"> </w:t>
      </w:r>
      <w:r>
        <w:rPr>
          <w:position w:val="2"/>
          <w:sz w:val="24"/>
        </w:rPr>
        <w:t>emissions;</w:t>
      </w:r>
    </w:p>
    <w:p w14:paraId="3CA5504A" w14:textId="77777777" w:rsidR="004B799C" w:rsidRDefault="004B799C">
      <w:pPr>
        <w:pStyle w:val="BodyText"/>
        <w:spacing w:before="6"/>
        <w:rPr>
          <w:sz w:val="20"/>
        </w:rPr>
      </w:pPr>
    </w:p>
    <w:p w14:paraId="2D0603B8" w14:textId="77777777" w:rsidR="004B799C" w:rsidRDefault="00CA4AAC">
      <w:pPr>
        <w:pStyle w:val="ListParagraph"/>
        <w:numPr>
          <w:ilvl w:val="1"/>
          <w:numId w:val="26"/>
        </w:numPr>
        <w:tabs>
          <w:tab w:val="left" w:pos="2660"/>
          <w:tab w:val="left" w:pos="2661"/>
        </w:tabs>
        <w:spacing w:before="1"/>
        <w:ind w:hanging="570"/>
        <w:rPr>
          <w:sz w:val="24"/>
        </w:rPr>
      </w:pPr>
      <w:r>
        <w:rPr>
          <w:position w:val="2"/>
          <w:sz w:val="24"/>
        </w:rPr>
        <w:t>rolling</w:t>
      </w:r>
      <w:r>
        <w:rPr>
          <w:spacing w:val="-4"/>
          <w:position w:val="2"/>
          <w:sz w:val="24"/>
        </w:rPr>
        <w:t xml:space="preserve"> </w:t>
      </w:r>
      <w:r>
        <w:rPr>
          <w:position w:val="2"/>
          <w:sz w:val="24"/>
        </w:rPr>
        <w:t>stock that has</w:t>
      </w:r>
      <w:r>
        <w:rPr>
          <w:spacing w:val="-1"/>
          <w:position w:val="2"/>
          <w:sz w:val="24"/>
        </w:rPr>
        <w:t xml:space="preserve"> </w:t>
      </w:r>
      <w:r>
        <w:rPr>
          <w:position w:val="2"/>
          <w:sz w:val="24"/>
        </w:rPr>
        <w:t>zero direct (tailpipe)</w:t>
      </w:r>
      <w:r>
        <w:rPr>
          <w:spacing w:val="-1"/>
          <w:position w:val="2"/>
          <w:sz w:val="24"/>
        </w:rPr>
        <w:t xml:space="preserve"> </w:t>
      </w:r>
      <w:r>
        <w:rPr>
          <w:position w:val="2"/>
          <w:sz w:val="24"/>
        </w:rPr>
        <w:t>CO</w:t>
      </w:r>
      <w:r>
        <w:rPr>
          <w:sz w:val="16"/>
        </w:rPr>
        <w:t>2</w:t>
      </w:r>
      <w:r>
        <w:rPr>
          <w:spacing w:val="21"/>
          <w:sz w:val="16"/>
        </w:rPr>
        <w:t xml:space="preserve"> </w:t>
      </w:r>
      <w:r>
        <w:rPr>
          <w:position w:val="2"/>
          <w:sz w:val="24"/>
        </w:rPr>
        <w:t>emissions;</w:t>
      </w:r>
    </w:p>
    <w:p w14:paraId="5AC985B4" w14:textId="77777777" w:rsidR="004B799C" w:rsidRDefault="004B799C">
      <w:pPr>
        <w:pStyle w:val="BodyText"/>
        <w:spacing w:before="7"/>
        <w:rPr>
          <w:sz w:val="20"/>
        </w:rPr>
      </w:pPr>
    </w:p>
    <w:p w14:paraId="001B3EC2" w14:textId="77777777" w:rsidR="004B799C" w:rsidRDefault="00CA4AAC">
      <w:pPr>
        <w:pStyle w:val="ListParagraph"/>
        <w:numPr>
          <w:ilvl w:val="1"/>
          <w:numId w:val="26"/>
        </w:numPr>
        <w:tabs>
          <w:tab w:val="left" w:pos="2660"/>
          <w:tab w:val="left" w:pos="2661"/>
        </w:tabs>
        <w:ind w:hanging="570"/>
        <w:rPr>
          <w:sz w:val="24"/>
        </w:rPr>
      </w:pPr>
      <w:r>
        <w:rPr>
          <w:position w:val="2"/>
          <w:sz w:val="24"/>
        </w:rPr>
        <w:t>an</w:t>
      </w:r>
      <w:r>
        <w:rPr>
          <w:spacing w:val="-2"/>
          <w:position w:val="2"/>
          <w:sz w:val="24"/>
        </w:rPr>
        <w:t xml:space="preserve"> </w:t>
      </w:r>
      <w:r>
        <w:rPr>
          <w:position w:val="2"/>
          <w:sz w:val="24"/>
        </w:rPr>
        <w:t>aircraft</w:t>
      </w:r>
      <w:r>
        <w:rPr>
          <w:spacing w:val="-1"/>
          <w:position w:val="2"/>
          <w:sz w:val="24"/>
        </w:rPr>
        <w:t xml:space="preserve"> </w:t>
      </w:r>
      <w:r>
        <w:rPr>
          <w:position w:val="2"/>
          <w:sz w:val="24"/>
        </w:rPr>
        <w:t>that</w:t>
      </w:r>
      <w:r>
        <w:rPr>
          <w:spacing w:val="-1"/>
          <w:position w:val="2"/>
          <w:sz w:val="24"/>
        </w:rPr>
        <w:t xml:space="preserve"> </w:t>
      </w:r>
      <w:r>
        <w:rPr>
          <w:position w:val="2"/>
          <w:sz w:val="24"/>
        </w:rPr>
        <w:t>has</w:t>
      </w:r>
      <w:r>
        <w:rPr>
          <w:spacing w:val="-1"/>
          <w:position w:val="2"/>
          <w:sz w:val="24"/>
        </w:rPr>
        <w:t xml:space="preserve"> </w:t>
      </w:r>
      <w:r>
        <w:rPr>
          <w:position w:val="2"/>
          <w:sz w:val="24"/>
        </w:rPr>
        <w:t>zero</w:t>
      </w:r>
      <w:r>
        <w:rPr>
          <w:spacing w:val="-1"/>
          <w:position w:val="2"/>
          <w:sz w:val="24"/>
        </w:rPr>
        <w:t xml:space="preserve"> </w:t>
      </w:r>
      <w:r>
        <w:rPr>
          <w:position w:val="2"/>
          <w:sz w:val="24"/>
        </w:rPr>
        <w:t>direct</w:t>
      </w:r>
      <w:r>
        <w:rPr>
          <w:spacing w:val="-1"/>
          <w:position w:val="2"/>
          <w:sz w:val="24"/>
        </w:rPr>
        <w:t xml:space="preserve"> </w:t>
      </w:r>
      <w:r>
        <w:rPr>
          <w:position w:val="2"/>
          <w:sz w:val="24"/>
        </w:rPr>
        <w:t>(tailpipe)</w:t>
      </w:r>
      <w:r>
        <w:rPr>
          <w:spacing w:val="-1"/>
          <w:position w:val="2"/>
          <w:sz w:val="24"/>
        </w:rPr>
        <w:t xml:space="preserve"> </w:t>
      </w:r>
      <w:r>
        <w:rPr>
          <w:position w:val="2"/>
          <w:sz w:val="24"/>
        </w:rPr>
        <w:t>CO</w:t>
      </w:r>
      <w:r>
        <w:rPr>
          <w:sz w:val="16"/>
        </w:rPr>
        <w:t>2</w:t>
      </w:r>
      <w:r>
        <w:rPr>
          <w:spacing w:val="20"/>
          <w:sz w:val="16"/>
        </w:rPr>
        <w:t xml:space="preserve"> </w:t>
      </w:r>
      <w:r>
        <w:rPr>
          <w:position w:val="2"/>
          <w:sz w:val="24"/>
        </w:rPr>
        <w:t>emissions.</w:t>
      </w:r>
    </w:p>
    <w:p w14:paraId="30434F53" w14:textId="77777777" w:rsidR="004B799C" w:rsidRDefault="004B799C">
      <w:pPr>
        <w:pStyle w:val="BodyText"/>
        <w:spacing w:before="1"/>
        <w:rPr>
          <w:sz w:val="21"/>
        </w:rPr>
      </w:pPr>
    </w:p>
    <w:p w14:paraId="2146FB7F" w14:textId="77777777" w:rsidR="004B799C" w:rsidRDefault="00CA4AAC">
      <w:pPr>
        <w:ind w:left="1390"/>
        <w:rPr>
          <w:b/>
          <w:sz w:val="19"/>
        </w:rPr>
      </w:pPr>
      <w:bookmarkStart w:id="20" w:name="_bookmark11"/>
      <w:bookmarkEnd w:id="20"/>
      <w:r>
        <w:rPr>
          <w:b/>
          <w:sz w:val="24"/>
        </w:rPr>
        <w:t>3.</w:t>
      </w:r>
      <w:r>
        <w:rPr>
          <w:b/>
          <w:spacing w:val="42"/>
          <w:sz w:val="24"/>
        </w:rPr>
        <w:t xml:space="preserve"> </w:t>
      </w:r>
      <w:r>
        <w:rPr>
          <w:b/>
          <w:sz w:val="24"/>
        </w:rPr>
        <w:t>C</w:t>
      </w:r>
      <w:r>
        <w:rPr>
          <w:b/>
          <w:sz w:val="19"/>
        </w:rPr>
        <w:t>OMPATIBILITY</w:t>
      </w:r>
      <w:r>
        <w:rPr>
          <w:b/>
          <w:spacing w:val="-3"/>
          <w:sz w:val="19"/>
        </w:rPr>
        <w:t xml:space="preserve"> </w:t>
      </w:r>
      <w:r>
        <w:rPr>
          <w:b/>
          <w:sz w:val="19"/>
        </w:rPr>
        <w:t>ASSESSMENT</w:t>
      </w:r>
      <w:r>
        <w:rPr>
          <w:b/>
          <w:spacing w:val="-2"/>
          <w:sz w:val="19"/>
        </w:rPr>
        <w:t xml:space="preserve"> </w:t>
      </w:r>
      <w:r>
        <w:rPr>
          <w:b/>
          <w:sz w:val="19"/>
        </w:rPr>
        <w:t>UNDER</w:t>
      </w:r>
      <w:r>
        <w:rPr>
          <w:b/>
          <w:spacing w:val="-2"/>
          <w:sz w:val="19"/>
        </w:rPr>
        <w:t xml:space="preserve"> </w:t>
      </w:r>
      <w:r>
        <w:rPr>
          <w:b/>
          <w:sz w:val="19"/>
        </w:rPr>
        <w:t>ARTICLE</w:t>
      </w:r>
      <w:r>
        <w:rPr>
          <w:b/>
          <w:spacing w:val="1"/>
          <w:sz w:val="19"/>
        </w:rPr>
        <w:t xml:space="preserve"> </w:t>
      </w:r>
      <w:r>
        <w:rPr>
          <w:b/>
          <w:sz w:val="24"/>
        </w:rPr>
        <w:t>107(3),</w:t>
      </w:r>
      <w:r>
        <w:rPr>
          <w:b/>
          <w:spacing w:val="-14"/>
          <w:sz w:val="24"/>
        </w:rPr>
        <w:t xml:space="preserve"> </w:t>
      </w:r>
      <w:r>
        <w:rPr>
          <w:b/>
          <w:sz w:val="19"/>
        </w:rPr>
        <w:t>POINT</w:t>
      </w:r>
      <w:r>
        <w:rPr>
          <w:b/>
          <w:spacing w:val="-1"/>
          <w:sz w:val="19"/>
        </w:rPr>
        <w:t xml:space="preserve"> </w:t>
      </w:r>
      <w:r>
        <w:rPr>
          <w:b/>
          <w:sz w:val="24"/>
        </w:rPr>
        <w:t>(</w:t>
      </w:r>
      <w:r>
        <w:rPr>
          <w:b/>
          <w:sz w:val="19"/>
        </w:rPr>
        <w:t>C</w:t>
      </w:r>
      <w:r>
        <w:rPr>
          <w:b/>
          <w:sz w:val="24"/>
        </w:rPr>
        <w:t>),</w:t>
      </w:r>
      <w:r>
        <w:rPr>
          <w:b/>
          <w:spacing w:val="-15"/>
          <w:sz w:val="24"/>
        </w:rPr>
        <w:t xml:space="preserve"> </w:t>
      </w:r>
      <w:r>
        <w:rPr>
          <w:b/>
          <w:sz w:val="19"/>
        </w:rPr>
        <w:t>OF</w:t>
      </w:r>
      <w:r>
        <w:rPr>
          <w:b/>
          <w:spacing w:val="-2"/>
          <w:sz w:val="19"/>
        </w:rPr>
        <w:t xml:space="preserve"> </w:t>
      </w:r>
      <w:r>
        <w:rPr>
          <w:b/>
          <w:sz w:val="19"/>
        </w:rPr>
        <w:t>THE</w:t>
      </w:r>
      <w:r>
        <w:rPr>
          <w:b/>
          <w:spacing w:val="-1"/>
          <w:sz w:val="19"/>
        </w:rPr>
        <w:t xml:space="preserve"> </w:t>
      </w:r>
      <w:r>
        <w:rPr>
          <w:b/>
          <w:sz w:val="24"/>
        </w:rPr>
        <w:t>T</w:t>
      </w:r>
      <w:r>
        <w:rPr>
          <w:b/>
          <w:sz w:val="19"/>
        </w:rPr>
        <w:t>REATY</w:t>
      </w:r>
    </w:p>
    <w:p w14:paraId="3B2AFEEB" w14:textId="77777777" w:rsidR="004B799C" w:rsidRDefault="004B799C">
      <w:pPr>
        <w:pStyle w:val="BodyText"/>
        <w:spacing w:before="5"/>
        <w:rPr>
          <w:b/>
          <w:sz w:val="20"/>
        </w:rPr>
      </w:pPr>
    </w:p>
    <w:p w14:paraId="7B8257A8" w14:textId="77777777" w:rsidR="004B799C" w:rsidRDefault="00CA4AAC">
      <w:pPr>
        <w:pStyle w:val="ListParagraph"/>
        <w:numPr>
          <w:ilvl w:val="0"/>
          <w:numId w:val="28"/>
        </w:numPr>
        <w:tabs>
          <w:tab w:val="left" w:pos="1559"/>
        </w:tabs>
        <w:spacing w:before="1"/>
        <w:ind w:left="1558" w:right="951" w:hanging="600"/>
        <w:jc w:val="both"/>
        <w:rPr>
          <w:sz w:val="24"/>
        </w:rPr>
      </w:pPr>
      <w:r>
        <w:rPr>
          <w:sz w:val="24"/>
        </w:rPr>
        <w:t>These guidelines provide the compatibility criteria for aid measures for climate and</w:t>
      </w:r>
      <w:r>
        <w:rPr>
          <w:spacing w:val="1"/>
          <w:sz w:val="24"/>
        </w:rPr>
        <w:t xml:space="preserve"> </w:t>
      </w:r>
      <w:r>
        <w:rPr>
          <w:sz w:val="24"/>
        </w:rPr>
        <w:t>environmental protection and energy objectives under Article 107(3), point (c), of the</w:t>
      </w:r>
      <w:r>
        <w:rPr>
          <w:spacing w:val="1"/>
          <w:sz w:val="24"/>
        </w:rPr>
        <w:t xml:space="preserve"> </w:t>
      </w:r>
      <w:r>
        <w:rPr>
          <w:sz w:val="24"/>
        </w:rPr>
        <w:t>Treaty</w:t>
      </w:r>
      <w:r>
        <w:rPr>
          <w:spacing w:val="-6"/>
          <w:sz w:val="24"/>
        </w:rPr>
        <w:t xml:space="preserve"> </w:t>
      </w:r>
      <w:r>
        <w:rPr>
          <w:sz w:val="24"/>
        </w:rPr>
        <w:t>which</w:t>
      </w:r>
      <w:r>
        <w:rPr>
          <w:spacing w:val="1"/>
          <w:sz w:val="24"/>
        </w:rPr>
        <w:t xml:space="preserve"> </w:t>
      </w:r>
      <w:r>
        <w:rPr>
          <w:sz w:val="24"/>
        </w:rPr>
        <w:t>are</w:t>
      </w:r>
      <w:r>
        <w:rPr>
          <w:spacing w:val="-3"/>
          <w:sz w:val="24"/>
        </w:rPr>
        <w:t xml:space="preserve"> </w:t>
      </w:r>
      <w:r>
        <w:rPr>
          <w:sz w:val="24"/>
        </w:rPr>
        <w:t>subject</w:t>
      </w:r>
      <w:r>
        <w:rPr>
          <w:spacing w:val="1"/>
          <w:sz w:val="24"/>
        </w:rPr>
        <w:t xml:space="preserve"> </w:t>
      </w:r>
      <w:r>
        <w:rPr>
          <w:sz w:val="24"/>
        </w:rPr>
        <w:t>to</w:t>
      </w:r>
      <w:r>
        <w:rPr>
          <w:spacing w:val="-1"/>
          <w:sz w:val="24"/>
        </w:rPr>
        <w:t xml:space="preserve"> </w:t>
      </w:r>
      <w:r>
        <w:rPr>
          <w:sz w:val="24"/>
        </w:rPr>
        <w:t>the</w:t>
      </w:r>
      <w:r>
        <w:rPr>
          <w:spacing w:val="-2"/>
          <w:sz w:val="24"/>
        </w:rPr>
        <w:t xml:space="preserve"> </w:t>
      </w:r>
      <w:r>
        <w:rPr>
          <w:sz w:val="24"/>
        </w:rPr>
        <w:t>notification</w:t>
      </w:r>
      <w:r>
        <w:rPr>
          <w:spacing w:val="1"/>
          <w:sz w:val="24"/>
        </w:rPr>
        <w:t xml:space="preserve"> </w:t>
      </w:r>
      <w:r>
        <w:rPr>
          <w:sz w:val="24"/>
        </w:rPr>
        <w:t>requirement</w:t>
      </w:r>
      <w:r>
        <w:rPr>
          <w:spacing w:val="-1"/>
          <w:sz w:val="24"/>
        </w:rPr>
        <w:t xml:space="preserve"> </w:t>
      </w:r>
      <w:r>
        <w:rPr>
          <w:sz w:val="24"/>
        </w:rPr>
        <w:t>in Article</w:t>
      </w:r>
      <w:r>
        <w:rPr>
          <w:spacing w:val="-1"/>
          <w:sz w:val="24"/>
        </w:rPr>
        <w:t xml:space="preserve"> </w:t>
      </w:r>
      <w:r>
        <w:rPr>
          <w:sz w:val="24"/>
        </w:rPr>
        <w:t>108(3)</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Treaty.</w:t>
      </w:r>
    </w:p>
    <w:p w14:paraId="5269C383" w14:textId="77777777" w:rsidR="004B799C" w:rsidRDefault="004B799C">
      <w:pPr>
        <w:pStyle w:val="BodyText"/>
        <w:spacing w:before="10"/>
        <w:rPr>
          <w:sz w:val="20"/>
        </w:rPr>
      </w:pPr>
    </w:p>
    <w:p w14:paraId="3E7E5F9E" w14:textId="77777777" w:rsidR="004B799C" w:rsidRDefault="00CA4AAC">
      <w:pPr>
        <w:pStyle w:val="ListParagraph"/>
        <w:numPr>
          <w:ilvl w:val="0"/>
          <w:numId w:val="28"/>
        </w:numPr>
        <w:tabs>
          <w:tab w:val="left" w:pos="1559"/>
        </w:tabs>
        <w:ind w:left="1558" w:right="956" w:hanging="600"/>
        <w:jc w:val="both"/>
        <w:rPr>
          <w:sz w:val="24"/>
        </w:rPr>
      </w:pPr>
      <w:r>
        <w:rPr>
          <w:sz w:val="24"/>
        </w:rPr>
        <w:t>On the basis of Article 107(3), point (c), of the Treaty, the Commission may consider</w:t>
      </w:r>
      <w:r>
        <w:rPr>
          <w:spacing w:val="1"/>
          <w:sz w:val="24"/>
        </w:rPr>
        <w:t xml:space="preserve"> </w:t>
      </w:r>
      <w:r>
        <w:rPr>
          <w:sz w:val="24"/>
        </w:rPr>
        <w:t>compatible with the internal market State aid to facilitate the development of certain</w:t>
      </w:r>
      <w:r>
        <w:rPr>
          <w:spacing w:val="1"/>
          <w:sz w:val="24"/>
        </w:rPr>
        <w:t xml:space="preserve"> </w:t>
      </w:r>
      <w:r>
        <w:rPr>
          <w:sz w:val="24"/>
        </w:rPr>
        <w:t>economic activities within the Union (positive condition), where such aid does not</w:t>
      </w:r>
      <w:r>
        <w:rPr>
          <w:spacing w:val="1"/>
          <w:sz w:val="24"/>
        </w:rPr>
        <w:t xml:space="preserve"> </w:t>
      </w:r>
      <w:r>
        <w:rPr>
          <w:sz w:val="24"/>
        </w:rPr>
        <w:t>adversely</w:t>
      </w:r>
      <w:r>
        <w:rPr>
          <w:spacing w:val="1"/>
          <w:sz w:val="24"/>
        </w:rPr>
        <w:t xml:space="preserve"> </w:t>
      </w:r>
      <w:r>
        <w:rPr>
          <w:sz w:val="24"/>
        </w:rPr>
        <w:t>affect</w:t>
      </w:r>
      <w:r>
        <w:rPr>
          <w:spacing w:val="1"/>
          <w:sz w:val="24"/>
        </w:rPr>
        <w:t xml:space="preserve"> </w:t>
      </w:r>
      <w:r>
        <w:rPr>
          <w:sz w:val="24"/>
        </w:rPr>
        <w:t>trading</w:t>
      </w:r>
      <w:r>
        <w:rPr>
          <w:spacing w:val="1"/>
          <w:sz w:val="24"/>
        </w:rPr>
        <w:t xml:space="preserve"> </w:t>
      </w:r>
      <w:r>
        <w:rPr>
          <w:sz w:val="24"/>
        </w:rPr>
        <w:t>conditions</w:t>
      </w:r>
      <w:r>
        <w:rPr>
          <w:spacing w:val="1"/>
          <w:sz w:val="24"/>
        </w:rPr>
        <w:t xml:space="preserve"> </w:t>
      </w:r>
      <w:r>
        <w:rPr>
          <w:sz w:val="24"/>
        </w:rPr>
        <w:t>to</w:t>
      </w:r>
      <w:r>
        <w:rPr>
          <w:spacing w:val="1"/>
          <w:sz w:val="24"/>
        </w:rPr>
        <w:t xml:space="preserve"> </w:t>
      </w:r>
      <w:r>
        <w:rPr>
          <w:sz w:val="24"/>
        </w:rPr>
        <w:t>an</w:t>
      </w:r>
      <w:r>
        <w:rPr>
          <w:spacing w:val="1"/>
          <w:sz w:val="24"/>
        </w:rPr>
        <w:t xml:space="preserve"> </w:t>
      </w:r>
      <w:r>
        <w:rPr>
          <w:sz w:val="24"/>
        </w:rPr>
        <w:t>extent</w:t>
      </w:r>
      <w:r>
        <w:rPr>
          <w:spacing w:val="1"/>
          <w:sz w:val="24"/>
        </w:rPr>
        <w:t xml:space="preserve"> </w:t>
      </w:r>
      <w:r>
        <w:rPr>
          <w:sz w:val="24"/>
        </w:rPr>
        <w:t>contrary</w:t>
      </w:r>
      <w:r>
        <w:rPr>
          <w:spacing w:val="1"/>
          <w:sz w:val="24"/>
        </w:rPr>
        <w:t xml:space="preserve"> </w:t>
      </w:r>
      <w:r>
        <w:rPr>
          <w:sz w:val="24"/>
        </w:rPr>
        <w:t>to</w:t>
      </w:r>
      <w:r>
        <w:rPr>
          <w:spacing w:val="1"/>
          <w:sz w:val="24"/>
        </w:rPr>
        <w:t xml:space="preserve"> </w:t>
      </w:r>
      <w:r>
        <w:rPr>
          <w:sz w:val="24"/>
        </w:rPr>
        <w:t>the</w:t>
      </w:r>
      <w:r>
        <w:rPr>
          <w:spacing w:val="1"/>
          <w:sz w:val="24"/>
        </w:rPr>
        <w:t xml:space="preserve"> </w:t>
      </w:r>
      <w:r>
        <w:rPr>
          <w:sz w:val="24"/>
        </w:rPr>
        <w:t>common</w:t>
      </w:r>
      <w:r>
        <w:rPr>
          <w:spacing w:val="1"/>
          <w:sz w:val="24"/>
        </w:rPr>
        <w:t xml:space="preserve"> </w:t>
      </w:r>
      <w:r>
        <w:rPr>
          <w:sz w:val="24"/>
        </w:rPr>
        <w:t>interest</w:t>
      </w:r>
      <w:r>
        <w:rPr>
          <w:spacing w:val="1"/>
          <w:sz w:val="24"/>
        </w:rPr>
        <w:t xml:space="preserve"> </w:t>
      </w:r>
      <w:r>
        <w:rPr>
          <w:sz w:val="24"/>
        </w:rPr>
        <w:t>(negative</w:t>
      </w:r>
      <w:r>
        <w:rPr>
          <w:spacing w:val="-2"/>
          <w:sz w:val="24"/>
        </w:rPr>
        <w:t xml:space="preserve"> </w:t>
      </w:r>
      <w:r>
        <w:rPr>
          <w:sz w:val="24"/>
        </w:rPr>
        <w:t>condition).</w:t>
      </w:r>
    </w:p>
    <w:p w14:paraId="112700E0" w14:textId="77777777" w:rsidR="004B799C" w:rsidRDefault="004B799C">
      <w:pPr>
        <w:pStyle w:val="BodyText"/>
        <w:spacing w:before="10"/>
        <w:rPr>
          <w:sz w:val="20"/>
        </w:rPr>
      </w:pPr>
    </w:p>
    <w:p w14:paraId="20594800" w14:textId="77777777" w:rsidR="004B799C" w:rsidRDefault="00CA4AAC">
      <w:pPr>
        <w:pStyle w:val="ListParagraph"/>
        <w:numPr>
          <w:ilvl w:val="0"/>
          <w:numId w:val="28"/>
        </w:numPr>
        <w:tabs>
          <w:tab w:val="left" w:pos="1559"/>
        </w:tabs>
        <w:ind w:left="1558" w:right="956" w:hanging="600"/>
        <w:jc w:val="both"/>
        <w:rPr>
          <w:sz w:val="24"/>
        </w:rPr>
      </w:pPr>
      <w:r>
        <w:rPr>
          <w:sz w:val="24"/>
        </w:rPr>
        <w:t>For the aid referred to in point 20, the Commission will assess whether</w:t>
      </w:r>
      <w:r>
        <w:rPr>
          <w:spacing w:val="1"/>
          <w:sz w:val="24"/>
        </w:rPr>
        <w:t xml:space="preserve"> </w:t>
      </w:r>
      <w:r>
        <w:rPr>
          <w:sz w:val="24"/>
        </w:rPr>
        <w:t>it can be</w:t>
      </w:r>
      <w:r>
        <w:rPr>
          <w:spacing w:val="1"/>
          <w:sz w:val="24"/>
        </w:rPr>
        <w:t xml:space="preserve"> </w:t>
      </w:r>
      <w:r>
        <w:rPr>
          <w:sz w:val="24"/>
        </w:rPr>
        <w:t>considered</w:t>
      </w:r>
      <w:r>
        <w:rPr>
          <w:spacing w:val="1"/>
          <w:sz w:val="24"/>
        </w:rPr>
        <w:t xml:space="preserve"> </w:t>
      </w:r>
      <w:r>
        <w:rPr>
          <w:sz w:val="24"/>
        </w:rPr>
        <w:t>compatible</w:t>
      </w:r>
      <w:r>
        <w:rPr>
          <w:spacing w:val="-1"/>
          <w:sz w:val="24"/>
        </w:rPr>
        <w:t xml:space="preserve"> </w:t>
      </w:r>
      <w:r>
        <w:rPr>
          <w:sz w:val="24"/>
        </w:rPr>
        <w:t>with the</w:t>
      </w:r>
      <w:r>
        <w:rPr>
          <w:spacing w:val="-1"/>
          <w:sz w:val="24"/>
        </w:rPr>
        <w:t xml:space="preserve"> </w:t>
      </w:r>
      <w:r>
        <w:rPr>
          <w:sz w:val="24"/>
        </w:rPr>
        <w:t>internal market by</w:t>
      </w:r>
      <w:r>
        <w:rPr>
          <w:spacing w:val="-4"/>
          <w:sz w:val="24"/>
        </w:rPr>
        <w:t xml:space="preserve"> </w:t>
      </w:r>
      <w:r>
        <w:rPr>
          <w:sz w:val="24"/>
        </w:rPr>
        <w:t>analysing</w:t>
      </w:r>
      <w:r>
        <w:rPr>
          <w:spacing w:val="-3"/>
          <w:sz w:val="24"/>
        </w:rPr>
        <w:t xml:space="preserve"> </w:t>
      </w:r>
      <w:r>
        <w:rPr>
          <w:sz w:val="24"/>
        </w:rPr>
        <w:t>the</w:t>
      </w:r>
      <w:r>
        <w:rPr>
          <w:spacing w:val="1"/>
          <w:sz w:val="24"/>
        </w:rPr>
        <w:t xml:space="preserve"> </w:t>
      </w:r>
      <w:r>
        <w:rPr>
          <w:sz w:val="24"/>
        </w:rPr>
        <w:t>following</w:t>
      </w:r>
      <w:r>
        <w:rPr>
          <w:spacing w:val="-1"/>
          <w:sz w:val="24"/>
        </w:rPr>
        <w:t xml:space="preserve"> </w:t>
      </w:r>
      <w:r>
        <w:rPr>
          <w:sz w:val="24"/>
        </w:rPr>
        <w:t>aspects;</w:t>
      </w:r>
    </w:p>
    <w:p w14:paraId="1C2BEB70" w14:textId="77777777" w:rsidR="004B799C" w:rsidRDefault="004B799C">
      <w:pPr>
        <w:pStyle w:val="BodyText"/>
        <w:spacing w:before="10"/>
        <w:rPr>
          <w:sz w:val="20"/>
        </w:rPr>
      </w:pPr>
    </w:p>
    <w:p w14:paraId="5BF3ED72" w14:textId="77777777" w:rsidR="004B799C" w:rsidRDefault="00CA4AAC">
      <w:pPr>
        <w:pStyle w:val="ListParagraph"/>
        <w:numPr>
          <w:ilvl w:val="1"/>
          <w:numId w:val="28"/>
        </w:numPr>
        <w:tabs>
          <w:tab w:val="left" w:pos="2092"/>
        </w:tabs>
        <w:spacing w:before="1"/>
        <w:ind w:right="960"/>
        <w:jc w:val="both"/>
        <w:rPr>
          <w:sz w:val="24"/>
        </w:rPr>
      </w:pPr>
      <w:r>
        <w:rPr>
          <w:sz w:val="24"/>
        </w:rPr>
        <w:t xml:space="preserve">As regards the first (positive) condition, </w:t>
      </w:r>
      <w:r>
        <w:rPr>
          <w:b/>
          <w:sz w:val="24"/>
        </w:rPr>
        <w:t>environmental protection and energy</w:t>
      </w:r>
      <w:r>
        <w:rPr>
          <w:b/>
          <w:spacing w:val="1"/>
          <w:sz w:val="24"/>
        </w:rPr>
        <w:t xml:space="preserve"> </w:t>
      </w:r>
      <w:r>
        <w:rPr>
          <w:b/>
          <w:sz w:val="24"/>
        </w:rPr>
        <w:t>aid facilitates</w:t>
      </w:r>
      <w:r>
        <w:rPr>
          <w:b/>
          <w:spacing w:val="1"/>
          <w:sz w:val="24"/>
        </w:rPr>
        <w:t xml:space="preserve"> </w:t>
      </w:r>
      <w:r>
        <w:rPr>
          <w:b/>
          <w:sz w:val="24"/>
        </w:rPr>
        <w:t>the</w:t>
      </w:r>
      <w:r>
        <w:rPr>
          <w:b/>
          <w:spacing w:val="-1"/>
          <w:sz w:val="24"/>
        </w:rPr>
        <w:t xml:space="preserve"> </w:t>
      </w:r>
      <w:r>
        <w:rPr>
          <w:b/>
          <w:sz w:val="24"/>
        </w:rPr>
        <w:t>development</w:t>
      </w:r>
      <w:r>
        <w:rPr>
          <w:b/>
          <w:spacing w:val="-1"/>
          <w:sz w:val="24"/>
        </w:rPr>
        <w:t xml:space="preserve"> </w:t>
      </w:r>
      <w:r>
        <w:rPr>
          <w:b/>
          <w:sz w:val="24"/>
        </w:rPr>
        <w:t>of an economic</w:t>
      </w:r>
      <w:r>
        <w:rPr>
          <w:b/>
          <w:spacing w:val="1"/>
          <w:sz w:val="24"/>
        </w:rPr>
        <w:t xml:space="preserve"> </w:t>
      </w:r>
      <w:r>
        <w:rPr>
          <w:b/>
          <w:sz w:val="24"/>
        </w:rPr>
        <w:t>activity</w:t>
      </w:r>
      <w:r>
        <w:rPr>
          <w:sz w:val="24"/>
        </w:rPr>
        <w:t>:</w:t>
      </w:r>
    </w:p>
    <w:p w14:paraId="37E90C60" w14:textId="77777777" w:rsidR="004B799C" w:rsidRDefault="004B799C">
      <w:pPr>
        <w:pStyle w:val="BodyText"/>
        <w:spacing w:before="9"/>
        <w:rPr>
          <w:sz w:val="20"/>
        </w:rPr>
      </w:pPr>
    </w:p>
    <w:p w14:paraId="028C902D" w14:textId="77777777" w:rsidR="004B799C" w:rsidRDefault="00CA4AAC">
      <w:pPr>
        <w:pStyle w:val="ListParagraph"/>
        <w:numPr>
          <w:ilvl w:val="2"/>
          <w:numId w:val="28"/>
        </w:numPr>
        <w:tabs>
          <w:tab w:val="left" w:pos="2943"/>
          <w:tab w:val="left" w:pos="2944"/>
        </w:tabs>
        <w:spacing w:before="1"/>
        <w:ind w:right="1246"/>
        <w:rPr>
          <w:sz w:val="24"/>
        </w:rPr>
      </w:pPr>
      <w:r>
        <w:rPr>
          <w:sz w:val="24"/>
        </w:rPr>
        <w:t>identification of the economic activity which is being facilitated by the</w:t>
      </w:r>
      <w:r>
        <w:rPr>
          <w:spacing w:val="-57"/>
          <w:sz w:val="24"/>
        </w:rPr>
        <w:t xml:space="preserve"> </w:t>
      </w:r>
      <w:r>
        <w:rPr>
          <w:sz w:val="24"/>
        </w:rPr>
        <w:t>measure, its positive effects for the society at large and, where</w:t>
      </w:r>
      <w:r>
        <w:rPr>
          <w:spacing w:val="1"/>
          <w:sz w:val="24"/>
        </w:rPr>
        <w:t xml:space="preserve"> </w:t>
      </w:r>
      <w:r>
        <w:rPr>
          <w:sz w:val="24"/>
        </w:rPr>
        <w:t>applicable, its relevance for specific policies of the Union (see Section</w:t>
      </w:r>
      <w:r>
        <w:rPr>
          <w:spacing w:val="-57"/>
          <w:sz w:val="24"/>
        </w:rPr>
        <w:t xml:space="preserve"> </w:t>
      </w:r>
      <w:r>
        <w:rPr>
          <w:sz w:val="24"/>
        </w:rPr>
        <w:t>3.1.1);</w:t>
      </w:r>
    </w:p>
    <w:p w14:paraId="6583C4E5" w14:textId="77777777" w:rsidR="004B799C" w:rsidRDefault="004B799C">
      <w:pPr>
        <w:pStyle w:val="BodyText"/>
        <w:spacing w:before="10"/>
        <w:rPr>
          <w:sz w:val="20"/>
        </w:rPr>
      </w:pPr>
    </w:p>
    <w:p w14:paraId="0B256807" w14:textId="77777777" w:rsidR="004B799C" w:rsidRDefault="00CA4AAC">
      <w:pPr>
        <w:pStyle w:val="ListParagraph"/>
        <w:numPr>
          <w:ilvl w:val="2"/>
          <w:numId w:val="28"/>
        </w:numPr>
        <w:tabs>
          <w:tab w:val="left" w:pos="2943"/>
          <w:tab w:val="left" w:pos="2944"/>
        </w:tabs>
        <w:rPr>
          <w:sz w:val="24"/>
        </w:rPr>
      </w:pPr>
      <w:r>
        <w:rPr>
          <w:sz w:val="24"/>
        </w:rPr>
        <w:t>incentive</w:t>
      </w:r>
      <w:r>
        <w:rPr>
          <w:spacing w:val="-2"/>
          <w:sz w:val="24"/>
        </w:rPr>
        <w:t xml:space="preserve"> </w:t>
      </w:r>
      <w:r>
        <w:rPr>
          <w:sz w:val="24"/>
        </w:rPr>
        <w:t>effect</w:t>
      </w:r>
      <w:r>
        <w:rPr>
          <w:spacing w:val="-1"/>
          <w:sz w:val="24"/>
        </w:rPr>
        <w:t xml:space="preserve"> </w:t>
      </w:r>
      <w:r>
        <w:rPr>
          <w:sz w:val="24"/>
        </w:rPr>
        <w:t>of</w:t>
      </w:r>
      <w:r>
        <w:rPr>
          <w:spacing w:val="-1"/>
          <w:sz w:val="24"/>
        </w:rPr>
        <w:t xml:space="preserve"> </w:t>
      </w:r>
      <w:r>
        <w:rPr>
          <w:sz w:val="24"/>
        </w:rPr>
        <w:t>the</w:t>
      </w:r>
      <w:r>
        <w:rPr>
          <w:spacing w:val="-2"/>
          <w:sz w:val="24"/>
        </w:rPr>
        <w:t xml:space="preserve"> </w:t>
      </w:r>
      <w:r>
        <w:rPr>
          <w:sz w:val="24"/>
        </w:rPr>
        <w:t>aid</w:t>
      </w:r>
      <w:r>
        <w:rPr>
          <w:spacing w:val="1"/>
          <w:sz w:val="24"/>
        </w:rPr>
        <w:t xml:space="preserve"> </w:t>
      </w:r>
      <w:r>
        <w:rPr>
          <w:sz w:val="24"/>
        </w:rPr>
        <w:t>(see</w:t>
      </w:r>
      <w:r>
        <w:rPr>
          <w:spacing w:val="-2"/>
          <w:sz w:val="24"/>
        </w:rPr>
        <w:t xml:space="preserve"> </w:t>
      </w:r>
      <w:r>
        <w:rPr>
          <w:sz w:val="24"/>
        </w:rPr>
        <w:t>Section</w:t>
      </w:r>
      <w:r>
        <w:rPr>
          <w:spacing w:val="-1"/>
          <w:sz w:val="24"/>
        </w:rPr>
        <w:t xml:space="preserve"> </w:t>
      </w:r>
      <w:r>
        <w:rPr>
          <w:sz w:val="24"/>
        </w:rPr>
        <w:t>3.1.2); and</w:t>
      </w:r>
    </w:p>
    <w:p w14:paraId="35148F10" w14:textId="77777777" w:rsidR="004B799C" w:rsidRDefault="004B799C">
      <w:pPr>
        <w:pStyle w:val="BodyText"/>
        <w:spacing w:before="10"/>
        <w:rPr>
          <w:sz w:val="20"/>
        </w:rPr>
      </w:pPr>
    </w:p>
    <w:p w14:paraId="70C12D54" w14:textId="77777777" w:rsidR="004B799C" w:rsidRDefault="00CA4AAC">
      <w:pPr>
        <w:pStyle w:val="ListParagraph"/>
        <w:numPr>
          <w:ilvl w:val="2"/>
          <w:numId w:val="28"/>
        </w:numPr>
        <w:tabs>
          <w:tab w:val="left" w:pos="3003"/>
          <w:tab w:val="left" w:pos="3004"/>
        </w:tabs>
        <w:ind w:right="954"/>
        <w:rPr>
          <w:sz w:val="24"/>
        </w:rPr>
      </w:pPr>
      <w:r>
        <w:tab/>
      </w:r>
      <w:r>
        <w:rPr>
          <w:sz w:val="24"/>
        </w:rPr>
        <w:t>absence</w:t>
      </w:r>
      <w:r>
        <w:rPr>
          <w:spacing w:val="24"/>
          <w:sz w:val="24"/>
        </w:rPr>
        <w:t xml:space="preserve"> </w:t>
      </w:r>
      <w:r>
        <w:rPr>
          <w:sz w:val="24"/>
        </w:rPr>
        <w:t>of</w:t>
      </w:r>
      <w:r>
        <w:rPr>
          <w:spacing w:val="26"/>
          <w:sz w:val="24"/>
        </w:rPr>
        <w:t xml:space="preserve"> </w:t>
      </w:r>
      <w:r>
        <w:rPr>
          <w:sz w:val="24"/>
        </w:rPr>
        <w:t>breach</w:t>
      </w:r>
      <w:r>
        <w:rPr>
          <w:spacing w:val="25"/>
          <w:sz w:val="24"/>
        </w:rPr>
        <w:t xml:space="preserve"> </w:t>
      </w:r>
      <w:r>
        <w:rPr>
          <w:sz w:val="24"/>
        </w:rPr>
        <w:t>of</w:t>
      </w:r>
      <w:r>
        <w:rPr>
          <w:spacing w:val="27"/>
          <w:sz w:val="24"/>
        </w:rPr>
        <w:t xml:space="preserve"> </w:t>
      </w:r>
      <w:r>
        <w:rPr>
          <w:sz w:val="24"/>
        </w:rPr>
        <w:t>any</w:t>
      </w:r>
      <w:r>
        <w:rPr>
          <w:spacing w:val="23"/>
          <w:sz w:val="24"/>
        </w:rPr>
        <w:t xml:space="preserve"> </w:t>
      </w:r>
      <w:r>
        <w:rPr>
          <w:sz w:val="24"/>
        </w:rPr>
        <w:t>relevant</w:t>
      </w:r>
      <w:r>
        <w:rPr>
          <w:spacing w:val="25"/>
          <w:sz w:val="24"/>
        </w:rPr>
        <w:t xml:space="preserve"> </w:t>
      </w:r>
      <w:r>
        <w:rPr>
          <w:sz w:val="24"/>
        </w:rPr>
        <w:t>provision</w:t>
      </w:r>
      <w:r>
        <w:rPr>
          <w:spacing w:val="26"/>
          <w:sz w:val="24"/>
        </w:rPr>
        <w:t xml:space="preserve"> </w:t>
      </w:r>
      <w:r>
        <w:rPr>
          <w:sz w:val="24"/>
        </w:rPr>
        <w:t>of</w:t>
      </w:r>
      <w:r>
        <w:rPr>
          <w:spacing w:val="27"/>
          <w:sz w:val="24"/>
        </w:rPr>
        <w:t xml:space="preserve"> </w:t>
      </w:r>
      <w:r>
        <w:rPr>
          <w:sz w:val="24"/>
        </w:rPr>
        <w:t>Union</w:t>
      </w:r>
      <w:r>
        <w:rPr>
          <w:spacing w:val="25"/>
          <w:sz w:val="24"/>
        </w:rPr>
        <w:t xml:space="preserve"> </w:t>
      </w:r>
      <w:r>
        <w:rPr>
          <w:sz w:val="24"/>
        </w:rPr>
        <w:t>law</w:t>
      </w:r>
      <w:r>
        <w:rPr>
          <w:spacing w:val="25"/>
          <w:sz w:val="24"/>
        </w:rPr>
        <w:t xml:space="preserve"> </w:t>
      </w:r>
      <w:r>
        <w:rPr>
          <w:sz w:val="24"/>
        </w:rPr>
        <w:t>(see</w:t>
      </w:r>
      <w:r>
        <w:rPr>
          <w:spacing w:val="24"/>
          <w:sz w:val="24"/>
        </w:rPr>
        <w:t xml:space="preserve"> </w:t>
      </w:r>
      <w:r>
        <w:rPr>
          <w:sz w:val="24"/>
        </w:rPr>
        <w:t>Section</w:t>
      </w:r>
      <w:r>
        <w:rPr>
          <w:spacing w:val="-57"/>
          <w:sz w:val="24"/>
        </w:rPr>
        <w:t xml:space="preserve"> </w:t>
      </w:r>
      <w:r>
        <w:rPr>
          <w:sz w:val="24"/>
        </w:rPr>
        <w:t>3.1.3).</w:t>
      </w:r>
    </w:p>
    <w:p w14:paraId="3DF4EB86" w14:textId="77777777" w:rsidR="004B799C" w:rsidRDefault="004B799C">
      <w:pPr>
        <w:pStyle w:val="BodyText"/>
        <w:spacing w:before="10"/>
        <w:rPr>
          <w:sz w:val="20"/>
        </w:rPr>
      </w:pPr>
    </w:p>
    <w:p w14:paraId="77FC3ED4" w14:textId="77777777" w:rsidR="004B799C" w:rsidRDefault="00CA4AAC">
      <w:pPr>
        <w:pStyle w:val="ListParagraph"/>
        <w:numPr>
          <w:ilvl w:val="1"/>
          <w:numId w:val="28"/>
        </w:numPr>
        <w:tabs>
          <w:tab w:val="left" w:pos="2092"/>
        </w:tabs>
        <w:ind w:right="955"/>
        <w:jc w:val="both"/>
        <w:rPr>
          <w:sz w:val="24"/>
        </w:rPr>
      </w:pPr>
      <w:r>
        <w:rPr>
          <w:sz w:val="24"/>
        </w:rPr>
        <w:t>As</w:t>
      </w:r>
      <w:r>
        <w:rPr>
          <w:spacing w:val="1"/>
          <w:sz w:val="24"/>
        </w:rPr>
        <w:t xml:space="preserve"> </w:t>
      </w:r>
      <w:r>
        <w:rPr>
          <w:sz w:val="24"/>
        </w:rPr>
        <w:t>regards</w:t>
      </w:r>
      <w:r>
        <w:rPr>
          <w:spacing w:val="1"/>
          <w:sz w:val="24"/>
        </w:rPr>
        <w:t xml:space="preserve"> </w:t>
      </w:r>
      <w:r>
        <w:rPr>
          <w:sz w:val="24"/>
        </w:rPr>
        <w:t>the</w:t>
      </w:r>
      <w:r>
        <w:rPr>
          <w:spacing w:val="1"/>
          <w:sz w:val="24"/>
        </w:rPr>
        <w:t xml:space="preserve"> </w:t>
      </w:r>
      <w:r>
        <w:rPr>
          <w:sz w:val="24"/>
        </w:rPr>
        <w:t>second</w:t>
      </w:r>
      <w:r>
        <w:rPr>
          <w:spacing w:val="1"/>
          <w:sz w:val="24"/>
        </w:rPr>
        <w:t xml:space="preserve"> </w:t>
      </w:r>
      <w:r>
        <w:rPr>
          <w:sz w:val="24"/>
        </w:rPr>
        <w:t>(negative)</w:t>
      </w:r>
      <w:r>
        <w:rPr>
          <w:spacing w:val="1"/>
          <w:sz w:val="24"/>
        </w:rPr>
        <w:t xml:space="preserve"> </w:t>
      </w:r>
      <w:r>
        <w:rPr>
          <w:sz w:val="24"/>
        </w:rPr>
        <w:t>condition,</w:t>
      </w:r>
      <w:r>
        <w:rPr>
          <w:spacing w:val="1"/>
          <w:sz w:val="24"/>
        </w:rPr>
        <w:t xml:space="preserve"> </w:t>
      </w:r>
      <w:r>
        <w:rPr>
          <w:b/>
          <w:sz w:val="24"/>
        </w:rPr>
        <w:t>environmental</w:t>
      </w:r>
      <w:r>
        <w:rPr>
          <w:b/>
          <w:spacing w:val="1"/>
          <w:sz w:val="24"/>
        </w:rPr>
        <w:t xml:space="preserve"> </w:t>
      </w:r>
      <w:r>
        <w:rPr>
          <w:b/>
          <w:sz w:val="24"/>
        </w:rPr>
        <w:t>protection</w:t>
      </w:r>
      <w:r>
        <w:rPr>
          <w:b/>
          <w:spacing w:val="1"/>
          <w:sz w:val="24"/>
        </w:rPr>
        <w:t xml:space="preserve"> </w:t>
      </w:r>
      <w:r>
        <w:rPr>
          <w:b/>
          <w:sz w:val="24"/>
        </w:rPr>
        <w:t>and</w:t>
      </w:r>
      <w:r>
        <w:rPr>
          <w:b/>
          <w:spacing w:val="1"/>
          <w:sz w:val="24"/>
        </w:rPr>
        <w:t xml:space="preserve"> </w:t>
      </w:r>
      <w:r>
        <w:rPr>
          <w:b/>
          <w:sz w:val="24"/>
        </w:rPr>
        <w:t>energy aid does not unduly affect trading conditions to an extent contrary to</w:t>
      </w:r>
      <w:r>
        <w:rPr>
          <w:b/>
          <w:spacing w:val="1"/>
          <w:sz w:val="24"/>
        </w:rPr>
        <w:t xml:space="preserve"> </w:t>
      </w:r>
      <w:r>
        <w:rPr>
          <w:b/>
          <w:sz w:val="24"/>
        </w:rPr>
        <w:t>the</w:t>
      </w:r>
      <w:r>
        <w:rPr>
          <w:b/>
          <w:spacing w:val="-2"/>
          <w:sz w:val="24"/>
        </w:rPr>
        <w:t xml:space="preserve"> </w:t>
      </w:r>
      <w:r>
        <w:rPr>
          <w:b/>
          <w:sz w:val="24"/>
        </w:rPr>
        <w:t>common interest</w:t>
      </w:r>
      <w:r>
        <w:rPr>
          <w:sz w:val="24"/>
        </w:rPr>
        <w:t>:</w:t>
      </w:r>
    </w:p>
    <w:p w14:paraId="23035257" w14:textId="77777777" w:rsidR="004B799C" w:rsidRDefault="004B799C">
      <w:pPr>
        <w:pStyle w:val="BodyText"/>
        <w:spacing w:before="10"/>
        <w:rPr>
          <w:sz w:val="20"/>
        </w:rPr>
      </w:pPr>
    </w:p>
    <w:p w14:paraId="517A88E1" w14:textId="77777777" w:rsidR="004B799C" w:rsidRDefault="00CA4AAC">
      <w:pPr>
        <w:pStyle w:val="ListParagraph"/>
        <w:numPr>
          <w:ilvl w:val="2"/>
          <w:numId w:val="28"/>
        </w:numPr>
        <w:tabs>
          <w:tab w:val="left" w:pos="2943"/>
          <w:tab w:val="left" w:pos="2944"/>
        </w:tabs>
        <w:rPr>
          <w:sz w:val="24"/>
        </w:rPr>
      </w:pPr>
      <w:r>
        <w:rPr>
          <w:sz w:val="24"/>
        </w:rPr>
        <w:t>the</w:t>
      </w:r>
      <w:r>
        <w:rPr>
          <w:spacing w:val="-1"/>
          <w:sz w:val="24"/>
        </w:rPr>
        <w:t xml:space="preserve"> </w:t>
      </w:r>
      <w:r>
        <w:rPr>
          <w:sz w:val="24"/>
        </w:rPr>
        <w:t>need for</w:t>
      </w:r>
      <w:r>
        <w:rPr>
          <w:spacing w:val="-1"/>
          <w:sz w:val="24"/>
        </w:rPr>
        <w:t xml:space="preserve"> </w:t>
      </w:r>
      <w:r>
        <w:rPr>
          <w:sz w:val="24"/>
        </w:rPr>
        <w:t>State intervention</w:t>
      </w:r>
      <w:r>
        <w:rPr>
          <w:spacing w:val="-1"/>
          <w:sz w:val="24"/>
        </w:rPr>
        <w:t xml:space="preserve"> </w:t>
      </w:r>
      <w:r>
        <w:rPr>
          <w:sz w:val="24"/>
        </w:rPr>
        <w:t>(see</w:t>
      </w:r>
      <w:r>
        <w:rPr>
          <w:spacing w:val="-1"/>
          <w:sz w:val="24"/>
        </w:rPr>
        <w:t xml:space="preserve"> </w:t>
      </w:r>
      <w:r>
        <w:rPr>
          <w:sz w:val="24"/>
        </w:rPr>
        <w:t>Section</w:t>
      </w:r>
      <w:r>
        <w:rPr>
          <w:spacing w:val="-1"/>
          <w:sz w:val="24"/>
        </w:rPr>
        <w:t xml:space="preserve"> </w:t>
      </w:r>
      <w:r>
        <w:rPr>
          <w:sz w:val="24"/>
        </w:rPr>
        <w:t>3.2.1.1);</w:t>
      </w:r>
    </w:p>
    <w:p w14:paraId="64E1FF32" w14:textId="77777777" w:rsidR="004B799C" w:rsidRDefault="004B799C">
      <w:pPr>
        <w:pStyle w:val="BodyText"/>
        <w:spacing w:before="10"/>
        <w:rPr>
          <w:sz w:val="20"/>
        </w:rPr>
      </w:pPr>
    </w:p>
    <w:p w14:paraId="4D080ABD" w14:textId="77777777" w:rsidR="004B799C" w:rsidRDefault="00CA4AAC">
      <w:pPr>
        <w:pStyle w:val="ListParagraph"/>
        <w:numPr>
          <w:ilvl w:val="2"/>
          <w:numId w:val="28"/>
        </w:numPr>
        <w:tabs>
          <w:tab w:val="left" w:pos="2943"/>
          <w:tab w:val="left" w:pos="2944"/>
        </w:tabs>
        <w:rPr>
          <w:sz w:val="24"/>
        </w:rPr>
      </w:pPr>
      <w:r>
        <w:rPr>
          <w:sz w:val="24"/>
        </w:rPr>
        <w:t>the</w:t>
      </w:r>
      <w:r>
        <w:rPr>
          <w:spacing w:val="-1"/>
          <w:sz w:val="24"/>
        </w:rPr>
        <w:t xml:space="preserve"> </w:t>
      </w:r>
      <w:r>
        <w:rPr>
          <w:sz w:val="24"/>
        </w:rPr>
        <w:t>appropriateness of</w:t>
      </w:r>
      <w:r>
        <w:rPr>
          <w:spacing w:val="-1"/>
          <w:sz w:val="24"/>
        </w:rPr>
        <w:t xml:space="preserve"> </w:t>
      </w:r>
      <w:r>
        <w:rPr>
          <w:sz w:val="24"/>
        </w:rPr>
        <w:t>the</w:t>
      </w:r>
      <w:r>
        <w:rPr>
          <w:spacing w:val="-1"/>
          <w:sz w:val="24"/>
        </w:rPr>
        <w:t xml:space="preserve"> </w:t>
      </w:r>
      <w:r>
        <w:rPr>
          <w:sz w:val="24"/>
        </w:rPr>
        <w:t>aid (see</w:t>
      </w:r>
      <w:r>
        <w:rPr>
          <w:spacing w:val="-2"/>
          <w:sz w:val="24"/>
        </w:rPr>
        <w:t xml:space="preserve"> </w:t>
      </w:r>
      <w:r>
        <w:rPr>
          <w:sz w:val="24"/>
        </w:rPr>
        <w:t>Section 3.2.1.2);</w:t>
      </w:r>
    </w:p>
    <w:p w14:paraId="4890CBE0" w14:textId="77777777" w:rsidR="004B799C" w:rsidRDefault="004B799C">
      <w:pPr>
        <w:pStyle w:val="BodyText"/>
        <w:spacing w:before="10"/>
        <w:rPr>
          <w:sz w:val="20"/>
        </w:rPr>
      </w:pPr>
    </w:p>
    <w:p w14:paraId="75EA3AB2" w14:textId="77777777" w:rsidR="004B799C" w:rsidRDefault="00CA4AAC">
      <w:pPr>
        <w:pStyle w:val="ListParagraph"/>
        <w:numPr>
          <w:ilvl w:val="2"/>
          <w:numId w:val="28"/>
        </w:numPr>
        <w:tabs>
          <w:tab w:val="left" w:pos="2943"/>
          <w:tab w:val="left" w:pos="2944"/>
        </w:tabs>
        <w:ind w:right="961"/>
        <w:rPr>
          <w:sz w:val="24"/>
        </w:rPr>
      </w:pPr>
      <w:r>
        <w:rPr>
          <w:sz w:val="24"/>
        </w:rPr>
        <w:t>the</w:t>
      </w:r>
      <w:r>
        <w:rPr>
          <w:spacing w:val="28"/>
          <w:sz w:val="24"/>
        </w:rPr>
        <w:t xml:space="preserve"> </w:t>
      </w:r>
      <w:r>
        <w:rPr>
          <w:sz w:val="24"/>
        </w:rPr>
        <w:t>proportionality</w:t>
      </w:r>
      <w:r>
        <w:rPr>
          <w:spacing w:val="23"/>
          <w:sz w:val="24"/>
        </w:rPr>
        <w:t xml:space="preserve"> </w:t>
      </w:r>
      <w:r>
        <w:rPr>
          <w:sz w:val="24"/>
        </w:rPr>
        <w:t>of</w:t>
      </w:r>
      <w:r>
        <w:rPr>
          <w:spacing w:val="27"/>
          <w:sz w:val="24"/>
        </w:rPr>
        <w:t xml:space="preserve"> </w:t>
      </w:r>
      <w:r>
        <w:rPr>
          <w:sz w:val="24"/>
        </w:rPr>
        <w:t>the</w:t>
      </w:r>
      <w:r>
        <w:rPr>
          <w:spacing w:val="27"/>
          <w:sz w:val="24"/>
        </w:rPr>
        <w:t xml:space="preserve"> </w:t>
      </w:r>
      <w:r>
        <w:rPr>
          <w:sz w:val="24"/>
        </w:rPr>
        <w:t>aid</w:t>
      </w:r>
      <w:r>
        <w:rPr>
          <w:spacing w:val="29"/>
          <w:sz w:val="24"/>
        </w:rPr>
        <w:t xml:space="preserve"> </w:t>
      </w:r>
      <w:r>
        <w:rPr>
          <w:sz w:val="24"/>
        </w:rPr>
        <w:t>(aid</w:t>
      </w:r>
      <w:r>
        <w:rPr>
          <w:spacing w:val="29"/>
          <w:sz w:val="24"/>
        </w:rPr>
        <w:t xml:space="preserve"> </w:t>
      </w:r>
      <w:r>
        <w:rPr>
          <w:sz w:val="24"/>
        </w:rPr>
        <w:t>limited</w:t>
      </w:r>
      <w:r>
        <w:rPr>
          <w:spacing w:val="28"/>
          <w:sz w:val="24"/>
        </w:rPr>
        <w:t xml:space="preserve"> </w:t>
      </w:r>
      <w:r>
        <w:rPr>
          <w:sz w:val="24"/>
        </w:rPr>
        <w:t>to</w:t>
      </w:r>
      <w:r>
        <w:rPr>
          <w:spacing w:val="29"/>
          <w:sz w:val="24"/>
        </w:rPr>
        <w:t xml:space="preserve"> </w:t>
      </w:r>
      <w:r>
        <w:rPr>
          <w:sz w:val="24"/>
        </w:rPr>
        <w:t>the</w:t>
      </w:r>
      <w:r>
        <w:rPr>
          <w:spacing w:val="30"/>
          <w:sz w:val="24"/>
        </w:rPr>
        <w:t xml:space="preserve"> </w:t>
      </w:r>
      <w:r>
        <w:rPr>
          <w:sz w:val="24"/>
        </w:rPr>
        <w:t>minimum</w:t>
      </w:r>
      <w:r>
        <w:rPr>
          <w:spacing w:val="29"/>
          <w:sz w:val="24"/>
        </w:rPr>
        <w:t xml:space="preserve"> </w:t>
      </w:r>
      <w:r>
        <w:rPr>
          <w:sz w:val="24"/>
        </w:rPr>
        <w:t>necessary</w:t>
      </w:r>
      <w:r>
        <w:rPr>
          <w:spacing w:val="23"/>
          <w:sz w:val="24"/>
        </w:rPr>
        <w:t xml:space="preserve"> </w:t>
      </w:r>
      <w:r>
        <w:rPr>
          <w:sz w:val="24"/>
        </w:rPr>
        <w:t>to</w:t>
      </w:r>
      <w:r>
        <w:rPr>
          <w:spacing w:val="-57"/>
          <w:sz w:val="24"/>
        </w:rPr>
        <w:t xml:space="preserve"> </w:t>
      </w:r>
      <w:r>
        <w:rPr>
          <w:sz w:val="24"/>
        </w:rPr>
        <w:t>attain</w:t>
      </w:r>
      <w:r>
        <w:rPr>
          <w:spacing w:val="-1"/>
          <w:sz w:val="24"/>
        </w:rPr>
        <w:t xml:space="preserve"> </w:t>
      </w:r>
      <w:r>
        <w:rPr>
          <w:sz w:val="24"/>
        </w:rPr>
        <w:t>its objective) including</w:t>
      </w:r>
      <w:r>
        <w:rPr>
          <w:spacing w:val="-4"/>
          <w:sz w:val="24"/>
        </w:rPr>
        <w:t xml:space="preserve"> </w:t>
      </w:r>
      <w:r>
        <w:rPr>
          <w:sz w:val="24"/>
        </w:rPr>
        <w:t>cumulation (see</w:t>
      </w:r>
      <w:r>
        <w:rPr>
          <w:spacing w:val="-1"/>
          <w:sz w:val="24"/>
        </w:rPr>
        <w:t xml:space="preserve"> </w:t>
      </w:r>
      <w:r>
        <w:rPr>
          <w:sz w:val="24"/>
        </w:rPr>
        <w:t>Section 3.2.1.3);</w:t>
      </w:r>
    </w:p>
    <w:p w14:paraId="35DAB534" w14:textId="77777777" w:rsidR="004B799C" w:rsidRDefault="004B799C">
      <w:pPr>
        <w:pStyle w:val="BodyText"/>
        <w:spacing w:before="11"/>
        <w:rPr>
          <w:sz w:val="20"/>
        </w:rPr>
      </w:pPr>
    </w:p>
    <w:p w14:paraId="22664D28" w14:textId="77777777" w:rsidR="004B799C" w:rsidRDefault="00CA4AAC">
      <w:pPr>
        <w:pStyle w:val="ListParagraph"/>
        <w:numPr>
          <w:ilvl w:val="2"/>
          <w:numId w:val="28"/>
        </w:numPr>
        <w:tabs>
          <w:tab w:val="left" w:pos="2943"/>
          <w:tab w:val="left" w:pos="2944"/>
        </w:tabs>
        <w:rPr>
          <w:sz w:val="24"/>
        </w:rPr>
      </w:pPr>
      <w:r>
        <w:rPr>
          <w:sz w:val="24"/>
        </w:rPr>
        <w:t>the</w:t>
      </w:r>
      <w:r>
        <w:rPr>
          <w:spacing w:val="-1"/>
          <w:sz w:val="24"/>
        </w:rPr>
        <w:t xml:space="preserve"> </w:t>
      </w:r>
      <w:r>
        <w:rPr>
          <w:sz w:val="24"/>
        </w:rPr>
        <w:t>transparency</w:t>
      </w:r>
      <w:r>
        <w:rPr>
          <w:spacing w:val="-5"/>
          <w:sz w:val="24"/>
        </w:rPr>
        <w:t xml:space="preserve"> </w:t>
      </w:r>
      <w:r>
        <w:rPr>
          <w:sz w:val="24"/>
        </w:rPr>
        <w:t>of the</w:t>
      </w:r>
      <w:r>
        <w:rPr>
          <w:spacing w:val="-1"/>
          <w:sz w:val="24"/>
        </w:rPr>
        <w:t xml:space="preserve"> </w:t>
      </w:r>
      <w:r>
        <w:rPr>
          <w:sz w:val="24"/>
        </w:rPr>
        <w:t>aid</w:t>
      </w:r>
      <w:r>
        <w:rPr>
          <w:spacing w:val="-1"/>
          <w:sz w:val="24"/>
        </w:rPr>
        <w:t xml:space="preserve"> </w:t>
      </w:r>
      <w:r>
        <w:rPr>
          <w:sz w:val="24"/>
        </w:rPr>
        <w:t>(see</w:t>
      </w:r>
      <w:r>
        <w:rPr>
          <w:spacing w:val="-1"/>
          <w:sz w:val="24"/>
        </w:rPr>
        <w:t xml:space="preserve"> </w:t>
      </w:r>
      <w:r>
        <w:rPr>
          <w:sz w:val="24"/>
        </w:rPr>
        <w:t>Section 3.2.1.4);</w:t>
      </w:r>
    </w:p>
    <w:p w14:paraId="49AAB306" w14:textId="77777777" w:rsidR="004B799C" w:rsidRDefault="004B799C">
      <w:pPr>
        <w:pStyle w:val="BodyText"/>
        <w:spacing w:before="10"/>
        <w:rPr>
          <w:sz w:val="20"/>
        </w:rPr>
      </w:pPr>
    </w:p>
    <w:p w14:paraId="34A2CF90" w14:textId="77777777" w:rsidR="004B799C" w:rsidRDefault="00CA4AAC">
      <w:pPr>
        <w:pStyle w:val="ListParagraph"/>
        <w:numPr>
          <w:ilvl w:val="2"/>
          <w:numId w:val="28"/>
        </w:numPr>
        <w:tabs>
          <w:tab w:val="left" w:pos="2943"/>
          <w:tab w:val="left" w:pos="2944"/>
        </w:tabs>
        <w:ind w:right="962"/>
        <w:rPr>
          <w:sz w:val="24"/>
        </w:rPr>
      </w:pPr>
      <w:r>
        <w:rPr>
          <w:sz w:val="24"/>
        </w:rPr>
        <w:t>avoidance</w:t>
      </w:r>
      <w:r>
        <w:rPr>
          <w:spacing w:val="17"/>
          <w:sz w:val="24"/>
        </w:rPr>
        <w:t xml:space="preserve"> </w:t>
      </w:r>
      <w:r>
        <w:rPr>
          <w:sz w:val="24"/>
        </w:rPr>
        <w:t>of</w:t>
      </w:r>
      <w:r>
        <w:rPr>
          <w:spacing w:val="17"/>
          <w:sz w:val="24"/>
        </w:rPr>
        <w:t xml:space="preserve"> </w:t>
      </w:r>
      <w:r>
        <w:rPr>
          <w:sz w:val="24"/>
        </w:rPr>
        <w:t>undue</w:t>
      </w:r>
      <w:r>
        <w:rPr>
          <w:spacing w:val="17"/>
          <w:sz w:val="24"/>
        </w:rPr>
        <w:t xml:space="preserve"> </w:t>
      </w:r>
      <w:r>
        <w:rPr>
          <w:sz w:val="24"/>
        </w:rPr>
        <w:t>negative</w:t>
      </w:r>
      <w:r>
        <w:rPr>
          <w:spacing w:val="18"/>
          <w:sz w:val="24"/>
        </w:rPr>
        <w:t xml:space="preserve"> </w:t>
      </w:r>
      <w:r>
        <w:rPr>
          <w:sz w:val="24"/>
        </w:rPr>
        <w:t>effects</w:t>
      </w:r>
      <w:r>
        <w:rPr>
          <w:spacing w:val="18"/>
          <w:sz w:val="24"/>
        </w:rPr>
        <w:t xml:space="preserve"> </w:t>
      </w:r>
      <w:r>
        <w:rPr>
          <w:sz w:val="24"/>
        </w:rPr>
        <w:t>of</w:t>
      </w:r>
      <w:r>
        <w:rPr>
          <w:spacing w:val="17"/>
          <w:sz w:val="24"/>
        </w:rPr>
        <w:t xml:space="preserve"> </w:t>
      </w:r>
      <w:r>
        <w:rPr>
          <w:sz w:val="24"/>
        </w:rPr>
        <w:t>the</w:t>
      </w:r>
      <w:r>
        <w:rPr>
          <w:spacing w:val="19"/>
          <w:sz w:val="24"/>
        </w:rPr>
        <w:t xml:space="preserve"> </w:t>
      </w:r>
      <w:r>
        <w:rPr>
          <w:sz w:val="24"/>
        </w:rPr>
        <w:t>aid</w:t>
      </w:r>
      <w:r>
        <w:rPr>
          <w:spacing w:val="19"/>
          <w:sz w:val="24"/>
        </w:rPr>
        <w:t xml:space="preserve"> </w:t>
      </w:r>
      <w:r>
        <w:rPr>
          <w:sz w:val="24"/>
        </w:rPr>
        <w:t>on</w:t>
      </w:r>
      <w:r>
        <w:rPr>
          <w:spacing w:val="20"/>
          <w:sz w:val="24"/>
        </w:rPr>
        <w:t xml:space="preserve"> </w:t>
      </w:r>
      <w:r>
        <w:rPr>
          <w:sz w:val="24"/>
        </w:rPr>
        <w:t>competition</w:t>
      </w:r>
      <w:r>
        <w:rPr>
          <w:spacing w:val="18"/>
          <w:sz w:val="24"/>
        </w:rPr>
        <w:t xml:space="preserve"> </w:t>
      </w:r>
      <w:r>
        <w:rPr>
          <w:sz w:val="24"/>
        </w:rPr>
        <w:t>and</w:t>
      </w:r>
      <w:r>
        <w:rPr>
          <w:spacing w:val="18"/>
          <w:sz w:val="24"/>
        </w:rPr>
        <w:t xml:space="preserve"> </w:t>
      </w:r>
      <w:r>
        <w:rPr>
          <w:sz w:val="24"/>
        </w:rPr>
        <w:t>trade</w:t>
      </w:r>
      <w:r>
        <w:rPr>
          <w:spacing w:val="-57"/>
          <w:sz w:val="24"/>
        </w:rPr>
        <w:t xml:space="preserve"> </w:t>
      </w:r>
      <w:r>
        <w:rPr>
          <w:sz w:val="24"/>
        </w:rPr>
        <w:t>(see</w:t>
      </w:r>
      <w:r>
        <w:rPr>
          <w:spacing w:val="-2"/>
          <w:sz w:val="24"/>
        </w:rPr>
        <w:t xml:space="preserve"> </w:t>
      </w:r>
      <w:r>
        <w:rPr>
          <w:sz w:val="24"/>
        </w:rPr>
        <w:t>Section 3.2.2); and</w:t>
      </w:r>
    </w:p>
    <w:p w14:paraId="65018DBE" w14:textId="77777777" w:rsidR="004B799C" w:rsidRDefault="004B799C">
      <w:pPr>
        <w:rPr>
          <w:sz w:val="24"/>
        </w:rPr>
        <w:sectPr w:rsidR="004B799C">
          <w:pgSz w:w="11910" w:h="16840"/>
          <w:pgMar w:top="1020" w:right="460" w:bottom="1620" w:left="460" w:header="0" w:footer="1426" w:gutter="0"/>
          <w:cols w:space="720"/>
        </w:sectPr>
      </w:pPr>
    </w:p>
    <w:p w14:paraId="07A7A857" w14:textId="77777777" w:rsidR="004B799C" w:rsidRDefault="00CA4AAC">
      <w:pPr>
        <w:pStyle w:val="ListParagraph"/>
        <w:numPr>
          <w:ilvl w:val="2"/>
          <w:numId w:val="28"/>
        </w:numPr>
        <w:tabs>
          <w:tab w:val="left" w:pos="2943"/>
          <w:tab w:val="left" w:pos="2944"/>
        </w:tabs>
        <w:spacing w:before="72"/>
        <w:rPr>
          <w:sz w:val="24"/>
        </w:rPr>
      </w:pPr>
      <w:r>
        <w:rPr>
          <w:sz w:val="24"/>
        </w:rPr>
        <w:lastRenderedPageBreak/>
        <w:t>weighing</w:t>
      </w:r>
      <w:r>
        <w:rPr>
          <w:spacing w:val="-4"/>
          <w:sz w:val="24"/>
        </w:rPr>
        <w:t xml:space="preserve"> </w:t>
      </w:r>
      <w:r>
        <w:rPr>
          <w:sz w:val="24"/>
        </w:rPr>
        <w:t>up</w:t>
      </w:r>
      <w:r>
        <w:rPr>
          <w:spacing w:val="-1"/>
          <w:sz w:val="24"/>
        </w:rPr>
        <w:t xml:space="preserve"> </w:t>
      </w:r>
      <w:r>
        <w:rPr>
          <w:sz w:val="24"/>
        </w:rPr>
        <w:t>the positive and</w:t>
      </w:r>
      <w:r>
        <w:rPr>
          <w:spacing w:val="-1"/>
          <w:sz w:val="24"/>
        </w:rPr>
        <w:t xml:space="preserve"> </w:t>
      </w:r>
      <w:r>
        <w:rPr>
          <w:sz w:val="24"/>
        </w:rPr>
        <w:t>negative</w:t>
      </w:r>
      <w:r>
        <w:rPr>
          <w:spacing w:val="1"/>
          <w:sz w:val="24"/>
        </w:rPr>
        <w:t xml:space="preserve"> </w:t>
      </w:r>
      <w:r>
        <w:rPr>
          <w:sz w:val="24"/>
        </w:rPr>
        <w:t>effects</w:t>
      </w:r>
      <w:r>
        <w:rPr>
          <w:spacing w:val="-1"/>
          <w:sz w:val="24"/>
        </w:rPr>
        <w:t xml:space="preserve"> </w:t>
      </w:r>
      <w:r>
        <w:rPr>
          <w:sz w:val="24"/>
        </w:rPr>
        <w:t>of the</w:t>
      </w:r>
      <w:r>
        <w:rPr>
          <w:spacing w:val="-2"/>
          <w:sz w:val="24"/>
        </w:rPr>
        <w:t xml:space="preserve"> </w:t>
      </w:r>
      <w:r>
        <w:rPr>
          <w:sz w:val="24"/>
        </w:rPr>
        <w:t>aid</w:t>
      </w:r>
      <w:r>
        <w:rPr>
          <w:spacing w:val="-1"/>
          <w:sz w:val="24"/>
        </w:rPr>
        <w:t xml:space="preserve"> </w:t>
      </w:r>
      <w:r>
        <w:rPr>
          <w:sz w:val="24"/>
        </w:rPr>
        <w:t>(see</w:t>
      </w:r>
      <w:r>
        <w:rPr>
          <w:spacing w:val="-1"/>
          <w:sz w:val="24"/>
        </w:rPr>
        <w:t xml:space="preserve"> </w:t>
      </w:r>
      <w:r>
        <w:rPr>
          <w:sz w:val="24"/>
        </w:rPr>
        <w:t>Section</w:t>
      </w:r>
      <w:r>
        <w:rPr>
          <w:spacing w:val="-1"/>
          <w:sz w:val="24"/>
        </w:rPr>
        <w:t xml:space="preserve"> </w:t>
      </w:r>
      <w:r>
        <w:rPr>
          <w:sz w:val="24"/>
        </w:rPr>
        <w:t>3.3).</w:t>
      </w:r>
    </w:p>
    <w:p w14:paraId="45F1BDD0" w14:textId="77777777" w:rsidR="004B799C" w:rsidRDefault="004B799C">
      <w:pPr>
        <w:pStyle w:val="BodyText"/>
        <w:spacing w:before="3"/>
        <w:rPr>
          <w:sz w:val="21"/>
        </w:rPr>
      </w:pPr>
    </w:p>
    <w:p w14:paraId="660BB4D8" w14:textId="77777777" w:rsidR="004B799C" w:rsidRDefault="00CA4AAC">
      <w:pPr>
        <w:pStyle w:val="Heading1"/>
        <w:numPr>
          <w:ilvl w:val="1"/>
          <w:numId w:val="19"/>
        </w:numPr>
        <w:tabs>
          <w:tab w:val="left" w:pos="1534"/>
          <w:tab w:val="left" w:pos="1535"/>
        </w:tabs>
        <w:ind w:hanging="577"/>
      </w:pPr>
      <w:bookmarkStart w:id="21" w:name="_bookmark12"/>
      <w:bookmarkEnd w:id="21"/>
      <w:r>
        <w:t>Positive</w:t>
      </w:r>
      <w:r>
        <w:rPr>
          <w:spacing w:val="-1"/>
        </w:rPr>
        <w:t xml:space="preserve"> </w:t>
      </w:r>
      <w:r>
        <w:t>condition:</w:t>
      </w:r>
      <w:r>
        <w:rPr>
          <w:spacing w:val="-2"/>
        </w:rPr>
        <w:t xml:space="preserve"> </w:t>
      </w:r>
      <w:r>
        <w:t>the</w:t>
      </w:r>
      <w:r>
        <w:rPr>
          <w:spacing w:val="-2"/>
        </w:rPr>
        <w:t xml:space="preserve"> </w:t>
      </w:r>
      <w:r>
        <w:t>aid</w:t>
      </w:r>
      <w:r>
        <w:rPr>
          <w:spacing w:val="-1"/>
        </w:rPr>
        <w:t xml:space="preserve"> </w:t>
      </w:r>
      <w:r>
        <w:t>must</w:t>
      </w:r>
      <w:r>
        <w:rPr>
          <w:spacing w:val="-1"/>
        </w:rPr>
        <w:t xml:space="preserve"> </w:t>
      </w:r>
      <w:r>
        <w:t>facilitate</w:t>
      </w:r>
      <w:r>
        <w:rPr>
          <w:spacing w:val="-3"/>
        </w:rPr>
        <w:t xml:space="preserve"> </w:t>
      </w:r>
      <w:r>
        <w:t>the</w:t>
      </w:r>
      <w:r>
        <w:rPr>
          <w:spacing w:val="-2"/>
        </w:rPr>
        <w:t xml:space="preserve"> </w:t>
      </w:r>
      <w:r>
        <w:t>development</w:t>
      </w:r>
      <w:r>
        <w:rPr>
          <w:spacing w:val="-1"/>
        </w:rPr>
        <w:t xml:space="preserve"> </w:t>
      </w:r>
      <w:r>
        <w:t>of</w:t>
      </w:r>
      <w:r>
        <w:rPr>
          <w:spacing w:val="-2"/>
        </w:rPr>
        <w:t xml:space="preserve"> </w:t>
      </w:r>
      <w:r>
        <w:t>an</w:t>
      </w:r>
      <w:r>
        <w:rPr>
          <w:spacing w:val="-1"/>
        </w:rPr>
        <w:t xml:space="preserve"> </w:t>
      </w:r>
      <w:r>
        <w:t>economic</w:t>
      </w:r>
      <w:r>
        <w:rPr>
          <w:spacing w:val="-2"/>
        </w:rPr>
        <w:t xml:space="preserve"> </w:t>
      </w:r>
      <w:r>
        <w:t>activity</w:t>
      </w:r>
    </w:p>
    <w:p w14:paraId="6A25ABF7" w14:textId="77777777" w:rsidR="004B799C" w:rsidRDefault="004B799C">
      <w:pPr>
        <w:pStyle w:val="BodyText"/>
        <w:spacing w:before="5"/>
        <w:rPr>
          <w:b/>
          <w:sz w:val="20"/>
        </w:rPr>
      </w:pPr>
    </w:p>
    <w:p w14:paraId="42431958" w14:textId="77777777" w:rsidR="004B799C" w:rsidRDefault="00CA4AAC">
      <w:pPr>
        <w:spacing w:before="1"/>
        <w:ind w:left="1525" w:right="957"/>
        <w:jc w:val="both"/>
        <w:rPr>
          <w:i/>
          <w:sz w:val="24"/>
        </w:rPr>
      </w:pPr>
      <w:r>
        <w:rPr>
          <w:noProof/>
        </w:rPr>
        <w:drawing>
          <wp:anchor distT="0" distB="0" distL="0" distR="0" simplePos="0" relativeHeight="15765504" behindDoc="0" locked="0" layoutInCell="1" allowOverlap="1" wp14:anchorId="7460DCC5" wp14:editId="430264F5">
            <wp:simplePos x="0" y="0"/>
            <wp:positionH relativeFrom="page">
              <wp:posOffset>908340</wp:posOffset>
            </wp:positionH>
            <wp:positionV relativeFrom="paragraph">
              <wp:posOffset>40648</wp:posOffset>
            </wp:positionV>
            <wp:extent cx="281141" cy="107346"/>
            <wp:effectExtent l="0" t="0" r="0" b="0"/>
            <wp:wrapNone/>
            <wp:docPr id="11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image2.png"/>
                    <pic:cNvPicPr/>
                  </pic:nvPicPr>
                  <pic:blipFill>
                    <a:blip r:embed="rId8" cstate="print"/>
                    <a:stretch>
                      <a:fillRect/>
                    </a:stretch>
                  </pic:blipFill>
                  <pic:spPr>
                    <a:xfrm>
                      <a:off x="0" y="0"/>
                      <a:ext cx="281141" cy="107346"/>
                    </a:xfrm>
                    <a:prstGeom prst="rect">
                      <a:avLst/>
                    </a:prstGeom>
                  </pic:spPr>
                </pic:pic>
              </a:graphicData>
            </a:graphic>
          </wp:anchor>
        </w:drawing>
      </w:r>
      <w:bookmarkStart w:id="22" w:name="_bookmark13"/>
      <w:bookmarkEnd w:id="22"/>
      <w:r>
        <w:rPr>
          <w:i/>
          <w:sz w:val="24"/>
        </w:rPr>
        <w:t>Identification of the economic activity which is being facilitated by the measure, its</w:t>
      </w:r>
      <w:r>
        <w:rPr>
          <w:i/>
          <w:spacing w:val="1"/>
          <w:sz w:val="24"/>
        </w:rPr>
        <w:t xml:space="preserve"> </w:t>
      </w:r>
      <w:r>
        <w:rPr>
          <w:i/>
          <w:sz w:val="24"/>
        </w:rPr>
        <w:t>positive effects for society at large and, where applicable, its relevance for specific</w:t>
      </w:r>
      <w:r>
        <w:rPr>
          <w:i/>
          <w:spacing w:val="1"/>
          <w:sz w:val="24"/>
        </w:rPr>
        <w:t xml:space="preserve"> </w:t>
      </w:r>
      <w:r>
        <w:rPr>
          <w:i/>
          <w:sz w:val="24"/>
        </w:rPr>
        <w:t>policies of</w:t>
      </w:r>
      <w:r>
        <w:rPr>
          <w:i/>
          <w:spacing w:val="-1"/>
          <w:sz w:val="24"/>
        </w:rPr>
        <w:t xml:space="preserve"> </w:t>
      </w:r>
      <w:r>
        <w:rPr>
          <w:i/>
          <w:sz w:val="24"/>
        </w:rPr>
        <w:t>the</w:t>
      </w:r>
      <w:r>
        <w:rPr>
          <w:i/>
          <w:spacing w:val="-1"/>
          <w:sz w:val="24"/>
        </w:rPr>
        <w:t xml:space="preserve"> </w:t>
      </w:r>
      <w:r>
        <w:rPr>
          <w:i/>
          <w:sz w:val="24"/>
        </w:rPr>
        <w:t>Union</w:t>
      </w:r>
    </w:p>
    <w:p w14:paraId="23300D0D" w14:textId="77777777" w:rsidR="004B799C" w:rsidRDefault="004B799C">
      <w:pPr>
        <w:pStyle w:val="BodyText"/>
        <w:spacing w:before="10"/>
        <w:rPr>
          <w:i/>
          <w:sz w:val="20"/>
        </w:rPr>
      </w:pPr>
    </w:p>
    <w:p w14:paraId="05717B86" w14:textId="77777777" w:rsidR="004B799C" w:rsidRDefault="00CA4AAC">
      <w:pPr>
        <w:pStyle w:val="ListParagraph"/>
        <w:numPr>
          <w:ilvl w:val="0"/>
          <w:numId w:val="28"/>
        </w:numPr>
        <w:tabs>
          <w:tab w:val="left" w:pos="1559"/>
        </w:tabs>
        <w:ind w:left="1558" w:right="958" w:hanging="600"/>
        <w:jc w:val="both"/>
        <w:rPr>
          <w:sz w:val="24"/>
        </w:rPr>
      </w:pPr>
      <w:r>
        <w:rPr>
          <w:sz w:val="24"/>
        </w:rPr>
        <w:t>When notifying aid, Member States must identify the economic activities that will be</w:t>
      </w:r>
      <w:r>
        <w:rPr>
          <w:spacing w:val="1"/>
          <w:sz w:val="24"/>
        </w:rPr>
        <w:t xml:space="preserve"> </w:t>
      </w:r>
      <w:r>
        <w:rPr>
          <w:sz w:val="24"/>
        </w:rPr>
        <w:t>facilitated</w:t>
      </w:r>
      <w:r>
        <w:rPr>
          <w:spacing w:val="1"/>
          <w:sz w:val="24"/>
        </w:rPr>
        <w:t xml:space="preserve"> </w:t>
      </w:r>
      <w:r>
        <w:rPr>
          <w:sz w:val="24"/>
        </w:rPr>
        <w:t>as</w:t>
      </w:r>
      <w:r>
        <w:rPr>
          <w:spacing w:val="1"/>
          <w:sz w:val="24"/>
        </w:rPr>
        <w:t xml:space="preserve"> </w:t>
      </w:r>
      <w:r>
        <w:rPr>
          <w:sz w:val="24"/>
        </w:rPr>
        <w:t>a</w:t>
      </w:r>
      <w:r>
        <w:rPr>
          <w:spacing w:val="1"/>
          <w:sz w:val="24"/>
        </w:rPr>
        <w:t xml:space="preserve"> </w:t>
      </w:r>
      <w:r>
        <w:rPr>
          <w:sz w:val="24"/>
        </w:rPr>
        <w:t>result</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aid</w:t>
      </w:r>
      <w:r>
        <w:rPr>
          <w:spacing w:val="1"/>
          <w:sz w:val="24"/>
        </w:rPr>
        <w:t xml:space="preserve"> </w:t>
      </w:r>
      <w:r>
        <w:rPr>
          <w:sz w:val="24"/>
        </w:rPr>
        <w:t>and</w:t>
      </w:r>
      <w:r>
        <w:rPr>
          <w:spacing w:val="1"/>
          <w:sz w:val="24"/>
        </w:rPr>
        <w:t xml:space="preserve"> </w:t>
      </w:r>
      <w:r>
        <w:rPr>
          <w:sz w:val="24"/>
        </w:rPr>
        <w:t>how</w:t>
      </w:r>
      <w:r>
        <w:rPr>
          <w:spacing w:val="1"/>
          <w:sz w:val="24"/>
        </w:rPr>
        <w:t xml:space="preserve"> </w:t>
      </w:r>
      <w:r>
        <w:rPr>
          <w:sz w:val="24"/>
        </w:rPr>
        <w:t>the</w:t>
      </w:r>
      <w:r>
        <w:rPr>
          <w:spacing w:val="1"/>
          <w:sz w:val="24"/>
        </w:rPr>
        <w:t xml:space="preserve"> </w:t>
      </w:r>
      <w:r>
        <w:rPr>
          <w:sz w:val="24"/>
        </w:rPr>
        <w:t>development</w:t>
      </w:r>
      <w:r>
        <w:rPr>
          <w:spacing w:val="1"/>
          <w:sz w:val="24"/>
        </w:rPr>
        <w:t xml:space="preserve"> </w:t>
      </w:r>
      <w:r>
        <w:rPr>
          <w:sz w:val="24"/>
        </w:rPr>
        <w:t>of</w:t>
      </w:r>
      <w:r>
        <w:rPr>
          <w:spacing w:val="1"/>
          <w:sz w:val="24"/>
        </w:rPr>
        <w:t xml:space="preserve"> </w:t>
      </w:r>
      <w:r>
        <w:rPr>
          <w:sz w:val="24"/>
        </w:rPr>
        <w:t>those</w:t>
      </w:r>
      <w:r>
        <w:rPr>
          <w:spacing w:val="1"/>
          <w:sz w:val="24"/>
        </w:rPr>
        <w:t xml:space="preserve"> </w:t>
      </w:r>
      <w:r>
        <w:rPr>
          <w:sz w:val="24"/>
        </w:rPr>
        <w:t>activities</w:t>
      </w:r>
      <w:r>
        <w:rPr>
          <w:spacing w:val="60"/>
          <w:sz w:val="24"/>
        </w:rPr>
        <w:t xml:space="preserve"> </w:t>
      </w:r>
      <w:r>
        <w:rPr>
          <w:sz w:val="24"/>
        </w:rPr>
        <w:t>is</w:t>
      </w:r>
      <w:r>
        <w:rPr>
          <w:spacing w:val="1"/>
          <w:sz w:val="24"/>
        </w:rPr>
        <w:t xml:space="preserve"> </w:t>
      </w:r>
      <w:r>
        <w:rPr>
          <w:sz w:val="24"/>
        </w:rPr>
        <w:t>supported.</w:t>
      </w:r>
    </w:p>
    <w:p w14:paraId="6D9C8850" w14:textId="77777777" w:rsidR="004B799C" w:rsidRDefault="004B799C">
      <w:pPr>
        <w:pStyle w:val="BodyText"/>
        <w:spacing w:before="10"/>
        <w:rPr>
          <w:sz w:val="20"/>
        </w:rPr>
      </w:pPr>
    </w:p>
    <w:p w14:paraId="29264D97" w14:textId="77777777" w:rsidR="004B799C" w:rsidRDefault="00CA4AAC">
      <w:pPr>
        <w:pStyle w:val="ListParagraph"/>
        <w:numPr>
          <w:ilvl w:val="0"/>
          <w:numId w:val="28"/>
        </w:numPr>
        <w:tabs>
          <w:tab w:val="left" w:pos="1559"/>
        </w:tabs>
        <w:ind w:left="1558" w:right="956" w:hanging="600"/>
        <w:jc w:val="both"/>
        <w:rPr>
          <w:sz w:val="24"/>
        </w:rPr>
      </w:pPr>
      <w:r>
        <w:rPr>
          <w:sz w:val="24"/>
        </w:rPr>
        <w:t>Aid to prevent or reduce the negative effects of economic activities on climate or the</w:t>
      </w:r>
      <w:r>
        <w:rPr>
          <w:spacing w:val="1"/>
          <w:sz w:val="24"/>
        </w:rPr>
        <w:t xml:space="preserve"> </w:t>
      </w:r>
      <w:r>
        <w:rPr>
          <w:sz w:val="24"/>
        </w:rPr>
        <w:t>environment can facilitate the development of economic activities by increasing the</w:t>
      </w:r>
      <w:r>
        <w:rPr>
          <w:spacing w:val="1"/>
          <w:sz w:val="24"/>
        </w:rPr>
        <w:t xml:space="preserve"> </w:t>
      </w:r>
      <w:r>
        <w:rPr>
          <w:sz w:val="24"/>
        </w:rPr>
        <w:t>sustainability of the economic activity concerned. The aid can also ensure that the</w:t>
      </w:r>
      <w:r>
        <w:rPr>
          <w:spacing w:val="1"/>
          <w:sz w:val="24"/>
        </w:rPr>
        <w:t xml:space="preserve"> </w:t>
      </w:r>
      <w:r>
        <w:rPr>
          <w:sz w:val="24"/>
        </w:rPr>
        <w:t>activity can continue in the future without creating unacceptable environmental damage</w:t>
      </w:r>
      <w:r>
        <w:rPr>
          <w:spacing w:val="-57"/>
          <w:sz w:val="24"/>
        </w:rPr>
        <w:t xml:space="preserve"> </w:t>
      </w:r>
      <w:r>
        <w:rPr>
          <w:sz w:val="24"/>
        </w:rPr>
        <w:t>and by supporting the creation of new economic activities and services (supporting the</w:t>
      </w:r>
      <w:r>
        <w:rPr>
          <w:spacing w:val="1"/>
          <w:sz w:val="24"/>
        </w:rPr>
        <w:t xml:space="preserve"> </w:t>
      </w:r>
      <w:r>
        <w:rPr>
          <w:sz w:val="24"/>
        </w:rPr>
        <w:t>development</w:t>
      </w:r>
      <w:r>
        <w:rPr>
          <w:spacing w:val="-1"/>
          <w:sz w:val="24"/>
        </w:rPr>
        <w:t xml:space="preserve"> </w:t>
      </w:r>
      <w:r>
        <w:rPr>
          <w:sz w:val="24"/>
        </w:rPr>
        <w:t>of the so-called ‘green</w:t>
      </w:r>
      <w:r>
        <w:rPr>
          <w:spacing w:val="2"/>
          <w:sz w:val="24"/>
        </w:rPr>
        <w:t xml:space="preserve"> </w:t>
      </w:r>
      <w:r>
        <w:rPr>
          <w:sz w:val="24"/>
        </w:rPr>
        <w:t>economy’).</w:t>
      </w:r>
    </w:p>
    <w:p w14:paraId="3D7B5C51" w14:textId="77777777" w:rsidR="004B799C" w:rsidRDefault="004B799C">
      <w:pPr>
        <w:pStyle w:val="BodyText"/>
        <w:spacing w:before="10"/>
        <w:rPr>
          <w:sz w:val="20"/>
        </w:rPr>
      </w:pPr>
    </w:p>
    <w:p w14:paraId="40916DB0" w14:textId="77777777" w:rsidR="004B799C" w:rsidRDefault="00CA4AAC">
      <w:pPr>
        <w:pStyle w:val="ListParagraph"/>
        <w:numPr>
          <w:ilvl w:val="0"/>
          <w:numId w:val="28"/>
        </w:numPr>
        <w:tabs>
          <w:tab w:val="left" w:pos="1559"/>
        </w:tabs>
        <w:spacing w:before="1"/>
        <w:ind w:left="1558" w:right="953" w:hanging="600"/>
        <w:jc w:val="both"/>
        <w:rPr>
          <w:sz w:val="24"/>
        </w:rPr>
      </w:pPr>
      <w:r>
        <w:rPr>
          <w:sz w:val="24"/>
        </w:rPr>
        <w:t>Member States must also describe if and how the aid will contribute to the achievement</w:t>
      </w:r>
      <w:r>
        <w:rPr>
          <w:spacing w:val="1"/>
          <w:sz w:val="24"/>
        </w:rPr>
        <w:t xml:space="preserve"> </w:t>
      </w:r>
      <w:r>
        <w:rPr>
          <w:sz w:val="24"/>
        </w:rPr>
        <w:t>of objectives</w:t>
      </w:r>
      <w:r>
        <w:rPr>
          <w:spacing w:val="1"/>
          <w:sz w:val="24"/>
        </w:rPr>
        <w:t xml:space="preserve"> </w:t>
      </w:r>
      <w:r>
        <w:rPr>
          <w:sz w:val="24"/>
        </w:rPr>
        <w:t>of</w:t>
      </w:r>
      <w:r>
        <w:rPr>
          <w:spacing w:val="1"/>
          <w:sz w:val="24"/>
        </w:rPr>
        <w:t xml:space="preserve"> </w:t>
      </w:r>
      <w:r>
        <w:rPr>
          <w:sz w:val="24"/>
        </w:rPr>
        <w:t>Union</w:t>
      </w:r>
      <w:r>
        <w:rPr>
          <w:spacing w:val="1"/>
          <w:sz w:val="24"/>
        </w:rPr>
        <w:t xml:space="preserve"> </w:t>
      </w:r>
      <w:r>
        <w:rPr>
          <w:sz w:val="24"/>
        </w:rPr>
        <w:t>climate policy,</w:t>
      </w:r>
      <w:r>
        <w:rPr>
          <w:spacing w:val="1"/>
          <w:sz w:val="24"/>
        </w:rPr>
        <w:t xml:space="preserve"> </w:t>
      </w:r>
      <w:r>
        <w:rPr>
          <w:sz w:val="24"/>
        </w:rPr>
        <w:t>environmental</w:t>
      </w:r>
      <w:r>
        <w:rPr>
          <w:spacing w:val="1"/>
          <w:sz w:val="24"/>
        </w:rPr>
        <w:t xml:space="preserve"> </w:t>
      </w:r>
      <w:r>
        <w:rPr>
          <w:sz w:val="24"/>
        </w:rPr>
        <w:t>policy and</w:t>
      </w:r>
      <w:r>
        <w:rPr>
          <w:spacing w:val="60"/>
          <w:sz w:val="24"/>
        </w:rPr>
        <w:t xml:space="preserve"> </w:t>
      </w:r>
      <w:r>
        <w:rPr>
          <w:sz w:val="24"/>
        </w:rPr>
        <w:t>energy policy and</w:t>
      </w:r>
      <w:r>
        <w:rPr>
          <w:spacing w:val="1"/>
          <w:sz w:val="24"/>
        </w:rPr>
        <w:t xml:space="preserve"> </w:t>
      </w:r>
      <w:r>
        <w:rPr>
          <w:sz w:val="24"/>
        </w:rPr>
        <w:t>more specifically, the expected benefits of the</w:t>
      </w:r>
      <w:r>
        <w:rPr>
          <w:spacing w:val="1"/>
          <w:sz w:val="24"/>
        </w:rPr>
        <w:t xml:space="preserve"> </w:t>
      </w:r>
      <w:r>
        <w:rPr>
          <w:sz w:val="24"/>
        </w:rPr>
        <w:t>aid in terms of its material</w:t>
      </w:r>
      <w:r>
        <w:rPr>
          <w:spacing w:val="60"/>
          <w:sz w:val="24"/>
        </w:rPr>
        <w:t xml:space="preserve"> </w:t>
      </w:r>
      <w:r>
        <w:rPr>
          <w:sz w:val="24"/>
        </w:rPr>
        <w:t>contribution</w:t>
      </w:r>
      <w:r>
        <w:rPr>
          <w:spacing w:val="1"/>
          <w:sz w:val="24"/>
        </w:rPr>
        <w:t xml:space="preserve"> </w:t>
      </w:r>
      <w:r>
        <w:rPr>
          <w:sz w:val="24"/>
        </w:rPr>
        <w:t>to</w:t>
      </w:r>
      <w:r>
        <w:rPr>
          <w:spacing w:val="1"/>
          <w:sz w:val="24"/>
        </w:rPr>
        <w:t xml:space="preserve"> </w:t>
      </w:r>
      <w:r>
        <w:rPr>
          <w:sz w:val="24"/>
        </w:rPr>
        <w:t>environmental</w:t>
      </w:r>
      <w:r>
        <w:rPr>
          <w:spacing w:val="1"/>
          <w:sz w:val="24"/>
        </w:rPr>
        <w:t xml:space="preserve"> </w:t>
      </w:r>
      <w:r>
        <w:rPr>
          <w:sz w:val="24"/>
        </w:rPr>
        <w:t>protection,</w:t>
      </w:r>
      <w:r>
        <w:rPr>
          <w:spacing w:val="1"/>
          <w:sz w:val="24"/>
        </w:rPr>
        <w:t xml:space="preserve"> </w:t>
      </w:r>
      <w:r>
        <w:rPr>
          <w:sz w:val="24"/>
        </w:rPr>
        <w:t>including</w:t>
      </w:r>
      <w:r>
        <w:rPr>
          <w:spacing w:val="1"/>
          <w:sz w:val="24"/>
        </w:rPr>
        <w:t xml:space="preserve"> </w:t>
      </w:r>
      <w:r>
        <w:rPr>
          <w:sz w:val="24"/>
        </w:rPr>
        <w:t>climate</w:t>
      </w:r>
      <w:r>
        <w:rPr>
          <w:spacing w:val="1"/>
          <w:sz w:val="24"/>
        </w:rPr>
        <w:t xml:space="preserve"> </w:t>
      </w:r>
      <w:r>
        <w:rPr>
          <w:sz w:val="24"/>
        </w:rPr>
        <w:t>change</w:t>
      </w:r>
      <w:r>
        <w:rPr>
          <w:spacing w:val="1"/>
          <w:sz w:val="24"/>
        </w:rPr>
        <w:t xml:space="preserve"> </w:t>
      </w:r>
      <w:r>
        <w:rPr>
          <w:sz w:val="24"/>
        </w:rPr>
        <w:t>mitigation,</w:t>
      </w:r>
      <w:r>
        <w:rPr>
          <w:spacing w:val="1"/>
          <w:sz w:val="24"/>
        </w:rPr>
        <w:t xml:space="preserve"> </w:t>
      </w:r>
      <w:r>
        <w:rPr>
          <w:sz w:val="24"/>
        </w:rPr>
        <w:t>or</w:t>
      </w:r>
      <w:r>
        <w:rPr>
          <w:spacing w:val="1"/>
          <w:sz w:val="24"/>
        </w:rPr>
        <w:t xml:space="preserve"> </w:t>
      </w:r>
      <w:r>
        <w:rPr>
          <w:sz w:val="24"/>
        </w:rPr>
        <w:t>the</w:t>
      </w:r>
      <w:r>
        <w:rPr>
          <w:spacing w:val="1"/>
          <w:sz w:val="24"/>
        </w:rPr>
        <w:t xml:space="preserve"> </w:t>
      </w:r>
      <w:r>
        <w:rPr>
          <w:sz w:val="24"/>
        </w:rPr>
        <w:t>efficient</w:t>
      </w:r>
      <w:r>
        <w:rPr>
          <w:spacing w:val="1"/>
          <w:sz w:val="24"/>
        </w:rPr>
        <w:t xml:space="preserve"> </w:t>
      </w:r>
      <w:r>
        <w:rPr>
          <w:sz w:val="24"/>
        </w:rPr>
        <w:t>functioning</w:t>
      </w:r>
      <w:r>
        <w:rPr>
          <w:spacing w:val="-3"/>
          <w:sz w:val="24"/>
        </w:rPr>
        <w:t xml:space="preserve"> </w:t>
      </w:r>
      <w:r>
        <w:rPr>
          <w:sz w:val="24"/>
        </w:rPr>
        <w:t>of the</w:t>
      </w:r>
      <w:r>
        <w:rPr>
          <w:spacing w:val="-1"/>
          <w:sz w:val="24"/>
        </w:rPr>
        <w:t xml:space="preserve"> </w:t>
      </w:r>
      <w:r>
        <w:rPr>
          <w:sz w:val="24"/>
        </w:rPr>
        <w:t>internal energy</w:t>
      </w:r>
      <w:r>
        <w:rPr>
          <w:spacing w:val="-5"/>
          <w:sz w:val="24"/>
        </w:rPr>
        <w:t xml:space="preserve"> </w:t>
      </w:r>
      <w:r>
        <w:rPr>
          <w:sz w:val="24"/>
        </w:rPr>
        <w:t>market.</w:t>
      </w:r>
    </w:p>
    <w:p w14:paraId="2629BFBF" w14:textId="77777777" w:rsidR="004B799C" w:rsidRDefault="004B799C">
      <w:pPr>
        <w:pStyle w:val="BodyText"/>
        <w:spacing w:before="10"/>
        <w:rPr>
          <w:sz w:val="20"/>
        </w:rPr>
      </w:pPr>
    </w:p>
    <w:p w14:paraId="2AADCED1" w14:textId="77777777" w:rsidR="004B799C" w:rsidRDefault="00CA4AAC">
      <w:pPr>
        <w:ind w:left="1525"/>
        <w:jc w:val="both"/>
        <w:rPr>
          <w:i/>
          <w:sz w:val="24"/>
        </w:rPr>
      </w:pPr>
      <w:r>
        <w:rPr>
          <w:noProof/>
        </w:rPr>
        <w:drawing>
          <wp:anchor distT="0" distB="0" distL="0" distR="0" simplePos="0" relativeHeight="15766016" behindDoc="0" locked="0" layoutInCell="1" allowOverlap="1" wp14:anchorId="4DE7DA5A" wp14:editId="52B0963F">
            <wp:simplePos x="0" y="0"/>
            <wp:positionH relativeFrom="page">
              <wp:posOffset>908315</wp:posOffset>
            </wp:positionH>
            <wp:positionV relativeFrom="paragraph">
              <wp:posOffset>39632</wp:posOffset>
            </wp:positionV>
            <wp:extent cx="293358" cy="107346"/>
            <wp:effectExtent l="0" t="0" r="0" b="0"/>
            <wp:wrapNone/>
            <wp:docPr id="11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image3.png"/>
                    <pic:cNvPicPr/>
                  </pic:nvPicPr>
                  <pic:blipFill>
                    <a:blip r:embed="rId9" cstate="print"/>
                    <a:stretch>
                      <a:fillRect/>
                    </a:stretch>
                  </pic:blipFill>
                  <pic:spPr>
                    <a:xfrm>
                      <a:off x="0" y="0"/>
                      <a:ext cx="293358" cy="107346"/>
                    </a:xfrm>
                    <a:prstGeom prst="rect">
                      <a:avLst/>
                    </a:prstGeom>
                  </pic:spPr>
                </pic:pic>
              </a:graphicData>
            </a:graphic>
          </wp:anchor>
        </w:drawing>
      </w:r>
      <w:bookmarkStart w:id="23" w:name="_bookmark14"/>
      <w:bookmarkEnd w:id="23"/>
      <w:r>
        <w:rPr>
          <w:i/>
          <w:sz w:val="24"/>
        </w:rPr>
        <w:t>Incentive</w:t>
      </w:r>
      <w:r>
        <w:rPr>
          <w:i/>
          <w:spacing w:val="-6"/>
          <w:sz w:val="24"/>
        </w:rPr>
        <w:t xml:space="preserve"> </w:t>
      </w:r>
      <w:r>
        <w:rPr>
          <w:i/>
          <w:sz w:val="24"/>
        </w:rPr>
        <w:t>effect</w:t>
      </w:r>
    </w:p>
    <w:p w14:paraId="68E3E5E4" w14:textId="77777777" w:rsidR="004B799C" w:rsidRDefault="004B799C">
      <w:pPr>
        <w:pStyle w:val="BodyText"/>
        <w:spacing w:before="10"/>
        <w:rPr>
          <w:i/>
          <w:sz w:val="20"/>
        </w:rPr>
      </w:pPr>
    </w:p>
    <w:p w14:paraId="09F73DFD" w14:textId="77777777" w:rsidR="004B799C" w:rsidRDefault="00CA4AAC">
      <w:pPr>
        <w:pStyle w:val="ListParagraph"/>
        <w:numPr>
          <w:ilvl w:val="0"/>
          <w:numId w:val="28"/>
        </w:numPr>
        <w:tabs>
          <w:tab w:val="left" w:pos="1559"/>
        </w:tabs>
        <w:ind w:left="1558" w:right="957"/>
        <w:jc w:val="both"/>
        <w:rPr>
          <w:sz w:val="24"/>
        </w:rPr>
      </w:pPr>
      <w:r>
        <w:rPr>
          <w:sz w:val="24"/>
        </w:rPr>
        <w:t>Aid can be considered as facilitating an economic activity only if it has an incentive</w:t>
      </w:r>
      <w:r>
        <w:rPr>
          <w:spacing w:val="1"/>
          <w:sz w:val="24"/>
        </w:rPr>
        <w:t xml:space="preserve"> </w:t>
      </w:r>
      <w:r>
        <w:rPr>
          <w:sz w:val="24"/>
        </w:rPr>
        <w:t>effect. An incentive effect occurs when the aid induces the beneficiary to change its</w:t>
      </w:r>
      <w:r>
        <w:rPr>
          <w:spacing w:val="1"/>
          <w:sz w:val="24"/>
        </w:rPr>
        <w:t xml:space="preserve"> </w:t>
      </w:r>
      <w:r>
        <w:rPr>
          <w:sz w:val="24"/>
        </w:rPr>
        <w:t>behaviour,</w:t>
      </w:r>
      <w:r>
        <w:rPr>
          <w:spacing w:val="1"/>
          <w:sz w:val="24"/>
        </w:rPr>
        <w:t xml:space="preserve"> </w:t>
      </w:r>
      <w:r>
        <w:rPr>
          <w:sz w:val="24"/>
        </w:rPr>
        <w:t>to</w:t>
      </w:r>
      <w:r>
        <w:rPr>
          <w:spacing w:val="1"/>
          <w:sz w:val="24"/>
        </w:rPr>
        <w:t xml:space="preserve"> </w:t>
      </w:r>
      <w:r>
        <w:rPr>
          <w:sz w:val="24"/>
        </w:rPr>
        <w:t>engage</w:t>
      </w:r>
      <w:r>
        <w:rPr>
          <w:spacing w:val="1"/>
          <w:sz w:val="24"/>
        </w:rPr>
        <w:t xml:space="preserve"> </w:t>
      </w:r>
      <w:r>
        <w:rPr>
          <w:sz w:val="24"/>
        </w:rPr>
        <w:t>in</w:t>
      </w:r>
      <w:r>
        <w:rPr>
          <w:spacing w:val="1"/>
          <w:sz w:val="24"/>
        </w:rPr>
        <w:t xml:space="preserve"> </w:t>
      </w:r>
      <w:r>
        <w:rPr>
          <w:sz w:val="24"/>
        </w:rPr>
        <w:t>additional</w:t>
      </w:r>
      <w:r>
        <w:rPr>
          <w:spacing w:val="1"/>
          <w:sz w:val="24"/>
        </w:rPr>
        <w:t xml:space="preserve"> </w:t>
      </w:r>
      <w:r>
        <w:rPr>
          <w:sz w:val="24"/>
        </w:rPr>
        <w:t>economic</w:t>
      </w:r>
      <w:r>
        <w:rPr>
          <w:spacing w:val="1"/>
          <w:sz w:val="24"/>
        </w:rPr>
        <w:t xml:space="preserve"> </w:t>
      </w:r>
      <w:r>
        <w:rPr>
          <w:sz w:val="24"/>
        </w:rPr>
        <w:t>activity</w:t>
      </w:r>
      <w:r>
        <w:rPr>
          <w:spacing w:val="1"/>
          <w:sz w:val="24"/>
        </w:rPr>
        <w:t xml:space="preserve"> </w:t>
      </w:r>
      <w:r>
        <w:rPr>
          <w:sz w:val="24"/>
        </w:rPr>
        <w:t>or</w:t>
      </w:r>
      <w:r>
        <w:rPr>
          <w:spacing w:val="1"/>
          <w:sz w:val="24"/>
        </w:rPr>
        <w:t xml:space="preserve"> </w:t>
      </w:r>
      <w:r>
        <w:rPr>
          <w:sz w:val="24"/>
        </w:rPr>
        <w:t>in</w:t>
      </w:r>
      <w:r>
        <w:rPr>
          <w:spacing w:val="1"/>
          <w:sz w:val="24"/>
        </w:rPr>
        <w:t xml:space="preserve"> </w:t>
      </w:r>
      <w:r>
        <w:rPr>
          <w:sz w:val="24"/>
        </w:rPr>
        <w:t>more</w:t>
      </w:r>
      <w:r>
        <w:rPr>
          <w:spacing w:val="1"/>
          <w:sz w:val="24"/>
        </w:rPr>
        <w:t xml:space="preserve"> </w:t>
      </w:r>
      <w:r>
        <w:rPr>
          <w:sz w:val="24"/>
        </w:rPr>
        <w:t>environmentally</w:t>
      </w:r>
      <w:r>
        <w:rPr>
          <w:spacing w:val="1"/>
          <w:sz w:val="24"/>
        </w:rPr>
        <w:t xml:space="preserve"> </w:t>
      </w:r>
      <w:r>
        <w:rPr>
          <w:sz w:val="24"/>
        </w:rPr>
        <w:t>friendly economic activity, which it would not carry out without the aid or would carry</w:t>
      </w:r>
      <w:r>
        <w:rPr>
          <w:spacing w:val="1"/>
          <w:sz w:val="24"/>
        </w:rPr>
        <w:t xml:space="preserve"> </w:t>
      </w:r>
      <w:r>
        <w:rPr>
          <w:sz w:val="24"/>
        </w:rPr>
        <w:t>out</w:t>
      </w:r>
      <w:r>
        <w:rPr>
          <w:spacing w:val="-1"/>
          <w:sz w:val="24"/>
        </w:rPr>
        <w:t xml:space="preserve"> </w:t>
      </w:r>
      <w:r>
        <w:rPr>
          <w:sz w:val="24"/>
        </w:rPr>
        <w:t>in a</w:t>
      </w:r>
      <w:r>
        <w:rPr>
          <w:spacing w:val="-1"/>
          <w:sz w:val="24"/>
        </w:rPr>
        <w:t xml:space="preserve"> </w:t>
      </w:r>
      <w:r>
        <w:rPr>
          <w:sz w:val="24"/>
        </w:rPr>
        <w:t>restricted or different manner.</w:t>
      </w:r>
    </w:p>
    <w:p w14:paraId="6D11C46F" w14:textId="77777777" w:rsidR="004B799C" w:rsidRDefault="004B799C">
      <w:pPr>
        <w:pStyle w:val="BodyText"/>
        <w:spacing w:before="10"/>
        <w:rPr>
          <w:sz w:val="20"/>
        </w:rPr>
      </w:pPr>
    </w:p>
    <w:p w14:paraId="5DA9D8FF" w14:textId="77777777" w:rsidR="004B799C" w:rsidRDefault="00CA4AAC">
      <w:pPr>
        <w:pStyle w:val="ListParagraph"/>
        <w:numPr>
          <w:ilvl w:val="0"/>
          <w:numId w:val="28"/>
        </w:numPr>
        <w:tabs>
          <w:tab w:val="left" w:pos="1559"/>
        </w:tabs>
        <w:ind w:left="1558" w:right="962"/>
        <w:jc w:val="both"/>
        <w:rPr>
          <w:sz w:val="24"/>
        </w:rPr>
      </w:pPr>
      <w:r>
        <w:rPr>
          <w:sz w:val="24"/>
        </w:rPr>
        <w:t>The aid must not support the costs of an activity that the aid beneficiary would anyhow</w:t>
      </w:r>
      <w:r>
        <w:rPr>
          <w:spacing w:val="1"/>
          <w:sz w:val="24"/>
        </w:rPr>
        <w:t xml:space="preserve"> </w:t>
      </w:r>
      <w:r>
        <w:rPr>
          <w:sz w:val="24"/>
        </w:rPr>
        <w:t>incur</w:t>
      </w:r>
      <w:r>
        <w:rPr>
          <w:spacing w:val="-3"/>
          <w:sz w:val="24"/>
        </w:rPr>
        <w:t xml:space="preserve"> </w:t>
      </w:r>
      <w:r>
        <w:rPr>
          <w:sz w:val="24"/>
        </w:rPr>
        <w:t>and must not compensate for the</w:t>
      </w:r>
      <w:r>
        <w:rPr>
          <w:spacing w:val="-1"/>
          <w:sz w:val="24"/>
        </w:rPr>
        <w:t xml:space="preserve"> </w:t>
      </w:r>
      <w:r>
        <w:rPr>
          <w:sz w:val="24"/>
        </w:rPr>
        <w:t>normal business risk of an</w:t>
      </w:r>
      <w:r>
        <w:rPr>
          <w:spacing w:val="-1"/>
          <w:sz w:val="24"/>
        </w:rPr>
        <w:t xml:space="preserve"> </w:t>
      </w:r>
      <w:r>
        <w:rPr>
          <w:sz w:val="24"/>
        </w:rPr>
        <w:t>economic</w:t>
      </w:r>
      <w:r>
        <w:rPr>
          <w:spacing w:val="-1"/>
          <w:sz w:val="24"/>
        </w:rPr>
        <w:t xml:space="preserve"> </w:t>
      </w:r>
      <w:r>
        <w:rPr>
          <w:sz w:val="24"/>
        </w:rPr>
        <w:t>activity</w:t>
      </w:r>
      <w:r>
        <w:rPr>
          <w:sz w:val="24"/>
          <w:vertAlign w:val="superscript"/>
        </w:rPr>
        <w:t>45</w:t>
      </w:r>
      <w:r>
        <w:rPr>
          <w:sz w:val="24"/>
        </w:rPr>
        <w:t>.</w:t>
      </w:r>
    </w:p>
    <w:p w14:paraId="57F6A672" w14:textId="77777777" w:rsidR="004B799C" w:rsidRDefault="00CA4AAC">
      <w:pPr>
        <w:pStyle w:val="ListParagraph"/>
        <w:numPr>
          <w:ilvl w:val="0"/>
          <w:numId w:val="28"/>
        </w:numPr>
        <w:tabs>
          <w:tab w:val="left" w:pos="1559"/>
        </w:tabs>
        <w:spacing w:before="240"/>
        <w:ind w:left="1558" w:right="956"/>
        <w:jc w:val="both"/>
        <w:rPr>
          <w:sz w:val="24"/>
        </w:rPr>
      </w:pPr>
      <w:r>
        <w:rPr>
          <w:sz w:val="24"/>
        </w:rPr>
        <w:t>Proving</w:t>
      </w:r>
      <w:r>
        <w:rPr>
          <w:spacing w:val="41"/>
          <w:sz w:val="24"/>
        </w:rPr>
        <w:t xml:space="preserve"> </w:t>
      </w:r>
      <w:r>
        <w:rPr>
          <w:sz w:val="24"/>
        </w:rPr>
        <w:t>an</w:t>
      </w:r>
      <w:r>
        <w:rPr>
          <w:spacing w:val="46"/>
          <w:sz w:val="24"/>
        </w:rPr>
        <w:t xml:space="preserve"> </w:t>
      </w:r>
      <w:r>
        <w:rPr>
          <w:sz w:val="24"/>
        </w:rPr>
        <w:t>incentive</w:t>
      </w:r>
      <w:r>
        <w:rPr>
          <w:spacing w:val="46"/>
          <w:sz w:val="24"/>
        </w:rPr>
        <w:t xml:space="preserve"> </w:t>
      </w:r>
      <w:r>
        <w:rPr>
          <w:sz w:val="24"/>
        </w:rPr>
        <w:t>effect</w:t>
      </w:r>
      <w:r>
        <w:rPr>
          <w:spacing w:val="47"/>
          <w:sz w:val="24"/>
        </w:rPr>
        <w:t xml:space="preserve"> </w:t>
      </w:r>
      <w:r>
        <w:rPr>
          <w:sz w:val="24"/>
        </w:rPr>
        <w:t>entails</w:t>
      </w:r>
      <w:r>
        <w:rPr>
          <w:spacing w:val="45"/>
          <w:sz w:val="24"/>
        </w:rPr>
        <w:t xml:space="preserve"> </w:t>
      </w:r>
      <w:r>
        <w:rPr>
          <w:sz w:val="24"/>
        </w:rPr>
        <w:t>the</w:t>
      </w:r>
      <w:r>
        <w:rPr>
          <w:spacing w:val="44"/>
          <w:sz w:val="24"/>
        </w:rPr>
        <w:t xml:space="preserve"> </w:t>
      </w:r>
      <w:r>
        <w:rPr>
          <w:sz w:val="24"/>
        </w:rPr>
        <w:t>identification</w:t>
      </w:r>
      <w:r>
        <w:rPr>
          <w:spacing w:val="44"/>
          <w:sz w:val="24"/>
        </w:rPr>
        <w:t xml:space="preserve"> </w:t>
      </w:r>
      <w:r>
        <w:rPr>
          <w:sz w:val="24"/>
        </w:rPr>
        <w:t>of</w:t>
      </w:r>
      <w:r>
        <w:rPr>
          <w:spacing w:val="43"/>
          <w:sz w:val="24"/>
        </w:rPr>
        <w:t xml:space="preserve"> </w:t>
      </w:r>
      <w:r>
        <w:rPr>
          <w:sz w:val="24"/>
        </w:rPr>
        <w:t>the</w:t>
      </w:r>
      <w:r>
        <w:rPr>
          <w:spacing w:val="44"/>
          <w:sz w:val="24"/>
        </w:rPr>
        <w:t xml:space="preserve"> </w:t>
      </w:r>
      <w:r>
        <w:rPr>
          <w:sz w:val="24"/>
        </w:rPr>
        <w:t>factual</w:t>
      </w:r>
      <w:r>
        <w:rPr>
          <w:spacing w:val="44"/>
          <w:sz w:val="24"/>
        </w:rPr>
        <w:t xml:space="preserve"> </w:t>
      </w:r>
      <w:r>
        <w:rPr>
          <w:sz w:val="24"/>
        </w:rPr>
        <w:t>scenario</w:t>
      </w:r>
      <w:r>
        <w:rPr>
          <w:spacing w:val="44"/>
          <w:sz w:val="24"/>
        </w:rPr>
        <w:t xml:space="preserve"> </w:t>
      </w:r>
      <w:r>
        <w:rPr>
          <w:sz w:val="24"/>
        </w:rPr>
        <w:t>and</w:t>
      </w:r>
      <w:r>
        <w:rPr>
          <w:spacing w:val="45"/>
          <w:sz w:val="24"/>
        </w:rPr>
        <w:t xml:space="preserve"> </w:t>
      </w:r>
      <w:r>
        <w:rPr>
          <w:sz w:val="24"/>
        </w:rPr>
        <w:t>the</w:t>
      </w:r>
      <w:r>
        <w:rPr>
          <w:spacing w:val="-58"/>
          <w:sz w:val="24"/>
        </w:rPr>
        <w:t xml:space="preserve"> </w:t>
      </w:r>
      <w:r>
        <w:rPr>
          <w:sz w:val="24"/>
        </w:rPr>
        <w:t>likely counterfactual scenario in the absence of aid. The Commission will examine this</w:t>
      </w:r>
      <w:r>
        <w:rPr>
          <w:spacing w:val="1"/>
          <w:sz w:val="24"/>
        </w:rPr>
        <w:t xml:space="preserve"> </w:t>
      </w:r>
      <w:r>
        <w:rPr>
          <w:sz w:val="24"/>
        </w:rPr>
        <w:t>based</w:t>
      </w:r>
      <w:r>
        <w:rPr>
          <w:spacing w:val="-1"/>
          <w:sz w:val="24"/>
        </w:rPr>
        <w:t xml:space="preserve"> </w:t>
      </w:r>
      <w:r>
        <w:rPr>
          <w:sz w:val="24"/>
        </w:rPr>
        <w:t>on the quantification referred</w:t>
      </w:r>
      <w:r>
        <w:rPr>
          <w:spacing w:val="-1"/>
          <w:sz w:val="24"/>
        </w:rPr>
        <w:t xml:space="preserve"> </w:t>
      </w:r>
      <w:r>
        <w:rPr>
          <w:sz w:val="24"/>
        </w:rPr>
        <w:t>to in Section</w:t>
      </w:r>
      <w:r>
        <w:rPr>
          <w:spacing w:val="2"/>
          <w:sz w:val="24"/>
        </w:rPr>
        <w:t xml:space="preserve"> </w:t>
      </w:r>
      <w:r>
        <w:rPr>
          <w:sz w:val="24"/>
        </w:rPr>
        <w:t>3.2.1.3.</w:t>
      </w:r>
    </w:p>
    <w:p w14:paraId="2C5C4E43" w14:textId="77777777" w:rsidR="004B799C" w:rsidRDefault="004B799C">
      <w:pPr>
        <w:pStyle w:val="BodyText"/>
        <w:spacing w:before="10"/>
        <w:rPr>
          <w:sz w:val="20"/>
        </w:rPr>
      </w:pPr>
    </w:p>
    <w:p w14:paraId="6C333AED" w14:textId="77777777" w:rsidR="004B799C" w:rsidRDefault="00CA4AAC">
      <w:pPr>
        <w:pStyle w:val="ListParagraph"/>
        <w:numPr>
          <w:ilvl w:val="0"/>
          <w:numId w:val="28"/>
        </w:numPr>
        <w:tabs>
          <w:tab w:val="left" w:pos="1559"/>
        </w:tabs>
        <w:ind w:left="1558" w:right="958"/>
        <w:jc w:val="both"/>
        <w:rPr>
          <w:sz w:val="24"/>
        </w:rPr>
      </w:pPr>
      <w:r>
        <w:rPr>
          <w:sz w:val="24"/>
        </w:rPr>
        <w:t>The Commission considers that aid does not have an incentive effect for the beneficiary</w:t>
      </w:r>
      <w:r>
        <w:rPr>
          <w:spacing w:val="-57"/>
          <w:sz w:val="24"/>
        </w:rPr>
        <w:t xml:space="preserve"> </w:t>
      </w:r>
      <w:r>
        <w:rPr>
          <w:sz w:val="24"/>
        </w:rPr>
        <w:t>in cases where the start of works on the project or activity took place prior to a written</w:t>
      </w:r>
      <w:r>
        <w:rPr>
          <w:spacing w:val="1"/>
          <w:sz w:val="24"/>
        </w:rPr>
        <w:t xml:space="preserve"> </w:t>
      </w:r>
      <w:r>
        <w:rPr>
          <w:sz w:val="24"/>
        </w:rPr>
        <w:t>aid</w:t>
      </w:r>
      <w:r>
        <w:rPr>
          <w:spacing w:val="1"/>
          <w:sz w:val="24"/>
        </w:rPr>
        <w:t xml:space="preserve"> </w:t>
      </w:r>
      <w:r>
        <w:rPr>
          <w:sz w:val="24"/>
        </w:rPr>
        <w:t>application</w:t>
      </w:r>
      <w:r>
        <w:rPr>
          <w:spacing w:val="1"/>
          <w:sz w:val="24"/>
        </w:rPr>
        <w:t xml:space="preserve"> </w:t>
      </w:r>
      <w:r>
        <w:rPr>
          <w:sz w:val="24"/>
        </w:rPr>
        <w:t>by</w:t>
      </w:r>
      <w:r>
        <w:rPr>
          <w:spacing w:val="1"/>
          <w:sz w:val="24"/>
        </w:rPr>
        <w:t xml:space="preserve"> </w:t>
      </w:r>
      <w:r>
        <w:rPr>
          <w:sz w:val="24"/>
        </w:rPr>
        <w:t>the</w:t>
      </w:r>
      <w:r>
        <w:rPr>
          <w:spacing w:val="1"/>
          <w:sz w:val="24"/>
        </w:rPr>
        <w:t xml:space="preserve"> </w:t>
      </w:r>
      <w:r>
        <w:rPr>
          <w:sz w:val="24"/>
        </w:rPr>
        <w:t>beneficiary</w:t>
      </w:r>
      <w:r>
        <w:rPr>
          <w:spacing w:val="1"/>
          <w:sz w:val="24"/>
        </w:rPr>
        <w:t xml:space="preserve"> </w:t>
      </w:r>
      <w:r>
        <w:rPr>
          <w:sz w:val="24"/>
        </w:rPr>
        <w:t>to</w:t>
      </w:r>
      <w:r>
        <w:rPr>
          <w:spacing w:val="1"/>
          <w:sz w:val="24"/>
        </w:rPr>
        <w:t xml:space="preserve"> </w:t>
      </w:r>
      <w:r>
        <w:rPr>
          <w:sz w:val="24"/>
        </w:rPr>
        <w:t>the</w:t>
      </w:r>
      <w:r>
        <w:rPr>
          <w:spacing w:val="1"/>
          <w:sz w:val="24"/>
        </w:rPr>
        <w:t xml:space="preserve"> </w:t>
      </w:r>
      <w:r>
        <w:rPr>
          <w:sz w:val="24"/>
        </w:rPr>
        <w:t>national</w:t>
      </w:r>
      <w:r>
        <w:rPr>
          <w:spacing w:val="1"/>
          <w:sz w:val="24"/>
        </w:rPr>
        <w:t xml:space="preserve"> </w:t>
      </w:r>
      <w:r>
        <w:rPr>
          <w:sz w:val="24"/>
        </w:rPr>
        <w:t>authorities.</w:t>
      </w:r>
      <w:r>
        <w:rPr>
          <w:spacing w:val="1"/>
          <w:sz w:val="24"/>
        </w:rPr>
        <w:t xml:space="preserve"> </w:t>
      </w:r>
      <w:r>
        <w:rPr>
          <w:sz w:val="24"/>
        </w:rPr>
        <w:t>In</w:t>
      </w:r>
      <w:r>
        <w:rPr>
          <w:spacing w:val="1"/>
          <w:sz w:val="24"/>
        </w:rPr>
        <w:t xml:space="preserve"> </w:t>
      </w:r>
      <w:r>
        <w:rPr>
          <w:sz w:val="24"/>
        </w:rPr>
        <w:t>cases</w:t>
      </w:r>
      <w:r>
        <w:rPr>
          <w:spacing w:val="1"/>
          <w:sz w:val="24"/>
        </w:rPr>
        <w:t xml:space="preserve"> </w:t>
      </w:r>
      <w:r>
        <w:rPr>
          <w:sz w:val="24"/>
        </w:rPr>
        <w:t>where</w:t>
      </w:r>
      <w:r>
        <w:rPr>
          <w:spacing w:val="1"/>
          <w:sz w:val="24"/>
        </w:rPr>
        <w:t xml:space="preserve"> </w:t>
      </w:r>
      <w:r>
        <w:rPr>
          <w:sz w:val="24"/>
        </w:rPr>
        <w:t>the</w:t>
      </w:r>
      <w:r>
        <w:rPr>
          <w:spacing w:val="1"/>
          <w:sz w:val="24"/>
        </w:rPr>
        <w:t xml:space="preserve"> </w:t>
      </w:r>
      <w:r>
        <w:rPr>
          <w:sz w:val="24"/>
        </w:rPr>
        <w:t>beneficiary starts implementing a project before applying for aid, any aid granted in</w:t>
      </w:r>
      <w:r>
        <w:rPr>
          <w:spacing w:val="1"/>
          <w:sz w:val="24"/>
        </w:rPr>
        <w:t xml:space="preserve"> </w:t>
      </w:r>
      <w:r>
        <w:rPr>
          <w:sz w:val="24"/>
        </w:rPr>
        <w:t>respect of that project will, in principle, not be considered compatible with the internal</w:t>
      </w:r>
      <w:r>
        <w:rPr>
          <w:spacing w:val="1"/>
          <w:sz w:val="24"/>
        </w:rPr>
        <w:t xml:space="preserve"> </w:t>
      </w:r>
      <w:r>
        <w:rPr>
          <w:sz w:val="24"/>
        </w:rPr>
        <w:t>market.</w:t>
      </w:r>
    </w:p>
    <w:p w14:paraId="04688718" w14:textId="77777777" w:rsidR="004B799C" w:rsidRDefault="004B799C">
      <w:pPr>
        <w:pStyle w:val="BodyText"/>
        <w:rPr>
          <w:sz w:val="20"/>
        </w:rPr>
      </w:pPr>
    </w:p>
    <w:p w14:paraId="391353E6" w14:textId="091C3188" w:rsidR="004B799C" w:rsidRDefault="00161D3B">
      <w:pPr>
        <w:pStyle w:val="BodyText"/>
        <w:spacing w:before="3"/>
        <w:rPr>
          <w:sz w:val="25"/>
        </w:rPr>
      </w:pPr>
      <w:r>
        <w:rPr>
          <w:noProof/>
        </w:rPr>
        <mc:AlternateContent>
          <mc:Choice Requires="wps">
            <w:drawing>
              <wp:anchor distT="0" distB="0" distL="0" distR="0" simplePos="0" relativeHeight="487624192" behindDoc="1" locked="0" layoutInCell="1" allowOverlap="1" wp14:anchorId="5B80C9C6" wp14:editId="785251E2">
                <wp:simplePos x="0" y="0"/>
                <wp:positionH relativeFrom="page">
                  <wp:posOffset>901065</wp:posOffset>
                </wp:positionH>
                <wp:positionV relativeFrom="paragraph">
                  <wp:posOffset>200025</wp:posOffset>
                </wp:positionV>
                <wp:extent cx="1828800" cy="7620"/>
                <wp:effectExtent l="0" t="0" r="0" b="0"/>
                <wp:wrapTopAndBottom/>
                <wp:docPr id="108" name="docshape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2B4B66" id="docshape22" o:spid="_x0000_s1026" style="position:absolute;margin-left:70.95pt;margin-top:15.75pt;width:2in;height:.6pt;z-index:-15692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" fillcolor="black" stroked="f">
                <w10:wrap type="topAndBottom" anchorx="page"/>
              </v:rect>
            </w:pict>
          </mc:Fallback>
        </mc:AlternateContent>
      </w:r>
    </w:p>
    <w:p w14:paraId="35867087" w14:textId="77777777" w:rsidR="004B799C" w:rsidRDefault="00CA4AAC">
      <w:pPr>
        <w:tabs>
          <w:tab w:val="left" w:pos="1525"/>
        </w:tabs>
        <w:spacing w:before="103"/>
        <w:ind w:left="1525" w:right="955" w:hanging="567"/>
        <w:rPr>
          <w:sz w:val="20"/>
        </w:rPr>
      </w:pPr>
      <w:r>
        <w:rPr>
          <w:sz w:val="20"/>
          <w:vertAlign w:val="superscript"/>
        </w:rPr>
        <w:t>45</w:t>
      </w:r>
      <w:r>
        <w:rPr>
          <w:sz w:val="20"/>
        </w:rPr>
        <w:tab/>
        <w:t>See</w:t>
      </w:r>
      <w:r>
        <w:rPr>
          <w:spacing w:val="6"/>
          <w:sz w:val="20"/>
        </w:rPr>
        <w:t xml:space="preserve"> </w:t>
      </w:r>
      <w:r>
        <w:rPr>
          <w:sz w:val="20"/>
        </w:rPr>
        <w:t>Judgment</w:t>
      </w:r>
      <w:r>
        <w:rPr>
          <w:spacing w:val="6"/>
          <w:sz w:val="20"/>
        </w:rPr>
        <w:t xml:space="preserve"> </w:t>
      </w:r>
      <w:r>
        <w:rPr>
          <w:sz w:val="20"/>
        </w:rPr>
        <w:t>of</w:t>
      </w:r>
      <w:r>
        <w:rPr>
          <w:spacing w:val="7"/>
          <w:sz w:val="20"/>
        </w:rPr>
        <w:t xml:space="preserve"> </w:t>
      </w:r>
      <w:r>
        <w:rPr>
          <w:sz w:val="20"/>
        </w:rPr>
        <w:t>the</w:t>
      </w:r>
      <w:r>
        <w:rPr>
          <w:spacing w:val="10"/>
          <w:sz w:val="20"/>
        </w:rPr>
        <w:t xml:space="preserve"> </w:t>
      </w:r>
      <w:r>
        <w:rPr>
          <w:sz w:val="20"/>
        </w:rPr>
        <w:t>Court</w:t>
      </w:r>
      <w:r>
        <w:rPr>
          <w:spacing w:val="6"/>
          <w:sz w:val="20"/>
        </w:rPr>
        <w:t xml:space="preserve"> </w:t>
      </w:r>
      <w:r>
        <w:rPr>
          <w:sz w:val="20"/>
        </w:rPr>
        <w:t>of</w:t>
      </w:r>
      <w:r>
        <w:rPr>
          <w:spacing w:val="7"/>
          <w:sz w:val="20"/>
        </w:rPr>
        <w:t xml:space="preserve"> </w:t>
      </w:r>
      <w:r>
        <w:rPr>
          <w:sz w:val="20"/>
        </w:rPr>
        <w:t>Justice</w:t>
      </w:r>
      <w:r>
        <w:rPr>
          <w:spacing w:val="6"/>
          <w:sz w:val="20"/>
        </w:rPr>
        <w:t xml:space="preserve"> </w:t>
      </w:r>
      <w:r>
        <w:rPr>
          <w:sz w:val="20"/>
        </w:rPr>
        <w:t>of</w:t>
      </w:r>
      <w:r>
        <w:rPr>
          <w:spacing w:val="7"/>
          <w:sz w:val="20"/>
        </w:rPr>
        <w:t xml:space="preserve"> </w:t>
      </w:r>
      <w:r>
        <w:rPr>
          <w:sz w:val="20"/>
        </w:rPr>
        <w:t>13</w:t>
      </w:r>
      <w:r>
        <w:rPr>
          <w:spacing w:val="7"/>
          <w:sz w:val="20"/>
        </w:rPr>
        <w:t xml:space="preserve"> </w:t>
      </w:r>
      <w:r>
        <w:rPr>
          <w:sz w:val="20"/>
        </w:rPr>
        <w:t>June</w:t>
      </w:r>
      <w:r>
        <w:rPr>
          <w:spacing w:val="6"/>
          <w:sz w:val="20"/>
        </w:rPr>
        <w:t xml:space="preserve"> </w:t>
      </w:r>
      <w:r>
        <w:rPr>
          <w:sz w:val="20"/>
        </w:rPr>
        <w:t>2013,</w:t>
      </w:r>
      <w:r>
        <w:rPr>
          <w:spacing w:val="9"/>
          <w:sz w:val="20"/>
        </w:rPr>
        <w:t xml:space="preserve"> </w:t>
      </w:r>
      <w:r>
        <w:rPr>
          <w:i/>
          <w:sz w:val="20"/>
        </w:rPr>
        <w:t>HGA</w:t>
      </w:r>
      <w:r>
        <w:rPr>
          <w:i/>
          <w:spacing w:val="7"/>
          <w:sz w:val="20"/>
        </w:rPr>
        <w:t xml:space="preserve"> </w:t>
      </w:r>
      <w:r>
        <w:rPr>
          <w:i/>
          <w:sz w:val="20"/>
        </w:rPr>
        <w:t>and</w:t>
      </w:r>
      <w:r>
        <w:rPr>
          <w:i/>
          <w:spacing w:val="7"/>
          <w:sz w:val="20"/>
        </w:rPr>
        <w:t xml:space="preserve"> </w:t>
      </w:r>
      <w:r>
        <w:rPr>
          <w:i/>
          <w:sz w:val="20"/>
        </w:rPr>
        <w:t>others</w:t>
      </w:r>
      <w:r>
        <w:rPr>
          <w:i/>
          <w:spacing w:val="7"/>
          <w:sz w:val="20"/>
        </w:rPr>
        <w:t xml:space="preserve"> </w:t>
      </w:r>
      <w:r>
        <w:rPr>
          <w:sz w:val="20"/>
        </w:rPr>
        <w:t>v</w:t>
      </w:r>
      <w:r>
        <w:rPr>
          <w:spacing w:val="6"/>
          <w:sz w:val="20"/>
        </w:rPr>
        <w:t xml:space="preserve"> </w:t>
      </w:r>
      <w:r>
        <w:rPr>
          <w:i/>
          <w:sz w:val="20"/>
        </w:rPr>
        <w:t>Commission</w:t>
      </w:r>
      <w:r>
        <w:rPr>
          <w:sz w:val="20"/>
        </w:rPr>
        <w:t>,</w:t>
      </w:r>
      <w:r>
        <w:rPr>
          <w:spacing w:val="6"/>
          <w:sz w:val="20"/>
        </w:rPr>
        <w:t xml:space="preserve"> </w:t>
      </w:r>
      <w:r>
        <w:rPr>
          <w:sz w:val="20"/>
        </w:rPr>
        <w:t>C-630/11</w:t>
      </w:r>
      <w:r>
        <w:rPr>
          <w:spacing w:val="4"/>
          <w:sz w:val="20"/>
        </w:rPr>
        <w:t xml:space="preserve"> </w:t>
      </w:r>
      <w:r>
        <w:rPr>
          <w:sz w:val="20"/>
        </w:rPr>
        <w:t>P</w:t>
      </w:r>
      <w:r>
        <w:rPr>
          <w:spacing w:val="9"/>
          <w:sz w:val="20"/>
        </w:rPr>
        <w:t xml:space="preserve"> </w:t>
      </w:r>
      <w:r>
        <w:rPr>
          <w:sz w:val="20"/>
        </w:rPr>
        <w:t>to</w:t>
      </w:r>
      <w:r>
        <w:rPr>
          <w:spacing w:val="7"/>
          <w:sz w:val="20"/>
        </w:rPr>
        <w:t xml:space="preserve"> </w:t>
      </w:r>
      <w:r>
        <w:rPr>
          <w:sz w:val="20"/>
        </w:rPr>
        <w:t>C-</w:t>
      </w:r>
      <w:r>
        <w:rPr>
          <w:spacing w:val="-47"/>
          <w:sz w:val="20"/>
        </w:rPr>
        <w:t xml:space="preserve"> </w:t>
      </w:r>
      <w:r>
        <w:rPr>
          <w:sz w:val="20"/>
        </w:rPr>
        <w:t>633/11</w:t>
      </w:r>
      <w:r>
        <w:rPr>
          <w:spacing w:val="-2"/>
          <w:sz w:val="20"/>
        </w:rPr>
        <w:t xml:space="preserve"> </w:t>
      </w:r>
      <w:r>
        <w:rPr>
          <w:sz w:val="20"/>
        </w:rPr>
        <w:t>P,</w:t>
      </w:r>
      <w:r>
        <w:rPr>
          <w:spacing w:val="-1"/>
          <w:sz w:val="20"/>
        </w:rPr>
        <w:t xml:space="preserve"> </w:t>
      </w:r>
      <w:r>
        <w:rPr>
          <w:sz w:val="20"/>
        </w:rPr>
        <w:t>ECLI:EU:C:2013:387, paragraph</w:t>
      </w:r>
      <w:r>
        <w:rPr>
          <w:spacing w:val="-1"/>
          <w:sz w:val="20"/>
        </w:rPr>
        <w:t xml:space="preserve"> </w:t>
      </w:r>
      <w:r>
        <w:rPr>
          <w:sz w:val="20"/>
        </w:rPr>
        <w:t>104.</w:t>
      </w:r>
    </w:p>
    <w:p w14:paraId="0197B9F2" w14:textId="77777777" w:rsidR="004B799C" w:rsidRDefault="004B799C">
      <w:pPr>
        <w:rPr>
          <w:sz w:val="20"/>
        </w:rPr>
        <w:sectPr w:rsidR="004B799C">
          <w:pgSz w:w="11910" w:h="16840"/>
          <w:pgMar w:top="1020" w:right="460" w:bottom="1620" w:left="460" w:header="0" w:footer="1426" w:gutter="0"/>
          <w:cols w:space="720"/>
        </w:sectPr>
      </w:pPr>
    </w:p>
    <w:p w14:paraId="34C536A8" w14:textId="77777777" w:rsidR="004B799C" w:rsidRDefault="00CA4AAC">
      <w:pPr>
        <w:pStyle w:val="ListParagraph"/>
        <w:numPr>
          <w:ilvl w:val="0"/>
          <w:numId w:val="28"/>
        </w:numPr>
        <w:tabs>
          <w:tab w:val="left" w:pos="1559"/>
        </w:tabs>
        <w:spacing w:before="72"/>
        <w:ind w:left="1558" w:right="955"/>
        <w:jc w:val="both"/>
        <w:rPr>
          <w:sz w:val="24"/>
        </w:rPr>
      </w:pPr>
      <w:r>
        <w:rPr>
          <w:sz w:val="24"/>
        </w:rPr>
        <w:lastRenderedPageBreak/>
        <w:t>The</w:t>
      </w:r>
      <w:r>
        <w:rPr>
          <w:spacing w:val="1"/>
          <w:sz w:val="24"/>
        </w:rPr>
        <w:t xml:space="preserve"> </w:t>
      </w:r>
      <w:r>
        <w:rPr>
          <w:sz w:val="24"/>
        </w:rPr>
        <w:t>aid</w:t>
      </w:r>
      <w:r>
        <w:rPr>
          <w:spacing w:val="1"/>
          <w:sz w:val="24"/>
        </w:rPr>
        <w:t xml:space="preserve"> </w:t>
      </w:r>
      <w:r>
        <w:rPr>
          <w:sz w:val="24"/>
        </w:rPr>
        <w:t>application</w:t>
      </w:r>
      <w:r>
        <w:rPr>
          <w:spacing w:val="1"/>
          <w:sz w:val="24"/>
        </w:rPr>
        <w:t xml:space="preserve"> </w:t>
      </w:r>
      <w:r>
        <w:rPr>
          <w:sz w:val="24"/>
        </w:rPr>
        <w:t>may</w:t>
      </w:r>
      <w:r>
        <w:rPr>
          <w:spacing w:val="1"/>
          <w:sz w:val="24"/>
        </w:rPr>
        <w:t xml:space="preserve"> </w:t>
      </w:r>
      <w:r>
        <w:rPr>
          <w:sz w:val="24"/>
        </w:rPr>
        <w:t>take</w:t>
      </w:r>
      <w:r>
        <w:rPr>
          <w:spacing w:val="1"/>
          <w:sz w:val="24"/>
        </w:rPr>
        <w:t xml:space="preserve"> </w:t>
      </w:r>
      <w:r>
        <w:rPr>
          <w:sz w:val="24"/>
        </w:rPr>
        <w:t>various</w:t>
      </w:r>
      <w:r>
        <w:rPr>
          <w:spacing w:val="1"/>
          <w:sz w:val="24"/>
        </w:rPr>
        <w:t xml:space="preserve"> </w:t>
      </w:r>
      <w:r>
        <w:rPr>
          <w:sz w:val="24"/>
        </w:rPr>
        <w:t>forms,</w:t>
      </w:r>
      <w:r>
        <w:rPr>
          <w:spacing w:val="1"/>
          <w:sz w:val="24"/>
        </w:rPr>
        <w:t xml:space="preserve"> </w:t>
      </w:r>
      <w:r>
        <w:rPr>
          <w:sz w:val="24"/>
        </w:rPr>
        <w:t>including</w:t>
      </w:r>
      <w:r>
        <w:rPr>
          <w:spacing w:val="1"/>
          <w:sz w:val="24"/>
        </w:rPr>
        <w:t xml:space="preserve"> </w:t>
      </w:r>
      <w:r>
        <w:rPr>
          <w:sz w:val="24"/>
        </w:rPr>
        <w:t>for</w:t>
      </w:r>
      <w:r>
        <w:rPr>
          <w:spacing w:val="1"/>
          <w:sz w:val="24"/>
        </w:rPr>
        <w:t xml:space="preserve"> </w:t>
      </w:r>
      <w:r>
        <w:rPr>
          <w:sz w:val="24"/>
        </w:rPr>
        <w:t>example</w:t>
      </w:r>
      <w:r>
        <w:rPr>
          <w:spacing w:val="1"/>
          <w:sz w:val="24"/>
        </w:rPr>
        <w:t xml:space="preserve"> </w:t>
      </w:r>
      <w:r>
        <w:rPr>
          <w:sz w:val="24"/>
        </w:rPr>
        <w:t>a</w:t>
      </w:r>
      <w:r>
        <w:rPr>
          <w:spacing w:val="1"/>
          <w:sz w:val="24"/>
        </w:rPr>
        <w:t xml:space="preserve"> </w:t>
      </w:r>
      <w:r>
        <w:rPr>
          <w:sz w:val="24"/>
        </w:rPr>
        <w:t>bid</w:t>
      </w:r>
      <w:r>
        <w:rPr>
          <w:spacing w:val="1"/>
          <w:sz w:val="24"/>
        </w:rPr>
        <w:t xml:space="preserve"> </w:t>
      </w:r>
      <w:r>
        <w:rPr>
          <w:sz w:val="24"/>
        </w:rPr>
        <w:t>in</w:t>
      </w:r>
      <w:r>
        <w:rPr>
          <w:spacing w:val="1"/>
          <w:sz w:val="24"/>
        </w:rPr>
        <w:t xml:space="preserve"> </w:t>
      </w:r>
      <w:r>
        <w:rPr>
          <w:sz w:val="24"/>
        </w:rPr>
        <w:t>a</w:t>
      </w:r>
      <w:r>
        <w:rPr>
          <w:spacing w:val="1"/>
          <w:sz w:val="24"/>
        </w:rPr>
        <w:t xml:space="preserve"> </w:t>
      </w:r>
      <w:r>
        <w:rPr>
          <w:sz w:val="24"/>
        </w:rPr>
        <w:t>competitive</w:t>
      </w:r>
      <w:r>
        <w:rPr>
          <w:spacing w:val="1"/>
          <w:sz w:val="24"/>
        </w:rPr>
        <w:t xml:space="preserve"> </w:t>
      </w:r>
      <w:r>
        <w:rPr>
          <w:sz w:val="24"/>
        </w:rPr>
        <w:t>bidding</w:t>
      </w:r>
      <w:r>
        <w:rPr>
          <w:spacing w:val="1"/>
          <w:sz w:val="24"/>
        </w:rPr>
        <w:t xml:space="preserve"> </w:t>
      </w:r>
      <w:r>
        <w:rPr>
          <w:sz w:val="24"/>
        </w:rPr>
        <w:t>process.</w:t>
      </w:r>
      <w:r>
        <w:rPr>
          <w:spacing w:val="1"/>
          <w:sz w:val="24"/>
        </w:rPr>
        <w:t xml:space="preserve"> </w:t>
      </w:r>
      <w:r>
        <w:rPr>
          <w:sz w:val="24"/>
        </w:rPr>
        <w:t>Any application</w:t>
      </w:r>
      <w:r>
        <w:rPr>
          <w:spacing w:val="1"/>
          <w:sz w:val="24"/>
        </w:rPr>
        <w:t xml:space="preserve"> </w:t>
      </w:r>
      <w:r>
        <w:rPr>
          <w:sz w:val="24"/>
        </w:rPr>
        <w:t>must</w:t>
      </w:r>
      <w:r>
        <w:rPr>
          <w:spacing w:val="1"/>
          <w:sz w:val="24"/>
        </w:rPr>
        <w:t xml:space="preserve"> </w:t>
      </w:r>
      <w:r>
        <w:rPr>
          <w:sz w:val="24"/>
        </w:rPr>
        <w:t>at</w:t>
      </w:r>
      <w:r>
        <w:rPr>
          <w:spacing w:val="1"/>
          <w:sz w:val="24"/>
        </w:rPr>
        <w:t xml:space="preserve"> </w:t>
      </w:r>
      <w:r>
        <w:rPr>
          <w:sz w:val="24"/>
        </w:rPr>
        <w:t>least</w:t>
      </w:r>
      <w:r>
        <w:rPr>
          <w:spacing w:val="1"/>
          <w:sz w:val="24"/>
        </w:rPr>
        <w:t xml:space="preserve"> </w:t>
      </w:r>
      <w:r>
        <w:rPr>
          <w:sz w:val="24"/>
        </w:rPr>
        <w:t>include</w:t>
      </w:r>
      <w:r>
        <w:rPr>
          <w:spacing w:val="1"/>
          <w:sz w:val="24"/>
        </w:rPr>
        <w:t xml:space="preserve"> </w:t>
      </w:r>
      <w:r>
        <w:rPr>
          <w:sz w:val="24"/>
        </w:rPr>
        <w:t>the</w:t>
      </w:r>
      <w:r>
        <w:rPr>
          <w:spacing w:val="60"/>
          <w:sz w:val="24"/>
        </w:rPr>
        <w:t xml:space="preserve"> </w:t>
      </w:r>
      <w:r>
        <w:rPr>
          <w:sz w:val="24"/>
        </w:rPr>
        <w:t>applicant’s</w:t>
      </w:r>
      <w:r>
        <w:rPr>
          <w:spacing w:val="1"/>
          <w:sz w:val="24"/>
        </w:rPr>
        <w:t xml:space="preserve"> </w:t>
      </w:r>
      <w:r>
        <w:rPr>
          <w:sz w:val="24"/>
        </w:rPr>
        <w:t>name, a description of the project or activity, including its location, and the amount of</w:t>
      </w:r>
      <w:r>
        <w:rPr>
          <w:spacing w:val="1"/>
          <w:sz w:val="24"/>
        </w:rPr>
        <w:t xml:space="preserve"> </w:t>
      </w:r>
      <w:r>
        <w:rPr>
          <w:sz w:val="24"/>
        </w:rPr>
        <w:t>aid</w:t>
      </w:r>
      <w:r>
        <w:rPr>
          <w:spacing w:val="-1"/>
          <w:sz w:val="24"/>
        </w:rPr>
        <w:t xml:space="preserve"> </w:t>
      </w:r>
      <w:r>
        <w:rPr>
          <w:sz w:val="24"/>
        </w:rPr>
        <w:t>needed to</w:t>
      </w:r>
      <w:r>
        <w:rPr>
          <w:spacing w:val="2"/>
          <w:sz w:val="24"/>
        </w:rPr>
        <w:t xml:space="preserve"> </w:t>
      </w:r>
      <w:r>
        <w:rPr>
          <w:sz w:val="24"/>
        </w:rPr>
        <w:t>carry</w:t>
      </w:r>
      <w:r>
        <w:rPr>
          <w:spacing w:val="-5"/>
          <w:sz w:val="24"/>
        </w:rPr>
        <w:t xml:space="preserve"> </w:t>
      </w:r>
      <w:r>
        <w:rPr>
          <w:sz w:val="24"/>
        </w:rPr>
        <w:t>it out.</w:t>
      </w:r>
    </w:p>
    <w:p w14:paraId="0CCE9849" w14:textId="77777777" w:rsidR="004B799C" w:rsidRDefault="004B799C">
      <w:pPr>
        <w:pStyle w:val="BodyText"/>
        <w:spacing w:before="10"/>
        <w:rPr>
          <w:sz w:val="20"/>
        </w:rPr>
      </w:pPr>
    </w:p>
    <w:p w14:paraId="6CB4F1E9" w14:textId="77777777" w:rsidR="004B799C" w:rsidRDefault="00CA4AAC">
      <w:pPr>
        <w:pStyle w:val="ListParagraph"/>
        <w:numPr>
          <w:ilvl w:val="0"/>
          <w:numId w:val="28"/>
        </w:numPr>
        <w:tabs>
          <w:tab w:val="left" w:pos="1559"/>
        </w:tabs>
        <w:ind w:left="1558" w:right="954"/>
        <w:jc w:val="both"/>
        <w:rPr>
          <w:sz w:val="24"/>
        </w:rPr>
      </w:pPr>
      <w:r>
        <w:rPr>
          <w:sz w:val="24"/>
        </w:rPr>
        <w:t>In certain exceptional cases aid can have an incentive effect even for projects which</w:t>
      </w:r>
      <w:r>
        <w:rPr>
          <w:spacing w:val="1"/>
          <w:sz w:val="24"/>
        </w:rPr>
        <w:t xml:space="preserve"> </w:t>
      </w:r>
      <w:r>
        <w:rPr>
          <w:sz w:val="24"/>
        </w:rPr>
        <w:t>started before the aid application. In particular, aid is considered to have an incentive</w:t>
      </w:r>
      <w:r>
        <w:rPr>
          <w:spacing w:val="1"/>
          <w:sz w:val="24"/>
        </w:rPr>
        <w:t xml:space="preserve"> </w:t>
      </w:r>
      <w:r>
        <w:rPr>
          <w:sz w:val="24"/>
        </w:rPr>
        <w:t>effect in the</w:t>
      </w:r>
      <w:r>
        <w:rPr>
          <w:spacing w:val="-1"/>
          <w:sz w:val="24"/>
        </w:rPr>
        <w:t xml:space="preserve"> </w:t>
      </w:r>
      <w:r>
        <w:rPr>
          <w:sz w:val="24"/>
        </w:rPr>
        <w:t>following</w:t>
      </w:r>
      <w:r>
        <w:rPr>
          <w:spacing w:val="-3"/>
          <w:sz w:val="24"/>
        </w:rPr>
        <w:t xml:space="preserve"> </w:t>
      </w:r>
      <w:r>
        <w:rPr>
          <w:sz w:val="24"/>
        </w:rPr>
        <w:t>situations:</w:t>
      </w:r>
    </w:p>
    <w:p w14:paraId="74B1617A" w14:textId="77777777" w:rsidR="004B799C" w:rsidRDefault="004B799C">
      <w:pPr>
        <w:pStyle w:val="BodyText"/>
        <w:spacing w:before="10"/>
        <w:rPr>
          <w:sz w:val="20"/>
        </w:rPr>
      </w:pPr>
    </w:p>
    <w:p w14:paraId="53F58838" w14:textId="77777777" w:rsidR="004B799C" w:rsidRDefault="00CA4AAC">
      <w:pPr>
        <w:pStyle w:val="ListParagraph"/>
        <w:numPr>
          <w:ilvl w:val="1"/>
          <w:numId w:val="28"/>
        </w:numPr>
        <w:tabs>
          <w:tab w:val="left" w:pos="2092"/>
        </w:tabs>
        <w:ind w:right="955"/>
        <w:jc w:val="both"/>
        <w:rPr>
          <w:sz w:val="24"/>
        </w:rPr>
      </w:pPr>
      <w:r>
        <w:rPr>
          <w:sz w:val="24"/>
        </w:rPr>
        <w:t>the</w:t>
      </w:r>
      <w:r>
        <w:rPr>
          <w:spacing w:val="1"/>
          <w:sz w:val="24"/>
        </w:rPr>
        <w:t xml:space="preserve"> </w:t>
      </w:r>
      <w:r>
        <w:rPr>
          <w:sz w:val="24"/>
        </w:rPr>
        <w:t>aid</w:t>
      </w:r>
      <w:r>
        <w:rPr>
          <w:spacing w:val="1"/>
          <w:sz w:val="24"/>
        </w:rPr>
        <w:t xml:space="preserve"> </w:t>
      </w:r>
      <w:r>
        <w:rPr>
          <w:sz w:val="24"/>
        </w:rPr>
        <w:t>is</w:t>
      </w:r>
      <w:r>
        <w:rPr>
          <w:spacing w:val="1"/>
          <w:sz w:val="24"/>
        </w:rPr>
        <w:t xml:space="preserve"> </w:t>
      </w:r>
      <w:r>
        <w:rPr>
          <w:sz w:val="24"/>
        </w:rPr>
        <w:t>granted</w:t>
      </w:r>
      <w:r>
        <w:rPr>
          <w:spacing w:val="1"/>
          <w:sz w:val="24"/>
        </w:rPr>
        <w:t xml:space="preserve"> </w:t>
      </w:r>
      <w:r>
        <w:rPr>
          <w:sz w:val="24"/>
        </w:rPr>
        <w:t>automatically</w:t>
      </w:r>
      <w:r>
        <w:rPr>
          <w:spacing w:val="1"/>
          <w:sz w:val="24"/>
        </w:rPr>
        <w:t xml:space="preserve"> </w:t>
      </w:r>
      <w:r>
        <w:rPr>
          <w:sz w:val="24"/>
        </w:rPr>
        <w:t>in</w:t>
      </w:r>
      <w:r>
        <w:rPr>
          <w:spacing w:val="1"/>
          <w:sz w:val="24"/>
        </w:rPr>
        <w:t xml:space="preserve"> </w:t>
      </w:r>
      <w:r>
        <w:rPr>
          <w:sz w:val="24"/>
        </w:rPr>
        <w:t>accordance</w:t>
      </w:r>
      <w:r>
        <w:rPr>
          <w:spacing w:val="1"/>
          <w:sz w:val="24"/>
        </w:rPr>
        <w:t xml:space="preserve"> </w:t>
      </w:r>
      <w:r>
        <w:rPr>
          <w:sz w:val="24"/>
        </w:rPr>
        <w:t>with</w:t>
      </w:r>
      <w:r>
        <w:rPr>
          <w:spacing w:val="1"/>
          <w:sz w:val="24"/>
        </w:rPr>
        <w:t xml:space="preserve"> </w:t>
      </w:r>
      <w:r>
        <w:rPr>
          <w:sz w:val="24"/>
        </w:rPr>
        <w:t>objective</w:t>
      </w:r>
      <w:r>
        <w:rPr>
          <w:spacing w:val="1"/>
          <w:sz w:val="24"/>
        </w:rPr>
        <w:t xml:space="preserve"> </w:t>
      </w:r>
      <w:r>
        <w:rPr>
          <w:sz w:val="24"/>
        </w:rPr>
        <w:t>and</w:t>
      </w:r>
      <w:r>
        <w:rPr>
          <w:spacing w:val="1"/>
          <w:sz w:val="24"/>
        </w:rPr>
        <w:t xml:space="preserve"> </w:t>
      </w:r>
      <w:r>
        <w:rPr>
          <w:sz w:val="24"/>
        </w:rPr>
        <w:t>non-</w:t>
      </w:r>
      <w:r>
        <w:rPr>
          <w:spacing w:val="1"/>
          <w:sz w:val="24"/>
        </w:rPr>
        <w:t xml:space="preserve"> </w:t>
      </w:r>
      <w:r>
        <w:rPr>
          <w:sz w:val="24"/>
        </w:rPr>
        <w:t>discriminatory criteria and without further exercise of discretion by the Member</w:t>
      </w:r>
      <w:r>
        <w:rPr>
          <w:spacing w:val="1"/>
          <w:sz w:val="24"/>
        </w:rPr>
        <w:t xml:space="preserve"> </w:t>
      </w:r>
      <w:r>
        <w:rPr>
          <w:sz w:val="24"/>
        </w:rPr>
        <w:t>State and the measure has been adopted and is in force before work on the aided</w:t>
      </w:r>
      <w:r>
        <w:rPr>
          <w:spacing w:val="1"/>
          <w:sz w:val="24"/>
        </w:rPr>
        <w:t xml:space="preserve"> </w:t>
      </w:r>
      <w:r>
        <w:rPr>
          <w:sz w:val="24"/>
        </w:rPr>
        <w:t>project</w:t>
      </w:r>
      <w:r>
        <w:rPr>
          <w:spacing w:val="1"/>
          <w:sz w:val="24"/>
        </w:rPr>
        <w:t xml:space="preserve"> </w:t>
      </w:r>
      <w:r>
        <w:rPr>
          <w:sz w:val="24"/>
        </w:rPr>
        <w:t>or</w:t>
      </w:r>
      <w:r>
        <w:rPr>
          <w:spacing w:val="1"/>
          <w:sz w:val="24"/>
        </w:rPr>
        <w:t xml:space="preserve"> </w:t>
      </w:r>
      <w:r>
        <w:rPr>
          <w:sz w:val="24"/>
        </w:rPr>
        <w:t>activity has</w:t>
      </w:r>
      <w:r>
        <w:rPr>
          <w:spacing w:val="1"/>
          <w:sz w:val="24"/>
        </w:rPr>
        <w:t xml:space="preserve"> </w:t>
      </w:r>
      <w:r>
        <w:rPr>
          <w:sz w:val="24"/>
        </w:rPr>
        <w:t>started, except</w:t>
      </w:r>
      <w:r>
        <w:rPr>
          <w:spacing w:val="1"/>
          <w:sz w:val="24"/>
        </w:rPr>
        <w:t xml:space="preserve"> </w:t>
      </w:r>
      <w:r>
        <w:rPr>
          <w:sz w:val="24"/>
        </w:rPr>
        <w:t>in</w:t>
      </w:r>
      <w:r>
        <w:rPr>
          <w:spacing w:val="1"/>
          <w:sz w:val="24"/>
        </w:rPr>
        <w:t xml:space="preserve"> </w:t>
      </w:r>
      <w:r>
        <w:rPr>
          <w:sz w:val="24"/>
        </w:rPr>
        <w:t>the case of fiscal</w:t>
      </w:r>
      <w:r>
        <w:rPr>
          <w:spacing w:val="1"/>
          <w:sz w:val="24"/>
        </w:rPr>
        <w:t xml:space="preserve"> </w:t>
      </w:r>
      <w:r>
        <w:rPr>
          <w:sz w:val="24"/>
        </w:rPr>
        <w:t>successor schemes,</w:t>
      </w:r>
      <w:r>
        <w:rPr>
          <w:spacing w:val="1"/>
          <w:sz w:val="24"/>
        </w:rPr>
        <w:t xml:space="preserve"> </w:t>
      </w:r>
      <w:r>
        <w:rPr>
          <w:sz w:val="24"/>
        </w:rPr>
        <w:t>where the activity was already covered by the previous schemes in the form of tax</w:t>
      </w:r>
      <w:r>
        <w:rPr>
          <w:spacing w:val="-57"/>
          <w:sz w:val="24"/>
        </w:rPr>
        <w:t xml:space="preserve"> </w:t>
      </w:r>
      <w:r>
        <w:rPr>
          <w:sz w:val="24"/>
        </w:rPr>
        <w:t>advantages;</w:t>
      </w:r>
    </w:p>
    <w:p w14:paraId="0D77B2C6" w14:textId="77777777" w:rsidR="004B799C" w:rsidRDefault="004B799C">
      <w:pPr>
        <w:pStyle w:val="BodyText"/>
        <w:spacing w:before="10"/>
        <w:rPr>
          <w:sz w:val="20"/>
        </w:rPr>
      </w:pPr>
    </w:p>
    <w:p w14:paraId="44121505" w14:textId="77777777" w:rsidR="004B799C" w:rsidRDefault="00CA4AAC">
      <w:pPr>
        <w:pStyle w:val="ListParagraph"/>
        <w:numPr>
          <w:ilvl w:val="1"/>
          <w:numId w:val="28"/>
        </w:numPr>
        <w:tabs>
          <w:tab w:val="left" w:pos="2092"/>
        </w:tabs>
        <w:ind w:right="953"/>
        <w:jc w:val="both"/>
        <w:rPr>
          <w:sz w:val="24"/>
        </w:rPr>
      </w:pPr>
      <w:r>
        <w:rPr>
          <w:sz w:val="24"/>
        </w:rPr>
        <w:t>the national authorities have published, before the start of works, a notice of their</w:t>
      </w:r>
      <w:r>
        <w:rPr>
          <w:spacing w:val="1"/>
          <w:sz w:val="24"/>
        </w:rPr>
        <w:t xml:space="preserve"> </w:t>
      </w:r>
      <w:r>
        <w:rPr>
          <w:sz w:val="24"/>
        </w:rPr>
        <w:t>intention</w:t>
      </w:r>
      <w:r>
        <w:rPr>
          <w:spacing w:val="1"/>
          <w:sz w:val="24"/>
        </w:rPr>
        <w:t xml:space="preserve"> </w:t>
      </w:r>
      <w:r>
        <w:rPr>
          <w:sz w:val="24"/>
        </w:rPr>
        <w:t>to</w:t>
      </w:r>
      <w:r>
        <w:rPr>
          <w:spacing w:val="1"/>
          <w:sz w:val="24"/>
        </w:rPr>
        <w:t xml:space="preserve"> </w:t>
      </w:r>
      <w:r>
        <w:rPr>
          <w:sz w:val="24"/>
        </w:rPr>
        <w:t>establish</w:t>
      </w:r>
      <w:r>
        <w:rPr>
          <w:spacing w:val="1"/>
          <w:sz w:val="24"/>
        </w:rPr>
        <w:t xml:space="preserve"> </w:t>
      </w:r>
      <w:r>
        <w:rPr>
          <w:sz w:val="24"/>
        </w:rPr>
        <w:t>the</w:t>
      </w:r>
      <w:r>
        <w:rPr>
          <w:spacing w:val="1"/>
          <w:sz w:val="24"/>
        </w:rPr>
        <w:t xml:space="preserve"> </w:t>
      </w:r>
      <w:r>
        <w:rPr>
          <w:sz w:val="24"/>
        </w:rPr>
        <w:t>proposed</w:t>
      </w:r>
      <w:r>
        <w:rPr>
          <w:spacing w:val="1"/>
          <w:sz w:val="24"/>
        </w:rPr>
        <w:t xml:space="preserve"> </w:t>
      </w:r>
      <w:r>
        <w:rPr>
          <w:sz w:val="24"/>
        </w:rPr>
        <w:t>aid</w:t>
      </w:r>
      <w:r>
        <w:rPr>
          <w:spacing w:val="1"/>
          <w:sz w:val="24"/>
        </w:rPr>
        <w:t xml:space="preserve"> </w:t>
      </w:r>
      <w:r>
        <w:rPr>
          <w:sz w:val="24"/>
        </w:rPr>
        <w:t>measure,</w:t>
      </w:r>
      <w:r>
        <w:rPr>
          <w:spacing w:val="1"/>
          <w:sz w:val="24"/>
        </w:rPr>
        <w:t xml:space="preserve"> </w:t>
      </w:r>
      <w:r>
        <w:rPr>
          <w:sz w:val="24"/>
        </w:rPr>
        <w:t>conditional</w:t>
      </w:r>
      <w:r>
        <w:rPr>
          <w:spacing w:val="1"/>
          <w:sz w:val="24"/>
        </w:rPr>
        <w:t xml:space="preserve"> </w:t>
      </w:r>
      <w:r>
        <w:rPr>
          <w:sz w:val="24"/>
        </w:rPr>
        <w:t>upon</w:t>
      </w:r>
      <w:r>
        <w:rPr>
          <w:spacing w:val="1"/>
          <w:sz w:val="24"/>
        </w:rPr>
        <w:t xml:space="preserve"> </w:t>
      </w:r>
      <w:r>
        <w:rPr>
          <w:sz w:val="24"/>
        </w:rPr>
        <w:t>the</w:t>
      </w:r>
      <w:r>
        <w:rPr>
          <w:spacing w:val="1"/>
          <w:sz w:val="24"/>
        </w:rPr>
        <w:t xml:space="preserve"> </w:t>
      </w:r>
      <w:r>
        <w:rPr>
          <w:sz w:val="24"/>
        </w:rPr>
        <w:t>Commission’s</w:t>
      </w:r>
      <w:r>
        <w:rPr>
          <w:spacing w:val="1"/>
          <w:sz w:val="24"/>
        </w:rPr>
        <w:t xml:space="preserve"> </w:t>
      </w:r>
      <w:r>
        <w:rPr>
          <w:sz w:val="24"/>
        </w:rPr>
        <w:t>approval</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measure</w:t>
      </w:r>
      <w:r>
        <w:rPr>
          <w:spacing w:val="1"/>
          <w:sz w:val="24"/>
        </w:rPr>
        <w:t xml:space="preserve"> </w:t>
      </w:r>
      <w:r>
        <w:rPr>
          <w:sz w:val="24"/>
        </w:rPr>
        <w:t>as</w:t>
      </w:r>
      <w:r>
        <w:rPr>
          <w:spacing w:val="1"/>
          <w:sz w:val="24"/>
        </w:rPr>
        <w:t xml:space="preserve"> </w:t>
      </w:r>
      <w:r>
        <w:rPr>
          <w:sz w:val="24"/>
        </w:rPr>
        <w:t>required</w:t>
      </w:r>
      <w:r>
        <w:rPr>
          <w:spacing w:val="1"/>
          <w:sz w:val="24"/>
        </w:rPr>
        <w:t xml:space="preserve"> </w:t>
      </w:r>
      <w:r>
        <w:rPr>
          <w:sz w:val="24"/>
        </w:rPr>
        <w:t>by</w:t>
      </w:r>
      <w:r>
        <w:rPr>
          <w:spacing w:val="1"/>
          <w:sz w:val="24"/>
        </w:rPr>
        <w:t xml:space="preserve"> </w:t>
      </w:r>
      <w:r>
        <w:rPr>
          <w:sz w:val="24"/>
        </w:rPr>
        <w:t>Article</w:t>
      </w:r>
      <w:r>
        <w:rPr>
          <w:spacing w:val="1"/>
          <w:sz w:val="24"/>
        </w:rPr>
        <w:t xml:space="preserve"> </w:t>
      </w:r>
      <w:r>
        <w:rPr>
          <w:sz w:val="24"/>
        </w:rPr>
        <w:t>108(3)</w:t>
      </w:r>
      <w:r>
        <w:rPr>
          <w:spacing w:val="1"/>
          <w:sz w:val="24"/>
        </w:rPr>
        <w:t xml:space="preserve"> </w:t>
      </w:r>
      <w:r>
        <w:rPr>
          <w:sz w:val="24"/>
        </w:rPr>
        <w:t>of</w:t>
      </w:r>
      <w:r>
        <w:rPr>
          <w:spacing w:val="60"/>
          <w:sz w:val="24"/>
        </w:rPr>
        <w:t xml:space="preserve"> </w:t>
      </w:r>
      <w:r>
        <w:rPr>
          <w:sz w:val="24"/>
        </w:rPr>
        <w:t>the</w:t>
      </w:r>
      <w:r>
        <w:rPr>
          <w:spacing w:val="1"/>
          <w:sz w:val="24"/>
        </w:rPr>
        <w:t xml:space="preserve"> </w:t>
      </w:r>
      <w:r>
        <w:rPr>
          <w:sz w:val="24"/>
        </w:rPr>
        <w:t>Treaty. That notice must be made available on a public website or other publicly</w:t>
      </w:r>
      <w:r>
        <w:rPr>
          <w:spacing w:val="1"/>
          <w:sz w:val="24"/>
        </w:rPr>
        <w:t xml:space="preserve"> </w:t>
      </w:r>
      <w:r>
        <w:rPr>
          <w:sz w:val="24"/>
        </w:rPr>
        <w:t>accessible media with comparably broad and easy access and clearly state the type</w:t>
      </w:r>
      <w:r>
        <w:rPr>
          <w:spacing w:val="-57"/>
          <w:sz w:val="24"/>
        </w:rPr>
        <w:t xml:space="preserve"> </w:t>
      </w:r>
      <w:r>
        <w:rPr>
          <w:sz w:val="24"/>
        </w:rPr>
        <w:t>of</w:t>
      </w:r>
      <w:r>
        <w:rPr>
          <w:spacing w:val="31"/>
          <w:sz w:val="24"/>
        </w:rPr>
        <w:t xml:space="preserve"> </w:t>
      </w:r>
      <w:r>
        <w:rPr>
          <w:sz w:val="24"/>
        </w:rPr>
        <w:t>projects</w:t>
      </w:r>
      <w:r>
        <w:rPr>
          <w:spacing w:val="33"/>
          <w:sz w:val="24"/>
        </w:rPr>
        <w:t xml:space="preserve"> </w:t>
      </w:r>
      <w:r>
        <w:rPr>
          <w:sz w:val="24"/>
        </w:rPr>
        <w:t>that</w:t>
      </w:r>
      <w:r>
        <w:rPr>
          <w:spacing w:val="32"/>
          <w:sz w:val="24"/>
        </w:rPr>
        <w:t xml:space="preserve"> </w:t>
      </w:r>
      <w:r>
        <w:rPr>
          <w:sz w:val="24"/>
        </w:rPr>
        <w:t>the</w:t>
      </w:r>
      <w:r>
        <w:rPr>
          <w:spacing w:val="31"/>
          <w:sz w:val="24"/>
        </w:rPr>
        <w:t xml:space="preserve"> </w:t>
      </w:r>
      <w:r>
        <w:rPr>
          <w:sz w:val="24"/>
        </w:rPr>
        <w:t>Member</w:t>
      </w:r>
      <w:r>
        <w:rPr>
          <w:spacing w:val="31"/>
          <w:sz w:val="24"/>
        </w:rPr>
        <w:t xml:space="preserve"> </w:t>
      </w:r>
      <w:r>
        <w:rPr>
          <w:sz w:val="24"/>
        </w:rPr>
        <w:t>State</w:t>
      </w:r>
      <w:r>
        <w:rPr>
          <w:spacing w:val="31"/>
          <w:sz w:val="24"/>
        </w:rPr>
        <w:t xml:space="preserve"> </w:t>
      </w:r>
      <w:r>
        <w:rPr>
          <w:sz w:val="24"/>
        </w:rPr>
        <w:t>proposes</w:t>
      </w:r>
      <w:r>
        <w:rPr>
          <w:spacing w:val="32"/>
          <w:sz w:val="24"/>
        </w:rPr>
        <w:t xml:space="preserve"> </w:t>
      </w:r>
      <w:r>
        <w:rPr>
          <w:sz w:val="24"/>
        </w:rPr>
        <w:t>to</w:t>
      </w:r>
      <w:r>
        <w:rPr>
          <w:spacing w:val="30"/>
          <w:sz w:val="24"/>
        </w:rPr>
        <w:t xml:space="preserve"> </w:t>
      </w:r>
      <w:r>
        <w:rPr>
          <w:sz w:val="24"/>
        </w:rPr>
        <w:t>be</w:t>
      </w:r>
      <w:r>
        <w:rPr>
          <w:spacing w:val="31"/>
          <w:sz w:val="24"/>
        </w:rPr>
        <w:t xml:space="preserve"> </w:t>
      </w:r>
      <w:r>
        <w:rPr>
          <w:sz w:val="24"/>
        </w:rPr>
        <w:t>eligible</w:t>
      </w:r>
      <w:r>
        <w:rPr>
          <w:spacing w:val="31"/>
          <w:sz w:val="24"/>
        </w:rPr>
        <w:t xml:space="preserve"> </w:t>
      </w:r>
      <w:r>
        <w:rPr>
          <w:sz w:val="24"/>
        </w:rPr>
        <w:t>and</w:t>
      </w:r>
      <w:r>
        <w:rPr>
          <w:spacing w:val="32"/>
          <w:sz w:val="24"/>
        </w:rPr>
        <w:t xml:space="preserve"> </w:t>
      </w:r>
      <w:r>
        <w:rPr>
          <w:sz w:val="24"/>
        </w:rPr>
        <w:t>the</w:t>
      </w:r>
      <w:r>
        <w:rPr>
          <w:spacing w:val="31"/>
          <w:sz w:val="24"/>
        </w:rPr>
        <w:t xml:space="preserve"> </w:t>
      </w:r>
      <w:r>
        <w:rPr>
          <w:sz w:val="24"/>
        </w:rPr>
        <w:t>point</w:t>
      </w:r>
      <w:r>
        <w:rPr>
          <w:spacing w:val="34"/>
          <w:sz w:val="24"/>
        </w:rPr>
        <w:t xml:space="preserve"> </w:t>
      </w:r>
      <w:r>
        <w:rPr>
          <w:sz w:val="24"/>
        </w:rPr>
        <w:t>in</w:t>
      </w:r>
      <w:r>
        <w:rPr>
          <w:spacing w:val="32"/>
          <w:sz w:val="24"/>
        </w:rPr>
        <w:t xml:space="preserve"> </w:t>
      </w:r>
      <w:r>
        <w:rPr>
          <w:sz w:val="24"/>
        </w:rPr>
        <w:t>time</w:t>
      </w:r>
      <w:r>
        <w:rPr>
          <w:spacing w:val="-58"/>
          <w:sz w:val="24"/>
        </w:rPr>
        <w:t xml:space="preserve"> </w:t>
      </w:r>
      <w:r>
        <w:rPr>
          <w:sz w:val="24"/>
        </w:rPr>
        <w:t>from which the Member State intends to consider such projects eligible. The</w:t>
      </w:r>
      <w:r>
        <w:rPr>
          <w:spacing w:val="1"/>
          <w:sz w:val="24"/>
        </w:rPr>
        <w:t xml:space="preserve"> </w:t>
      </w:r>
      <w:r>
        <w:rPr>
          <w:sz w:val="24"/>
        </w:rPr>
        <w:t>proposed</w:t>
      </w:r>
      <w:r>
        <w:rPr>
          <w:spacing w:val="1"/>
          <w:sz w:val="24"/>
        </w:rPr>
        <w:t xml:space="preserve"> </w:t>
      </w:r>
      <w:r>
        <w:rPr>
          <w:sz w:val="24"/>
        </w:rPr>
        <w:t>eligibility</w:t>
      </w:r>
      <w:r>
        <w:rPr>
          <w:spacing w:val="1"/>
          <w:sz w:val="24"/>
        </w:rPr>
        <w:t xml:space="preserve"> </w:t>
      </w:r>
      <w:r>
        <w:rPr>
          <w:sz w:val="24"/>
        </w:rPr>
        <w:t>must</w:t>
      </w:r>
      <w:r>
        <w:rPr>
          <w:spacing w:val="1"/>
          <w:sz w:val="24"/>
        </w:rPr>
        <w:t xml:space="preserve"> </w:t>
      </w:r>
      <w:r>
        <w:rPr>
          <w:sz w:val="24"/>
        </w:rPr>
        <w:t>not</w:t>
      </w:r>
      <w:r>
        <w:rPr>
          <w:spacing w:val="1"/>
          <w:sz w:val="24"/>
        </w:rPr>
        <w:t xml:space="preserve"> </w:t>
      </w:r>
      <w:r>
        <w:rPr>
          <w:sz w:val="24"/>
        </w:rPr>
        <w:t>be</w:t>
      </w:r>
      <w:r>
        <w:rPr>
          <w:spacing w:val="1"/>
          <w:sz w:val="24"/>
        </w:rPr>
        <w:t xml:space="preserve"> </w:t>
      </w:r>
      <w:r>
        <w:rPr>
          <w:sz w:val="24"/>
        </w:rPr>
        <w:t>unduly</w:t>
      </w:r>
      <w:r>
        <w:rPr>
          <w:spacing w:val="1"/>
          <w:sz w:val="24"/>
        </w:rPr>
        <w:t xml:space="preserve"> </w:t>
      </w:r>
      <w:r>
        <w:rPr>
          <w:sz w:val="24"/>
        </w:rPr>
        <w:t>limited.</w:t>
      </w:r>
      <w:r>
        <w:rPr>
          <w:spacing w:val="1"/>
          <w:sz w:val="24"/>
        </w:rPr>
        <w:t xml:space="preserve"> </w:t>
      </w:r>
      <w:r>
        <w:rPr>
          <w:sz w:val="24"/>
        </w:rPr>
        <w:t>The</w:t>
      </w:r>
      <w:r>
        <w:rPr>
          <w:spacing w:val="1"/>
          <w:sz w:val="24"/>
        </w:rPr>
        <w:t xml:space="preserve"> </w:t>
      </w:r>
      <w:r>
        <w:rPr>
          <w:sz w:val="24"/>
        </w:rPr>
        <w:t>beneficiary</w:t>
      </w:r>
      <w:r>
        <w:rPr>
          <w:spacing w:val="1"/>
          <w:sz w:val="24"/>
        </w:rPr>
        <w:t xml:space="preserve"> </w:t>
      </w:r>
      <w:r>
        <w:rPr>
          <w:sz w:val="24"/>
        </w:rPr>
        <w:t>must</w:t>
      </w:r>
      <w:r>
        <w:rPr>
          <w:spacing w:val="1"/>
          <w:sz w:val="24"/>
        </w:rPr>
        <w:t xml:space="preserve"> </w:t>
      </w:r>
      <w:r>
        <w:rPr>
          <w:sz w:val="24"/>
        </w:rPr>
        <w:t>have</w:t>
      </w:r>
      <w:r>
        <w:rPr>
          <w:spacing w:val="1"/>
          <w:sz w:val="24"/>
        </w:rPr>
        <w:t xml:space="preserve"> </w:t>
      </w:r>
      <w:r>
        <w:rPr>
          <w:sz w:val="24"/>
        </w:rPr>
        <w:t>informed the granting authority prior to the start of works that the proposed aid</w:t>
      </w:r>
      <w:r>
        <w:rPr>
          <w:spacing w:val="1"/>
          <w:sz w:val="24"/>
        </w:rPr>
        <w:t xml:space="preserve"> </w:t>
      </w:r>
      <w:r>
        <w:rPr>
          <w:sz w:val="24"/>
        </w:rPr>
        <w:t>measure was considered as a condition for the investment decisions taken. Where</w:t>
      </w:r>
      <w:r>
        <w:rPr>
          <w:spacing w:val="1"/>
          <w:sz w:val="24"/>
        </w:rPr>
        <w:t xml:space="preserve"> </w:t>
      </w:r>
      <w:r>
        <w:rPr>
          <w:sz w:val="24"/>
        </w:rPr>
        <w:t>it relies upon such a notice to demonstrate an incentive effect, the Member State</w:t>
      </w:r>
      <w:r>
        <w:rPr>
          <w:spacing w:val="1"/>
          <w:sz w:val="24"/>
        </w:rPr>
        <w:t xml:space="preserve"> </w:t>
      </w:r>
      <w:r>
        <w:rPr>
          <w:sz w:val="24"/>
        </w:rPr>
        <w:t>must provide, as part of its State aid notification, a copy of the notice and a link to</w:t>
      </w:r>
      <w:r>
        <w:rPr>
          <w:spacing w:val="1"/>
          <w:sz w:val="24"/>
        </w:rPr>
        <w:t xml:space="preserve"> </w:t>
      </w:r>
      <w:r>
        <w:rPr>
          <w:sz w:val="24"/>
        </w:rPr>
        <w:t>the website on which it was published or respective proof of its availability to the</w:t>
      </w:r>
      <w:r>
        <w:rPr>
          <w:spacing w:val="1"/>
          <w:sz w:val="24"/>
        </w:rPr>
        <w:t xml:space="preserve"> </w:t>
      </w:r>
      <w:r>
        <w:rPr>
          <w:sz w:val="24"/>
        </w:rPr>
        <w:t>public;</w:t>
      </w:r>
    </w:p>
    <w:p w14:paraId="04BD3869" w14:textId="77777777" w:rsidR="004B799C" w:rsidRDefault="004B799C">
      <w:pPr>
        <w:pStyle w:val="BodyText"/>
        <w:rPr>
          <w:sz w:val="21"/>
        </w:rPr>
      </w:pPr>
    </w:p>
    <w:p w14:paraId="6A29D495" w14:textId="77777777" w:rsidR="004B799C" w:rsidRDefault="00CA4AAC">
      <w:pPr>
        <w:pStyle w:val="ListParagraph"/>
        <w:numPr>
          <w:ilvl w:val="1"/>
          <w:numId w:val="28"/>
        </w:numPr>
        <w:tabs>
          <w:tab w:val="left" w:pos="2092"/>
        </w:tabs>
        <w:ind w:right="955"/>
        <w:jc w:val="both"/>
        <w:rPr>
          <w:sz w:val="24"/>
        </w:rPr>
      </w:pPr>
      <w:r>
        <w:rPr>
          <w:sz w:val="24"/>
        </w:rPr>
        <w:t>operating</w:t>
      </w:r>
      <w:r>
        <w:rPr>
          <w:spacing w:val="1"/>
          <w:sz w:val="24"/>
        </w:rPr>
        <w:t xml:space="preserve"> </w:t>
      </w:r>
      <w:r>
        <w:rPr>
          <w:sz w:val="24"/>
        </w:rPr>
        <w:t>aid</w:t>
      </w:r>
      <w:r>
        <w:rPr>
          <w:spacing w:val="1"/>
          <w:sz w:val="24"/>
        </w:rPr>
        <w:t xml:space="preserve"> </w:t>
      </w:r>
      <w:r>
        <w:rPr>
          <w:sz w:val="24"/>
        </w:rPr>
        <w:t>granted</w:t>
      </w:r>
      <w:r>
        <w:rPr>
          <w:spacing w:val="1"/>
          <w:sz w:val="24"/>
        </w:rPr>
        <w:t xml:space="preserve"> </w:t>
      </w:r>
      <w:r>
        <w:rPr>
          <w:sz w:val="24"/>
        </w:rPr>
        <w:t>to</w:t>
      </w:r>
      <w:r>
        <w:rPr>
          <w:spacing w:val="1"/>
          <w:sz w:val="24"/>
        </w:rPr>
        <w:t xml:space="preserve"> </w:t>
      </w:r>
      <w:r>
        <w:rPr>
          <w:sz w:val="24"/>
        </w:rPr>
        <w:t>existing</w:t>
      </w:r>
      <w:r>
        <w:rPr>
          <w:spacing w:val="1"/>
          <w:sz w:val="24"/>
        </w:rPr>
        <w:t xml:space="preserve"> </w:t>
      </w:r>
      <w:r>
        <w:rPr>
          <w:sz w:val="24"/>
        </w:rPr>
        <w:t>installations</w:t>
      </w:r>
      <w:r>
        <w:rPr>
          <w:spacing w:val="1"/>
          <w:sz w:val="24"/>
        </w:rPr>
        <w:t xml:space="preserve"> </w:t>
      </w:r>
      <w:r>
        <w:rPr>
          <w:sz w:val="24"/>
        </w:rPr>
        <w:t>for</w:t>
      </w:r>
      <w:r>
        <w:rPr>
          <w:spacing w:val="1"/>
          <w:sz w:val="24"/>
        </w:rPr>
        <w:t xml:space="preserve"> </w:t>
      </w:r>
      <w:r>
        <w:rPr>
          <w:sz w:val="24"/>
        </w:rPr>
        <w:t>environmentally</w:t>
      </w:r>
      <w:r>
        <w:rPr>
          <w:spacing w:val="1"/>
          <w:sz w:val="24"/>
        </w:rPr>
        <w:t xml:space="preserve"> </w:t>
      </w:r>
      <w:r>
        <w:rPr>
          <w:sz w:val="24"/>
        </w:rPr>
        <w:t>friendly</w:t>
      </w:r>
      <w:r>
        <w:rPr>
          <w:spacing w:val="1"/>
          <w:sz w:val="24"/>
        </w:rPr>
        <w:t xml:space="preserve"> </w:t>
      </w:r>
      <w:r>
        <w:rPr>
          <w:sz w:val="24"/>
        </w:rPr>
        <w:t>production where there is no ‘start of works’ because there is no significant new</w:t>
      </w:r>
      <w:r>
        <w:rPr>
          <w:spacing w:val="1"/>
          <w:sz w:val="24"/>
        </w:rPr>
        <w:t xml:space="preserve"> </w:t>
      </w:r>
      <w:r>
        <w:rPr>
          <w:sz w:val="24"/>
        </w:rPr>
        <w:t>investment.</w:t>
      </w:r>
      <w:r>
        <w:rPr>
          <w:spacing w:val="22"/>
          <w:sz w:val="24"/>
        </w:rPr>
        <w:t xml:space="preserve"> </w:t>
      </w:r>
      <w:r>
        <w:rPr>
          <w:sz w:val="24"/>
        </w:rPr>
        <w:t>In</w:t>
      </w:r>
      <w:r>
        <w:rPr>
          <w:spacing w:val="20"/>
          <w:sz w:val="24"/>
        </w:rPr>
        <w:t xml:space="preserve"> </w:t>
      </w:r>
      <w:r>
        <w:rPr>
          <w:sz w:val="24"/>
        </w:rPr>
        <w:t>these</w:t>
      </w:r>
      <w:r>
        <w:rPr>
          <w:spacing w:val="18"/>
          <w:sz w:val="24"/>
        </w:rPr>
        <w:t xml:space="preserve"> </w:t>
      </w:r>
      <w:r>
        <w:rPr>
          <w:sz w:val="24"/>
        </w:rPr>
        <w:t>cases,</w:t>
      </w:r>
      <w:r>
        <w:rPr>
          <w:spacing w:val="20"/>
          <w:sz w:val="24"/>
        </w:rPr>
        <w:t xml:space="preserve"> </w:t>
      </w:r>
      <w:r>
        <w:rPr>
          <w:sz w:val="24"/>
        </w:rPr>
        <w:t>the</w:t>
      </w:r>
      <w:r>
        <w:rPr>
          <w:spacing w:val="18"/>
          <w:sz w:val="24"/>
        </w:rPr>
        <w:t xml:space="preserve"> </w:t>
      </w:r>
      <w:r>
        <w:rPr>
          <w:sz w:val="24"/>
        </w:rPr>
        <w:t>incentive</w:t>
      </w:r>
      <w:r>
        <w:rPr>
          <w:spacing w:val="19"/>
          <w:sz w:val="24"/>
        </w:rPr>
        <w:t xml:space="preserve"> </w:t>
      </w:r>
      <w:r>
        <w:rPr>
          <w:sz w:val="24"/>
        </w:rPr>
        <w:t>effect</w:t>
      </w:r>
      <w:r>
        <w:rPr>
          <w:spacing w:val="19"/>
          <w:sz w:val="24"/>
        </w:rPr>
        <w:t xml:space="preserve"> </w:t>
      </w:r>
      <w:r>
        <w:rPr>
          <w:sz w:val="24"/>
        </w:rPr>
        <w:t>can</w:t>
      </w:r>
      <w:r>
        <w:rPr>
          <w:spacing w:val="20"/>
          <w:sz w:val="24"/>
        </w:rPr>
        <w:t xml:space="preserve"> </w:t>
      </w:r>
      <w:r>
        <w:rPr>
          <w:sz w:val="24"/>
        </w:rPr>
        <w:t>be</w:t>
      </w:r>
      <w:r>
        <w:rPr>
          <w:spacing w:val="18"/>
          <w:sz w:val="24"/>
        </w:rPr>
        <w:t xml:space="preserve"> </w:t>
      </w:r>
      <w:r>
        <w:rPr>
          <w:sz w:val="24"/>
        </w:rPr>
        <w:t>demonstrated</w:t>
      </w:r>
      <w:r>
        <w:rPr>
          <w:spacing w:val="19"/>
          <w:sz w:val="24"/>
        </w:rPr>
        <w:t xml:space="preserve"> </w:t>
      </w:r>
      <w:r>
        <w:rPr>
          <w:sz w:val="24"/>
        </w:rPr>
        <w:t>by</w:t>
      </w:r>
      <w:r>
        <w:rPr>
          <w:spacing w:val="14"/>
          <w:sz w:val="24"/>
        </w:rPr>
        <w:t xml:space="preserve"> </w:t>
      </w:r>
      <w:r>
        <w:rPr>
          <w:sz w:val="24"/>
        </w:rPr>
        <w:t>a</w:t>
      </w:r>
      <w:r>
        <w:rPr>
          <w:spacing w:val="21"/>
          <w:sz w:val="24"/>
        </w:rPr>
        <w:t xml:space="preserve"> </w:t>
      </w:r>
      <w:r>
        <w:rPr>
          <w:sz w:val="24"/>
        </w:rPr>
        <w:t>change</w:t>
      </w:r>
      <w:r>
        <w:rPr>
          <w:spacing w:val="-58"/>
          <w:sz w:val="24"/>
        </w:rPr>
        <w:t xml:space="preserve"> </w:t>
      </w:r>
      <w:r>
        <w:rPr>
          <w:sz w:val="24"/>
        </w:rPr>
        <w:t>to</w:t>
      </w:r>
      <w:r>
        <w:rPr>
          <w:spacing w:val="1"/>
          <w:sz w:val="24"/>
        </w:rPr>
        <w:t xml:space="preserve"> </w:t>
      </w:r>
      <w:r>
        <w:rPr>
          <w:sz w:val="24"/>
        </w:rPr>
        <w:t>operate</w:t>
      </w:r>
      <w:r>
        <w:rPr>
          <w:spacing w:val="1"/>
          <w:sz w:val="24"/>
        </w:rPr>
        <w:t xml:space="preserve"> </w:t>
      </w:r>
      <w:r>
        <w:rPr>
          <w:sz w:val="24"/>
        </w:rPr>
        <w:t>the</w:t>
      </w:r>
      <w:r>
        <w:rPr>
          <w:spacing w:val="1"/>
          <w:sz w:val="24"/>
        </w:rPr>
        <w:t xml:space="preserve"> </w:t>
      </w:r>
      <w:r>
        <w:rPr>
          <w:sz w:val="24"/>
        </w:rPr>
        <w:t>installation</w:t>
      </w:r>
      <w:r>
        <w:rPr>
          <w:spacing w:val="1"/>
          <w:sz w:val="24"/>
        </w:rPr>
        <w:t xml:space="preserve"> </w:t>
      </w:r>
      <w:r>
        <w:rPr>
          <w:sz w:val="24"/>
        </w:rPr>
        <w:t>in</w:t>
      </w:r>
      <w:r>
        <w:rPr>
          <w:spacing w:val="1"/>
          <w:sz w:val="24"/>
        </w:rPr>
        <w:t xml:space="preserve"> </w:t>
      </w:r>
      <w:r>
        <w:rPr>
          <w:sz w:val="24"/>
        </w:rPr>
        <w:t>an</w:t>
      </w:r>
      <w:r>
        <w:rPr>
          <w:spacing w:val="1"/>
          <w:sz w:val="24"/>
        </w:rPr>
        <w:t xml:space="preserve"> </w:t>
      </w:r>
      <w:r>
        <w:rPr>
          <w:sz w:val="24"/>
        </w:rPr>
        <w:t>environmentally</w:t>
      </w:r>
      <w:r>
        <w:rPr>
          <w:spacing w:val="1"/>
          <w:sz w:val="24"/>
        </w:rPr>
        <w:t xml:space="preserve"> </w:t>
      </w:r>
      <w:r>
        <w:rPr>
          <w:sz w:val="24"/>
        </w:rPr>
        <w:t>friendly</w:t>
      </w:r>
      <w:r>
        <w:rPr>
          <w:spacing w:val="1"/>
          <w:sz w:val="24"/>
        </w:rPr>
        <w:t xml:space="preserve"> </w:t>
      </w:r>
      <w:r>
        <w:rPr>
          <w:sz w:val="24"/>
        </w:rPr>
        <w:t>way</w:t>
      </w:r>
      <w:r>
        <w:rPr>
          <w:spacing w:val="1"/>
          <w:sz w:val="24"/>
        </w:rPr>
        <w:t xml:space="preserve"> </w:t>
      </w:r>
      <w:r>
        <w:rPr>
          <w:sz w:val="24"/>
        </w:rPr>
        <w:t>rather</w:t>
      </w:r>
      <w:r>
        <w:rPr>
          <w:spacing w:val="1"/>
          <w:sz w:val="24"/>
        </w:rPr>
        <w:t xml:space="preserve"> </w:t>
      </w:r>
      <w:r>
        <w:rPr>
          <w:sz w:val="24"/>
        </w:rPr>
        <w:t>than</w:t>
      </w:r>
      <w:r>
        <w:rPr>
          <w:spacing w:val="1"/>
          <w:sz w:val="24"/>
        </w:rPr>
        <w:t xml:space="preserve"> </w:t>
      </w:r>
      <w:r>
        <w:rPr>
          <w:sz w:val="24"/>
        </w:rPr>
        <w:t>an</w:t>
      </w:r>
      <w:r>
        <w:rPr>
          <w:spacing w:val="-57"/>
          <w:sz w:val="24"/>
        </w:rPr>
        <w:t xml:space="preserve"> </w:t>
      </w:r>
      <w:r>
        <w:rPr>
          <w:sz w:val="24"/>
        </w:rPr>
        <w:t>alternative</w:t>
      </w:r>
      <w:r>
        <w:rPr>
          <w:spacing w:val="-2"/>
          <w:sz w:val="24"/>
        </w:rPr>
        <w:t xml:space="preserve"> </w:t>
      </w:r>
      <w:r>
        <w:rPr>
          <w:sz w:val="24"/>
        </w:rPr>
        <w:t>cheaper mode of</w:t>
      </w:r>
      <w:r>
        <w:rPr>
          <w:spacing w:val="-1"/>
          <w:sz w:val="24"/>
        </w:rPr>
        <w:t xml:space="preserve"> </w:t>
      </w:r>
      <w:r>
        <w:rPr>
          <w:sz w:val="24"/>
        </w:rPr>
        <w:t>operation that is less</w:t>
      </w:r>
      <w:r>
        <w:rPr>
          <w:spacing w:val="-1"/>
          <w:sz w:val="24"/>
        </w:rPr>
        <w:t xml:space="preserve"> </w:t>
      </w:r>
      <w:r>
        <w:rPr>
          <w:sz w:val="24"/>
        </w:rPr>
        <w:t>environmentally</w:t>
      </w:r>
      <w:r>
        <w:rPr>
          <w:spacing w:val="-2"/>
          <w:sz w:val="24"/>
        </w:rPr>
        <w:t xml:space="preserve"> </w:t>
      </w:r>
      <w:r>
        <w:rPr>
          <w:sz w:val="24"/>
        </w:rPr>
        <w:t>friendly.</w:t>
      </w:r>
    </w:p>
    <w:p w14:paraId="61CD3A0F" w14:textId="77777777" w:rsidR="004B799C" w:rsidRDefault="004B799C">
      <w:pPr>
        <w:pStyle w:val="BodyText"/>
        <w:spacing w:before="10"/>
        <w:rPr>
          <w:sz w:val="20"/>
        </w:rPr>
      </w:pPr>
    </w:p>
    <w:p w14:paraId="19393ACD" w14:textId="77777777" w:rsidR="004B799C" w:rsidRDefault="00CA4AAC">
      <w:pPr>
        <w:pStyle w:val="ListParagraph"/>
        <w:numPr>
          <w:ilvl w:val="0"/>
          <w:numId w:val="28"/>
        </w:numPr>
        <w:tabs>
          <w:tab w:val="left" w:pos="1526"/>
        </w:tabs>
        <w:ind w:right="957"/>
        <w:jc w:val="both"/>
        <w:rPr>
          <w:sz w:val="24"/>
        </w:rPr>
      </w:pPr>
      <w:r>
        <w:rPr>
          <w:sz w:val="24"/>
        </w:rPr>
        <w:t>The Commission considers that aid granted merely to cover the cost of adapting to</w:t>
      </w:r>
      <w:r>
        <w:rPr>
          <w:spacing w:val="1"/>
          <w:sz w:val="24"/>
        </w:rPr>
        <w:t xml:space="preserve"> </w:t>
      </w:r>
      <w:r>
        <w:rPr>
          <w:sz w:val="24"/>
        </w:rPr>
        <w:t>Union standards has, in principle, no incentive effect. As a general rule, only aid to go</w:t>
      </w:r>
      <w:r>
        <w:rPr>
          <w:spacing w:val="1"/>
          <w:sz w:val="24"/>
        </w:rPr>
        <w:t xml:space="preserve"> </w:t>
      </w:r>
      <w:r>
        <w:rPr>
          <w:sz w:val="24"/>
        </w:rPr>
        <w:t>beyond Union standards can have an incentive effect. However, in cases where the</w:t>
      </w:r>
      <w:r>
        <w:rPr>
          <w:spacing w:val="1"/>
          <w:sz w:val="24"/>
        </w:rPr>
        <w:t xml:space="preserve"> </w:t>
      </w:r>
      <w:r>
        <w:rPr>
          <w:sz w:val="24"/>
        </w:rPr>
        <w:t>relevant Union standard has already been adopted but is not yet in force, aid can have an</w:t>
      </w:r>
      <w:r>
        <w:rPr>
          <w:spacing w:val="-57"/>
          <w:sz w:val="24"/>
        </w:rPr>
        <w:t xml:space="preserve"> </w:t>
      </w:r>
      <w:r>
        <w:rPr>
          <w:sz w:val="24"/>
        </w:rPr>
        <w:t>incentive effect if it incentivises the realisation of the investment before the standard</w:t>
      </w:r>
      <w:r>
        <w:rPr>
          <w:spacing w:val="1"/>
          <w:sz w:val="24"/>
        </w:rPr>
        <w:t xml:space="preserve"> </w:t>
      </w:r>
      <w:r>
        <w:rPr>
          <w:sz w:val="24"/>
        </w:rPr>
        <w:t>enters</w:t>
      </w:r>
      <w:r>
        <w:rPr>
          <w:spacing w:val="-1"/>
          <w:sz w:val="24"/>
        </w:rPr>
        <w:t xml:space="preserve"> </w:t>
      </w:r>
      <w:r>
        <w:rPr>
          <w:sz w:val="24"/>
        </w:rPr>
        <w:t>into force</w:t>
      </w:r>
      <w:r>
        <w:rPr>
          <w:spacing w:val="-1"/>
          <w:sz w:val="24"/>
        </w:rPr>
        <w:t xml:space="preserve"> </w:t>
      </w:r>
      <w:r>
        <w:rPr>
          <w:sz w:val="24"/>
        </w:rPr>
        <w:t>(see</w:t>
      </w:r>
      <w:r>
        <w:rPr>
          <w:spacing w:val="-1"/>
          <w:sz w:val="24"/>
        </w:rPr>
        <w:t xml:space="preserve"> </w:t>
      </w:r>
      <w:r>
        <w:rPr>
          <w:sz w:val="24"/>
        </w:rPr>
        <w:t>Section 4.2.3</w:t>
      </w:r>
      <w:r>
        <w:rPr>
          <w:spacing w:val="1"/>
          <w:sz w:val="24"/>
        </w:rPr>
        <w:t xml:space="preserve"> </w:t>
      </w:r>
      <w:r>
        <w:rPr>
          <w:sz w:val="24"/>
        </w:rPr>
        <w:t>and Section</w:t>
      </w:r>
      <w:r>
        <w:rPr>
          <w:spacing w:val="-1"/>
          <w:sz w:val="24"/>
        </w:rPr>
        <w:t xml:space="preserve"> </w:t>
      </w:r>
      <w:r>
        <w:rPr>
          <w:sz w:val="24"/>
        </w:rPr>
        <w:t>4.5.3).</w:t>
      </w:r>
    </w:p>
    <w:p w14:paraId="43918CC9" w14:textId="77777777" w:rsidR="004B799C" w:rsidRDefault="004B799C">
      <w:pPr>
        <w:pStyle w:val="BodyText"/>
        <w:spacing w:before="11"/>
        <w:rPr>
          <w:sz w:val="20"/>
        </w:rPr>
      </w:pPr>
    </w:p>
    <w:p w14:paraId="41D2CB58" w14:textId="77777777" w:rsidR="004B799C" w:rsidRDefault="00CA4AAC">
      <w:pPr>
        <w:ind w:left="1525"/>
        <w:rPr>
          <w:i/>
          <w:sz w:val="24"/>
        </w:rPr>
      </w:pPr>
      <w:r>
        <w:rPr>
          <w:noProof/>
        </w:rPr>
        <w:drawing>
          <wp:anchor distT="0" distB="0" distL="0" distR="0" simplePos="0" relativeHeight="15766528" behindDoc="0" locked="0" layoutInCell="1" allowOverlap="1" wp14:anchorId="76C9976E" wp14:editId="2EC34362">
            <wp:simplePos x="0" y="0"/>
            <wp:positionH relativeFrom="page">
              <wp:posOffset>908364</wp:posOffset>
            </wp:positionH>
            <wp:positionV relativeFrom="paragraph">
              <wp:posOffset>38998</wp:posOffset>
            </wp:positionV>
            <wp:extent cx="287213" cy="107345"/>
            <wp:effectExtent l="0" t="0" r="0" b="0"/>
            <wp:wrapNone/>
            <wp:docPr id="115" name="image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image56.png"/>
                    <pic:cNvPicPr/>
                  </pic:nvPicPr>
                  <pic:blipFill>
                    <a:blip r:embed="rId74" cstate="print"/>
                    <a:stretch>
                      <a:fillRect/>
                    </a:stretch>
                  </pic:blipFill>
                  <pic:spPr>
                    <a:xfrm>
                      <a:off x="0" y="0"/>
                      <a:ext cx="287213" cy="107345"/>
                    </a:xfrm>
                    <a:prstGeom prst="rect">
                      <a:avLst/>
                    </a:prstGeom>
                  </pic:spPr>
                </pic:pic>
              </a:graphicData>
            </a:graphic>
          </wp:anchor>
        </w:drawing>
      </w:r>
      <w:bookmarkStart w:id="24" w:name="_bookmark15"/>
      <w:bookmarkEnd w:id="24"/>
      <w:r>
        <w:rPr>
          <w:i/>
          <w:sz w:val="24"/>
        </w:rPr>
        <w:t>No</w:t>
      </w:r>
      <w:r>
        <w:rPr>
          <w:i/>
          <w:spacing w:val="-1"/>
          <w:sz w:val="24"/>
        </w:rPr>
        <w:t xml:space="preserve"> </w:t>
      </w:r>
      <w:r>
        <w:rPr>
          <w:i/>
          <w:sz w:val="24"/>
        </w:rPr>
        <w:t>breach</w:t>
      </w:r>
      <w:r>
        <w:rPr>
          <w:i/>
          <w:spacing w:val="-1"/>
          <w:sz w:val="24"/>
        </w:rPr>
        <w:t xml:space="preserve"> </w:t>
      </w:r>
      <w:r>
        <w:rPr>
          <w:i/>
          <w:sz w:val="24"/>
        </w:rPr>
        <w:t>of any</w:t>
      </w:r>
      <w:r>
        <w:rPr>
          <w:i/>
          <w:spacing w:val="-1"/>
          <w:sz w:val="24"/>
        </w:rPr>
        <w:t xml:space="preserve"> </w:t>
      </w:r>
      <w:r>
        <w:rPr>
          <w:i/>
          <w:sz w:val="24"/>
        </w:rPr>
        <w:t>relevant provision</w:t>
      </w:r>
      <w:r>
        <w:rPr>
          <w:i/>
          <w:spacing w:val="-1"/>
          <w:sz w:val="24"/>
        </w:rPr>
        <w:t xml:space="preserve"> </w:t>
      </w:r>
      <w:r>
        <w:rPr>
          <w:i/>
          <w:sz w:val="24"/>
        </w:rPr>
        <w:t>of Union</w:t>
      </w:r>
      <w:r>
        <w:rPr>
          <w:i/>
          <w:spacing w:val="-1"/>
          <w:sz w:val="24"/>
        </w:rPr>
        <w:t xml:space="preserve"> </w:t>
      </w:r>
      <w:r>
        <w:rPr>
          <w:i/>
          <w:sz w:val="24"/>
        </w:rPr>
        <w:t>law</w:t>
      </w:r>
    </w:p>
    <w:p w14:paraId="4ECFBE04" w14:textId="77777777" w:rsidR="004B799C" w:rsidRDefault="004B799C">
      <w:pPr>
        <w:pStyle w:val="BodyText"/>
        <w:spacing w:before="10"/>
        <w:rPr>
          <w:i/>
          <w:sz w:val="20"/>
        </w:rPr>
      </w:pPr>
    </w:p>
    <w:p w14:paraId="12B9917F" w14:textId="77777777" w:rsidR="004B799C" w:rsidRDefault="00CA4AAC">
      <w:pPr>
        <w:pStyle w:val="ListParagraph"/>
        <w:numPr>
          <w:ilvl w:val="0"/>
          <w:numId w:val="28"/>
        </w:numPr>
        <w:tabs>
          <w:tab w:val="left" w:pos="1526"/>
        </w:tabs>
        <w:ind w:right="953"/>
        <w:jc w:val="both"/>
        <w:rPr>
          <w:sz w:val="24"/>
        </w:rPr>
      </w:pPr>
      <w:r>
        <w:rPr>
          <w:sz w:val="24"/>
        </w:rPr>
        <w:t>If the supported activity or aid measure or the conditions attached to it, including its</w:t>
      </w:r>
      <w:r>
        <w:rPr>
          <w:spacing w:val="1"/>
          <w:sz w:val="24"/>
        </w:rPr>
        <w:t xml:space="preserve"> </w:t>
      </w:r>
      <w:r>
        <w:rPr>
          <w:sz w:val="24"/>
        </w:rPr>
        <w:t>financing method when it forms an integral part of the measure, entail a violation of</w:t>
      </w:r>
      <w:r>
        <w:rPr>
          <w:spacing w:val="1"/>
          <w:sz w:val="24"/>
        </w:rPr>
        <w:t xml:space="preserve"> </w:t>
      </w:r>
      <w:r>
        <w:rPr>
          <w:sz w:val="24"/>
        </w:rPr>
        <w:t>relevant Union law, the aid cannot be declared compatible with the internal market. This</w:t>
      </w:r>
      <w:r>
        <w:rPr>
          <w:spacing w:val="-57"/>
          <w:sz w:val="24"/>
        </w:rPr>
        <w:t xml:space="preserve"> </w:t>
      </w:r>
      <w:r>
        <w:rPr>
          <w:sz w:val="24"/>
        </w:rPr>
        <w:t>may</w:t>
      </w:r>
      <w:r>
        <w:rPr>
          <w:spacing w:val="1"/>
          <w:sz w:val="24"/>
        </w:rPr>
        <w:t xml:space="preserve"> </w:t>
      </w:r>
      <w:r>
        <w:rPr>
          <w:sz w:val="24"/>
        </w:rPr>
        <w:t>be</w:t>
      </w:r>
      <w:r>
        <w:rPr>
          <w:spacing w:val="6"/>
          <w:sz w:val="24"/>
        </w:rPr>
        <w:t xml:space="preserve"> </w:t>
      </w:r>
      <w:r>
        <w:rPr>
          <w:sz w:val="24"/>
        </w:rPr>
        <w:t>the</w:t>
      </w:r>
      <w:r>
        <w:rPr>
          <w:spacing w:val="6"/>
          <w:sz w:val="24"/>
        </w:rPr>
        <w:t xml:space="preserve"> </w:t>
      </w:r>
      <w:r>
        <w:rPr>
          <w:sz w:val="24"/>
        </w:rPr>
        <w:t>case,</w:t>
      </w:r>
      <w:r>
        <w:rPr>
          <w:spacing w:val="7"/>
          <w:sz w:val="24"/>
        </w:rPr>
        <w:t xml:space="preserve"> </w:t>
      </w:r>
      <w:r>
        <w:rPr>
          <w:sz w:val="24"/>
        </w:rPr>
        <w:t>for</w:t>
      </w:r>
      <w:r>
        <w:rPr>
          <w:spacing w:val="4"/>
          <w:sz w:val="24"/>
        </w:rPr>
        <w:t xml:space="preserve"> </w:t>
      </w:r>
      <w:r>
        <w:rPr>
          <w:sz w:val="24"/>
        </w:rPr>
        <w:t>instance,</w:t>
      </w:r>
      <w:r>
        <w:rPr>
          <w:spacing w:val="7"/>
          <w:sz w:val="24"/>
        </w:rPr>
        <w:t xml:space="preserve"> </w:t>
      </w:r>
      <w:r>
        <w:rPr>
          <w:sz w:val="24"/>
        </w:rPr>
        <w:t>where</w:t>
      </w:r>
      <w:r>
        <w:rPr>
          <w:spacing w:val="5"/>
          <w:sz w:val="24"/>
        </w:rPr>
        <w:t xml:space="preserve"> </w:t>
      </w:r>
      <w:r>
        <w:rPr>
          <w:sz w:val="24"/>
        </w:rPr>
        <w:t>the</w:t>
      </w:r>
      <w:r>
        <w:rPr>
          <w:spacing w:val="6"/>
          <w:sz w:val="24"/>
        </w:rPr>
        <w:t xml:space="preserve"> </w:t>
      </w:r>
      <w:r>
        <w:rPr>
          <w:sz w:val="24"/>
        </w:rPr>
        <w:t>aid</w:t>
      </w:r>
      <w:r>
        <w:rPr>
          <w:spacing w:val="8"/>
          <w:sz w:val="24"/>
        </w:rPr>
        <w:t xml:space="preserve"> </w:t>
      </w:r>
      <w:r>
        <w:rPr>
          <w:sz w:val="24"/>
        </w:rPr>
        <w:t>is</w:t>
      </w:r>
      <w:r>
        <w:rPr>
          <w:spacing w:val="6"/>
          <w:sz w:val="24"/>
        </w:rPr>
        <w:t xml:space="preserve"> </w:t>
      </w:r>
      <w:r>
        <w:rPr>
          <w:sz w:val="24"/>
        </w:rPr>
        <w:t>subject</w:t>
      </w:r>
      <w:r>
        <w:rPr>
          <w:spacing w:val="7"/>
          <w:sz w:val="24"/>
        </w:rPr>
        <w:t xml:space="preserve"> </w:t>
      </w:r>
      <w:r>
        <w:rPr>
          <w:sz w:val="24"/>
        </w:rPr>
        <w:t>to</w:t>
      </w:r>
      <w:r>
        <w:rPr>
          <w:spacing w:val="7"/>
          <w:sz w:val="24"/>
        </w:rPr>
        <w:t xml:space="preserve"> </w:t>
      </w:r>
      <w:r>
        <w:rPr>
          <w:sz w:val="24"/>
        </w:rPr>
        <w:t>clauses</w:t>
      </w:r>
      <w:r>
        <w:rPr>
          <w:spacing w:val="7"/>
          <w:sz w:val="24"/>
        </w:rPr>
        <w:t xml:space="preserve"> </w:t>
      </w:r>
      <w:r>
        <w:rPr>
          <w:sz w:val="24"/>
        </w:rPr>
        <w:t>conditioning</w:t>
      </w:r>
      <w:r>
        <w:rPr>
          <w:spacing w:val="4"/>
          <w:sz w:val="24"/>
        </w:rPr>
        <w:t xml:space="preserve"> </w:t>
      </w:r>
      <w:r>
        <w:rPr>
          <w:sz w:val="24"/>
        </w:rPr>
        <w:t>it</w:t>
      </w:r>
      <w:r>
        <w:rPr>
          <w:spacing w:val="6"/>
          <w:sz w:val="24"/>
        </w:rPr>
        <w:t xml:space="preserve"> </w:t>
      </w:r>
      <w:r>
        <w:rPr>
          <w:sz w:val="24"/>
        </w:rPr>
        <w:t>directly</w:t>
      </w:r>
    </w:p>
    <w:p w14:paraId="740F7A25" w14:textId="77777777" w:rsidR="004B799C" w:rsidRDefault="004B799C">
      <w:pPr>
        <w:jc w:val="both"/>
        <w:rPr>
          <w:sz w:val="24"/>
        </w:rPr>
        <w:sectPr w:rsidR="004B799C">
          <w:pgSz w:w="11910" w:h="16840"/>
          <w:pgMar w:top="1020" w:right="460" w:bottom="1620" w:left="460" w:header="0" w:footer="1426" w:gutter="0"/>
          <w:cols w:space="720"/>
        </w:sectPr>
      </w:pPr>
    </w:p>
    <w:p w14:paraId="10CDC273" w14:textId="77777777" w:rsidR="004B799C" w:rsidRDefault="00CA4AAC">
      <w:pPr>
        <w:pStyle w:val="BodyText"/>
        <w:spacing w:before="72"/>
        <w:ind w:left="1525" w:right="1384"/>
      </w:pPr>
      <w:r>
        <w:lastRenderedPageBreak/>
        <w:t>or</w:t>
      </w:r>
      <w:r>
        <w:rPr>
          <w:spacing w:val="1"/>
        </w:rPr>
        <w:t xml:space="preserve"> </w:t>
      </w:r>
      <w:r>
        <w:t>indirectly on</w:t>
      </w:r>
      <w:r>
        <w:rPr>
          <w:spacing w:val="1"/>
        </w:rPr>
        <w:t xml:space="preserve"> </w:t>
      </w:r>
      <w:r>
        <w:t>the</w:t>
      </w:r>
      <w:r>
        <w:rPr>
          <w:spacing w:val="1"/>
        </w:rPr>
        <w:t xml:space="preserve"> </w:t>
      </w:r>
      <w:r>
        <w:t>origin</w:t>
      </w:r>
      <w:r>
        <w:rPr>
          <w:spacing w:val="1"/>
        </w:rPr>
        <w:t xml:space="preserve"> </w:t>
      </w:r>
      <w:r>
        <w:t>of</w:t>
      </w:r>
      <w:r>
        <w:rPr>
          <w:spacing w:val="1"/>
        </w:rPr>
        <w:t xml:space="preserve"> </w:t>
      </w:r>
      <w:r>
        <w:t>products</w:t>
      </w:r>
      <w:r>
        <w:rPr>
          <w:spacing w:val="1"/>
        </w:rPr>
        <w:t xml:space="preserve"> </w:t>
      </w:r>
      <w:r>
        <w:t>or</w:t>
      </w:r>
      <w:r>
        <w:rPr>
          <w:spacing w:val="1"/>
        </w:rPr>
        <w:t xml:space="preserve"> </w:t>
      </w:r>
      <w:r>
        <w:t>equipment,</w:t>
      </w:r>
      <w:r>
        <w:rPr>
          <w:spacing w:val="1"/>
        </w:rPr>
        <w:t xml:space="preserve"> </w:t>
      </w:r>
      <w:r>
        <w:t>such</w:t>
      </w:r>
      <w:r>
        <w:rPr>
          <w:spacing w:val="1"/>
        </w:rPr>
        <w:t xml:space="preserve"> </w:t>
      </w:r>
      <w:r>
        <w:t>as</w:t>
      </w:r>
      <w:r>
        <w:rPr>
          <w:spacing w:val="1"/>
        </w:rPr>
        <w:t xml:space="preserve"> </w:t>
      </w:r>
      <w:r>
        <w:t>requirements</w:t>
      </w:r>
      <w:r>
        <w:rPr>
          <w:spacing w:val="1"/>
        </w:rPr>
        <w:t xml:space="preserve"> </w:t>
      </w:r>
      <w:r>
        <w:t>for</w:t>
      </w:r>
      <w:r>
        <w:rPr>
          <w:spacing w:val="1"/>
        </w:rPr>
        <w:t xml:space="preserve"> </w:t>
      </w:r>
      <w:r>
        <w:t>the</w:t>
      </w:r>
      <w:r>
        <w:rPr>
          <w:spacing w:val="-57"/>
        </w:rPr>
        <w:t xml:space="preserve"> </w:t>
      </w:r>
      <w:r>
        <w:t>beneficiary</w:t>
      </w:r>
      <w:r>
        <w:rPr>
          <w:spacing w:val="-5"/>
        </w:rPr>
        <w:t xml:space="preserve"> </w:t>
      </w:r>
      <w:r>
        <w:t>to purchase</w:t>
      </w:r>
      <w:r>
        <w:rPr>
          <w:spacing w:val="-1"/>
        </w:rPr>
        <w:t xml:space="preserve"> </w:t>
      </w:r>
      <w:r>
        <w:t>domestically</w:t>
      </w:r>
      <w:r>
        <w:rPr>
          <w:spacing w:val="-5"/>
        </w:rPr>
        <w:t xml:space="preserve"> </w:t>
      </w:r>
      <w:r>
        <w:t>produced products.</w:t>
      </w:r>
    </w:p>
    <w:p w14:paraId="40A9638F" w14:textId="77777777" w:rsidR="004B799C" w:rsidRDefault="004B799C">
      <w:pPr>
        <w:pStyle w:val="BodyText"/>
        <w:spacing w:before="3"/>
        <w:rPr>
          <w:sz w:val="21"/>
        </w:rPr>
      </w:pPr>
    </w:p>
    <w:p w14:paraId="3D5D3E1D" w14:textId="77777777" w:rsidR="004B799C" w:rsidRDefault="00CA4AAC">
      <w:pPr>
        <w:pStyle w:val="Heading1"/>
        <w:numPr>
          <w:ilvl w:val="1"/>
          <w:numId w:val="19"/>
        </w:numPr>
        <w:tabs>
          <w:tab w:val="left" w:pos="1535"/>
        </w:tabs>
        <w:ind w:right="955"/>
        <w:jc w:val="both"/>
      </w:pPr>
      <w:bookmarkStart w:id="25" w:name="_bookmark16"/>
      <w:bookmarkEnd w:id="25"/>
      <w:r>
        <w:t>Negative condition: the aid measure</w:t>
      </w:r>
      <w:r>
        <w:rPr>
          <w:spacing w:val="1"/>
        </w:rPr>
        <w:t xml:space="preserve"> </w:t>
      </w:r>
      <w:r>
        <w:t>must not unduly affect trading conditions to</w:t>
      </w:r>
      <w:r>
        <w:rPr>
          <w:spacing w:val="1"/>
        </w:rPr>
        <w:t xml:space="preserve"> </w:t>
      </w:r>
      <w:r>
        <w:t>an</w:t>
      </w:r>
      <w:r>
        <w:rPr>
          <w:spacing w:val="-1"/>
        </w:rPr>
        <w:t xml:space="preserve"> </w:t>
      </w:r>
      <w:r>
        <w:t>extent contrary to the</w:t>
      </w:r>
      <w:r>
        <w:rPr>
          <w:spacing w:val="-1"/>
        </w:rPr>
        <w:t xml:space="preserve"> </w:t>
      </w:r>
      <w:r>
        <w:t>common interest</w:t>
      </w:r>
    </w:p>
    <w:p w14:paraId="3D24BE38" w14:textId="77777777" w:rsidR="004B799C" w:rsidRDefault="004B799C">
      <w:pPr>
        <w:pStyle w:val="BodyText"/>
        <w:spacing w:before="5"/>
        <w:rPr>
          <w:b/>
          <w:sz w:val="20"/>
        </w:rPr>
      </w:pPr>
    </w:p>
    <w:p w14:paraId="45A24276" w14:textId="77777777" w:rsidR="004B799C" w:rsidRDefault="00CA4AAC">
      <w:pPr>
        <w:spacing w:before="1"/>
        <w:ind w:left="1525"/>
        <w:rPr>
          <w:i/>
          <w:sz w:val="24"/>
        </w:rPr>
      </w:pPr>
      <w:r>
        <w:rPr>
          <w:noProof/>
        </w:rPr>
        <w:drawing>
          <wp:anchor distT="0" distB="0" distL="0" distR="0" simplePos="0" relativeHeight="15767040" behindDoc="0" locked="0" layoutInCell="1" allowOverlap="1" wp14:anchorId="13FCDA26" wp14:editId="6649AB95">
            <wp:simplePos x="0" y="0"/>
            <wp:positionH relativeFrom="page">
              <wp:posOffset>908340</wp:posOffset>
            </wp:positionH>
            <wp:positionV relativeFrom="paragraph">
              <wp:posOffset>40647</wp:posOffset>
            </wp:positionV>
            <wp:extent cx="281141" cy="107346"/>
            <wp:effectExtent l="0" t="0" r="0" b="0"/>
            <wp:wrapNone/>
            <wp:docPr id="117" name="image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image57.png"/>
                    <pic:cNvPicPr/>
                  </pic:nvPicPr>
                  <pic:blipFill>
                    <a:blip r:embed="rId75" cstate="print"/>
                    <a:stretch>
                      <a:fillRect/>
                    </a:stretch>
                  </pic:blipFill>
                  <pic:spPr>
                    <a:xfrm>
                      <a:off x="0" y="0"/>
                      <a:ext cx="281141" cy="107346"/>
                    </a:xfrm>
                    <a:prstGeom prst="rect">
                      <a:avLst/>
                    </a:prstGeom>
                  </pic:spPr>
                </pic:pic>
              </a:graphicData>
            </a:graphic>
          </wp:anchor>
        </w:drawing>
      </w:r>
      <w:bookmarkStart w:id="26" w:name="_bookmark17"/>
      <w:bookmarkEnd w:id="26"/>
      <w:r>
        <w:rPr>
          <w:i/>
          <w:sz w:val="24"/>
        </w:rPr>
        <w:t>Minimisation</w:t>
      </w:r>
      <w:r>
        <w:rPr>
          <w:i/>
          <w:spacing w:val="-2"/>
          <w:sz w:val="24"/>
        </w:rPr>
        <w:t xml:space="preserve"> </w:t>
      </w:r>
      <w:r>
        <w:rPr>
          <w:i/>
          <w:sz w:val="24"/>
        </w:rPr>
        <w:t>of</w:t>
      </w:r>
      <w:r>
        <w:rPr>
          <w:i/>
          <w:spacing w:val="-2"/>
          <w:sz w:val="24"/>
        </w:rPr>
        <w:t xml:space="preserve"> </w:t>
      </w:r>
      <w:r>
        <w:rPr>
          <w:i/>
          <w:sz w:val="24"/>
        </w:rPr>
        <w:t>distortions</w:t>
      </w:r>
      <w:r>
        <w:rPr>
          <w:i/>
          <w:spacing w:val="-2"/>
          <w:sz w:val="24"/>
        </w:rPr>
        <w:t xml:space="preserve"> </w:t>
      </w:r>
      <w:r>
        <w:rPr>
          <w:i/>
          <w:sz w:val="24"/>
        </w:rPr>
        <w:t>of</w:t>
      </w:r>
      <w:r>
        <w:rPr>
          <w:i/>
          <w:spacing w:val="-1"/>
          <w:sz w:val="24"/>
        </w:rPr>
        <w:t xml:space="preserve"> </w:t>
      </w:r>
      <w:r>
        <w:rPr>
          <w:i/>
          <w:sz w:val="24"/>
        </w:rPr>
        <w:t>competition</w:t>
      </w:r>
      <w:r>
        <w:rPr>
          <w:i/>
          <w:spacing w:val="-2"/>
          <w:sz w:val="24"/>
        </w:rPr>
        <w:t xml:space="preserve"> </w:t>
      </w:r>
      <w:r>
        <w:rPr>
          <w:i/>
          <w:sz w:val="24"/>
        </w:rPr>
        <w:t>and</w:t>
      </w:r>
      <w:r>
        <w:rPr>
          <w:i/>
          <w:spacing w:val="-2"/>
          <w:sz w:val="24"/>
        </w:rPr>
        <w:t xml:space="preserve"> </w:t>
      </w:r>
      <w:r>
        <w:rPr>
          <w:i/>
          <w:sz w:val="24"/>
        </w:rPr>
        <w:t>trade</w:t>
      </w:r>
    </w:p>
    <w:p w14:paraId="7CDC73B8" w14:textId="77777777" w:rsidR="004B799C" w:rsidRDefault="004B799C">
      <w:pPr>
        <w:pStyle w:val="BodyText"/>
        <w:spacing w:before="10"/>
        <w:rPr>
          <w:i/>
          <w:sz w:val="20"/>
        </w:rPr>
      </w:pPr>
    </w:p>
    <w:p w14:paraId="3050454B" w14:textId="77777777" w:rsidR="004B799C" w:rsidRDefault="00CA4AAC">
      <w:pPr>
        <w:pStyle w:val="ListParagraph"/>
        <w:numPr>
          <w:ilvl w:val="3"/>
          <w:numId w:val="18"/>
        </w:numPr>
        <w:tabs>
          <w:tab w:val="left" w:pos="2302"/>
          <w:tab w:val="left" w:pos="2303"/>
        </w:tabs>
        <w:ind w:hanging="865"/>
        <w:rPr>
          <w:sz w:val="24"/>
        </w:rPr>
      </w:pPr>
      <w:bookmarkStart w:id="27" w:name="_bookmark18"/>
      <w:bookmarkEnd w:id="27"/>
      <w:r>
        <w:rPr>
          <w:sz w:val="24"/>
        </w:rPr>
        <w:t>Necessity</w:t>
      </w:r>
      <w:r>
        <w:rPr>
          <w:spacing w:val="-6"/>
          <w:sz w:val="24"/>
        </w:rPr>
        <w:t xml:space="preserve"> </w:t>
      </w:r>
      <w:r>
        <w:rPr>
          <w:sz w:val="24"/>
        </w:rPr>
        <w:t>of the aid</w:t>
      </w:r>
    </w:p>
    <w:p w14:paraId="127F1402" w14:textId="77777777" w:rsidR="004B799C" w:rsidRDefault="004B799C">
      <w:pPr>
        <w:pStyle w:val="BodyText"/>
        <w:spacing w:before="10"/>
        <w:rPr>
          <w:sz w:val="20"/>
        </w:rPr>
      </w:pPr>
    </w:p>
    <w:p w14:paraId="302F4853" w14:textId="77777777" w:rsidR="004B799C" w:rsidRDefault="00CA4AAC">
      <w:pPr>
        <w:pStyle w:val="ListParagraph"/>
        <w:numPr>
          <w:ilvl w:val="0"/>
          <w:numId w:val="28"/>
        </w:numPr>
        <w:tabs>
          <w:tab w:val="left" w:pos="1526"/>
        </w:tabs>
        <w:ind w:right="952"/>
        <w:jc w:val="both"/>
        <w:rPr>
          <w:sz w:val="24"/>
        </w:rPr>
      </w:pPr>
      <w:r>
        <w:rPr>
          <w:sz w:val="24"/>
        </w:rPr>
        <w:t>The proposed State aid measure must be targeted towards a situation where it can bring</w:t>
      </w:r>
      <w:r>
        <w:rPr>
          <w:spacing w:val="1"/>
          <w:sz w:val="24"/>
        </w:rPr>
        <w:t xml:space="preserve"> </w:t>
      </w:r>
      <w:r>
        <w:rPr>
          <w:sz w:val="24"/>
        </w:rPr>
        <w:t>about a material development that the market alone cannot deliver, for example by</w:t>
      </w:r>
      <w:r>
        <w:rPr>
          <w:spacing w:val="1"/>
          <w:sz w:val="24"/>
        </w:rPr>
        <w:t xml:space="preserve"> </w:t>
      </w:r>
      <w:r>
        <w:rPr>
          <w:sz w:val="24"/>
        </w:rPr>
        <w:t>remedying market failures in relation to the projects or activities for which the aid is</w:t>
      </w:r>
      <w:r>
        <w:rPr>
          <w:spacing w:val="1"/>
          <w:sz w:val="24"/>
        </w:rPr>
        <w:t xml:space="preserve"> </w:t>
      </w:r>
      <w:r>
        <w:rPr>
          <w:sz w:val="24"/>
        </w:rPr>
        <w:t>awarded. Whilst it is generally accepted that competitive markets tend to bring about</w:t>
      </w:r>
      <w:r>
        <w:rPr>
          <w:spacing w:val="1"/>
          <w:sz w:val="24"/>
        </w:rPr>
        <w:t xml:space="preserve"> </w:t>
      </w:r>
      <w:r>
        <w:rPr>
          <w:sz w:val="24"/>
        </w:rPr>
        <w:t>efficient</w:t>
      </w:r>
      <w:r>
        <w:rPr>
          <w:spacing w:val="18"/>
          <w:sz w:val="24"/>
        </w:rPr>
        <w:t xml:space="preserve"> </w:t>
      </w:r>
      <w:r>
        <w:rPr>
          <w:sz w:val="24"/>
        </w:rPr>
        <w:t>results</w:t>
      </w:r>
      <w:r>
        <w:rPr>
          <w:spacing w:val="18"/>
          <w:sz w:val="24"/>
        </w:rPr>
        <w:t xml:space="preserve"> </w:t>
      </w:r>
      <w:r>
        <w:rPr>
          <w:sz w:val="24"/>
        </w:rPr>
        <w:t>in</w:t>
      </w:r>
      <w:r>
        <w:rPr>
          <w:spacing w:val="18"/>
          <w:sz w:val="24"/>
        </w:rPr>
        <w:t xml:space="preserve"> </w:t>
      </w:r>
      <w:r>
        <w:rPr>
          <w:sz w:val="24"/>
        </w:rPr>
        <w:t>terms</w:t>
      </w:r>
      <w:r>
        <w:rPr>
          <w:spacing w:val="18"/>
          <w:sz w:val="24"/>
        </w:rPr>
        <w:t xml:space="preserve"> </w:t>
      </w:r>
      <w:r>
        <w:rPr>
          <w:sz w:val="24"/>
        </w:rPr>
        <w:t>of</w:t>
      </w:r>
      <w:r>
        <w:rPr>
          <w:spacing w:val="17"/>
          <w:sz w:val="24"/>
        </w:rPr>
        <w:t xml:space="preserve"> </w:t>
      </w:r>
      <w:r>
        <w:rPr>
          <w:sz w:val="24"/>
        </w:rPr>
        <w:t>development</w:t>
      </w:r>
      <w:r>
        <w:rPr>
          <w:spacing w:val="18"/>
          <w:sz w:val="24"/>
        </w:rPr>
        <w:t xml:space="preserve"> </w:t>
      </w:r>
      <w:r>
        <w:rPr>
          <w:sz w:val="24"/>
        </w:rPr>
        <w:t>of</w:t>
      </w:r>
      <w:r>
        <w:rPr>
          <w:spacing w:val="18"/>
          <w:sz w:val="24"/>
        </w:rPr>
        <w:t xml:space="preserve"> </w:t>
      </w:r>
      <w:r>
        <w:rPr>
          <w:sz w:val="24"/>
        </w:rPr>
        <w:t>economic</w:t>
      </w:r>
      <w:r>
        <w:rPr>
          <w:spacing w:val="17"/>
          <w:sz w:val="24"/>
        </w:rPr>
        <w:t xml:space="preserve"> </w:t>
      </w:r>
      <w:r>
        <w:rPr>
          <w:sz w:val="24"/>
        </w:rPr>
        <w:t>activities,</w:t>
      </w:r>
      <w:r>
        <w:rPr>
          <w:spacing w:val="17"/>
          <w:sz w:val="24"/>
        </w:rPr>
        <w:t xml:space="preserve"> </w:t>
      </w:r>
      <w:r>
        <w:rPr>
          <w:sz w:val="24"/>
        </w:rPr>
        <w:t>prices,</w:t>
      </w:r>
      <w:r>
        <w:rPr>
          <w:spacing w:val="17"/>
          <w:sz w:val="24"/>
        </w:rPr>
        <w:t xml:space="preserve"> </w:t>
      </w:r>
      <w:r>
        <w:rPr>
          <w:sz w:val="24"/>
        </w:rPr>
        <w:t>output</w:t>
      </w:r>
      <w:r>
        <w:rPr>
          <w:spacing w:val="18"/>
          <w:sz w:val="24"/>
        </w:rPr>
        <w:t xml:space="preserve"> </w:t>
      </w:r>
      <w:r>
        <w:rPr>
          <w:sz w:val="24"/>
        </w:rPr>
        <w:t>and</w:t>
      </w:r>
      <w:r>
        <w:rPr>
          <w:spacing w:val="18"/>
          <w:sz w:val="24"/>
        </w:rPr>
        <w:t xml:space="preserve"> </w:t>
      </w:r>
      <w:r>
        <w:rPr>
          <w:sz w:val="24"/>
        </w:rPr>
        <w:t>use</w:t>
      </w:r>
      <w:r>
        <w:rPr>
          <w:spacing w:val="-58"/>
          <w:sz w:val="24"/>
        </w:rPr>
        <w:t xml:space="preserve"> </w:t>
      </w:r>
      <w:r>
        <w:rPr>
          <w:sz w:val="24"/>
        </w:rPr>
        <w:t>of resources, in the presence of market failures, public intervention in the form of State</w:t>
      </w:r>
      <w:r>
        <w:rPr>
          <w:spacing w:val="1"/>
          <w:sz w:val="24"/>
        </w:rPr>
        <w:t xml:space="preserve"> </w:t>
      </w:r>
      <w:r>
        <w:rPr>
          <w:sz w:val="24"/>
        </w:rPr>
        <w:t>aid may improve the efficient functioning of markets and thereby contribute to the</w:t>
      </w:r>
      <w:r>
        <w:rPr>
          <w:spacing w:val="1"/>
          <w:sz w:val="24"/>
        </w:rPr>
        <w:t xml:space="preserve"> </w:t>
      </w:r>
      <w:r>
        <w:rPr>
          <w:sz w:val="24"/>
        </w:rPr>
        <w:t>development of an economic activity to the extent that the market on its own fails to</w:t>
      </w:r>
      <w:r>
        <w:rPr>
          <w:spacing w:val="1"/>
          <w:sz w:val="24"/>
        </w:rPr>
        <w:t xml:space="preserve"> </w:t>
      </w:r>
      <w:r>
        <w:rPr>
          <w:sz w:val="24"/>
        </w:rPr>
        <w:t>deliver an efficient outcome. The Member State should identify the market failures</w:t>
      </w:r>
      <w:r>
        <w:rPr>
          <w:spacing w:val="1"/>
          <w:sz w:val="24"/>
        </w:rPr>
        <w:t xml:space="preserve"> </w:t>
      </w:r>
      <w:r>
        <w:rPr>
          <w:sz w:val="24"/>
        </w:rPr>
        <w:t>preventing</w:t>
      </w:r>
      <w:r>
        <w:rPr>
          <w:spacing w:val="1"/>
          <w:sz w:val="24"/>
        </w:rPr>
        <w:t xml:space="preserve"> </w:t>
      </w:r>
      <w:r>
        <w:rPr>
          <w:sz w:val="24"/>
        </w:rPr>
        <w:t>a</w:t>
      </w:r>
      <w:r>
        <w:rPr>
          <w:spacing w:val="1"/>
          <w:sz w:val="24"/>
        </w:rPr>
        <w:t xml:space="preserve"> </w:t>
      </w:r>
      <w:r>
        <w:rPr>
          <w:sz w:val="24"/>
        </w:rPr>
        <w:t>sufficient</w:t>
      </w:r>
      <w:r>
        <w:rPr>
          <w:spacing w:val="1"/>
          <w:sz w:val="24"/>
        </w:rPr>
        <w:t xml:space="preserve"> </w:t>
      </w:r>
      <w:r>
        <w:rPr>
          <w:sz w:val="24"/>
        </w:rPr>
        <w:t>level</w:t>
      </w:r>
      <w:r>
        <w:rPr>
          <w:spacing w:val="1"/>
          <w:sz w:val="24"/>
        </w:rPr>
        <w:t xml:space="preserve"> </w:t>
      </w:r>
      <w:r>
        <w:rPr>
          <w:sz w:val="24"/>
        </w:rPr>
        <w:t>of</w:t>
      </w:r>
      <w:r>
        <w:rPr>
          <w:spacing w:val="1"/>
          <w:sz w:val="24"/>
        </w:rPr>
        <w:t xml:space="preserve"> </w:t>
      </w:r>
      <w:r>
        <w:rPr>
          <w:sz w:val="24"/>
        </w:rPr>
        <w:t>environmental</w:t>
      </w:r>
      <w:r>
        <w:rPr>
          <w:spacing w:val="1"/>
          <w:sz w:val="24"/>
        </w:rPr>
        <w:t xml:space="preserve"> </w:t>
      </w:r>
      <w:r>
        <w:rPr>
          <w:sz w:val="24"/>
        </w:rPr>
        <w:t>protection</w:t>
      </w:r>
      <w:r>
        <w:rPr>
          <w:spacing w:val="1"/>
          <w:sz w:val="24"/>
        </w:rPr>
        <w:t xml:space="preserve"> </w:t>
      </w:r>
      <w:r>
        <w:rPr>
          <w:sz w:val="24"/>
        </w:rPr>
        <w:t>from</w:t>
      </w:r>
      <w:r>
        <w:rPr>
          <w:spacing w:val="1"/>
          <w:sz w:val="24"/>
        </w:rPr>
        <w:t xml:space="preserve"> </w:t>
      </w:r>
      <w:r>
        <w:rPr>
          <w:sz w:val="24"/>
        </w:rPr>
        <w:t>being</w:t>
      </w:r>
      <w:r>
        <w:rPr>
          <w:spacing w:val="1"/>
          <w:sz w:val="24"/>
        </w:rPr>
        <w:t xml:space="preserve"> </w:t>
      </w:r>
      <w:r>
        <w:rPr>
          <w:sz w:val="24"/>
        </w:rPr>
        <w:t>achieved</w:t>
      </w:r>
      <w:r>
        <w:rPr>
          <w:spacing w:val="1"/>
          <w:sz w:val="24"/>
        </w:rPr>
        <w:t xml:space="preserve"> </w:t>
      </w:r>
      <w:r>
        <w:rPr>
          <w:sz w:val="24"/>
        </w:rPr>
        <w:t>or</w:t>
      </w:r>
      <w:r>
        <w:rPr>
          <w:spacing w:val="1"/>
          <w:sz w:val="24"/>
        </w:rPr>
        <w:t xml:space="preserve"> </w:t>
      </w:r>
      <w:r>
        <w:rPr>
          <w:sz w:val="24"/>
        </w:rPr>
        <w:t>preventing an efficient internal energy market.</w:t>
      </w:r>
      <w:r>
        <w:rPr>
          <w:spacing w:val="1"/>
          <w:sz w:val="24"/>
        </w:rPr>
        <w:t xml:space="preserve"> </w:t>
      </w:r>
      <w:r>
        <w:rPr>
          <w:sz w:val="24"/>
        </w:rPr>
        <w:t>The main market failures related to</w:t>
      </w:r>
      <w:r>
        <w:rPr>
          <w:spacing w:val="1"/>
          <w:sz w:val="24"/>
        </w:rPr>
        <w:t xml:space="preserve"> </w:t>
      </w:r>
      <w:r>
        <w:rPr>
          <w:sz w:val="24"/>
        </w:rPr>
        <w:t>environmental protection and energy which can prevent the optimal outcome and can</w:t>
      </w:r>
      <w:r>
        <w:rPr>
          <w:spacing w:val="1"/>
          <w:sz w:val="24"/>
        </w:rPr>
        <w:t xml:space="preserve"> </w:t>
      </w:r>
      <w:r>
        <w:rPr>
          <w:sz w:val="24"/>
        </w:rPr>
        <w:t>lead</w:t>
      </w:r>
      <w:r>
        <w:rPr>
          <w:spacing w:val="-1"/>
          <w:sz w:val="24"/>
        </w:rPr>
        <w:t xml:space="preserve"> </w:t>
      </w:r>
      <w:r>
        <w:rPr>
          <w:sz w:val="24"/>
        </w:rPr>
        <w:t>to an inefficient outcome are:</w:t>
      </w:r>
    </w:p>
    <w:p w14:paraId="20F66974" w14:textId="77777777" w:rsidR="004B799C" w:rsidRDefault="004B799C">
      <w:pPr>
        <w:pStyle w:val="BodyText"/>
        <w:spacing w:before="10"/>
        <w:rPr>
          <w:sz w:val="20"/>
        </w:rPr>
      </w:pPr>
    </w:p>
    <w:p w14:paraId="28383DB1" w14:textId="77777777" w:rsidR="004B799C" w:rsidRDefault="00CA4AAC">
      <w:pPr>
        <w:pStyle w:val="ListParagraph"/>
        <w:numPr>
          <w:ilvl w:val="1"/>
          <w:numId w:val="28"/>
        </w:numPr>
        <w:tabs>
          <w:tab w:val="left" w:pos="2092"/>
        </w:tabs>
        <w:spacing w:before="1"/>
        <w:ind w:right="955"/>
        <w:jc w:val="both"/>
        <w:rPr>
          <w:sz w:val="24"/>
        </w:rPr>
      </w:pPr>
      <w:r>
        <w:rPr>
          <w:sz w:val="24"/>
        </w:rPr>
        <w:t>Negative externalities: they are most common for environmental aid measures and</w:t>
      </w:r>
      <w:r>
        <w:rPr>
          <w:spacing w:val="-57"/>
          <w:sz w:val="24"/>
        </w:rPr>
        <w:t xml:space="preserve"> </w:t>
      </w:r>
      <w:r>
        <w:rPr>
          <w:sz w:val="24"/>
        </w:rPr>
        <w:t>arise when</w:t>
      </w:r>
      <w:r>
        <w:rPr>
          <w:spacing w:val="1"/>
          <w:sz w:val="24"/>
        </w:rPr>
        <w:t xml:space="preserve"> </w:t>
      </w:r>
      <w:r>
        <w:rPr>
          <w:sz w:val="24"/>
        </w:rPr>
        <w:t>pollution</w:t>
      </w:r>
      <w:r>
        <w:rPr>
          <w:spacing w:val="1"/>
          <w:sz w:val="24"/>
        </w:rPr>
        <w:t xml:space="preserve"> </w:t>
      </w:r>
      <w:r>
        <w:rPr>
          <w:sz w:val="24"/>
        </w:rPr>
        <w:t>is</w:t>
      </w:r>
      <w:r>
        <w:rPr>
          <w:spacing w:val="1"/>
          <w:sz w:val="24"/>
        </w:rPr>
        <w:t xml:space="preserve"> </w:t>
      </w:r>
      <w:r>
        <w:rPr>
          <w:sz w:val="24"/>
        </w:rPr>
        <w:t>not</w:t>
      </w:r>
      <w:r>
        <w:rPr>
          <w:spacing w:val="1"/>
          <w:sz w:val="24"/>
        </w:rPr>
        <w:t xml:space="preserve"> </w:t>
      </w:r>
      <w:r>
        <w:rPr>
          <w:sz w:val="24"/>
        </w:rPr>
        <w:t>adequately priced,</w:t>
      </w:r>
      <w:r>
        <w:rPr>
          <w:spacing w:val="1"/>
          <w:sz w:val="24"/>
        </w:rPr>
        <w:t xml:space="preserve"> </w:t>
      </w:r>
      <w:r>
        <w:rPr>
          <w:sz w:val="24"/>
        </w:rPr>
        <w:t>that</w:t>
      </w:r>
      <w:r>
        <w:rPr>
          <w:spacing w:val="1"/>
          <w:sz w:val="24"/>
        </w:rPr>
        <w:t xml:space="preserve"> </w:t>
      </w:r>
      <w:r>
        <w:rPr>
          <w:sz w:val="24"/>
        </w:rPr>
        <w:t>is</w:t>
      </w:r>
      <w:r>
        <w:rPr>
          <w:spacing w:val="1"/>
          <w:sz w:val="24"/>
        </w:rPr>
        <w:t xml:space="preserve"> </w:t>
      </w:r>
      <w:r>
        <w:rPr>
          <w:sz w:val="24"/>
        </w:rPr>
        <w:t>to say,</w:t>
      </w:r>
      <w:r>
        <w:rPr>
          <w:spacing w:val="1"/>
          <w:sz w:val="24"/>
        </w:rPr>
        <w:t xml:space="preserve"> </w:t>
      </w:r>
      <w:r>
        <w:rPr>
          <w:sz w:val="24"/>
        </w:rPr>
        <w:t>the undertaking</w:t>
      </w:r>
      <w:r>
        <w:rPr>
          <w:spacing w:val="1"/>
          <w:sz w:val="24"/>
        </w:rPr>
        <w:t xml:space="preserve"> </w:t>
      </w:r>
      <w:r>
        <w:rPr>
          <w:sz w:val="24"/>
        </w:rPr>
        <w:t>concerned does not face the full cost of pollution. In this case, undertakings acting</w:t>
      </w:r>
      <w:r>
        <w:rPr>
          <w:spacing w:val="-57"/>
          <w:sz w:val="24"/>
        </w:rPr>
        <w:t xml:space="preserve"> </w:t>
      </w:r>
      <w:r>
        <w:rPr>
          <w:sz w:val="24"/>
        </w:rPr>
        <w:t>in</w:t>
      </w:r>
      <w:r>
        <w:rPr>
          <w:spacing w:val="1"/>
          <w:sz w:val="24"/>
        </w:rPr>
        <w:t xml:space="preserve"> </w:t>
      </w:r>
      <w:r>
        <w:rPr>
          <w:sz w:val="24"/>
        </w:rPr>
        <w:t>their</w:t>
      </w:r>
      <w:r>
        <w:rPr>
          <w:spacing w:val="1"/>
          <w:sz w:val="24"/>
        </w:rPr>
        <w:t xml:space="preserve"> </w:t>
      </w:r>
      <w:r>
        <w:rPr>
          <w:sz w:val="24"/>
        </w:rPr>
        <w:t>own</w:t>
      </w:r>
      <w:r>
        <w:rPr>
          <w:spacing w:val="1"/>
          <w:sz w:val="24"/>
        </w:rPr>
        <w:t xml:space="preserve"> </w:t>
      </w:r>
      <w:r>
        <w:rPr>
          <w:sz w:val="24"/>
        </w:rPr>
        <w:t>interest</w:t>
      </w:r>
      <w:r>
        <w:rPr>
          <w:spacing w:val="1"/>
          <w:sz w:val="24"/>
        </w:rPr>
        <w:t xml:space="preserve"> </w:t>
      </w:r>
      <w:r>
        <w:rPr>
          <w:sz w:val="24"/>
        </w:rPr>
        <w:t>may</w:t>
      </w:r>
      <w:r>
        <w:rPr>
          <w:spacing w:val="1"/>
          <w:sz w:val="24"/>
        </w:rPr>
        <w:t xml:space="preserve"> </w:t>
      </w:r>
      <w:r>
        <w:rPr>
          <w:sz w:val="24"/>
        </w:rPr>
        <w:t>have</w:t>
      </w:r>
      <w:r>
        <w:rPr>
          <w:spacing w:val="1"/>
          <w:sz w:val="24"/>
        </w:rPr>
        <w:t xml:space="preserve"> </w:t>
      </w:r>
      <w:r>
        <w:rPr>
          <w:sz w:val="24"/>
        </w:rPr>
        <w:t>insufficient</w:t>
      </w:r>
      <w:r>
        <w:rPr>
          <w:spacing w:val="1"/>
          <w:sz w:val="24"/>
        </w:rPr>
        <w:t xml:space="preserve"> </w:t>
      </w:r>
      <w:r>
        <w:rPr>
          <w:sz w:val="24"/>
        </w:rPr>
        <w:t>incentives</w:t>
      </w:r>
      <w:r>
        <w:rPr>
          <w:spacing w:val="1"/>
          <w:sz w:val="24"/>
        </w:rPr>
        <w:t xml:space="preserve"> </w:t>
      </w:r>
      <w:r>
        <w:rPr>
          <w:sz w:val="24"/>
        </w:rPr>
        <w:t>to</w:t>
      </w:r>
      <w:r>
        <w:rPr>
          <w:spacing w:val="1"/>
          <w:sz w:val="24"/>
        </w:rPr>
        <w:t xml:space="preserve"> </w:t>
      </w:r>
      <w:r>
        <w:rPr>
          <w:sz w:val="24"/>
        </w:rPr>
        <w:t>take</w:t>
      </w:r>
      <w:r>
        <w:rPr>
          <w:spacing w:val="1"/>
          <w:sz w:val="24"/>
        </w:rPr>
        <w:t xml:space="preserve"> </w:t>
      </w:r>
      <w:r>
        <w:rPr>
          <w:sz w:val="24"/>
        </w:rPr>
        <w:t>the</w:t>
      </w:r>
      <w:r>
        <w:rPr>
          <w:spacing w:val="1"/>
          <w:sz w:val="24"/>
        </w:rPr>
        <w:t xml:space="preserve"> </w:t>
      </w:r>
      <w:r>
        <w:rPr>
          <w:sz w:val="24"/>
        </w:rPr>
        <w:t>negative</w:t>
      </w:r>
      <w:r>
        <w:rPr>
          <w:spacing w:val="1"/>
          <w:sz w:val="24"/>
        </w:rPr>
        <w:t xml:space="preserve"> </w:t>
      </w:r>
      <w:r>
        <w:rPr>
          <w:sz w:val="24"/>
        </w:rPr>
        <w:t>externalities arising from their economic activity into account either when they</w:t>
      </w:r>
      <w:r>
        <w:rPr>
          <w:spacing w:val="1"/>
          <w:sz w:val="24"/>
        </w:rPr>
        <w:t xml:space="preserve"> </w:t>
      </w:r>
      <w:r>
        <w:rPr>
          <w:sz w:val="24"/>
        </w:rPr>
        <w:t>choose a particular technology or when they decide on the output level. In other</w:t>
      </w:r>
      <w:r>
        <w:rPr>
          <w:spacing w:val="1"/>
          <w:sz w:val="24"/>
        </w:rPr>
        <w:t xml:space="preserve"> </w:t>
      </w:r>
      <w:r>
        <w:rPr>
          <w:sz w:val="24"/>
        </w:rPr>
        <w:t>words, the costs that are borne by the undertaking do not fully reflect the costs</w:t>
      </w:r>
      <w:r>
        <w:rPr>
          <w:spacing w:val="1"/>
          <w:sz w:val="24"/>
        </w:rPr>
        <w:t xml:space="preserve"> </w:t>
      </w:r>
      <w:r>
        <w:rPr>
          <w:sz w:val="24"/>
        </w:rPr>
        <w:t>borne by consumers and society at large. Therefore undertakings typically have</w:t>
      </w:r>
      <w:r>
        <w:rPr>
          <w:spacing w:val="1"/>
          <w:sz w:val="24"/>
        </w:rPr>
        <w:t xml:space="preserve"> </w:t>
      </w:r>
      <w:r>
        <w:rPr>
          <w:sz w:val="24"/>
        </w:rPr>
        <w:t>insufficient</w:t>
      </w:r>
      <w:r>
        <w:rPr>
          <w:spacing w:val="1"/>
          <w:sz w:val="24"/>
        </w:rPr>
        <w:t xml:space="preserve"> </w:t>
      </w:r>
      <w:r>
        <w:rPr>
          <w:sz w:val="24"/>
        </w:rPr>
        <w:t>incentive</w:t>
      </w:r>
      <w:r>
        <w:rPr>
          <w:spacing w:val="1"/>
          <w:sz w:val="24"/>
        </w:rPr>
        <w:t xml:space="preserve"> </w:t>
      </w:r>
      <w:r>
        <w:rPr>
          <w:sz w:val="24"/>
        </w:rPr>
        <w:t>to</w:t>
      </w:r>
      <w:r>
        <w:rPr>
          <w:spacing w:val="1"/>
          <w:sz w:val="24"/>
        </w:rPr>
        <w:t xml:space="preserve"> </w:t>
      </w:r>
      <w:r>
        <w:rPr>
          <w:sz w:val="24"/>
        </w:rPr>
        <w:t>reduce</w:t>
      </w:r>
      <w:r>
        <w:rPr>
          <w:spacing w:val="1"/>
          <w:sz w:val="24"/>
        </w:rPr>
        <w:t xml:space="preserve"> </w:t>
      </w:r>
      <w:r>
        <w:rPr>
          <w:sz w:val="24"/>
        </w:rPr>
        <w:t>their</w:t>
      </w:r>
      <w:r>
        <w:rPr>
          <w:spacing w:val="1"/>
          <w:sz w:val="24"/>
        </w:rPr>
        <w:t xml:space="preserve"> </w:t>
      </w:r>
      <w:r>
        <w:rPr>
          <w:sz w:val="24"/>
        </w:rPr>
        <w:t>level</w:t>
      </w:r>
      <w:r>
        <w:rPr>
          <w:spacing w:val="1"/>
          <w:sz w:val="24"/>
        </w:rPr>
        <w:t xml:space="preserve"> </w:t>
      </w:r>
      <w:r>
        <w:rPr>
          <w:sz w:val="24"/>
        </w:rPr>
        <w:t>of</w:t>
      </w:r>
      <w:r>
        <w:rPr>
          <w:spacing w:val="1"/>
          <w:sz w:val="24"/>
        </w:rPr>
        <w:t xml:space="preserve"> </w:t>
      </w:r>
      <w:r>
        <w:rPr>
          <w:sz w:val="24"/>
        </w:rPr>
        <w:t>pollution</w:t>
      </w:r>
      <w:r>
        <w:rPr>
          <w:spacing w:val="1"/>
          <w:sz w:val="24"/>
        </w:rPr>
        <w:t xml:space="preserve"> </w:t>
      </w:r>
      <w:r>
        <w:rPr>
          <w:sz w:val="24"/>
        </w:rPr>
        <w:t>or</w:t>
      </w:r>
      <w:r>
        <w:rPr>
          <w:spacing w:val="1"/>
          <w:sz w:val="24"/>
        </w:rPr>
        <w:t xml:space="preserve"> </w:t>
      </w:r>
      <w:r>
        <w:rPr>
          <w:sz w:val="24"/>
        </w:rPr>
        <w:t>to</w:t>
      </w:r>
      <w:r>
        <w:rPr>
          <w:spacing w:val="1"/>
          <w:sz w:val="24"/>
        </w:rPr>
        <w:t xml:space="preserve"> </w:t>
      </w:r>
      <w:r>
        <w:rPr>
          <w:sz w:val="24"/>
        </w:rPr>
        <w:t>take</w:t>
      </w:r>
      <w:r>
        <w:rPr>
          <w:spacing w:val="1"/>
          <w:sz w:val="24"/>
        </w:rPr>
        <w:t xml:space="preserve"> </w:t>
      </w:r>
      <w:r>
        <w:rPr>
          <w:sz w:val="24"/>
        </w:rPr>
        <w:t>individual</w:t>
      </w:r>
      <w:r>
        <w:rPr>
          <w:spacing w:val="1"/>
          <w:sz w:val="24"/>
        </w:rPr>
        <w:t xml:space="preserve"> </w:t>
      </w:r>
      <w:r>
        <w:rPr>
          <w:sz w:val="24"/>
        </w:rPr>
        <w:t>measures</w:t>
      </w:r>
      <w:r>
        <w:rPr>
          <w:spacing w:val="-1"/>
          <w:sz w:val="24"/>
        </w:rPr>
        <w:t xml:space="preserve"> </w:t>
      </w:r>
      <w:r>
        <w:rPr>
          <w:sz w:val="24"/>
        </w:rPr>
        <w:t>to protect the</w:t>
      </w:r>
      <w:r>
        <w:rPr>
          <w:spacing w:val="-1"/>
          <w:sz w:val="24"/>
        </w:rPr>
        <w:t xml:space="preserve"> </w:t>
      </w:r>
      <w:r>
        <w:rPr>
          <w:sz w:val="24"/>
        </w:rPr>
        <w:t>environment.</w:t>
      </w:r>
    </w:p>
    <w:p w14:paraId="10A36BC5" w14:textId="77777777" w:rsidR="004B799C" w:rsidRDefault="004B799C">
      <w:pPr>
        <w:pStyle w:val="BodyText"/>
        <w:spacing w:before="10"/>
        <w:rPr>
          <w:sz w:val="20"/>
        </w:rPr>
      </w:pPr>
    </w:p>
    <w:p w14:paraId="686A2E72" w14:textId="77777777" w:rsidR="004B799C" w:rsidRDefault="00CA4AAC">
      <w:pPr>
        <w:pStyle w:val="ListParagraph"/>
        <w:numPr>
          <w:ilvl w:val="1"/>
          <w:numId w:val="28"/>
        </w:numPr>
        <w:tabs>
          <w:tab w:val="left" w:pos="2092"/>
        </w:tabs>
        <w:ind w:right="954"/>
        <w:jc w:val="both"/>
        <w:rPr>
          <w:sz w:val="24"/>
        </w:rPr>
      </w:pPr>
      <w:r>
        <w:rPr>
          <w:sz w:val="24"/>
        </w:rPr>
        <w:t>Positive externalities: the fact that part of the benefit from an investment will</w:t>
      </w:r>
      <w:r>
        <w:rPr>
          <w:spacing w:val="1"/>
          <w:sz w:val="24"/>
        </w:rPr>
        <w:t xml:space="preserve"> </w:t>
      </w:r>
      <w:r>
        <w:rPr>
          <w:sz w:val="24"/>
        </w:rPr>
        <w:t>accrue to market participants other than the investor, may lead undertakings to</w:t>
      </w:r>
      <w:r>
        <w:rPr>
          <w:spacing w:val="1"/>
          <w:sz w:val="24"/>
        </w:rPr>
        <w:t xml:space="preserve"> </w:t>
      </w:r>
      <w:r>
        <w:rPr>
          <w:sz w:val="24"/>
        </w:rPr>
        <w:t>underinvest.</w:t>
      </w:r>
      <w:r>
        <w:rPr>
          <w:spacing w:val="1"/>
          <w:sz w:val="24"/>
        </w:rPr>
        <w:t xml:space="preserve"> </w:t>
      </w:r>
      <w:r>
        <w:rPr>
          <w:sz w:val="24"/>
        </w:rPr>
        <w:t>Positive</w:t>
      </w:r>
      <w:r>
        <w:rPr>
          <w:spacing w:val="1"/>
          <w:sz w:val="24"/>
        </w:rPr>
        <w:t xml:space="preserve"> </w:t>
      </w:r>
      <w:r>
        <w:rPr>
          <w:sz w:val="24"/>
        </w:rPr>
        <w:t>externalities</w:t>
      </w:r>
      <w:r>
        <w:rPr>
          <w:spacing w:val="1"/>
          <w:sz w:val="24"/>
        </w:rPr>
        <w:t xml:space="preserve"> </w:t>
      </w:r>
      <w:r>
        <w:rPr>
          <w:sz w:val="24"/>
        </w:rPr>
        <w:t>may</w:t>
      </w:r>
      <w:r>
        <w:rPr>
          <w:spacing w:val="1"/>
          <w:sz w:val="24"/>
        </w:rPr>
        <w:t xml:space="preserve"> </w:t>
      </w:r>
      <w:r>
        <w:rPr>
          <w:sz w:val="24"/>
        </w:rPr>
        <w:t>occur</w:t>
      </w:r>
      <w:r>
        <w:rPr>
          <w:spacing w:val="1"/>
          <w:sz w:val="24"/>
        </w:rPr>
        <w:t xml:space="preserve"> </w:t>
      </w:r>
      <w:r>
        <w:rPr>
          <w:sz w:val="24"/>
        </w:rPr>
        <w:t>for</w:t>
      </w:r>
      <w:r>
        <w:rPr>
          <w:spacing w:val="1"/>
          <w:sz w:val="24"/>
        </w:rPr>
        <w:t xml:space="preserve"> </w:t>
      </w:r>
      <w:r>
        <w:rPr>
          <w:sz w:val="24"/>
        </w:rPr>
        <w:t>instance</w:t>
      </w:r>
      <w:r>
        <w:rPr>
          <w:spacing w:val="1"/>
          <w:sz w:val="24"/>
        </w:rPr>
        <w:t xml:space="preserve"> </w:t>
      </w:r>
      <w:r>
        <w:rPr>
          <w:sz w:val="24"/>
        </w:rPr>
        <w:t>in</w:t>
      </w:r>
      <w:r>
        <w:rPr>
          <w:spacing w:val="1"/>
          <w:sz w:val="24"/>
        </w:rPr>
        <w:t xml:space="preserve"> </w:t>
      </w:r>
      <w:r>
        <w:rPr>
          <w:sz w:val="24"/>
        </w:rPr>
        <w:t>the</w:t>
      </w:r>
      <w:r>
        <w:rPr>
          <w:spacing w:val="1"/>
          <w:sz w:val="24"/>
        </w:rPr>
        <w:t xml:space="preserve"> </w:t>
      </w:r>
      <w:r>
        <w:rPr>
          <w:sz w:val="24"/>
        </w:rPr>
        <w:t>case</w:t>
      </w:r>
      <w:r>
        <w:rPr>
          <w:spacing w:val="1"/>
          <w:sz w:val="24"/>
        </w:rPr>
        <w:t xml:space="preserve"> </w:t>
      </w:r>
      <w:r>
        <w:rPr>
          <w:sz w:val="24"/>
        </w:rPr>
        <w:t>of</w:t>
      </w:r>
      <w:r>
        <w:rPr>
          <w:spacing w:val="1"/>
          <w:sz w:val="24"/>
        </w:rPr>
        <w:t xml:space="preserve"> </w:t>
      </w:r>
      <w:r>
        <w:rPr>
          <w:sz w:val="24"/>
        </w:rPr>
        <w:t>investments in eco-innovation, system stability, new and innovative renewable</w:t>
      </w:r>
      <w:r>
        <w:rPr>
          <w:spacing w:val="1"/>
          <w:sz w:val="24"/>
        </w:rPr>
        <w:t xml:space="preserve"> </w:t>
      </w:r>
      <w:r>
        <w:rPr>
          <w:sz w:val="24"/>
        </w:rPr>
        <w:t>technologies and innovative demand-response measures or in the case of energy</w:t>
      </w:r>
      <w:r>
        <w:rPr>
          <w:spacing w:val="1"/>
          <w:sz w:val="24"/>
        </w:rPr>
        <w:t xml:space="preserve"> </w:t>
      </w:r>
      <w:r>
        <w:rPr>
          <w:sz w:val="24"/>
        </w:rPr>
        <w:t>infrastructures</w:t>
      </w:r>
      <w:r>
        <w:rPr>
          <w:spacing w:val="1"/>
          <w:sz w:val="24"/>
        </w:rPr>
        <w:t xml:space="preserve"> </w:t>
      </w:r>
      <w:r>
        <w:rPr>
          <w:sz w:val="24"/>
        </w:rPr>
        <w:t>or</w:t>
      </w:r>
      <w:r>
        <w:rPr>
          <w:spacing w:val="1"/>
          <w:sz w:val="24"/>
        </w:rPr>
        <w:t xml:space="preserve"> </w:t>
      </w:r>
      <w:r>
        <w:rPr>
          <w:sz w:val="24"/>
        </w:rPr>
        <w:t>security</w:t>
      </w:r>
      <w:r>
        <w:rPr>
          <w:spacing w:val="1"/>
          <w:sz w:val="24"/>
        </w:rPr>
        <w:t xml:space="preserve"> </w:t>
      </w:r>
      <w:r>
        <w:rPr>
          <w:sz w:val="24"/>
        </w:rPr>
        <w:t>of</w:t>
      </w:r>
      <w:r>
        <w:rPr>
          <w:spacing w:val="1"/>
          <w:sz w:val="24"/>
        </w:rPr>
        <w:t xml:space="preserve"> </w:t>
      </w:r>
      <w:r>
        <w:rPr>
          <w:sz w:val="24"/>
        </w:rPr>
        <w:t>electricity</w:t>
      </w:r>
      <w:r>
        <w:rPr>
          <w:spacing w:val="1"/>
          <w:sz w:val="24"/>
        </w:rPr>
        <w:t xml:space="preserve"> </w:t>
      </w:r>
      <w:r>
        <w:rPr>
          <w:sz w:val="24"/>
        </w:rPr>
        <w:t>supply</w:t>
      </w:r>
      <w:r>
        <w:rPr>
          <w:spacing w:val="1"/>
          <w:sz w:val="24"/>
        </w:rPr>
        <w:t xml:space="preserve"> </w:t>
      </w:r>
      <w:r>
        <w:rPr>
          <w:sz w:val="24"/>
        </w:rPr>
        <w:t>measures</w:t>
      </w:r>
      <w:r>
        <w:rPr>
          <w:spacing w:val="1"/>
          <w:sz w:val="24"/>
        </w:rPr>
        <w:t xml:space="preserve"> </w:t>
      </w:r>
      <w:r>
        <w:rPr>
          <w:sz w:val="24"/>
        </w:rPr>
        <w:t>that</w:t>
      </w:r>
      <w:r>
        <w:rPr>
          <w:spacing w:val="1"/>
          <w:sz w:val="24"/>
        </w:rPr>
        <w:t xml:space="preserve"> </w:t>
      </w:r>
      <w:r>
        <w:rPr>
          <w:sz w:val="24"/>
        </w:rPr>
        <w:t>benefit</w:t>
      </w:r>
      <w:r>
        <w:rPr>
          <w:spacing w:val="1"/>
          <w:sz w:val="24"/>
        </w:rPr>
        <w:t xml:space="preserve"> </w:t>
      </w:r>
      <w:r>
        <w:rPr>
          <w:sz w:val="24"/>
        </w:rPr>
        <w:t>many</w:t>
      </w:r>
      <w:r>
        <w:rPr>
          <w:spacing w:val="1"/>
          <w:sz w:val="24"/>
        </w:rPr>
        <w:t xml:space="preserve"> </w:t>
      </w:r>
      <w:r>
        <w:rPr>
          <w:sz w:val="24"/>
        </w:rPr>
        <w:t>Member</w:t>
      </w:r>
      <w:r>
        <w:rPr>
          <w:spacing w:val="-3"/>
          <w:sz w:val="24"/>
        </w:rPr>
        <w:t xml:space="preserve"> </w:t>
      </w:r>
      <w:r>
        <w:rPr>
          <w:sz w:val="24"/>
        </w:rPr>
        <w:t>States or a wider number of</w:t>
      </w:r>
      <w:r>
        <w:rPr>
          <w:spacing w:val="-2"/>
          <w:sz w:val="24"/>
        </w:rPr>
        <w:t xml:space="preserve"> </w:t>
      </w:r>
      <w:r>
        <w:rPr>
          <w:sz w:val="24"/>
        </w:rPr>
        <w:t>consumers.</w:t>
      </w:r>
    </w:p>
    <w:p w14:paraId="4C84A900" w14:textId="77777777" w:rsidR="004B799C" w:rsidRDefault="004B799C">
      <w:pPr>
        <w:pStyle w:val="BodyText"/>
        <w:spacing w:before="10"/>
        <w:rPr>
          <w:sz w:val="20"/>
        </w:rPr>
      </w:pPr>
    </w:p>
    <w:p w14:paraId="185439D2" w14:textId="77777777" w:rsidR="004B799C" w:rsidRDefault="00CA4AAC">
      <w:pPr>
        <w:pStyle w:val="ListParagraph"/>
        <w:numPr>
          <w:ilvl w:val="1"/>
          <w:numId w:val="28"/>
        </w:numPr>
        <w:tabs>
          <w:tab w:val="left" w:pos="2092"/>
        </w:tabs>
        <w:spacing w:before="1"/>
        <w:ind w:right="954"/>
        <w:jc w:val="both"/>
        <w:rPr>
          <w:sz w:val="24"/>
        </w:rPr>
      </w:pPr>
      <w:r>
        <w:rPr>
          <w:sz w:val="24"/>
        </w:rPr>
        <w:t>Asymmetric</w:t>
      </w:r>
      <w:r>
        <w:rPr>
          <w:spacing w:val="1"/>
          <w:sz w:val="24"/>
        </w:rPr>
        <w:t xml:space="preserve"> </w:t>
      </w:r>
      <w:r>
        <w:rPr>
          <w:sz w:val="24"/>
        </w:rPr>
        <w:t>information:</w:t>
      </w:r>
      <w:r>
        <w:rPr>
          <w:spacing w:val="1"/>
          <w:sz w:val="24"/>
        </w:rPr>
        <w:t xml:space="preserve"> </w:t>
      </w:r>
      <w:r>
        <w:rPr>
          <w:sz w:val="24"/>
        </w:rPr>
        <w:t>this</w:t>
      </w:r>
      <w:r>
        <w:rPr>
          <w:spacing w:val="1"/>
          <w:sz w:val="24"/>
        </w:rPr>
        <w:t xml:space="preserve"> </w:t>
      </w:r>
      <w:r>
        <w:rPr>
          <w:sz w:val="24"/>
        </w:rPr>
        <w:t>typically</w:t>
      </w:r>
      <w:r>
        <w:rPr>
          <w:spacing w:val="1"/>
          <w:sz w:val="24"/>
        </w:rPr>
        <w:t xml:space="preserve"> </w:t>
      </w:r>
      <w:r>
        <w:rPr>
          <w:sz w:val="24"/>
        </w:rPr>
        <w:t>arises</w:t>
      </w:r>
      <w:r>
        <w:rPr>
          <w:spacing w:val="1"/>
          <w:sz w:val="24"/>
        </w:rPr>
        <w:t xml:space="preserve"> </w:t>
      </w:r>
      <w:r>
        <w:rPr>
          <w:sz w:val="24"/>
        </w:rPr>
        <w:t>in</w:t>
      </w:r>
      <w:r>
        <w:rPr>
          <w:spacing w:val="1"/>
          <w:sz w:val="24"/>
        </w:rPr>
        <w:t xml:space="preserve"> </w:t>
      </w:r>
      <w:r>
        <w:rPr>
          <w:sz w:val="24"/>
        </w:rPr>
        <w:t>markets</w:t>
      </w:r>
      <w:r>
        <w:rPr>
          <w:spacing w:val="1"/>
          <w:sz w:val="24"/>
        </w:rPr>
        <w:t xml:space="preserve"> </w:t>
      </w:r>
      <w:r>
        <w:rPr>
          <w:sz w:val="24"/>
        </w:rPr>
        <w:t>where</w:t>
      </w:r>
      <w:r>
        <w:rPr>
          <w:spacing w:val="1"/>
          <w:sz w:val="24"/>
        </w:rPr>
        <w:t xml:space="preserve"> </w:t>
      </w:r>
      <w:r>
        <w:rPr>
          <w:sz w:val="24"/>
        </w:rPr>
        <w:t>there</w:t>
      </w:r>
      <w:r>
        <w:rPr>
          <w:spacing w:val="1"/>
          <w:sz w:val="24"/>
        </w:rPr>
        <w:t xml:space="preserve"> </w:t>
      </w:r>
      <w:r>
        <w:rPr>
          <w:sz w:val="24"/>
        </w:rPr>
        <w:t>is</w:t>
      </w:r>
      <w:r>
        <w:rPr>
          <w:spacing w:val="1"/>
          <w:sz w:val="24"/>
        </w:rPr>
        <w:t xml:space="preserve"> </w:t>
      </w:r>
      <w:r>
        <w:rPr>
          <w:sz w:val="24"/>
        </w:rPr>
        <w:t>a</w:t>
      </w:r>
      <w:r>
        <w:rPr>
          <w:spacing w:val="1"/>
          <w:sz w:val="24"/>
        </w:rPr>
        <w:t xml:space="preserve"> </w:t>
      </w:r>
      <w:r>
        <w:rPr>
          <w:sz w:val="24"/>
        </w:rPr>
        <w:t>discrepancy between the information available to one side of the market and the</w:t>
      </w:r>
      <w:r>
        <w:rPr>
          <w:spacing w:val="1"/>
          <w:sz w:val="24"/>
        </w:rPr>
        <w:t xml:space="preserve"> </w:t>
      </w:r>
      <w:r>
        <w:rPr>
          <w:sz w:val="24"/>
        </w:rPr>
        <w:t>information available to the other side of the market. This could, for instance,</w:t>
      </w:r>
      <w:r>
        <w:rPr>
          <w:spacing w:val="1"/>
          <w:sz w:val="24"/>
        </w:rPr>
        <w:t xml:space="preserve"> </w:t>
      </w:r>
      <w:r>
        <w:rPr>
          <w:sz w:val="24"/>
        </w:rPr>
        <w:t>occur</w:t>
      </w:r>
      <w:r>
        <w:rPr>
          <w:spacing w:val="48"/>
          <w:sz w:val="24"/>
        </w:rPr>
        <w:t xml:space="preserve"> </w:t>
      </w:r>
      <w:r>
        <w:rPr>
          <w:sz w:val="24"/>
        </w:rPr>
        <w:t>where</w:t>
      </w:r>
      <w:r>
        <w:rPr>
          <w:spacing w:val="49"/>
          <w:sz w:val="24"/>
        </w:rPr>
        <w:t xml:space="preserve"> </w:t>
      </w:r>
      <w:r>
        <w:rPr>
          <w:sz w:val="24"/>
        </w:rPr>
        <w:t>external</w:t>
      </w:r>
      <w:r>
        <w:rPr>
          <w:spacing w:val="49"/>
          <w:sz w:val="24"/>
        </w:rPr>
        <w:t xml:space="preserve"> </w:t>
      </w:r>
      <w:r>
        <w:rPr>
          <w:sz w:val="24"/>
        </w:rPr>
        <w:t>financial</w:t>
      </w:r>
      <w:r>
        <w:rPr>
          <w:spacing w:val="50"/>
          <w:sz w:val="24"/>
        </w:rPr>
        <w:t xml:space="preserve"> </w:t>
      </w:r>
      <w:r>
        <w:rPr>
          <w:sz w:val="24"/>
        </w:rPr>
        <w:t>investors</w:t>
      </w:r>
      <w:r>
        <w:rPr>
          <w:spacing w:val="49"/>
          <w:sz w:val="24"/>
        </w:rPr>
        <w:t xml:space="preserve"> </w:t>
      </w:r>
      <w:r>
        <w:rPr>
          <w:sz w:val="24"/>
        </w:rPr>
        <w:t>have</w:t>
      </w:r>
      <w:r>
        <w:rPr>
          <w:spacing w:val="50"/>
          <w:sz w:val="24"/>
        </w:rPr>
        <w:t xml:space="preserve"> </w:t>
      </w:r>
      <w:r>
        <w:rPr>
          <w:sz w:val="24"/>
        </w:rPr>
        <w:t>a</w:t>
      </w:r>
      <w:r>
        <w:rPr>
          <w:spacing w:val="51"/>
          <w:sz w:val="24"/>
        </w:rPr>
        <w:t xml:space="preserve"> </w:t>
      </w:r>
      <w:r>
        <w:rPr>
          <w:sz w:val="24"/>
        </w:rPr>
        <w:t>lack</w:t>
      </w:r>
      <w:r>
        <w:rPr>
          <w:spacing w:val="50"/>
          <w:sz w:val="24"/>
        </w:rPr>
        <w:t xml:space="preserve"> </w:t>
      </w:r>
      <w:r>
        <w:rPr>
          <w:sz w:val="24"/>
        </w:rPr>
        <w:t>of</w:t>
      </w:r>
      <w:r>
        <w:rPr>
          <w:spacing w:val="48"/>
          <w:sz w:val="24"/>
        </w:rPr>
        <w:t xml:space="preserve"> </w:t>
      </w:r>
      <w:r>
        <w:rPr>
          <w:sz w:val="24"/>
        </w:rPr>
        <w:t>information</w:t>
      </w:r>
      <w:r>
        <w:rPr>
          <w:spacing w:val="50"/>
          <w:sz w:val="24"/>
        </w:rPr>
        <w:t xml:space="preserve"> </w:t>
      </w:r>
      <w:r>
        <w:rPr>
          <w:sz w:val="24"/>
        </w:rPr>
        <w:t>about</w:t>
      </w:r>
      <w:r>
        <w:rPr>
          <w:spacing w:val="50"/>
          <w:sz w:val="24"/>
        </w:rPr>
        <w:t xml:space="preserve"> </w:t>
      </w:r>
      <w:r>
        <w:rPr>
          <w:sz w:val="24"/>
        </w:rPr>
        <w:t>the</w:t>
      </w:r>
      <w:r>
        <w:rPr>
          <w:spacing w:val="-58"/>
          <w:sz w:val="24"/>
        </w:rPr>
        <w:t xml:space="preserve"> </w:t>
      </w:r>
      <w:r>
        <w:rPr>
          <w:sz w:val="24"/>
        </w:rPr>
        <w:t>likely</w:t>
      </w:r>
      <w:r>
        <w:rPr>
          <w:spacing w:val="1"/>
          <w:sz w:val="24"/>
        </w:rPr>
        <w:t xml:space="preserve"> </w:t>
      </w:r>
      <w:r>
        <w:rPr>
          <w:sz w:val="24"/>
        </w:rPr>
        <w:t>returns</w:t>
      </w:r>
      <w:r>
        <w:rPr>
          <w:spacing w:val="1"/>
          <w:sz w:val="24"/>
        </w:rPr>
        <w:t xml:space="preserve"> </w:t>
      </w:r>
      <w:r>
        <w:rPr>
          <w:sz w:val="24"/>
        </w:rPr>
        <w:t>and</w:t>
      </w:r>
      <w:r>
        <w:rPr>
          <w:spacing w:val="1"/>
          <w:sz w:val="24"/>
        </w:rPr>
        <w:t xml:space="preserve"> </w:t>
      </w:r>
      <w:r>
        <w:rPr>
          <w:sz w:val="24"/>
        </w:rPr>
        <w:t>risks</w:t>
      </w:r>
      <w:r>
        <w:rPr>
          <w:spacing w:val="1"/>
          <w:sz w:val="24"/>
        </w:rPr>
        <w:t xml:space="preserve"> </w:t>
      </w:r>
      <w:r>
        <w:rPr>
          <w:sz w:val="24"/>
        </w:rPr>
        <w:t>of</w:t>
      </w:r>
      <w:r>
        <w:rPr>
          <w:spacing w:val="1"/>
          <w:sz w:val="24"/>
        </w:rPr>
        <w:t xml:space="preserve"> </w:t>
      </w:r>
      <w:r>
        <w:rPr>
          <w:sz w:val="24"/>
        </w:rPr>
        <w:t>a</w:t>
      </w:r>
      <w:r>
        <w:rPr>
          <w:spacing w:val="1"/>
          <w:sz w:val="24"/>
        </w:rPr>
        <w:t xml:space="preserve"> </w:t>
      </w:r>
      <w:r>
        <w:rPr>
          <w:sz w:val="24"/>
        </w:rPr>
        <w:t>project.</w:t>
      </w:r>
      <w:r>
        <w:rPr>
          <w:spacing w:val="1"/>
          <w:sz w:val="24"/>
        </w:rPr>
        <w:t xml:space="preserve"> </w:t>
      </w:r>
      <w:r>
        <w:rPr>
          <w:sz w:val="24"/>
        </w:rPr>
        <w:t>It</w:t>
      </w:r>
      <w:r>
        <w:rPr>
          <w:spacing w:val="1"/>
          <w:sz w:val="24"/>
        </w:rPr>
        <w:t xml:space="preserve"> </w:t>
      </w:r>
      <w:r>
        <w:rPr>
          <w:sz w:val="24"/>
        </w:rPr>
        <w:t>may</w:t>
      </w:r>
      <w:r>
        <w:rPr>
          <w:spacing w:val="1"/>
          <w:sz w:val="24"/>
        </w:rPr>
        <w:t xml:space="preserve"> </w:t>
      </w:r>
      <w:r>
        <w:rPr>
          <w:sz w:val="24"/>
        </w:rPr>
        <w:t>also</w:t>
      </w:r>
      <w:r>
        <w:rPr>
          <w:spacing w:val="1"/>
          <w:sz w:val="24"/>
        </w:rPr>
        <w:t xml:space="preserve"> </w:t>
      </w:r>
      <w:r>
        <w:rPr>
          <w:sz w:val="24"/>
        </w:rPr>
        <w:t>come</w:t>
      </w:r>
      <w:r>
        <w:rPr>
          <w:spacing w:val="1"/>
          <w:sz w:val="24"/>
        </w:rPr>
        <w:t xml:space="preserve"> </w:t>
      </w:r>
      <w:r>
        <w:rPr>
          <w:sz w:val="24"/>
        </w:rPr>
        <w:t>up</w:t>
      </w:r>
      <w:r>
        <w:rPr>
          <w:spacing w:val="1"/>
          <w:sz w:val="24"/>
        </w:rPr>
        <w:t xml:space="preserve"> </w:t>
      </w:r>
      <w:r>
        <w:rPr>
          <w:sz w:val="24"/>
        </w:rPr>
        <w:t>in</w:t>
      </w:r>
      <w:r>
        <w:rPr>
          <w:spacing w:val="1"/>
          <w:sz w:val="24"/>
        </w:rPr>
        <w:t xml:space="preserve"> </w:t>
      </w:r>
      <w:r>
        <w:rPr>
          <w:sz w:val="24"/>
        </w:rPr>
        <w:t>cross-border</w:t>
      </w:r>
      <w:r>
        <w:rPr>
          <w:spacing w:val="1"/>
          <w:sz w:val="24"/>
        </w:rPr>
        <w:t xml:space="preserve"> </w:t>
      </w:r>
      <w:r>
        <w:rPr>
          <w:sz w:val="24"/>
        </w:rPr>
        <w:t>infrastructure</w:t>
      </w:r>
      <w:r>
        <w:rPr>
          <w:spacing w:val="1"/>
          <w:sz w:val="24"/>
        </w:rPr>
        <w:t xml:space="preserve"> </w:t>
      </w:r>
      <w:r>
        <w:rPr>
          <w:sz w:val="24"/>
        </w:rPr>
        <w:t>collaboration</w:t>
      </w:r>
      <w:r>
        <w:rPr>
          <w:spacing w:val="1"/>
          <w:sz w:val="24"/>
        </w:rPr>
        <w:t xml:space="preserve"> </w:t>
      </w:r>
      <w:r>
        <w:rPr>
          <w:sz w:val="24"/>
        </w:rPr>
        <w:t>where</w:t>
      </w:r>
      <w:r>
        <w:rPr>
          <w:spacing w:val="1"/>
          <w:sz w:val="24"/>
        </w:rPr>
        <w:t xml:space="preserve"> </w:t>
      </w:r>
      <w:r>
        <w:rPr>
          <w:sz w:val="24"/>
        </w:rPr>
        <w:t>one</w:t>
      </w:r>
      <w:r>
        <w:rPr>
          <w:spacing w:val="1"/>
          <w:sz w:val="24"/>
        </w:rPr>
        <w:t xml:space="preserve"> </w:t>
      </w:r>
      <w:r>
        <w:rPr>
          <w:sz w:val="24"/>
        </w:rPr>
        <w:t>party</w:t>
      </w:r>
      <w:r>
        <w:rPr>
          <w:spacing w:val="1"/>
          <w:sz w:val="24"/>
        </w:rPr>
        <w:t xml:space="preserve"> </w:t>
      </w:r>
      <w:r>
        <w:rPr>
          <w:sz w:val="24"/>
        </w:rPr>
        <w:t>has</w:t>
      </w:r>
      <w:r>
        <w:rPr>
          <w:spacing w:val="1"/>
          <w:sz w:val="24"/>
        </w:rPr>
        <w:t xml:space="preserve"> </w:t>
      </w:r>
      <w:r>
        <w:rPr>
          <w:sz w:val="24"/>
        </w:rPr>
        <w:t>an</w:t>
      </w:r>
      <w:r>
        <w:rPr>
          <w:spacing w:val="1"/>
          <w:sz w:val="24"/>
        </w:rPr>
        <w:t xml:space="preserve"> </w:t>
      </w:r>
      <w:r>
        <w:rPr>
          <w:sz w:val="24"/>
        </w:rPr>
        <w:t>information</w:t>
      </w:r>
      <w:r>
        <w:rPr>
          <w:spacing w:val="1"/>
          <w:sz w:val="24"/>
        </w:rPr>
        <w:t xml:space="preserve"> </w:t>
      </w:r>
      <w:r>
        <w:rPr>
          <w:sz w:val="24"/>
        </w:rPr>
        <w:t>disadvantage</w:t>
      </w:r>
      <w:r>
        <w:rPr>
          <w:spacing w:val="1"/>
          <w:sz w:val="24"/>
        </w:rPr>
        <w:t xml:space="preserve"> </w:t>
      </w:r>
      <w:r>
        <w:rPr>
          <w:sz w:val="24"/>
        </w:rPr>
        <w:t>compared</w:t>
      </w:r>
      <w:r>
        <w:rPr>
          <w:spacing w:val="32"/>
          <w:sz w:val="24"/>
        </w:rPr>
        <w:t xml:space="preserve"> </w:t>
      </w:r>
      <w:r>
        <w:rPr>
          <w:sz w:val="24"/>
        </w:rPr>
        <w:t>to</w:t>
      </w:r>
      <w:r>
        <w:rPr>
          <w:spacing w:val="32"/>
          <w:sz w:val="24"/>
        </w:rPr>
        <w:t xml:space="preserve"> </w:t>
      </w:r>
      <w:r>
        <w:rPr>
          <w:sz w:val="24"/>
        </w:rPr>
        <w:t>the</w:t>
      </w:r>
      <w:r>
        <w:rPr>
          <w:spacing w:val="32"/>
          <w:sz w:val="24"/>
        </w:rPr>
        <w:t xml:space="preserve"> </w:t>
      </w:r>
      <w:r>
        <w:rPr>
          <w:sz w:val="24"/>
        </w:rPr>
        <w:t>other</w:t>
      </w:r>
      <w:r>
        <w:rPr>
          <w:spacing w:val="31"/>
          <w:sz w:val="24"/>
        </w:rPr>
        <w:t xml:space="preserve"> </w:t>
      </w:r>
      <w:r>
        <w:rPr>
          <w:sz w:val="24"/>
        </w:rPr>
        <w:t>party.</w:t>
      </w:r>
      <w:r>
        <w:rPr>
          <w:spacing w:val="35"/>
          <w:sz w:val="24"/>
        </w:rPr>
        <w:t xml:space="preserve"> </w:t>
      </w:r>
      <w:r>
        <w:rPr>
          <w:sz w:val="24"/>
        </w:rPr>
        <w:t>Although</w:t>
      </w:r>
      <w:r>
        <w:rPr>
          <w:spacing w:val="32"/>
          <w:sz w:val="24"/>
        </w:rPr>
        <w:t xml:space="preserve"> </w:t>
      </w:r>
      <w:r>
        <w:rPr>
          <w:sz w:val="24"/>
        </w:rPr>
        <w:t>risk</w:t>
      </w:r>
      <w:r>
        <w:rPr>
          <w:spacing w:val="32"/>
          <w:sz w:val="24"/>
        </w:rPr>
        <w:t xml:space="preserve"> </w:t>
      </w:r>
      <w:r>
        <w:rPr>
          <w:sz w:val="24"/>
        </w:rPr>
        <w:t>or</w:t>
      </w:r>
      <w:r>
        <w:rPr>
          <w:spacing w:val="32"/>
          <w:sz w:val="24"/>
        </w:rPr>
        <w:t xml:space="preserve"> </w:t>
      </w:r>
      <w:r>
        <w:rPr>
          <w:sz w:val="24"/>
        </w:rPr>
        <w:t>uncertainty</w:t>
      </w:r>
      <w:r>
        <w:rPr>
          <w:spacing w:val="27"/>
          <w:sz w:val="24"/>
        </w:rPr>
        <w:t xml:space="preserve"> </w:t>
      </w:r>
      <w:r>
        <w:rPr>
          <w:sz w:val="24"/>
        </w:rPr>
        <w:t>do</w:t>
      </w:r>
      <w:r>
        <w:rPr>
          <w:spacing w:val="33"/>
          <w:sz w:val="24"/>
        </w:rPr>
        <w:t xml:space="preserve"> </w:t>
      </w:r>
      <w:r>
        <w:rPr>
          <w:sz w:val="24"/>
        </w:rPr>
        <w:t>not</w:t>
      </w:r>
      <w:r>
        <w:rPr>
          <w:spacing w:val="32"/>
          <w:sz w:val="24"/>
        </w:rPr>
        <w:t xml:space="preserve"> </w:t>
      </w:r>
      <w:r>
        <w:rPr>
          <w:sz w:val="24"/>
        </w:rPr>
        <w:t>in</w:t>
      </w:r>
      <w:r>
        <w:rPr>
          <w:spacing w:val="33"/>
          <w:sz w:val="24"/>
        </w:rPr>
        <w:t xml:space="preserve"> </w:t>
      </w:r>
      <w:r>
        <w:rPr>
          <w:sz w:val="24"/>
        </w:rPr>
        <w:t>themselves</w:t>
      </w:r>
    </w:p>
    <w:p w14:paraId="723AF870" w14:textId="77777777" w:rsidR="004B799C" w:rsidRDefault="004B799C">
      <w:pPr>
        <w:jc w:val="both"/>
        <w:rPr>
          <w:sz w:val="24"/>
        </w:rPr>
        <w:sectPr w:rsidR="004B799C">
          <w:pgSz w:w="11910" w:h="16840"/>
          <w:pgMar w:top="1020" w:right="460" w:bottom="1620" w:left="460" w:header="0" w:footer="1426" w:gutter="0"/>
          <w:cols w:space="720"/>
        </w:sectPr>
      </w:pPr>
    </w:p>
    <w:p w14:paraId="5B59E802" w14:textId="77777777" w:rsidR="004B799C" w:rsidRDefault="00CA4AAC">
      <w:pPr>
        <w:pStyle w:val="BodyText"/>
        <w:spacing w:before="72"/>
        <w:ind w:left="2091" w:right="956"/>
        <w:jc w:val="both"/>
      </w:pPr>
      <w:r>
        <w:lastRenderedPageBreak/>
        <w:t>lead to the presence of a market failure, the problem of asymmetric information is</w:t>
      </w:r>
      <w:r>
        <w:rPr>
          <w:spacing w:val="1"/>
        </w:rPr>
        <w:t xml:space="preserve"> </w:t>
      </w:r>
      <w:r>
        <w:t>linked to the degree of such risk and uncertainty. Both tend to be higher for</w:t>
      </w:r>
      <w:r>
        <w:rPr>
          <w:spacing w:val="1"/>
        </w:rPr>
        <w:t xml:space="preserve"> </w:t>
      </w:r>
      <w:r>
        <w:t>environmental</w:t>
      </w:r>
      <w:r>
        <w:rPr>
          <w:spacing w:val="1"/>
        </w:rPr>
        <w:t xml:space="preserve"> </w:t>
      </w:r>
      <w:r>
        <w:t>investments</w:t>
      </w:r>
      <w:r>
        <w:rPr>
          <w:spacing w:val="1"/>
        </w:rPr>
        <w:t xml:space="preserve"> </w:t>
      </w:r>
      <w:r>
        <w:t>with</w:t>
      </w:r>
      <w:r>
        <w:rPr>
          <w:spacing w:val="1"/>
        </w:rPr>
        <w:t xml:space="preserve"> </w:t>
      </w:r>
      <w:r>
        <w:t>a</w:t>
      </w:r>
      <w:r>
        <w:rPr>
          <w:spacing w:val="1"/>
        </w:rPr>
        <w:t xml:space="preserve"> </w:t>
      </w:r>
      <w:r>
        <w:t>typically</w:t>
      </w:r>
      <w:r>
        <w:rPr>
          <w:spacing w:val="1"/>
        </w:rPr>
        <w:t xml:space="preserve"> </w:t>
      </w:r>
      <w:r>
        <w:t>longer</w:t>
      </w:r>
      <w:r>
        <w:rPr>
          <w:spacing w:val="61"/>
        </w:rPr>
        <w:t xml:space="preserve"> </w:t>
      </w:r>
      <w:r>
        <w:t>amortisation</w:t>
      </w:r>
      <w:r>
        <w:rPr>
          <w:spacing w:val="61"/>
        </w:rPr>
        <w:t xml:space="preserve"> </w:t>
      </w:r>
      <w:r>
        <w:t>period,</w:t>
      </w:r>
      <w:r>
        <w:rPr>
          <w:spacing w:val="1"/>
        </w:rPr>
        <w:t xml:space="preserve"> </w:t>
      </w:r>
      <w:r>
        <w:t>reinforcing a focus on a short-term horizon that could be aggravated by financing</w:t>
      </w:r>
      <w:r>
        <w:rPr>
          <w:spacing w:val="1"/>
        </w:rPr>
        <w:t xml:space="preserve"> </w:t>
      </w:r>
      <w:r>
        <w:t>conditions for</w:t>
      </w:r>
      <w:r>
        <w:rPr>
          <w:spacing w:val="-1"/>
        </w:rPr>
        <w:t xml:space="preserve"> </w:t>
      </w:r>
      <w:r>
        <w:t>such investments in particular</w:t>
      </w:r>
      <w:r>
        <w:rPr>
          <w:spacing w:val="-2"/>
        </w:rPr>
        <w:t xml:space="preserve"> </w:t>
      </w:r>
      <w:r>
        <w:t>for</w:t>
      </w:r>
      <w:r>
        <w:rPr>
          <w:spacing w:val="-2"/>
        </w:rPr>
        <w:t xml:space="preserve"> </w:t>
      </w:r>
      <w:r>
        <w:t>SMEs.</w:t>
      </w:r>
    </w:p>
    <w:p w14:paraId="2326705E" w14:textId="77777777" w:rsidR="004B799C" w:rsidRDefault="004B799C">
      <w:pPr>
        <w:pStyle w:val="BodyText"/>
        <w:spacing w:before="10"/>
        <w:rPr>
          <w:sz w:val="20"/>
        </w:rPr>
      </w:pPr>
    </w:p>
    <w:p w14:paraId="14B17F3F" w14:textId="77777777" w:rsidR="004B799C" w:rsidRDefault="00CA4AAC">
      <w:pPr>
        <w:pStyle w:val="ListParagraph"/>
        <w:numPr>
          <w:ilvl w:val="1"/>
          <w:numId w:val="28"/>
        </w:numPr>
        <w:tabs>
          <w:tab w:val="left" w:pos="2092"/>
        </w:tabs>
        <w:ind w:right="955"/>
        <w:jc w:val="both"/>
        <w:rPr>
          <w:sz w:val="24"/>
        </w:rPr>
      </w:pPr>
      <w:r>
        <w:rPr>
          <w:sz w:val="24"/>
        </w:rPr>
        <w:t>Coordination</w:t>
      </w:r>
      <w:r>
        <w:rPr>
          <w:spacing w:val="1"/>
          <w:sz w:val="24"/>
        </w:rPr>
        <w:t xml:space="preserve"> </w:t>
      </w:r>
      <w:r>
        <w:rPr>
          <w:sz w:val="24"/>
        </w:rPr>
        <w:t>failures:</w:t>
      </w:r>
      <w:r>
        <w:rPr>
          <w:spacing w:val="1"/>
          <w:sz w:val="24"/>
        </w:rPr>
        <w:t xml:space="preserve"> </w:t>
      </w:r>
      <w:r>
        <w:rPr>
          <w:sz w:val="24"/>
        </w:rPr>
        <w:t>this</w:t>
      </w:r>
      <w:r>
        <w:rPr>
          <w:spacing w:val="1"/>
          <w:sz w:val="24"/>
        </w:rPr>
        <w:t xml:space="preserve"> </w:t>
      </w:r>
      <w:r>
        <w:rPr>
          <w:sz w:val="24"/>
        </w:rPr>
        <w:t>may</w:t>
      </w:r>
      <w:r>
        <w:rPr>
          <w:spacing w:val="1"/>
          <w:sz w:val="24"/>
        </w:rPr>
        <w:t xml:space="preserve"> </w:t>
      </w:r>
      <w:r>
        <w:rPr>
          <w:sz w:val="24"/>
        </w:rPr>
        <w:t>prevent</w:t>
      </w:r>
      <w:r>
        <w:rPr>
          <w:spacing w:val="1"/>
          <w:sz w:val="24"/>
        </w:rPr>
        <w:t xml:space="preserve"> </w:t>
      </w:r>
      <w:r>
        <w:rPr>
          <w:sz w:val="24"/>
        </w:rPr>
        <w:t>the</w:t>
      </w:r>
      <w:r>
        <w:rPr>
          <w:spacing w:val="1"/>
          <w:sz w:val="24"/>
        </w:rPr>
        <w:t xml:space="preserve"> </w:t>
      </w:r>
      <w:r>
        <w:rPr>
          <w:sz w:val="24"/>
        </w:rPr>
        <w:t>development</w:t>
      </w:r>
      <w:r>
        <w:rPr>
          <w:spacing w:val="1"/>
          <w:sz w:val="24"/>
        </w:rPr>
        <w:t xml:space="preserve"> </w:t>
      </w:r>
      <w:r>
        <w:rPr>
          <w:sz w:val="24"/>
        </w:rPr>
        <w:t>of</w:t>
      </w:r>
      <w:r>
        <w:rPr>
          <w:spacing w:val="1"/>
          <w:sz w:val="24"/>
        </w:rPr>
        <w:t xml:space="preserve"> </w:t>
      </w:r>
      <w:r>
        <w:rPr>
          <w:sz w:val="24"/>
        </w:rPr>
        <w:t>a</w:t>
      </w:r>
      <w:r>
        <w:rPr>
          <w:spacing w:val="1"/>
          <w:sz w:val="24"/>
        </w:rPr>
        <w:t xml:space="preserve"> </w:t>
      </w:r>
      <w:r>
        <w:rPr>
          <w:sz w:val="24"/>
        </w:rPr>
        <w:t>project</w:t>
      </w:r>
      <w:r>
        <w:rPr>
          <w:spacing w:val="1"/>
          <w:sz w:val="24"/>
        </w:rPr>
        <w:t xml:space="preserve"> </w:t>
      </w:r>
      <w:r>
        <w:rPr>
          <w:sz w:val="24"/>
        </w:rPr>
        <w:t>or</w:t>
      </w:r>
      <w:r>
        <w:rPr>
          <w:spacing w:val="1"/>
          <w:sz w:val="24"/>
        </w:rPr>
        <w:t xml:space="preserve"> </w:t>
      </w:r>
      <w:r>
        <w:rPr>
          <w:sz w:val="24"/>
        </w:rPr>
        <w:t>its</w:t>
      </w:r>
      <w:r>
        <w:rPr>
          <w:spacing w:val="1"/>
          <w:sz w:val="24"/>
        </w:rPr>
        <w:t xml:space="preserve"> </w:t>
      </w:r>
      <w:r>
        <w:rPr>
          <w:sz w:val="24"/>
        </w:rPr>
        <w:t>effective design due to diverging interests and incentives among investors, so</w:t>
      </w:r>
      <w:r>
        <w:rPr>
          <w:spacing w:val="1"/>
          <w:sz w:val="24"/>
        </w:rPr>
        <w:t xml:space="preserve"> </w:t>
      </w:r>
      <w:r>
        <w:rPr>
          <w:sz w:val="24"/>
        </w:rPr>
        <w:t>called</w:t>
      </w:r>
      <w:r>
        <w:rPr>
          <w:spacing w:val="1"/>
          <w:sz w:val="24"/>
        </w:rPr>
        <w:t xml:space="preserve"> </w:t>
      </w:r>
      <w:r>
        <w:rPr>
          <w:sz w:val="24"/>
        </w:rPr>
        <w:t>‘split</w:t>
      </w:r>
      <w:r>
        <w:rPr>
          <w:spacing w:val="1"/>
          <w:sz w:val="24"/>
        </w:rPr>
        <w:t xml:space="preserve"> </w:t>
      </w:r>
      <w:r>
        <w:rPr>
          <w:sz w:val="24"/>
        </w:rPr>
        <w:t>incentives’,</w:t>
      </w:r>
      <w:r>
        <w:rPr>
          <w:spacing w:val="1"/>
          <w:sz w:val="24"/>
        </w:rPr>
        <w:t xml:space="preserve"> </w:t>
      </w:r>
      <w:r>
        <w:rPr>
          <w:sz w:val="24"/>
        </w:rPr>
        <w:t>the</w:t>
      </w:r>
      <w:r>
        <w:rPr>
          <w:spacing w:val="1"/>
          <w:sz w:val="24"/>
        </w:rPr>
        <w:t xml:space="preserve"> </w:t>
      </w:r>
      <w:r>
        <w:rPr>
          <w:sz w:val="24"/>
        </w:rPr>
        <w:t>costs</w:t>
      </w:r>
      <w:r>
        <w:rPr>
          <w:spacing w:val="1"/>
          <w:sz w:val="24"/>
        </w:rPr>
        <w:t xml:space="preserve"> </w:t>
      </w:r>
      <w:r>
        <w:rPr>
          <w:sz w:val="24"/>
        </w:rPr>
        <w:t>of</w:t>
      </w:r>
      <w:r>
        <w:rPr>
          <w:spacing w:val="1"/>
          <w:sz w:val="24"/>
        </w:rPr>
        <w:t xml:space="preserve"> </w:t>
      </w:r>
      <w:r>
        <w:rPr>
          <w:sz w:val="24"/>
        </w:rPr>
        <w:t>contracting</w:t>
      </w:r>
      <w:r>
        <w:rPr>
          <w:spacing w:val="1"/>
          <w:sz w:val="24"/>
        </w:rPr>
        <w:t xml:space="preserve"> </w:t>
      </w:r>
      <w:r>
        <w:rPr>
          <w:sz w:val="24"/>
        </w:rPr>
        <w:t>or</w:t>
      </w:r>
      <w:r>
        <w:rPr>
          <w:spacing w:val="1"/>
          <w:sz w:val="24"/>
        </w:rPr>
        <w:t xml:space="preserve"> </w:t>
      </w:r>
      <w:r>
        <w:rPr>
          <w:sz w:val="24"/>
        </w:rPr>
        <w:t>liability</w:t>
      </w:r>
      <w:r>
        <w:rPr>
          <w:spacing w:val="1"/>
          <w:sz w:val="24"/>
        </w:rPr>
        <w:t xml:space="preserve"> </w:t>
      </w:r>
      <w:r>
        <w:rPr>
          <w:sz w:val="24"/>
        </w:rPr>
        <w:t>insurance</w:t>
      </w:r>
      <w:r>
        <w:rPr>
          <w:spacing w:val="1"/>
          <w:sz w:val="24"/>
        </w:rPr>
        <w:t xml:space="preserve"> </w:t>
      </w:r>
      <w:r>
        <w:rPr>
          <w:sz w:val="24"/>
        </w:rPr>
        <w:t>arrangements, uncertainty about</w:t>
      </w:r>
      <w:r>
        <w:rPr>
          <w:spacing w:val="60"/>
          <w:sz w:val="24"/>
        </w:rPr>
        <w:t xml:space="preserve"> </w:t>
      </w:r>
      <w:r>
        <w:rPr>
          <w:sz w:val="24"/>
        </w:rPr>
        <w:t>the collaborative outcome and network effects,</w:t>
      </w:r>
      <w:r>
        <w:rPr>
          <w:spacing w:val="1"/>
          <w:sz w:val="24"/>
        </w:rPr>
        <w:t xml:space="preserve"> </w:t>
      </w:r>
      <w:r>
        <w:rPr>
          <w:sz w:val="24"/>
        </w:rPr>
        <w:t>for example uninterrupted supply of electricity. These coordination failures can</w:t>
      </w:r>
      <w:r>
        <w:rPr>
          <w:spacing w:val="1"/>
          <w:sz w:val="24"/>
        </w:rPr>
        <w:t xml:space="preserve"> </w:t>
      </w:r>
      <w:r>
        <w:rPr>
          <w:sz w:val="24"/>
        </w:rPr>
        <w:t>arise, for example, in the relationship between a building owner and a tenant in</w:t>
      </w:r>
      <w:r>
        <w:rPr>
          <w:spacing w:val="1"/>
          <w:sz w:val="24"/>
        </w:rPr>
        <w:t xml:space="preserve"> </w:t>
      </w:r>
      <w:r>
        <w:rPr>
          <w:sz w:val="24"/>
        </w:rPr>
        <w:t>respect</w:t>
      </w:r>
      <w:r>
        <w:rPr>
          <w:spacing w:val="1"/>
          <w:sz w:val="24"/>
        </w:rPr>
        <w:t xml:space="preserve"> </w:t>
      </w:r>
      <w:r>
        <w:rPr>
          <w:sz w:val="24"/>
        </w:rPr>
        <w:t>of</w:t>
      </w:r>
      <w:r>
        <w:rPr>
          <w:spacing w:val="1"/>
          <w:sz w:val="24"/>
        </w:rPr>
        <w:t xml:space="preserve"> </w:t>
      </w:r>
      <w:r>
        <w:rPr>
          <w:sz w:val="24"/>
        </w:rPr>
        <w:t>energy</w:t>
      </w:r>
      <w:r>
        <w:rPr>
          <w:spacing w:val="1"/>
          <w:sz w:val="24"/>
        </w:rPr>
        <w:t xml:space="preserve"> </w:t>
      </w:r>
      <w:r>
        <w:rPr>
          <w:sz w:val="24"/>
        </w:rPr>
        <w:t>efficient</w:t>
      </w:r>
      <w:r>
        <w:rPr>
          <w:spacing w:val="1"/>
          <w:sz w:val="24"/>
        </w:rPr>
        <w:t xml:space="preserve"> </w:t>
      </w:r>
      <w:r>
        <w:rPr>
          <w:sz w:val="24"/>
        </w:rPr>
        <w:t>solutions.</w:t>
      </w:r>
      <w:r>
        <w:rPr>
          <w:spacing w:val="1"/>
          <w:sz w:val="24"/>
        </w:rPr>
        <w:t xml:space="preserve"> </w:t>
      </w:r>
      <w:r>
        <w:rPr>
          <w:sz w:val="24"/>
        </w:rPr>
        <w:t>Coordination</w:t>
      </w:r>
      <w:r>
        <w:rPr>
          <w:spacing w:val="1"/>
          <w:sz w:val="24"/>
        </w:rPr>
        <w:t xml:space="preserve"> </w:t>
      </w:r>
      <w:r>
        <w:rPr>
          <w:sz w:val="24"/>
        </w:rPr>
        <w:t>failures</w:t>
      </w:r>
      <w:r>
        <w:rPr>
          <w:spacing w:val="1"/>
          <w:sz w:val="24"/>
        </w:rPr>
        <w:t xml:space="preserve"> </w:t>
      </w:r>
      <w:r>
        <w:rPr>
          <w:sz w:val="24"/>
        </w:rPr>
        <w:t>may</w:t>
      </w:r>
      <w:r>
        <w:rPr>
          <w:spacing w:val="1"/>
          <w:sz w:val="24"/>
        </w:rPr>
        <w:t xml:space="preserve"> </w:t>
      </w:r>
      <w:r>
        <w:rPr>
          <w:sz w:val="24"/>
        </w:rPr>
        <w:t>be</w:t>
      </w:r>
      <w:r>
        <w:rPr>
          <w:spacing w:val="1"/>
          <w:sz w:val="24"/>
        </w:rPr>
        <w:t xml:space="preserve"> </w:t>
      </w:r>
      <w:r>
        <w:rPr>
          <w:sz w:val="24"/>
        </w:rPr>
        <w:t>further</w:t>
      </w:r>
      <w:r>
        <w:rPr>
          <w:spacing w:val="1"/>
          <w:sz w:val="24"/>
        </w:rPr>
        <w:t xml:space="preserve"> </w:t>
      </w:r>
      <w:r>
        <w:rPr>
          <w:sz w:val="24"/>
        </w:rPr>
        <w:t>exacerbated by information problems, in particular those related to asymmetric</w:t>
      </w:r>
      <w:r>
        <w:rPr>
          <w:spacing w:val="1"/>
          <w:sz w:val="24"/>
        </w:rPr>
        <w:t xml:space="preserve"> </w:t>
      </w:r>
      <w:r>
        <w:rPr>
          <w:sz w:val="24"/>
        </w:rPr>
        <w:t>information. Coordination failures may also stem from the need to reach a certain</w:t>
      </w:r>
      <w:r>
        <w:rPr>
          <w:spacing w:val="1"/>
          <w:sz w:val="24"/>
        </w:rPr>
        <w:t xml:space="preserve"> </w:t>
      </w:r>
      <w:r>
        <w:rPr>
          <w:sz w:val="24"/>
        </w:rPr>
        <w:t>critical mass before it is commercially attractive to start a project which may be a</w:t>
      </w:r>
      <w:r>
        <w:rPr>
          <w:spacing w:val="1"/>
          <w:sz w:val="24"/>
        </w:rPr>
        <w:t xml:space="preserve"> </w:t>
      </w:r>
      <w:r>
        <w:rPr>
          <w:sz w:val="24"/>
        </w:rPr>
        <w:t>particularly</w:t>
      </w:r>
      <w:r>
        <w:rPr>
          <w:spacing w:val="-6"/>
          <w:sz w:val="24"/>
        </w:rPr>
        <w:t xml:space="preserve"> </w:t>
      </w:r>
      <w:r>
        <w:rPr>
          <w:sz w:val="24"/>
        </w:rPr>
        <w:t>relevant aspect in (cross-border)</w:t>
      </w:r>
      <w:r>
        <w:rPr>
          <w:spacing w:val="-2"/>
          <w:sz w:val="24"/>
        </w:rPr>
        <w:t xml:space="preserve"> </w:t>
      </w:r>
      <w:r>
        <w:rPr>
          <w:sz w:val="24"/>
        </w:rPr>
        <w:t>infrastructure</w:t>
      </w:r>
      <w:r>
        <w:rPr>
          <w:spacing w:val="-2"/>
          <w:sz w:val="24"/>
        </w:rPr>
        <w:t xml:space="preserve"> </w:t>
      </w:r>
      <w:r>
        <w:rPr>
          <w:sz w:val="24"/>
        </w:rPr>
        <w:t>projects.</w:t>
      </w:r>
    </w:p>
    <w:p w14:paraId="786B5718" w14:textId="77777777" w:rsidR="004B799C" w:rsidRDefault="004B799C">
      <w:pPr>
        <w:pStyle w:val="BodyText"/>
        <w:spacing w:before="11"/>
        <w:rPr>
          <w:sz w:val="20"/>
        </w:rPr>
      </w:pPr>
    </w:p>
    <w:p w14:paraId="48F9314C" w14:textId="77777777" w:rsidR="004B799C" w:rsidRDefault="00CA4AAC">
      <w:pPr>
        <w:pStyle w:val="ListParagraph"/>
        <w:numPr>
          <w:ilvl w:val="0"/>
          <w:numId w:val="28"/>
        </w:numPr>
        <w:tabs>
          <w:tab w:val="left" w:pos="1559"/>
        </w:tabs>
        <w:ind w:left="1558" w:right="954" w:hanging="600"/>
        <w:jc w:val="both"/>
        <w:rPr>
          <w:sz w:val="24"/>
        </w:rPr>
      </w:pPr>
      <w:r>
        <w:rPr>
          <w:sz w:val="24"/>
        </w:rPr>
        <w:t>The mere existence of market failures in a certain context is, however, not sufficient to</w:t>
      </w:r>
      <w:r>
        <w:rPr>
          <w:spacing w:val="1"/>
          <w:sz w:val="24"/>
        </w:rPr>
        <w:t xml:space="preserve"> </w:t>
      </w:r>
      <w:r>
        <w:rPr>
          <w:sz w:val="24"/>
        </w:rPr>
        <w:t>prove the necessity of State aid. Other policies and measures may already be in place to</w:t>
      </w:r>
      <w:r>
        <w:rPr>
          <w:spacing w:val="1"/>
          <w:sz w:val="24"/>
        </w:rPr>
        <w:t xml:space="preserve"> </w:t>
      </w:r>
      <w:r>
        <w:rPr>
          <w:sz w:val="24"/>
        </w:rPr>
        <w:t>address some of the identified market failures. Examples include sectorial regulation,</w:t>
      </w:r>
      <w:r>
        <w:rPr>
          <w:spacing w:val="1"/>
          <w:sz w:val="24"/>
        </w:rPr>
        <w:t xml:space="preserve"> </w:t>
      </w:r>
      <w:r>
        <w:rPr>
          <w:sz w:val="24"/>
        </w:rPr>
        <w:t>mandatory Union pollution standards, supply obligations, pricing mechanisms such as</w:t>
      </w:r>
      <w:r>
        <w:rPr>
          <w:spacing w:val="1"/>
          <w:sz w:val="24"/>
        </w:rPr>
        <w:t xml:space="preserve"> </w:t>
      </w:r>
      <w:r>
        <w:rPr>
          <w:sz w:val="24"/>
        </w:rPr>
        <w:t>the Union’s Emissions Trading System (ETS) and carbon taxes. Additional measures,</w:t>
      </w:r>
      <w:r>
        <w:rPr>
          <w:spacing w:val="1"/>
          <w:sz w:val="24"/>
        </w:rPr>
        <w:t xml:space="preserve"> </w:t>
      </w:r>
      <w:r>
        <w:rPr>
          <w:sz w:val="24"/>
        </w:rPr>
        <w:t>including State aid, may only be directed at residual market failures, that is to say those</w:t>
      </w:r>
      <w:r>
        <w:rPr>
          <w:spacing w:val="1"/>
          <w:sz w:val="24"/>
        </w:rPr>
        <w:t xml:space="preserve"> </w:t>
      </w:r>
      <w:r>
        <w:rPr>
          <w:sz w:val="24"/>
        </w:rPr>
        <w:t>that remain unaddressed by such other policies and measures. It is important also to</w:t>
      </w:r>
      <w:r>
        <w:rPr>
          <w:spacing w:val="1"/>
          <w:sz w:val="24"/>
        </w:rPr>
        <w:t xml:space="preserve"> </w:t>
      </w:r>
      <w:r>
        <w:rPr>
          <w:sz w:val="24"/>
        </w:rPr>
        <w:t>show</w:t>
      </w:r>
      <w:r>
        <w:rPr>
          <w:spacing w:val="1"/>
          <w:sz w:val="24"/>
        </w:rPr>
        <w:t xml:space="preserve"> </w:t>
      </w:r>
      <w:r>
        <w:rPr>
          <w:sz w:val="24"/>
        </w:rPr>
        <w:t>how</w:t>
      </w:r>
      <w:r>
        <w:rPr>
          <w:spacing w:val="1"/>
          <w:sz w:val="24"/>
        </w:rPr>
        <w:t xml:space="preserve"> </w:t>
      </w:r>
      <w:r>
        <w:rPr>
          <w:sz w:val="24"/>
        </w:rPr>
        <w:t>State</w:t>
      </w:r>
      <w:r>
        <w:rPr>
          <w:spacing w:val="1"/>
          <w:sz w:val="24"/>
        </w:rPr>
        <w:t xml:space="preserve"> </w:t>
      </w:r>
      <w:r>
        <w:rPr>
          <w:sz w:val="24"/>
        </w:rPr>
        <w:t>aid</w:t>
      </w:r>
      <w:r>
        <w:rPr>
          <w:spacing w:val="1"/>
          <w:sz w:val="24"/>
        </w:rPr>
        <w:t xml:space="preserve"> </w:t>
      </w:r>
      <w:r>
        <w:rPr>
          <w:sz w:val="24"/>
        </w:rPr>
        <w:t>reinforces</w:t>
      </w:r>
      <w:r>
        <w:rPr>
          <w:spacing w:val="1"/>
          <w:sz w:val="24"/>
        </w:rPr>
        <w:t xml:space="preserve"> </w:t>
      </w:r>
      <w:r>
        <w:rPr>
          <w:sz w:val="24"/>
        </w:rPr>
        <w:t>other</w:t>
      </w:r>
      <w:r>
        <w:rPr>
          <w:spacing w:val="1"/>
          <w:sz w:val="24"/>
        </w:rPr>
        <w:t xml:space="preserve"> </w:t>
      </w:r>
      <w:r>
        <w:rPr>
          <w:sz w:val="24"/>
        </w:rPr>
        <w:t>policies</w:t>
      </w:r>
      <w:r>
        <w:rPr>
          <w:spacing w:val="1"/>
          <w:sz w:val="24"/>
        </w:rPr>
        <w:t xml:space="preserve"> </w:t>
      </w:r>
      <w:r>
        <w:rPr>
          <w:sz w:val="24"/>
        </w:rPr>
        <w:t>and</w:t>
      </w:r>
      <w:r>
        <w:rPr>
          <w:spacing w:val="1"/>
          <w:sz w:val="24"/>
        </w:rPr>
        <w:t xml:space="preserve"> </w:t>
      </w:r>
      <w:r>
        <w:rPr>
          <w:sz w:val="24"/>
        </w:rPr>
        <w:t>measures</w:t>
      </w:r>
      <w:r>
        <w:rPr>
          <w:spacing w:val="1"/>
          <w:sz w:val="24"/>
        </w:rPr>
        <w:t xml:space="preserve"> </w:t>
      </w:r>
      <w:r>
        <w:rPr>
          <w:sz w:val="24"/>
        </w:rPr>
        <w:t>in</w:t>
      </w:r>
      <w:r>
        <w:rPr>
          <w:spacing w:val="1"/>
          <w:sz w:val="24"/>
        </w:rPr>
        <w:t xml:space="preserve"> </w:t>
      </w:r>
      <w:r>
        <w:rPr>
          <w:sz w:val="24"/>
        </w:rPr>
        <w:t>place</w:t>
      </w:r>
      <w:r>
        <w:rPr>
          <w:spacing w:val="1"/>
          <w:sz w:val="24"/>
        </w:rPr>
        <w:t xml:space="preserve"> </w:t>
      </w:r>
      <w:r>
        <w:rPr>
          <w:sz w:val="24"/>
        </w:rPr>
        <w:t>that</w:t>
      </w:r>
      <w:r>
        <w:rPr>
          <w:spacing w:val="1"/>
          <w:sz w:val="24"/>
        </w:rPr>
        <w:t xml:space="preserve"> </w:t>
      </w:r>
      <w:r>
        <w:rPr>
          <w:sz w:val="24"/>
        </w:rPr>
        <w:t>aim</w:t>
      </w:r>
      <w:r>
        <w:rPr>
          <w:spacing w:val="1"/>
          <w:sz w:val="24"/>
        </w:rPr>
        <w:t xml:space="preserve"> </w:t>
      </w:r>
      <w:r>
        <w:rPr>
          <w:sz w:val="24"/>
        </w:rPr>
        <w:t>at</w:t>
      </w:r>
      <w:r>
        <w:rPr>
          <w:spacing w:val="1"/>
          <w:sz w:val="24"/>
        </w:rPr>
        <w:t xml:space="preserve"> </w:t>
      </w:r>
      <w:r>
        <w:rPr>
          <w:sz w:val="24"/>
        </w:rPr>
        <w:t>remedying the same market failures. Therefore, the justification for the necessity of</w:t>
      </w:r>
      <w:r>
        <w:rPr>
          <w:spacing w:val="1"/>
          <w:sz w:val="24"/>
        </w:rPr>
        <w:t xml:space="preserve"> </w:t>
      </w:r>
      <w:r>
        <w:rPr>
          <w:sz w:val="24"/>
        </w:rPr>
        <w:t>State aid is weaker if it counteracts other policies targeted at the same market failures.</w:t>
      </w:r>
      <w:r>
        <w:rPr>
          <w:spacing w:val="1"/>
          <w:sz w:val="24"/>
        </w:rPr>
        <w:t xml:space="preserve"> </w:t>
      </w:r>
      <w:r>
        <w:rPr>
          <w:sz w:val="24"/>
        </w:rPr>
        <w:t>The</w:t>
      </w:r>
      <w:r>
        <w:rPr>
          <w:spacing w:val="35"/>
          <w:sz w:val="24"/>
        </w:rPr>
        <w:t xml:space="preserve"> </w:t>
      </w:r>
      <w:r>
        <w:rPr>
          <w:sz w:val="24"/>
        </w:rPr>
        <w:t>Member</w:t>
      </w:r>
      <w:r>
        <w:rPr>
          <w:spacing w:val="36"/>
          <w:sz w:val="24"/>
        </w:rPr>
        <w:t xml:space="preserve"> </w:t>
      </w:r>
      <w:r>
        <w:rPr>
          <w:sz w:val="24"/>
        </w:rPr>
        <w:t>State</w:t>
      </w:r>
      <w:r>
        <w:rPr>
          <w:spacing w:val="36"/>
          <w:sz w:val="24"/>
        </w:rPr>
        <w:t xml:space="preserve"> </w:t>
      </w:r>
      <w:r>
        <w:rPr>
          <w:sz w:val="24"/>
        </w:rPr>
        <w:t>should</w:t>
      </w:r>
      <w:r>
        <w:rPr>
          <w:spacing w:val="37"/>
          <w:sz w:val="24"/>
        </w:rPr>
        <w:t xml:space="preserve"> </w:t>
      </w:r>
      <w:r>
        <w:rPr>
          <w:sz w:val="24"/>
        </w:rPr>
        <w:t>therefore</w:t>
      </w:r>
      <w:r>
        <w:rPr>
          <w:spacing w:val="36"/>
          <w:sz w:val="24"/>
        </w:rPr>
        <w:t xml:space="preserve"> </w:t>
      </w:r>
      <w:r>
        <w:rPr>
          <w:sz w:val="24"/>
        </w:rPr>
        <w:t>also</w:t>
      </w:r>
      <w:r>
        <w:rPr>
          <w:spacing w:val="38"/>
          <w:sz w:val="24"/>
        </w:rPr>
        <w:t xml:space="preserve"> </w:t>
      </w:r>
      <w:r>
        <w:rPr>
          <w:sz w:val="24"/>
        </w:rPr>
        <w:t>identify</w:t>
      </w:r>
      <w:r>
        <w:rPr>
          <w:spacing w:val="34"/>
          <w:sz w:val="24"/>
        </w:rPr>
        <w:t xml:space="preserve"> </w:t>
      </w:r>
      <w:r>
        <w:rPr>
          <w:sz w:val="24"/>
        </w:rPr>
        <w:t>any</w:t>
      </w:r>
      <w:r>
        <w:rPr>
          <w:spacing w:val="32"/>
          <w:sz w:val="24"/>
        </w:rPr>
        <w:t xml:space="preserve"> </w:t>
      </w:r>
      <w:r>
        <w:rPr>
          <w:sz w:val="24"/>
        </w:rPr>
        <w:t>existing</w:t>
      </w:r>
      <w:r>
        <w:rPr>
          <w:spacing w:val="35"/>
          <w:sz w:val="24"/>
        </w:rPr>
        <w:t xml:space="preserve"> </w:t>
      </w:r>
      <w:r>
        <w:rPr>
          <w:sz w:val="24"/>
        </w:rPr>
        <w:t>policies</w:t>
      </w:r>
      <w:r>
        <w:rPr>
          <w:spacing w:val="36"/>
          <w:sz w:val="24"/>
        </w:rPr>
        <w:t xml:space="preserve"> </w:t>
      </w:r>
      <w:r>
        <w:rPr>
          <w:sz w:val="24"/>
        </w:rPr>
        <w:t>and</w:t>
      </w:r>
      <w:r>
        <w:rPr>
          <w:spacing w:val="37"/>
          <w:sz w:val="24"/>
        </w:rPr>
        <w:t xml:space="preserve"> </w:t>
      </w:r>
      <w:r>
        <w:rPr>
          <w:sz w:val="24"/>
        </w:rPr>
        <w:t>measures</w:t>
      </w:r>
      <w:r>
        <w:rPr>
          <w:spacing w:val="-57"/>
          <w:sz w:val="24"/>
        </w:rPr>
        <w:t xml:space="preserve"> </w:t>
      </w:r>
      <w:r>
        <w:rPr>
          <w:sz w:val="24"/>
        </w:rPr>
        <w:t>that</w:t>
      </w:r>
      <w:r>
        <w:rPr>
          <w:spacing w:val="-1"/>
          <w:sz w:val="24"/>
        </w:rPr>
        <w:t xml:space="preserve"> </w:t>
      </w:r>
      <w:r>
        <w:rPr>
          <w:sz w:val="24"/>
        </w:rPr>
        <w:t>already</w:t>
      </w:r>
      <w:r>
        <w:rPr>
          <w:spacing w:val="-5"/>
          <w:sz w:val="24"/>
        </w:rPr>
        <w:t xml:space="preserve"> </w:t>
      </w:r>
      <w:r>
        <w:rPr>
          <w:sz w:val="24"/>
        </w:rPr>
        <w:t>target the</w:t>
      </w:r>
      <w:r>
        <w:rPr>
          <w:spacing w:val="-1"/>
          <w:sz w:val="24"/>
        </w:rPr>
        <w:t xml:space="preserve"> </w:t>
      </w:r>
      <w:r>
        <w:rPr>
          <w:sz w:val="24"/>
        </w:rPr>
        <w:t>identified regulatory</w:t>
      </w:r>
      <w:r>
        <w:rPr>
          <w:spacing w:val="-5"/>
          <w:sz w:val="24"/>
        </w:rPr>
        <w:t xml:space="preserve"> </w:t>
      </w:r>
      <w:r>
        <w:rPr>
          <w:sz w:val="24"/>
        </w:rPr>
        <w:t>or market</w:t>
      </w:r>
      <w:r>
        <w:rPr>
          <w:spacing w:val="-1"/>
          <w:sz w:val="24"/>
        </w:rPr>
        <w:t xml:space="preserve"> </w:t>
      </w:r>
      <w:r>
        <w:rPr>
          <w:sz w:val="24"/>
        </w:rPr>
        <w:t>failures.</w:t>
      </w:r>
    </w:p>
    <w:p w14:paraId="1AE51AEF" w14:textId="77777777" w:rsidR="004B799C" w:rsidRDefault="004B799C">
      <w:pPr>
        <w:pStyle w:val="BodyText"/>
        <w:spacing w:before="11"/>
        <w:rPr>
          <w:sz w:val="20"/>
        </w:rPr>
      </w:pPr>
    </w:p>
    <w:p w14:paraId="624712FF" w14:textId="77777777" w:rsidR="004B799C" w:rsidRDefault="00CA4AAC">
      <w:pPr>
        <w:pStyle w:val="ListParagraph"/>
        <w:numPr>
          <w:ilvl w:val="0"/>
          <w:numId w:val="28"/>
        </w:numPr>
        <w:tabs>
          <w:tab w:val="left" w:pos="1559"/>
        </w:tabs>
        <w:ind w:left="1558" w:right="959" w:hanging="600"/>
        <w:jc w:val="both"/>
        <w:rPr>
          <w:sz w:val="24"/>
        </w:rPr>
      </w:pPr>
      <w:r>
        <w:rPr>
          <w:sz w:val="24"/>
        </w:rPr>
        <w:t>The Commission will consider that aid is necessary if the Member State demonstrates</w:t>
      </w:r>
      <w:r>
        <w:rPr>
          <w:spacing w:val="1"/>
          <w:sz w:val="24"/>
        </w:rPr>
        <w:t xml:space="preserve"> </w:t>
      </w:r>
      <w:r>
        <w:rPr>
          <w:sz w:val="24"/>
        </w:rPr>
        <w:t>that it effectively targets residual market failures, also taking into account any other</w:t>
      </w:r>
      <w:r>
        <w:rPr>
          <w:spacing w:val="1"/>
          <w:sz w:val="24"/>
        </w:rPr>
        <w:t xml:space="preserve"> </w:t>
      </w:r>
      <w:r>
        <w:rPr>
          <w:sz w:val="24"/>
        </w:rPr>
        <w:t>policies</w:t>
      </w:r>
      <w:r>
        <w:rPr>
          <w:spacing w:val="-1"/>
          <w:sz w:val="24"/>
        </w:rPr>
        <w:t xml:space="preserve"> </w:t>
      </w:r>
      <w:r>
        <w:rPr>
          <w:sz w:val="24"/>
        </w:rPr>
        <w:t>and</w:t>
      </w:r>
      <w:r>
        <w:rPr>
          <w:spacing w:val="-1"/>
          <w:sz w:val="24"/>
        </w:rPr>
        <w:t xml:space="preserve"> </w:t>
      </w:r>
      <w:r>
        <w:rPr>
          <w:sz w:val="24"/>
        </w:rPr>
        <w:t>measures</w:t>
      </w:r>
      <w:r>
        <w:rPr>
          <w:spacing w:val="-1"/>
          <w:sz w:val="24"/>
        </w:rPr>
        <w:t xml:space="preserve"> </w:t>
      </w:r>
      <w:r>
        <w:rPr>
          <w:sz w:val="24"/>
        </w:rPr>
        <w:t>already</w:t>
      </w:r>
      <w:r>
        <w:rPr>
          <w:spacing w:val="-5"/>
          <w:sz w:val="24"/>
        </w:rPr>
        <w:t xml:space="preserve"> </w:t>
      </w:r>
      <w:r>
        <w:rPr>
          <w:sz w:val="24"/>
        </w:rPr>
        <w:t>in</w:t>
      </w:r>
      <w:r>
        <w:rPr>
          <w:spacing w:val="-1"/>
          <w:sz w:val="24"/>
        </w:rPr>
        <w:t xml:space="preserve"> </w:t>
      </w:r>
      <w:r>
        <w:rPr>
          <w:sz w:val="24"/>
        </w:rPr>
        <w:t>place</w:t>
      </w:r>
      <w:r>
        <w:rPr>
          <w:spacing w:val="-1"/>
          <w:sz w:val="24"/>
        </w:rPr>
        <w:t xml:space="preserve"> </w:t>
      </w:r>
      <w:r>
        <w:rPr>
          <w:sz w:val="24"/>
        </w:rPr>
        <w:t>to</w:t>
      </w:r>
      <w:r>
        <w:rPr>
          <w:spacing w:val="-1"/>
          <w:sz w:val="24"/>
        </w:rPr>
        <w:t xml:space="preserve"> </w:t>
      </w:r>
      <w:r>
        <w:rPr>
          <w:sz w:val="24"/>
        </w:rPr>
        <w:t>address</w:t>
      </w:r>
      <w:r>
        <w:rPr>
          <w:spacing w:val="-1"/>
          <w:sz w:val="24"/>
        </w:rPr>
        <w:t xml:space="preserve"> </w:t>
      </w:r>
      <w:r>
        <w:rPr>
          <w:sz w:val="24"/>
        </w:rPr>
        <w:t>some of</w:t>
      </w:r>
      <w:r>
        <w:rPr>
          <w:spacing w:val="-3"/>
          <w:sz w:val="24"/>
        </w:rPr>
        <w:t xml:space="preserve"> </w:t>
      </w:r>
      <w:r>
        <w:rPr>
          <w:sz w:val="24"/>
        </w:rPr>
        <w:t>the</w:t>
      </w:r>
      <w:r>
        <w:rPr>
          <w:spacing w:val="-1"/>
          <w:sz w:val="24"/>
        </w:rPr>
        <w:t xml:space="preserve"> </w:t>
      </w:r>
      <w:r>
        <w:rPr>
          <w:sz w:val="24"/>
        </w:rPr>
        <w:t>market failures</w:t>
      </w:r>
      <w:r>
        <w:rPr>
          <w:spacing w:val="-1"/>
          <w:sz w:val="24"/>
        </w:rPr>
        <w:t xml:space="preserve"> </w:t>
      </w:r>
      <w:r>
        <w:rPr>
          <w:sz w:val="24"/>
        </w:rPr>
        <w:t>identified.</w:t>
      </w:r>
    </w:p>
    <w:p w14:paraId="5BB0A81C" w14:textId="77777777" w:rsidR="004B799C" w:rsidRDefault="004B799C">
      <w:pPr>
        <w:pStyle w:val="BodyText"/>
        <w:spacing w:before="10"/>
        <w:rPr>
          <w:sz w:val="20"/>
        </w:rPr>
      </w:pPr>
    </w:p>
    <w:p w14:paraId="232E3475" w14:textId="77777777" w:rsidR="004B799C" w:rsidRDefault="00CA4AAC">
      <w:pPr>
        <w:pStyle w:val="ListParagraph"/>
        <w:numPr>
          <w:ilvl w:val="0"/>
          <w:numId w:val="28"/>
        </w:numPr>
        <w:tabs>
          <w:tab w:val="left" w:pos="1559"/>
        </w:tabs>
        <w:ind w:left="1558" w:right="954" w:hanging="600"/>
        <w:jc w:val="both"/>
        <w:rPr>
          <w:sz w:val="24"/>
        </w:rPr>
      </w:pPr>
      <w:r>
        <w:rPr>
          <w:sz w:val="24"/>
        </w:rPr>
        <w:t>Where</w:t>
      </w:r>
      <w:r>
        <w:rPr>
          <w:spacing w:val="1"/>
          <w:sz w:val="24"/>
        </w:rPr>
        <w:t xml:space="preserve"> </w:t>
      </w:r>
      <w:r>
        <w:rPr>
          <w:sz w:val="24"/>
        </w:rPr>
        <w:t>State</w:t>
      </w:r>
      <w:r>
        <w:rPr>
          <w:spacing w:val="1"/>
          <w:sz w:val="24"/>
        </w:rPr>
        <w:t xml:space="preserve"> </w:t>
      </w:r>
      <w:r>
        <w:rPr>
          <w:sz w:val="24"/>
        </w:rPr>
        <w:t>aid</w:t>
      </w:r>
      <w:r>
        <w:rPr>
          <w:spacing w:val="1"/>
          <w:sz w:val="24"/>
        </w:rPr>
        <w:t xml:space="preserve"> </w:t>
      </w:r>
      <w:r>
        <w:rPr>
          <w:sz w:val="24"/>
        </w:rPr>
        <w:t>is</w:t>
      </w:r>
      <w:r>
        <w:rPr>
          <w:spacing w:val="1"/>
          <w:sz w:val="24"/>
        </w:rPr>
        <w:t xml:space="preserve"> </w:t>
      </w:r>
      <w:r>
        <w:rPr>
          <w:sz w:val="24"/>
        </w:rPr>
        <w:t>awarded</w:t>
      </w:r>
      <w:r>
        <w:rPr>
          <w:spacing w:val="1"/>
          <w:sz w:val="24"/>
        </w:rPr>
        <w:t xml:space="preserve"> </w:t>
      </w:r>
      <w:r>
        <w:rPr>
          <w:sz w:val="24"/>
        </w:rPr>
        <w:t>for</w:t>
      </w:r>
      <w:r>
        <w:rPr>
          <w:spacing w:val="1"/>
          <w:sz w:val="24"/>
        </w:rPr>
        <w:t xml:space="preserve"> </w:t>
      </w:r>
      <w:r>
        <w:rPr>
          <w:sz w:val="24"/>
        </w:rPr>
        <w:t>projects</w:t>
      </w:r>
      <w:r>
        <w:rPr>
          <w:spacing w:val="1"/>
          <w:sz w:val="24"/>
        </w:rPr>
        <w:t xml:space="preserve"> </w:t>
      </w:r>
      <w:r>
        <w:rPr>
          <w:sz w:val="24"/>
        </w:rPr>
        <w:t>or</w:t>
      </w:r>
      <w:r>
        <w:rPr>
          <w:spacing w:val="1"/>
          <w:sz w:val="24"/>
        </w:rPr>
        <w:t xml:space="preserve"> </w:t>
      </w:r>
      <w:r>
        <w:rPr>
          <w:sz w:val="24"/>
        </w:rPr>
        <w:t>activities</w:t>
      </w:r>
      <w:r>
        <w:rPr>
          <w:spacing w:val="1"/>
          <w:sz w:val="24"/>
        </w:rPr>
        <w:t xml:space="preserve"> </w:t>
      </w:r>
      <w:r>
        <w:rPr>
          <w:sz w:val="24"/>
        </w:rPr>
        <w:t>which,</w:t>
      </w:r>
      <w:r>
        <w:rPr>
          <w:spacing w:val="1"/>
          <w:sz w:val="24"/>
        </w:rPr>
        <w:t xml:space="preserve"> </w:t>
      </w:r>
      <w:r>
        <w:rPr>
          <w:sz w:val="24"/>
        </w:rPr>
        <w:t>with</w:t>
      </w:r>
      <w:r>
        <w:rPr>
          <w:spacing w:val="1"/>
          <w:sz w:val="24"/>
        </w:rPr>
        <w:t xml:space="preserve"> </w:t>
      </w:r>
      <w:r>
        <w:rPr>
          <w:sz w:val="24"/>
        </w:rPr>
        <w:t>respect</w:t>
      </w:r>
      <w:r>
        <w:rPr>
          <w:spacing w:val="1"/>
          <w:sz w:val="24"/>
        </w:rPr>
        <w:t xml:space="preserve"> </w:t>
      </w:r>
      <w:r>
        <w:rPr>
          <w:sz w:val="24"/>
        </w:rPr>
        <w:t>to</w:t>
      </w:r>
      <w:r>
        <w:rPr>
          <w:spacing w:val="1"/>
          <w:sz w:val="24"/>
        </w:rPr>
        <w:t xml:space="preserve"> </w:t>
      </w:r>
      <w:r>
        <w:rPr>
          <w:sz w:val="24"/>
        </w:rPr>
        <w:t>their</w:t>
      </w:r>
      <w:r>
        <w:rPr>
          <w:spacing w:val="-57"/>
          <w:sz w:val="24"/>
        </w:rPr>
        <w:t xml:space="preserve"> </w:t>
      </w:r>
      <w:r>
        <w:rPr>
          <w:sz w:val="24"/>
        </w:rPr>
        <w:t>technological</w:t>
      </w:r>
      <w:r>
        <w:rPr>
          <w:spacing w:val="1"/>
          <w:sz w:val="24"/>
        </w:rPr>
        <w:t xml:space="preserve"> </w:t>
      </w:r>
      <w:r>
        <w:rPr>
          <w:sz w:val="24"/>
        </w:rPr>
        <w:t>content, level</w:t>
      </w:r>
      <w:r>
        <w:rPr>
          <w:spacing w:val="1"/>
          <w:sz w:val="24"/>
        </w:rPr>
        <w:t xml:space="preserve"> </w:t>
      </w:r>
      <w:r>
        <w:rPr>
          <w:sz w:val="24"/>
        </w:rPr>
        <w:t>of risk and size, are similar to</w:t>
      </w:r>
      <w:r>
        <w:rPr>
          <w:spacing w:val="60"/>
          <w:sz w:val="24"/>
        </w:rPr>
        <w:t xml:space="preserve"> </w:t>
      </w:r>
      <w:r>
        <w:rPr>
          <w:sz w:val="24"/>
        </w:rPr>
        <w:t>those already delivered</w:t>
      </w:r>
      <w:r>
        <w:rPr>
          <w:spacing w:val="1"/>
          <w:sz w:val="24"/>
        </w:rPr>
        <w:t xml:space="preserve"> </w:t>
      </w:r>
      <w:r>
        <w:rPr>
          <w:sz w:val="24"/>
        </w:rPr>
        <w:t>within the Union at market conditions, the Commission will, in principle, presume that</w:t>
      </w:r>
      <w:r>
        <w:rPr>
          <w:spacing w:val="1"/>
          <w:sz w:val="24"/>
        </w:rPr>
        <w:t xml:space="preserve"> </w:t>
      </w:r>
      <w:r>
        <w:rPr>
          <w:sz w:val="24"/>
        </w:rPr>
        <w:t>no market failure is present and will require further evidence of and justification for the</w:t>
      </w:r>
      <w:r>
        <w:rPr>
          <w:spacing w:val="1"/>
          <w:sz w:val="24"/>
        </w:rPr>
        <w:t xml:space="preserve"> </w:t>
      </w:r>
      <w:r>
        <w:rPr>
          <w:sz w:val="24"/>
        </w:rPr>
        <w:t>need</w:t>
      </w:r>
      <w:r>
        <w:rPr>
          <w:spacing w:val="-1"/>
          <w:sz w:val="24"/>
        </w:rPr>
        <w:t xml:space="preserve"> </w:t>
      </w:r>
      <w:r>
        <w:rPr>
          <w:sz w:val="24"/>
        </w:rPr>
        <w:t>for</w:t>
      </w:r>
      <w:r>
        <w:rPr>
          <w:spacing w:val="-2"/>
          <w:sz w:val="24"/>
        </w:rPr>
        <w:t xml:space="preserve"> </w:t>
      </w:r>
      <w:r>
        <w:rPr>
          <w:sz w:val="24"/>
        </w:rPr>
        <w:t>State</w:t>
      </w:r>
      <w:r>
        <w:rPr>
          <w:spacing w:val="1"/>
          <w:sz w:val="24"/>
        </w:rPr>
        <w:t xml:space="preserve"> </w:t>
      </w:r>
      <w:r>
        <w:rPr>
          <w:sz w:val="24"/>
        </w:rPr>
        <w:t>aid.</w:t>
      </w:r>
    </w:p>
    <w:p w14:paraId="3E9F30C4" w14:textId="77777777" w:rsidR="004B799C" w:rsidRDefault="004B799C">
      <w:pPr>
        <w:pStyle w:val="BodyText"/>
        <w:spacing w:before="10"/>
        <w:rPr>
          <w:sz w:val="20"/>
        </w:rPr>
      </w:pPr>
    </w:p>
    <w:p w14:paraId="7C1E94E2" w14:textId="77777777" w:rsidR="004B799C" w:rsidRDefault="00CA4AAC">
      <w:pPr>
        <w:pStyle w:val="ListParagraph"/>
        <w:numPr>
          <w:ilvl w:val="0"/>
          <w:numId w:val="28"/>
        </w:numPr>
        <w:tabs>
          <w:tab w:val="left" w:pos="1559"/>
        </w:tabs>
        <w:ind w:left="1558" w:right="954" w:hanging="600"/>
        <w:jc w:val="both"/>
        <w:rPr>
          <w:sz w:val="24"/>
        </w:rPr>
      </w:pPr>
      <w:r>
        <w:rPr>
          <w:sz w:val="24"/>
        </w:rPr>
        <w:t>To demonstrate the necessity of aid, the Member State must show that the project, or in</w:t>
      </w:r>
      <w:r>
        <w:rPr>
          <w:spacing w:val="1"/>
          <w:sz w:val="24"/>
        </w:rPr>
        <w:t xml:space="preserve"> </w:t>
      </w:r>
      <w:r>
        <w:rPr>
          <w:sz w:val="24"/>
        </w:rPr>
        <w:t>the case of schemes, the reference project, would not be carried out without the aid. The</w:t>
      </w:r>
      <w:r>
        <w:rPr>
          <w:spacing w:val="-57"/>
          <w:sz w:val="24"/>
        </w:rPr>
        <w:t xml:space="preserve"> </w:t>
      </w:r>
      <w:r>
        <w:rPr>
          <w:sz w:val="24"/>
        </w:rPr>
        <w:t>Commission will assess this based on the quantification referred to in Section 3.2.1.3 or</w:t>
      </w:r>
      <w:r>
        <w:rPr>
          <w:spacing w:val="-57"/>
          <w:sz w:val="24"/>
        </w:rPr>
        <w:t xml:space="preserve"> </w:t>
      </w:r>
      <w:r>
        <w:rPr>
          <w:sz w:val="24"/>
        </w:rPr>
        <w:t>specific evidence-based analysis submitted by the Member State showing the necessity</w:t>
      </w:r>
      <w:r>
        <w:rPr>
          <w:spacing w:val="1"/>
          <w:sz w:val="24"/>
        </w:rPr>
        <w:t xml:space="preserve"> </w:t>
      </w:r>
      <w:r>
        <w:rPr>
          <w:sz w:val="24"/>
        </w:rPr>
        <w:t>of the</w:t>
      </w:r>
      <w:r>
        <w:rPr>
          <w:spacing w:val="-3"/>
          <w:sz w:val="24"/>
        </w:rPr>
        <w:t xml:space="preserve"> </w:t>
      </w:r>
      <w:r>
        <w:rPr>
          <w:sz w:val="24"/>
        </w:rPr>
        <w:t>aid.</w:t>
      </w:r>
    </w:p>
    <w:p w14:paraId="3C429F75" w14:textId="77777777" w:rsidR="004B799C" w:rsidRDefault="004B799C">
      <w:pPr>
        <w:jc w:val="both"/>
        <w:rPr>
          <w:sz w:val="24"/>
        </w:rPr>
        <w:sectPr w:rsidR="004B799C">
          <w:pgSz w:w="11910" w:h="16840"/>
          <w:pgMar w:top="1020" w:right="460" w:bottom="1620" w:left="460" w:header="0" w:footer="1426" w:gutter="0"/>
          <w:cols w:space="720"/>
        </w:sectPr>
      </w:pPr>
    </w:p>
    <w:p w14:paraId="62EC20FF" w14:textId="77777777" w:rsidR="004B799C" w:rsidRDefault="00CA4AAC">
      <w:pPr>
        <w:pStyle w:val="ListParagraph"/>
        <w:numPr>
          <w:ilvl w:val="3"/>
          <w:numId w:val="18"/>
        </w:numPr>
        <w:tabs>
          <w:tab w:val="left" w:pos="2302"/>
          <w:tab w:val="left" w:pos="2303"/>
        </w:tabs>
        <w:spacing w:before="72"/>
        <w:ind w:hanging="865"/>
        <w:rPr>
          <w:sz w:val="24"/>
        </w:rPr>
      </w:pPr>
      <w:bookmarkStart w:id="28" w:name="_bookmark19"/>
      <w:bookmarkEnd w:id="28"/>
      <w:r>
        <w:rPr>
          <w:sz w:val="24"/>
        </w:rPr>
        <w:lastRenderedPageBreak/>
        <w:t>Appropriateness</w:t>
      </w:r>
    </w:p>
    <w:p w14:paraId="17BABA25" w14:textId="77777777" w:rsidR="004B799C" w:rsidRDefault="004B799C">
      <w:pPr>
        <w:pStyle w:val="BodyText"/>
        <w:spacing w:before="9"/>
        <w:rPr>
          <w:sz w:val="20"/>
        </w:rPr>
      </w:pPr>
    </w:p>
    <w:p w14:paraId="7183D94E" w14:textId="77777777" w:rsidR="004B799C" w:rsidRDefault="00CA4AAC">
      <w:pPr>
        <w:pStyle w:val="ListParagraph"/>
        <w:numPr>
          <w:ilvl w:val="0"/>
          <w:numId w:val="28"/>
        </w:numPr>
        <w:tabs>
          <w:tab w:val="left" w:pos="1526"/>
        </w:tabs>
        <w:spacing w:before="1"/>
        <w:ind w:right="958"/>
        <w:jc w:val="both"/>
        <w:rPr>
          <w:sz w:val="24"/>
        </w:rPr>
      </w:pPr>
      <w:r>
        <w:rPr>
          <w:sz w:val="24"/>
        </w:rPr>
        <w:t>The proposed aid measure must be an appropriate policy instrument to achieve the</w:t>
      </w:r>
      <w:r>
        <w:rPr>
          <w:spacing w:val="1"/>
          <w:sz w:val="24"/>
        </w:rPr>
        <w:t xml:space="preserve"> </w:t>
      </w:r>
      <w:r>
        <w:rPr>
          <w:sz w:val="24"/>
        </w:rPr>
        <w:t>intended objective of the aid, that is to say there must not be a less distortive policy and</w:t>
      </w:r>
      <w:r>
        <w:rPr>
          <w:spacing w:val="1"/>
          <w:sz w:val="24"/>
        </w:rPr>
        <w:t xml:space="preserve"> </w:t>
      </w:r>
      <w:r>
        <w:rPr>
          <w:sz w:val="24"/>
        </w:rPr>
        <w:t>aid</w:t>
      </w:r>
      <w:r>
        <w:rPr>
          <w:spacing w:val="-1"/>
          <w:sz w:val="24"/>
        </w:rPr>
        <w:t xml:space="preserve"> </w:t>
      </w:r>
      <w:r>
        <w:rPr>
          <w:sz w:val="24"/>
        </w:rPr>
        <w:t>instrument capable of</w:t>
      </w:r>
      <w:r>
        <w:rPr>
          <w:spacing w:val="1"/>
          <w:sz w:val="24"/>
        </w:rPr>
        <w:t xml:space="preserve"> </w:t>
      </w:r>
      <w:r>
        <w:rPr>
          <w:sz w:val="24"/>
        </w:rPr>
        <w:t>achieving</w:t>
      </w:r>
      <w:r>
        <w:rPr>
          <w:spacing w:val="-3"/>
          <w:sz w:val="24"/>
        </w:rPr>
        <w:t xml:space="preserve"> </w:t>
      </w:r>
      <w:r>
        <w:rPr>
          <w:sz w:val="24"/>
        </w:rPr>
        <w:t>the same</w:t>
      </w:r>
      <w:r>
        <w:rPr>
          <w:spacing w:val="1"/>
          <w:sz w:val="24"/>
        </w:rPr>
        <w:t xml:space="preserve"> </w:t>
      </w:r>
      <w:r>
        <w:rPr>
          <w:sz w:val="24"/>
        </w:rPr>
        <w:t>results.</w:t>
      </w:r>
    </w:p>
    <w:p w14:paraId="6A348A8E" w14:textId="77777777" w:rsidR="004B799C" w:rsidRDefault="004B799C">
      <w:pPr>
        <w:pStyle w:val="BodyText"/>
        <w:spacing w:before="3"/>
        <w:rPr>
          <w:sz w:val="21"/>
        </w:rPr>
      </w:pPr>
    </w:p>
    <w:p w14:paraId="7CB46849" w14:textId="77777777" w:rsidR="004B799C" w:rsidRDefault="00CA4AAC">
      <w:pPr>
        <w:pStyle w:val="Heading2"/>
        <w:numPr>
          <w:ilvl w:val="4"/>
          <w:numId w:val="18"/>
        </w:numPr>
        <w:tabs>
          <w:tab w:val="left" w:pos="2534"/>
        </w:tabs>
        <w:ind w:hanging="1009"/>
      </w:pPr>
      <w:bookmarkStart w:id="29" w:name="_bookmark20"/>
      <w:bookmarkEnd w:id="29"/>
      <w:r>
        <w:t>Appropriateness</w:t>
      </w:r>
      <w:r>
        <w:rPr>
          <w:spacing w:val="-1"/>
        </w:rPr>
        <w:t xml:space="preserve"> </w:t>
      </w:r>
      <w:r>
        <w:t>among</w:t>
      </w:r>
      <w:r>
        <w:rPr>
          <w:spacing w:val="-4"/>
        </w:rPr>
        <w:t xml:space="preserve"> </w:t>
      </w:r>
      <w:r>
        <w:t>alternative</w:t>
      </w:r>
      <w:r>
        <w:rPr>
          <w:spacing w:val="-2"/>
        </w:rPr>
        <w:t xml:space="preserve"> </w:t>
      </w:r>
      <w:r>
        <w:t>policy</w:t>
      </w:r>
      <w:r>
        <w:rPr>
          <w:spacing w:val="-2"/>
        </w:rPr>
        <w:t xml:space="preserve"> </w:t>
      </w:r>
      <w:r>
        <w:t>instruments</w:t>
      </w:r>
    </w:p>
    <w:p w14:paraId="3011BEA4" w14:textId="77777777" w:rsidR="004B799C" w:rsidRDefault="004B799C">
      <w:pPr>
        <w:pStyle w:val="BodyText"/>
        <w:spacing w:before="6"/>
        <w:rPr>
          <w:b/>
          <w:i/>
          <w:sz w:val="20"/>
        </w:rPr>
      </w:pPr>
    </w:p>
    <w:p w14:paraId="33CB78D0" w14:textId="77777777" w:rsidR="004B799C" w:rsidRDefault="00CA4AAC">
      <w:pPr>
        <w:pStyle w:val="ListParagraph"/>
        <w:numPr>
          <w:ilvl w:val="0"/>
          <w:numId w:val="28"/>
        </w:numPr>
        <w:tabs>
          <w:tab w:val="left" w:pos="1526"/>
        </w:tabs>
        <w:ind w:right="955"/>
        <w:jc w:val="both"/>
        <w:rPr>
          <w:sz w:val="24"/>
        </w:rPr>
      </w:pPr>
      <w:r>
        <w:rPr>
          <w:sz w:val="24"/>
        </w:rPr>
        <w:t>State aid is not the only policy instrument available to Member States to promote</w:t>
      </w:r>
      <w:r>
        <w:rPr>
          <w:spacing w:val="1"/>
          <w:sz w:val="24"/>
        </w:rPr>
        <w:t xml:space="preserve"> </w:t>
      </w:r>
      <w:r>
        <w:rPr>
          <w:sz w:val="24"/>
        </w:rPr>
        <w:t>increased levels of environmental protection or to ensure an efficient internal energy</w:t>
      </w:r>
      <w:r>
        <w:rPr>
          <w:spacing w:val="1"/>
          <w:sz w:val="24"/>
        </w:rPr>
        <w:t xml:space="preserve"> </w:t>
      </w:r>
      <w:r>
        <w:rPr>
          <w:sz w:val="24"/>
        </w:rPr>
        <w:t>market. There may be other, more appropriate instruments available, such as market-</w:t>
      </w:r>
      <w:r>
        <w:rPr>
          <w:spacing w:val="1"/>
          <w:sz w:val="24"/>
        </w:rPr>
        <w:t xml:space="preserve"> </w:t>
      </w:r>
      <w:r>
        <w:rPr>
          <w:sz w:val="24"/>
        </w:rPr>
        <w:t>based instruments or demand-side measures involving regulation, public procurement or</w:t>
      </w:r>
      <w:r>
        <w:rPr>
          <w:spacing w:val="-57"/>
          <w:sz w:val="24"/>
        </w:rPr>
        <w:t xml:space="preserve"> </w:t>
      </w:r>
      <w:r>
        <w:rPr>
          <w:sz w:val="24"/>
        </w:rPr>
        <w:t>standardisation, as well as an increase in funding of public infrastructure and general</w:t>
      </w:r>
      <w:r>
        <w:rPr>
          <w:spacing w:val="1"/>
          <w:sz w:val="24"/>
        </w:rPr>
        <w:t xml:space="preserve"> </w:t>
      </w:r>
      <w:r>
        <w:rPr>
          <w:sz w:val="24"/>
        </w:rPr>
        <w:t>fiscal measures. Soft instruments, such as voluntary eco-labels and the dissemination of</w:t>
      </w:r>
      <w:r>
        <w:rPr>
          <w:spacing w:val="1"/>
          <w:sz w:val="24"/>
        </w:rPr>
        <w:t xml:space="preserve"> </w:t>
      </w:r>
      <w:r>
        <w:rPr>
          <w:sz w:val="24"/>
        </w:rPr>
        <w:t>environmentally friendly technologies may also play an important role in achieving a</w:t>
      </w:r>
      <w:r>
        <w:rPr>
          <w:spacing w:val="1"/>
          <w:sz w:val="24"/>
        </w:rPr>
        <w:t xml:space="preserve"> </w:t>
      </w:r>
      <w:r>
        <w:rPr>
          <w:sz w:val="24"/>
        </w:rPr>
        <w:t>higher</w:t>
      </w:r>
      <w:r>
        <w:rPr>
          <w:spacing w:val="-1"/>
          <w:sz w:val="24"/>
        </w:rPr>
        <w:t xml:space="preserve"> </w:t>
      </w:r>
      <w:r>
        <w:rPr>
          <w:sz w:val="24"/>
        </w:rPr>
        <w:t>level of</w:t>
      </w:r>
      <w:r>
        <w:rPr>
          <w:spacing w:val="1"/>
          <w:sz w:val="24"/>
        </w:rPr>
        <w:t xml:space="preserve"> </w:t>
      </w:r>
      <w:r>
        <w:rPr>
          <w:sz w:val="24"/>
        </w:rPr>
        <w:t>environmental protection</w:t>
      </w:r>
      <w:r>
        <w:rPr>
          <w:sz w:val="24"/>
          <w:vertAlign w:val="superscript"/>
        </w:rPr>
        <w:t>46</w:t>
      </w:r>
      <w:r>
        <w:rPr>
          <w:sz w:val="24"/>
        </w:rPr>
        <w:t>.</w:t>
      </w:r>
    </w:p>
    <w:p w14:paraId="1FE6983C" w14:textId="77777777" w:rsidR="004B799C" w:rsidRDefault="00CA4AAC">
      <w:pPr>
        <w:pStyle w:val="ListParagraph"/>
        <w:numPr>
          <w:ilvl w:val="0"/>
          <w:numId w:val="28"/>
        </w:numPr>
        <w:tabs>
          <w:tab w:val="left" w:pos="1526"/>
        </w:tabs>
        <w:spacing w:before="241"/>
        <w:ind w:right="956"/>
        <w:jc w:val="both"/>
        <w:rPr>
          <w:sz w:val="24"/>
        </w:rPr>
      </w:pPr>
      <w:r>
        <w:rPr>
          <w:sz w:val="24"/>
        </w:rPr>
        <w:t>Different</w:t>
      </w:r>
      <w:r>
        <w:rPr>
          <w:spacing w:val="16"/>
          <w:sz w:val="24"/>
        </w:rPr>
        <w:t xml:space="preserve"> </w:t>
      </w:r>
      <w:r>
        <w:rPr>
          <w:sz w:val="24"/>
        </w:rPr>
        <w:t>measures</w:t>
      </w:r>
      <w:r>
        <w:rPr>
          <w:spacing w:val="15"/>
          <w:sz w:val="24"/>
        </w:rPr>
        <w:t xml:space="preserve"> </w:t>
      </w:r>
      <w:r>
        <w:rPr>
          <w:sz w:val="24"/>
        </w:rPr>
        <w:t>to</w:t>
      </w:r>
      <w:r>
        <w:rPr>
          <w:spacing w:val="16"/>
          <w:sz w:val="24"/>
        </w:rPr>
        <w:t xml:space="preserve"> </w:t>
      </w:r>
      <w:r>
        <w:rPr>
          <w:sz w:val="24"/>
        </w:rPr>
        <w:t>remedy</w:t>
      </w:r>
      <w:r>
        <w:rPr>
          <w:spacing w:val="10"/>
          <w:sz w:val="24"/>
        </w:rPr>
        <w:t xml:space="preserve"> </w:t>
      </w:r>
      <w:r>
        <w:rPr>
          <w:sz w:val="24"/>
        </w:rPr>
        <w:t>the</w:t>
      </w:r>
      <w:r>
        <w:rPr>
          <w:spacing w:val="15"/>
          <w:sz w:val="24"/>
        </w:rPr>
        <w:t xml:space="preserve"> </w:t>
      </w:r>
      <w:r>
        <w:rPr>
          <w:sz w:val="24"/>
        </w:rPr>
        <w:t>same</w:t>
      </w:r>
      <w:r>
        <w:rPr>
          <w:spacing w:val="16"/>
          <w:sz w:val="24"/>
        </w:rPr>
        <w:t xml:space="preserve"> </w:t>
      </w:r>
      <w:r>
        <w:rPr>
          <w:sz w:val="24"/>
        </w:rPr>
        <w:t>market</w:t>
      </w:r>
      <w:r>
        <w:rPr>
          <w:spacing w:val="16"/>
          <w:sz w:val="24"/>
        </w:rPr>
        <w:t xml:space="preserve"> </w:t>
      </w:r>
      <w:r>
        <w:rPr>
          <w:sz w:val="24"/>
        </w:rPr>
        <w:t>failure</w:t>
      </w:r>
      <w:r>
        <w:rPr>
          <w:spacing w:val="13"/>
          <w:sz w:val="24"/>
        </w:rPr>
        <w:t xml:space="preserve"> </w:t>
      </w:r>
      <w:r>
        <w:rPr>
          <w:sz w:val="24"/>
        </w:rPr>
        <w:t>may</w:t>
      </w:r>
      <w:r>
        <w:rPr>
          <w:spacing w:val="10"/>
          <w:sz w:val="24"/>
        </w:rPr>
        <w:t xml:space="preserve"> </w:t>
      </w:r>
      <w:r>
        <w:rPr>
          <w:sz w:val="24"/>
        </w:rPr>
        <w:t>counteract</w:t>
      </w:r>
      <w:r>
        <w:rPr>
          <w:spacing w:val="16"/>
          <w:sz w:val="24"/>
        </w:rPr>
        <w:t xml:space="preserve"> </w:t>
      </w:r>
      <w:r>
        <w:rPr>
          <w:sz w:val="24"/>
        </w:rPr>
        <w:t>each</w:t>
      </w:r>
      <w:r>
        <w:rPr>
          <w:spacing w:val="15"/>
          <w:sz w:val="24"/>
        </w:rPr>
        <w:t xml:space="preserve"> </w:t>
      </w:r>
      <w:r>
        <w:rPr>
          <w:sz w:val="24"/>
        </w:rPr>
        <w:t>other.</w:t>
      </w:r>
      <w:r>
        <w:rPr>
          <w:spacing w:val="16"/>
          <w:sz w:val="24"/>
        </w:rPr>
        <w:t xml:space="preserve"> </w:t>
      </w:r>
      <w:r>
        <w:rPr>
          <w:sz w:val="24"/>
        </w:rPr>
        <w:t>This</w:t>
      </w:r>
      <w:r>
        <w:rPr>
          <w:spacing w:val="-58"/>
          <w:sz w:val="24"/>
        </w:rPr>
        <w:t xml:space="preserve"> </w:t>
      </w:r>
      <w:r>
        <w:rPr>
          <w:sz w:val="24"/>
        </w:rPr>
        <w:t>is</w:t>
      </w:r>
      <w:r>
        <w:rPr>
          <w:spacing w:val="1"/>
          <w:sz w:val="24"/>
        </w:rPr>
        <w:t xml:space="preserve"> </w:t>
      </w:r>
      <w:r>
        <w:rPr>
          <w:sz w:val="24"/>
        </w:rPr>
        <w:t>the</w:t>
      </w:r>
      <w:r>
        <w:rPr>
          <w:spacing w:val="1"/>
          <w:sz w:val="24"/>
        </w:rPr>
        <w:t xml:space="preserve"> </w:t>
      </w:r>
      <w:r>
        <w:rPr>
          <w:sz w:val="24"/>
        </w:rPr>
        <w:t>case</w:t>
      </w:r>
      <w:r>
        <w:rPr>
          <w:spacing w:val="1"/>
          <w:sz w:val="24"/>
        </w:rPr>
        <w:t xml:space="preserve"> </w:t>
      </w:r>
      <w:r>
        <w:rPr>
          <w:sz w:val="24"/>
        </w:rPr>
        <w:t>where</w:t>
      </w:r>
      <w:r>
        <w:rPr>
          <w:spacing w:val="1"/>
          <w:sz w:val="24"/>
        </w:rPr>
        <w:t xml:space="preserve"> </w:t>
      </w:r>
      <w:r>
        <w:rPr>
          <w:sz w:val="24"/>
        </w:rPr>
        <w:t>an</w:t>
      </w:r>
      <w:r>
        <w:rPr>
          <w:spacing w:val="1"/>
          <w:sz w:val="24"/>
        </w:rPr>
        <w:t xml:space="preserve"> </w:t>
      </w:r>
      <w:r>
        <w:rPr>
          <w:sz w:val="24"/>
        </w:rPr>
        <w:t>efficient,</w:t>
      </w:r>
      <w:r>
        <w:rPr>
          <w:spacing w:val="1"/>
          <w:sz w:val="24"/>
        </w:rPr>
        <w:t xml:space="preserve"> </w:t>
      </w:r>
      <w:r>
        <w:rPr>
          <w:sz w:val="24"/>
        </w:rPr>
        <w:t>market-based</w:t>
      </w:r>
      <w:r>
        <w:rPr>
          <w:spacing w:val="1"/>
          <w:sz w:val="24"/>
        </w:rPr>
        <w:t xml:space="preserve"> </w:t>
      </w:r>
      <w:r>
        <w:rPr>
          <w:sz w:val="24"/>
        </w:rPr>
        <w:t>mechanism</w:t>
      </w:r>
      <w:r>
        <w:rPr>
          <w:spacing w:val="1"/>
          <w:sz w:val="24"/>
        </w:rPr>
        <w:t xml:space="preserve"> </w:t>
      </w:r>
      <w:r>
        <w:rPr>
          <w:sz w:val="24"/>
        </w:rPr>
        <w:t>has</w:t>
      </w:r>
      <w:r>
        <w:rPr>
          <w:spacing w:val="1"/>
          <w:sz w:val="24"/>
        </w:rPr>
        <w:t xml:space="preserve"> </w:t>
      </w:r>
      <w:r>
        <w:rPr>
          <w:sz w:val="24"/>
        </w:rPr>
        <w:t>been</w:t>
      </w:r>
      <w:r>
        <w:rPr>
          <w:spacing w:val="1"/>
          <w:sz w:val="24"/>
        </w:rPr>
        <w:t xml:space="preserve"> </w:t>
      </w:r>
      <w:r>
        <w:rPr>
          <w:sz w:val="24"/>
        </w:rPr>
        <w:t>put</w:t>
      </w:r>
      <w:r>
        <w:rPr>
          <w:spacing w:val="1"/>
          <w:sz w:val="24"/>
        </w:rPr>
        <w:t xml:space="preserve"> </w:t>
      </w:r>
      <w:r>
        <w:rPr>
          <w:sz w:val="24"/>
        </w:rPr>
        <w:t>in</w:t>
      </w:r>
      <w:r>
        <w:rPr>
          <w:spacing w:val="1"/>
          <w:sz w:val="24"/>
        </w:rPr>
        <w:t xml:space="preserve"> </w:t>
      </w:r>
      <w:r>
        <w:rPr>
          <w:sz w:val="24"/>
        </w:rPr>
        <w:t>place</w:t>
      </w:r>
      <w:r>
        <w:rPr>
          <w:spacing w:val="1"/>
          <w:sz w:val="24"/>
        </w:rPr>
        <w:t xml:space="preserve"> </w:t>
      </w:r>
      <w:r>
        <w:rPr>
          <w:sz w:val="24"/>
        </w:rPr>
        <w:t>to</w:t>
      </w:r>
      <w:r>
        <w:rPr>
          <w:spacing w:val="1"/>
          <w:sz w:val="24"/>
        </w:rPr>
        <w:t xml:space="preserve"> </w:t>
      </w:r>
      <w:r>
        <w:rPr>
          <w:sz w:val="24"/>
        </w:rPr>
        <w:t>specifically counter the problem of externalities, as for instance the Union’s ETS. An</w:t>
      </w:r>
      <w:r>
        <w:rPr>
          <w:spacing w:val="1"/>
          <w:sz w:val="24"/>
        </w:rPr>
        <w:t xml:space="preserve"> </w:t>
      </w:r>
      <w:r>
        <w:rPr>
          <w:sz w:val="24"/>
        </w:rPr>
        <w:t>additional support measure to address the same market failure risks undermining the</w:t>
      </w:r>
      <w:r>
        <w:rPr>
          <w:spacing w:val="1"/>
          <w:sz w:val="24"/>
        </w:rPr>
        <w:t xml:space="preserve"> </w:t>
      </w:r>
      <w:r>
        <w:rPr>
          <w:sz w:val="24"/>
        </w:rPr>
        <w:t>efficiency of the market-based mechanism. Therefore, when an aid scheme aims at</w:t>
      </w:r>
      <w:r>
        <w:rPr>
          <w:spacing w:val="1"/>
          <w:sz w:val="24"/>
        </w:rPr>
        <w:t xml:space="preserve"> </w:t>
      </w:r>
      <w:r>
        <w:rPr>
          <w:sz w:val="24"/>
        </w:rPr>
        <w:t>addressing</w:t>
      </w:r>
      <w:r>
        <w:rPr>
          <w:spacing w:val="13"/>
          <w:sz w:val="24"/>
        </w:rPr>
        <w:t xml:space="preserve"> </w:t>
      </w:r>
      <w:r>
        <w:rPr>
          <w:sz w:val="24"/>
        </w:rPr>
        <w:t>residual</w:t>
      </w:r>
      <w:r>
        <w:rPr>
          <w:spacing w:val="16"/>
          <w:sz w:val="24"/>
        </w:rPr>
        <w:t xml:space="preserve"> </w:t>
      </w:r>
      <w:r>
        <w:rPr>
          <w:sz w:val="24"/>
        </w:rPr>
        <w:t>market</w:t>
      </w:r>
      <w:r>
        <w:rPr>
          <w:spacing w:val="17"/>
          <w:sz w:val="24"/>
        </w:rPr>
        <w:t xml:space="preserve"> </w:t>
      </w:r>
      <w:r>
        <w:rPr>
          <w:sz w:val="24"/>
        </w:rPr>
        <w:t>failures,</w:t>
      </w:r>
      <w:r>
        <w:rPr>
          <w:spacing w:val="18"/>
          <w:sz w:val="24"/>
        </w:rPr>
        <w:t xml:space="preserve"> </w:t>
      </w:r>
      <w:r>
        <w:rPr>
          <w:sz w:val="24"/>
        </w:rPr>
        <w:t>the</w:t>
      </w:r>
      <w:r>
        <w:rPr>
          <w:spacing w:val="17"/>
          <w:sz w:val="24"/>
        </w:rPr>
        <w:t xml:space="preserve"> </w:t>
      </w:r>
      <w:r>
        <w:rPr>
          <w:sz w:val="24"/>
        </w:rPr>
        <w:t>aid</w:t>
      </w:r>
      <w:r>
        <w:rPr>
          <w:spacing w:val="17"/>
          <w:sz w:val="24"/>
        </w:rPr>
        <w:t xml:space="preserve"> </w:t>
      </w:r>
      <w:r>
        <w:rPr>
          <w:sz w:val="24"/>
        </w:rPr>
        <w:t>scheme</w:t>
      </w:r>
      <w:r>
        <w:rPr>
          <w:spacing w:val="16"/>
          <w:sz w:val="24"/>
        </w:rPr>
        <w:t xml:space="preserve"> </w:t>
      </w:r>
      <w:r>
        <w:rPr>
          <w:sz w:val="24"/>
        </w:rPr>
        <w:t>must</w:t>
      </w:r>
      <w:r>
        <w:rPr>
          <w:spacing w:val="17"/>
          <w:sz w:val="24"/>
        </w:rPr>
        <w:t xml:space="preserve"> </w:t>
      </w:r>
      <w:r>
        <w:rPr>
          <w:sz w:val="24"/>
        </w:rPr>
        <w:t>be</w:t>
      </w:r>
      <w:r>
        <w:rPr>
          <w:spacing w:val="14"/>
          <w:sz w:val="24"/>
        </w:rPr>
        <w:t xml:space="preserve"> </w:t>
      </w:r>
      <w:r>
        <w:rPr>
          <w:sz w:val="24"/>
        </w:rPr>
        <w:t>designed</w:t>
      </w:r>
      <w:r>
        <w:rPr>
          <w:spacing w:val="18"/>
          <w:sz w:val="24"/>
        </w:rPr>
        <w:t xml:space="preserve"> </w:t>
      </w:r>
      <w:r>
        <w:rPr>
          <w:sz w:val="24"/>
        </w:rPr>
        <w:t>in</w:t>
      </w:r>
      <w:r>
        <w:rPr>
          <w:spacing w:val="19"/>
          <w:sz w:val="24"/>
        </w:rPr>
        <w:t xml:space="preserve"> </w:t>
      </w:r>
      <w:r>
        <w:rPr>
          <w:sz w:val="24"/>
        </w:rPr>
        <w:t>such</w:t>
      </w:r>
      <w:r>
        <w:rPr>
          <w:spacing w:val="16"/>
          <w:sz w:val="24"/>
        </w:rPr>
        <w:t xml:space="preserve"> </w:t>
      </w:r>
      <w:r>
        <w:rPr>
          <w:sz w:val="24"/>
        </w:rPr>
        <w:t>a</w:t>
      </w:r>
      <w:r>
        <w:rPr>
          <w:spacing w:val="17"/>
          <w:sz w:val="24"/>
        </w:rPr>
        <w:t xml:space="preserve"> </w:t>
      </w:r>
      <w:r>
        <w:rPr>
          <w:sz w:val="24"/>
        </w:rPr>
        <w:t>way</w:t>
      </w:r>
      <w:r>
        <w:rPr>
          <w:spacing w:val="14"/>
          <w:sz w:val="24"/>
        </w:rPr>
        <w:t xml:space="preserve"> </w:t>
      </w:r>
      <w:r>
        <w:rPr>
          <w:sz w:val="24"/>
        </w:rPr>
        <w:t>as</w:t>
      </w:r>
      <w:r>
        <w:rPr>
          <w:spacing w:val="-57"/>
          <w:sz w:val="24"/>
        </w:rPr>
        <w:t xml:space="preserve"> </w:t>
      </w:r>
      <w:r>
        <w:rPr>
          <w:sz w:val="24"/>
        </w:rPr>
        <w:t>to</w:t>
      </w:r>
      <w:r>
        <w:rPr>
          <w:spacing w:val="-1"/>
          <w:sz w:val="24"/>
        </w:rPr>
        <w:t xml:space="preserve"> </w:t>
      </w:r>
      <w:r>
        <w:rPr>
          <w:sz w:val="24"/>
        </w:rPr>
        <w:t>not undermine</w:t>
      </w:r>
      <w:r>
        <w:rPr>
          <w:spacing w:val="-1"/>
          <w:sz w:val="24"/>
        </w:rPr>
        <w:t xml:space="preserve"> </w:t>
      </w:r>
      <w:r>
        <w:rPr>
          <w:sz w:val="24"/>
        </w:rPr>
        <w:t>the efficiency</w:t>
      </w:r>
      <w:r>
        <w:rPr>
          <w:spacing w:val="-5"/>
          <w:sz w:val="24"/>
        </w:rPr>
        <w:t xml:space="preserve"> </w:t>
      </w:r>
      <w:r>
        <w:rPr>
          <w:sz w:val="24"/>
        </w:rPr>
        <w:t>of the</w:t>
      </w:r>
      <w:r>
        <w:rPr>
          <w:spacing w:val="-2"/>
          <w:sz w:val="24"/>
        </w:rPr>
        <w:t xml:space="preserve"> </w:t>
      </w:r>
      <w:r>
        <w:rPr>
          <w:sz w:val="24"/>
        </w:rPr>
        <w:t>market-based mechanism.</w:t>
      </w:r>
    </w:p>
    <w:p w14:paraId="6C6AF303" w14:textId="77777777" w:rsidR="004B799C" w:rsidRDefault="004B799C">
      <w:pPr>
        <w:pStyle w:val="BodyText"/>
        <w:spacing w:before="9"/>
        <w:rPr>
          <w:sz w:val="20"/>
        </w:rPr>
      </w:pPr>
    </w:p>
    <w:p w14:paraId="5DF9A34A" w14:textId="77777777" w:rsidR="004B799C" w:rsidRDefault="00CA4AAC">
      <w:pPr>
        <w:pStyle w:val="ListParagraph"/>
        <w:numPr>
          <w:ilvl w:val="0"/>
          <w:numId w:val="28"/>
        </w:numPr>
        <w:tabs>
          <w:tab w:val="left" w:pos="1526"/>
        </w:tabs>
        <w:spacing w:before="1"/>
        <w:ind w:right="957"/>
        <w:jc w:val="both"/>
        <w:rPr>
          <w:sz w:val="24"/>
        </w:rPr>
      </w:pPr>
      <w:r>
        <w:rPr>
          <w:sz w:val="24"/>
        </w:rPr>
        <w:t>Respect</w:t>
      </w:r>
      <w:r>
        <w:rPr>
          <w:spacing w:val="1"/>
          <w:sz w:val="24"/>
        </w:rPr>
        <w:t xml:space="preserve"> </w:t>
      </w:r>
      <w:r>
        <w:rPr>
          <w:sz w:val="24"/>
        </w:rPr>
        <w:t>for</w:t>
      </w:r>
      <w:r>
        <w:rPr>
          <w:spacing w:val="1"/>
          <w:sz w:val="24"/>
        </w:rPr>
        <w:t xml:space="preserve"> </w:t>
      </w:r>
      <w:r>
        <w:rPr>
          <w:sz w:val="24"/>
        </w:rPr>
        <w:t>the</w:t>
      </w:r>
      <w:r>
        <w:rPr>
          <w:spacing w:val="1"/>
          <w:sz w:val="24"/>
        </w:rPr>
        <w:t xml:space="preserve"> </w:t>
      </w:r>
      <w:r>
        <w:rPr>
          <w:sz w:val="24"/>
        </w:rPr>
        <w:t>‘polluter</w:t>
      </w:r>
      <w:r>
        <w:rPr>
          <w:spacing w:val="1"/>
          <w:sz w:val="24"/>
        </w:rPr>
        <w:t xml:space="preserve"> </w:t>
      </w:r>
      <w:r>
        <w:rPr>
          <w:sz w:val="24"/>
        </w:rPr>
        <w:t>pays’</w:t>
      </w:r>
      <w:r>
        <w:rPr>
          <w:spacing w:val="1"/>
          <w:sz w:val="24"/>
        </w:rPr>
        <w:t xml:space="preserve"> </w:t>
      </w:r>
      <w:r>
        <w:rPr>
          <w:sz w:val="24"/>
        </w:rPr>
        <w:t>principle</w:t>
      </w:r>
      <w:r>
        <w:rPr>
          <w:spacing w:val="1"/>
          <w:sz w:val="24"/>
        </w:rPr>
        <w:t xml:space="preserve"> </w:t>
      </w:r>
      <w:r>
        <w:rPr>
          <w:sz w:val="24"/>
        </w:rPr>
        <w:t>through</w:t>
      </w:r>
      <w:r>
        <w:rPr>
          <w:spacing w:val="1"/>
          <w:sz w:val="24"/>
        </w:rPr>
        <w:t xml:space="preserve"> </w:t>
      </w:r>
      <w:r>
        <w:rPr>
          <w:sz w:val="24"/>
        </w:rPr>
        <w:t>environmental</w:t>
      </w:r>
      <w:r>
        <w:rPr>
          <w:spacing w:val="1"/>
          <w:sz w:val="24"/>
        </w:rPr>
        <w:t xml:space="preserve"> </w:t>
      </w:r>
      <w:r>
        <w:rPr>
          <w:sz w:val="24"/>
        </w:rPr>
        <w:t>legislation</w:t>
      </w:r>
      <w:r>
        <w:rPr>
          <w:spacing w:val="1"/>
          <w:sz w:val="24"/>
        </w:rPr>
        <w:t xml:space="preserve"> </w:t>
      </w:r>
      <w:r>
        <w:rPr>
          <w:sz w:val="24"/>
        </w:rPr>
        <w:t>aims</w:t>
      </w:r>
      <w:r>
        <w:rPr>
          <w:spacing w:val="1"/>
          <w:sz w:val="24"/>
        </w:rPr>
        <w:t xml:space="preserve"> </w:t>
      </w:r>
      <w:r>
        <w:rPr>
          <w:sz w:val="24"/>
        </w:rPr>
        <w:t>at</w:t>
      </w:r>
      <w:r>
        <w:rPr>
          <w:spacing w:val="-57"/>
          <w:sz w:val="24"/>
        </w:rPr>
        <w:t xml:space="preserve"> </w:t>
      </w:r>
      <w:r>
        <w:rPr>
          <w:sz w:val="24"/>
        </w:rPr>
        <w:t>ensuring</w:t>
      </w:r>
      <w:r>
        <w:rPr>
          <w:spacing w:val="1"/>
          <w:sz w:val="24"/>
        </w:rPr>
        <w:t xml:space="preserve"> </w:t>
      </w:r>
      <w:r>
        <w:rPr>
          <w:sz w:val="24"/>
        </w:rPr>
        <w:t>that</w:t>
      </w:r>
      <w:r>
        <w:rPr>
          <w:spacing w:val="1"/>
          <w:sz w:val="24"/>
        </w:rPr>
        <w:t xml:space="preserve"> </w:t>
      </w:r>
      <w:r>
        <w:rPr>
          <w:sz w:val="24"/>
        </w:rPr>
        <w:t>a</w:t>
      </w:r>
      <w:r>
        <w:rPr>
          <w:spacing w:val="1"/>
          <w:sz w:val="24"/>
        </w:rPr>
        <w:t xml:space="preserve"> </w:t>
      </w:r>
      <w:r>
        <w:rPr>
          <w:sz w:val="24"/>
        </w:rPr>
        <w:t>market</w:t>
      </w:r>
      <w:r>
        <w:rPr>
          <w:spacing w:val="1"/>
          <w:sz w:val="24"/>
        </w:rPr>
        <w:t xml:space="preserve"> </w:t>
      </w:r>
      <w:r>
        <w:rPr>
          <w:sz w:val="24"/>
        </w:rPr>
        <w:t>failure</w:t>
      </w:r>
      <w:r>
        <w:rPr>
          <w:spacing w:val="1"/>
          <w:sz w:val="24"/>
        </w:rPr>
        <w:t xml:space="preserve"> </w:t>
      </w:r>
      <w:r>
        <w:rPr>
          <w:sz w:val="24"/>
        </w:rPr>
        <w:t>linked</w:t>
      </w:r>
      <w:r>
        <w:rPr>
          <w:spacing w:val="1"/>
          <w:sz w:val="24"/>
        </w:rPr>
        <w:t xml:space="preserve"> </w:t>
      </w:r>
      <w:r>
        <w:rPr>
          <w:sz w:val="24"/>
        </w:rPr>
        <w:t>to</w:t>
      </w:r>
      <w:r>
        <w:rPr>
          <w:spacing w:val="1"/>
          <w:sz w:val="24"/>
        </w:rPr>
        <w:t xml:space="preserve"> </w:t>
      </w:r>
      <w:r>
        <w:rPr>
          <w:sz w:val="24"/>
        </w:rPr>
        <w:t>negative</w:t>
      </w:r>
      <w:r>
        <w:rPr>
          <w:spacing w:val="1"/>
          <w:sz w:val="24"/>
        </w:rPr>
        <w:t xml:space="preserve"> </w:t>
      </w:r>
      <w:r>
        <w:rPr>
          <w:sz w:val="24"/>
        </w:rPr>
        <w:t>externalities</w:t>
      </w:r>
      <w:r>
        <w:rPr>
          <w:spacing w:val="1"/>
          <w:sz w:val="24"/>
        </w:rPr>
        <w:t xml:space="preserve"> </w:t>
      </w:r>
      <w:r>
        <w:rPr>
          <w:sz w:val="24"/>
        </w:rPr>
        <w:t>will</w:t>
      </w:r>
      <w:r>
        <w:rPr>
          <w:spacing w:val="1"/>
          <w:sz w:val="24"/>
        </w:rPr>
        <w:t xml:space="preserve"> </w:t>
      </w:r>
      <w:r>
        <w:rPr>
          <w:sz w:val="24"/>
        </w:rPr>
        <w:t>be</w:t>
      </w:r>
      <w:r>
        <w:rPr>
          <w:spacing w:val="60"/>
          <w:sz w:val="24"/>
        </w:rPr>
        <w:t xml:space="preserve"> </w:t>
      </w:r>
      <w:r>
        <w:rPr>
          <w:sz w:val="24"/>
        </w:rPr>
        <w:t>rectified.</w:t>
      </w:r>
      <w:r>
        <w:rPr>
          <w:spacing w:val="1"/>
          <w:sz w:val="24"/>
        </w:rPr>
        <w:t xml:space="preserve"> </w:t>
      </w:r>
      <w:r>
        <w:rPr>
          <w:sz w:val="24"/>
        </w:rPr>
        <w:t>Therefore,</w:t>
      </w:r>
      <w:r>
        <w:rPr>
          <w:spacing w:val="24"/>
          <w:sz w:val="24"/>
        </w:rPr>
        <w:t xml:space="preserve"> </w:t>
      </w:r>
      <w:r>
        <w:rPr>
          <w:sz w:val="24"/>
        </w:rPr>
        <w:t>State</w:t>
      </w:r>
      <w:r>
        <w:rPr>
          <w:spacing w:val="24"/>
          <w:sz w:val="24"/>
        </w:rPr>
        <w:t xml:space="preserve"> </w:t>
      </w:r>
      <w:r>
        <w:rPr>
          <w:sz w:val="24"/>
        </w:rPr>
        <w:t>aid</w:t>
      </w:r>
      <w:r>
        <w:rPr>
          <w:spacing w:val="24"/>
          <w:sz w:val="24"/>
        </w:rPr>
        <w:t xml:space="preserve"> </w:t>
      </w:r>
      <w:r>
        <w:rPr>
          <w:sz w:val="24"/>
        </w:rPr>
        <w:t>is</w:t>
      </w:r>
      <w:r>
        <w:rPr>
          <w:spacing w:val="25"/>
          <w:sz w:val="24"/>
        </w:rPr>
        <w:t xml:space="preserve"> </w:t>
      </w:r>
      <w:r>
        <w:rPr>
          <w:sz w:val="24"/>
        </w:rPr>
        <w:t>not</w:t>
      </w:r>
      <w:r>
        <w:rPr>
          <w:spacing w:val="24"/>
          <w:sz w:val="24"/>
        </w:rPr>
        <w:t xml:space="preserve"> </w:t>
      </w:r>
      <w:r>
        <w:rPr>
          <w:sz w:val="24"/>
        </w:rPr>
        <w:t>an</w:t>
      </w:r>
      <w:r>
        <w:rPr>
          <w:spacing w:val="25"/>
          <w:sz w:val="24"/>
        </w:rPr>
        <w:t xml:space="preserve"> </w:t>
      </w:r>
      <w:r>
        <w:rPr>
          <w:sz w:val="24"/>
        </w:rPr>
        <w:t>appropriate</w:t>
      </w:r>
      <w:r>
        <w:rPr>
          <w:spacing w:val="23"/>
          <w:sz w:val="24"/>
        </w:rPr>
        <w:t xml:space="preserve"> </w:t>
      </w:r>
      <w:r>
        <w:rPr>
          <w:sz w:val="24"/>
        </w:rPr>
        <w:t>instrument</w:t>
      </w:r>
      <w:r>
        <w:rPr>
          <w:spacing w:val="25"/>
          <w:sz w:val="24"/>
        </w:rPr>
        <w:t xml:space="preserve"> </w:t>
      </w:r>
      <w:r>
        <w:rPr>
          <w:sz w:val="24"/>
        </w:rPr>
        <w:t>and</w:t>
      </w:r>
      <w:r>
        <w:rPr>
          <w:spacing w:val="25"/>
          <w:sz w:val="24"/>
        </w:rPr>
        <w:t xml:space="preserve"> </w:t>
      </w:r>
      <w:r>
        <w:rPr>
          <w:sz w:val="24"/>
        </w:rPr>
        <w:t>cannot</w:t>
      </w:r>
      <w:r>
        <w:rPr>
          <w:spacing w:val="24"/>
          <w:sz w:val="24"/>
        </w:rPr>
        <w:t xml:space="preserve"> </w:t>
      </w:r>
      <w:r>
        <w:rPr>
          <w:sz w:val="24"/>
        </w:rPr>
        <w:t>be</w:t>
      </w:r>
      <w:r>
        <w:rPr>
          <w:spacing w:val="24"/>
          <w:sz w:val="24"/>
        </w:rPr>
        <w:t xml:space="preserve"> </w:t>
      </w:r>
      <w:r>
        <w:rPr>
          <w:sz w:val="24"/>
        </w:rPr>
        <w:t>granted</w:t>
      </w:r>
      <w:r>
        <w:rPr>
          <w:spacing w:val="23"/>
          <w:sz w:val="24"/>
        </w:rPr>
        <w:t xml:space="preserve"> </w:t>
      </w:r>
      <w:r>
        <w:rPr>
          <w:sz w:val="24"/>
        </w:rPr>
        <w:t>insofar</w:t>
      </w:r>
      <w:r>
        <w:rPr>
          <w:spacing w:val="24"/>
          <w:sz w:val="24"/>
        </w:rPr>
        <w:t xml:space="preserve"> </w:t>
      </w:r>
      <w:r>
        <w:rPr>
          <w:sz w:val="24"/>
        </w:rPr>
        <w:t>as</w:t>
      </w:r>
      <w:r>
        <w:rPr>
          <w:spacing w:val="-58"/>
          <w:sz w:val="24"/>
        </w:rPr>
        <w:t xml:space="preserve"> </w:t>
      </w:r>
      <w:r>
        <w:rPr>
          <w:sz w:val="24"/>
        </w:rPr>
        <w:t>the beneficiary of the aid could be held liable for the pollution under existing Union or</w:t>
      </w:r>
      <w:r>
        <w:rPr>
          <w:spacing w:val="1"/>
          <w:sz w:val="24"/>
        </w:rPr>
        <w:t xml:space="preserve"> </w:t>
      </w:r>
      <w:r>
        <w:rPr>
          <w:sz w:val="24"/>
        </w:rPr>
        <w:t>national</w:t>
      </w:r>
      <w:r>
        <w:rPr>
          <w:spacing w:val="-1"/>
          <w:sz w:val="24"/>
        </w:rPr>
        <w:t xml:space="preserve"> </w:t>
      </w:r>
      <w:r>
        <w:rPr>
          <w:sz w:val="24"/>
        </w:rPr>
        <w:t>law.</w:t>
      </w:r>
    </w:p>
    <w:p w14:paraId="4CFA289F" w14:textId="77777777" w:rsidR="004B799C" w:rsidRDefault="004B799C">
      <w:pPr>
        <w:pStyle w:val="BodyText"/>
        <w:spacing w:before="3"/>
        <w:rPr>
          <w:sz w:val="21"/>
        </w:rPr>
      </w:pPr>
    </w:p>
    <w:p w14:paraId="33F53454" w14:textId="77777777" w:rsidR="004B799C" w:rsidRDefault="00CA4AAC">
      <w:pPr>
        <w:pStyle w:val="Heading2"/>
        <w:numPr>
          <w:ilvl w:val="4"/>
          <w:numId w:val="18"/>
        </w:numPr>
        <w:tabs>
          <w:tab w:val="left" w:pos="2534"/>
        </w:tabs>
        <w:spacing w:before="1"/>
        <w:ind w:hanging="1009"/>
      </w:pPr>
      <w:bookmarkStart w:id="30" w:name="_bookmark21"/>
      <w:bookmarkEnd w:id="30"/>
      <w:r>
        <w:t>Appropriateness</w:t>
      </w:r>
      <w:r>
        <w:rPr>
          <w:spacing w:val="-2"/>
        </w:rPr>
        <w:t xml:space="preserve"> </w:t>
      </w:r>
      <w:r>
        <w:t>among</w:t>
      </w:r>
      <w:r>
        <w:rPr>
          <w:spacing w:val="-4"/>
        </w:rPr>
        <w:t xml:space="preserve"> </w:t>
      </w:r>
      <w:r>
        <w:t>different</w:t>
      </w:r>
      <w:r>
        <w:rPr>
          <w:spacing w:val="-1"/>
        </w:rPr>
        <w:t xml:space="preserve"> </w:t>
      </w:r>
      <w:r>
        <w:t>aid</w:t>
      </w:r>
      <w:r>
        <w:rPr>
          <w:spacing w:val="-1"/>
        </w:rPr>
        <w:t xml:space="preserve"> </w:t>
      </w:r>
      <w:r>
        <w:t>instruments</w:t>
      </w:r>
    </w:p>
    <w:p w14:paraId="60E548D0" w14:textId="77777777" w:rsidR="004B799C" w:rsidRDefault="004B799C">
      <w:pPr>
        <w:pStyle w:val="BodyText"/>
        <w:spacing w:before="5"/>
        <w:rPr>
          <w:b/>
          <w:i/>
          <w:sz w:val="20"/>
        </w:rPr>
      </w:pPr>
    </w:p>
    <w:p w14:paraId="57274CA5" w14:textId="77777777" w:rsidR="004B799C" w:rsidRDefault="00CA4AAC">
      <w:pPr>
        <w:pStyle w:val="ListParagraph"/>
        <w:numPr>
          <w:ilvl w:val="0"/>
          <w:numId w:val="28"/>
        </w:numPr>
        <w:tabs>
          <w:tab w:val="left" w:pos="1526"/>
        </w:tabs>
        <w:ind w:right="953"/>
        <w:jc w:val="both"/>
        <w:rPr>
          <w:sz w:val="24"/>
        </w:rPr>
      </w:pPr>
      <w:r>
        <w:rPr>
          <w:sz w:val="24"/>
        </w:rPr>
        <w:t>State aid for environmental protection and energy can be awarded in various forms. The</w:t>
      </w:r>
      <w:r>
        <w:rPr>
          <w:spacing w:val="1"/>
          <w:sz w:val="24"/>
        </w:rPr>
        <w:t xml:space="preserve"> </w:t>
      </w:r>
      <w:r>
        <w:rPr>
          <w:sz w:val="24"/>
        </w:rPr>
        <w:t>Member State should, however, ensure that the aid is awarded in the form that is likely</w:t>
      </w:r>
      <w:r>
        <w:rPr>
          <w:spacing w:val="1"/>
          <w:sz w:val="24"/>
        </w:rPr>
        <w:t xml:space="preserve"> </w:t>
      </w:r>
      <w:r>
        <w:rPr>
          <w:sz w:val="24"/>
        </w:rPr>
        <w:t>to</w:t>
      </w:r>
      <w:r>
        <w:rPr>
          <w:spacing w:val="-1"/>
          <w:sz w:val="24"/>
        </w:rPr>
        <w:t xml:space="preserve"> </w:t>
      </w:r>
      <w:r>
        <w:rPr>
          <w:sz w:val="24"/>
        </w:rPr>
        <w:t>generate the</w:t>
      </w:r>
      <w:r>
        <w:rPr>
          <w:spacing w:val="-1"/>
          <w:sz w:val="24"/>
        </w:rPr>
        <w:t xml:space="preserve"> </w:t>
      </w:r>
      <w:r>
        <w:rPr>
          <w:sz w:val="24"/>
        </w:rPr>
        <w:t>least distortion of</w:t>
      </w:r>
      <w:r>
        <w:rPr>
          <w:spacing w:val="-1"/>
          <w:sz w:val="24"/>
        </w:rPr>
        <w:t xml:space="preserve"> </w:t>
      </w:r>
      <w:r>
        <w:rPr>
          <w:sz w:val="24"/>
        </w:rPr>
        <w:t>trade</w:t>
      </w:r>
      <w:r>
        <w:rPr>
          <w:spacing w:val="-1"/>
          <w:sz w:val="24"/>
        </w:rPr>
        <w:t xml:space="preserve"> </w:t>
      </w:r>
      <w:r>
        <w:rPr>
          <w:sz w:val="24"/>
        </w:rPr>
        <w:t>and</w:t>
      </w:r>
      <w:r>
        <w:rPr>
          <w:spacing w:val="2"/>
          <w:sz w:val="24"/>
        </w:rPr>
        <w:t xml:space="preserve"> </w:t>
      </w:r>
      <w:r>
        <w:rPr>
          <w:sz w:val="24"/>
        </w:rPr>
        <w:t>competition.</w:t>
      </w:r>
    </w:p>
    <w:p w14:paraId="19B4442A" w14:textId="77777777" w:rsidR="004B799C" w:rsidRDefault="004B799C">
      <w:pPr>
        <w:pStyle w:val="BodyText"/>
        <w:spacing w:before="10"/>
        <w:rPr>
          <w:sz w:val="20"/>
        </w:rPr>
      </w:pPr>
    </w:p>
    <w:p w14:paraId="33A7BA27" w14:textId="77777777" w:rsidR="004B799C" w:rsidRDefault="00CA4AAC">
      <w:pPr>
        <w:pStyle w:val="ListParagraph"/>
        <w:numPr>
          <w:ilvl w:val="0"/>
          <w:numId w:val="28"/>
        </w:numPr>
        <w:tabs>
          <w:tab w:val="left" w:pos="1526"/>
        </w:tabs>
        <w:ind w:right="958"/>
        <w:jc w:val="both"/>
        <w:rPr>
          <w:sz w:val="24"/>
        </w:rPr>
      </w:pPr>
      <w:r>
        <w:rPr>
          <w:sz w:val="24"/>
        </w:rPr>
        <w:t>In that respect, the Member State is required to demonstrate why other potentially less</w:t>
      </w:r>
      <w:r>
        <w:rPr>
          <w:spacing w:val="1"/>
          <w:sz w:val="24"/>
        </w:rPr>
        <w:t xml:space="preserve"> </w:t>
      </w:r>
      <w:r>
        <w:rPr>
          <w:sz w:val="24"/>
        </w:rPr>
        <w:t>distortive forms of aid are less appropriate, such as: repayable advances as compared to</w:t>
      </w:r>
      <w:r>
        <w:rPr>
          <w:spacing w:val="1"/>
          <w:sz w:val="24"/>
        </w:rPr>
        <w:t xml:space="preserve"> </w:t>
      </w:r>
      <w:r>
        <w:rPr>
          <w:sz w:val="24"/>
        </w:rPr>
        <w:t>direct grants;</w:t>
      </w:r>
      <w:r>
        <w:rPr>
          <w:spacing w:val="2"/>
          <w:sz w:val="24"/>
        </w:rPr>
        <w:t xml:space="preserve"> </w:t>
      </w:r>
      <w:r>
        <w:rPr>
          <w:sz w:val="24"/>
        </w:rPr>
        <w:t>tax</w:t>
      </w:r>
      <w:r>
        <w:rPr>
          <w:spacing w:val="1"/>
          <w:sz w:val="24"/>
        </w:rPr>
        <w:t xml:space="preserve"> </w:t>
      </w:r>
      <w:r>
        <w:rPr>
          <w:sz w:val="24"/>
        </w:rPr>
        <w:t>credits</w:t>
      </w:r>
      <w:r>
        <w:rPr>
          <w:spacing w:val="-1"/>
          <w:sz w:val="24"/>
        </w:rPr>
        <w:t xml:space="preserve"> </w:t>
      </w:r>
      <w:r>
        <w:rPr>
          <w:sz w:val="24"/>
        </w:rPr>
        <w:t>as</w:t>
      </w:r>
      <w:r>
        <w:rPr>
          <w:spacing w:val="1"/>
          <w:sz w:val="24"/>
        </w:rPr>
        <w:t xml:space="preserve"> </w:t>
      </w:r>
      <w:r>
        <w:rPr>
          <w:sz w:val="24"/>
        </w:rPr>
        <w:t>compared to</w:t>
      </w:r>
      <w:r>
        <w:rPr>
          <w:spacing w:val="1"/>
          <w:sz w:val="24"/>
        </w:rPr>
        <w:t xml:space="preserve"> </w:t>
      </w:r>
      <w:r>
        <w:rPr>
          <w:sz w:val="24"/>
        </w:rPr>
        <w:t>tax</w:t>
      </w:r>
      <w:r>
        <w:rPr>
          <w:spacing w:val="2"/>
          <w:sz w:val="24"/>
        </w:rPr>
        <w:t xml:space="preserve"> </w:t>
      </w:r>
      <w:r>
        <w:rPr>
          <w:sz w:val="24"/>
        </w:rPr>
        <w:t>reductions; or forms</w:t>
      </w:r>
      <w:r>
        <w:rPr>
          <w:spacing w:val="1"/>
          <w:sz w:val="24"/>
        </w:rPr>
        <w:t xml:space="preserve"> </w:t>
      </w:r>
      <w:r>
        <w:rPr>
          <w:sz w:val="24"/>
        </w:rPr>
        <w:t>of</w:t>
      </w:r>
      <w:r>
        <w:rPr>
          <w:spacing w:val="-1"/>
          <w:sz w:val="24"/>
        </w:rPr>
        <w:t xml:space="preserve"> </w:t>
      </w:r>
      <w:r>
        <w:rPr>
          <w:sz w:val="24"/>
        </w:rPr>
        <w:t>aid</w:t>
      </w:r>
      <w:r>
        <w:rPr>
          <w:spacing w:val="1"/>
          <w:sz w:val="24"/>
        </w:rPr>
        <w:t xml:space="preserve"> </w:t>
      </w:r>
      <w:r>
        <w:rPr>
          <w:sz w:val="24"/>
        </w:rPr>
        <w:t>that</w:t>
      </w:r>
      <w:r>
        <w:rPr>
          <w:spacing w:val="-2"/>
          <w:sz w:val="24"/>
        </w:rPr>
        <w:t xml:space="preserve"> </w:t>
      </w:r>
      <w:r>
        <w:rPr>
          <w:sz w:val="24"/>
        </w:rPr>
        <w:t>are</w:t>
      </w:r>
      <w:r>
        <w:rPr>
          <w:spacing w:val="-2"/>
          <w:sz w:val="24"/>
        </w:rPr>
        <w:t xml:space="preserve"> </w:t>
      </w:r>
      <w:r>
        <w:rPr>
          <w:sz w:val="24"/>
        </w:rPr>
        <w:t>based</w:t>
      </w:r>
      <w:r>
        <w:rPr>
          <w:spacing w:val="1"/>
          <w:sz w:val="24"/>
        </w:rPr>
        <w:t xml:space="preserve"> </w:t>
      </w:r>
      <w:r>
        <w:rPr>
          <w:sz w:val="24"/>
        </w:rPr>
        <w:t>on</w:t>
      </w:r>
    </w:p>
    <w:p w14:paraId="449D3B2A" w14:textId="0C60447A" w:rsidR="004B799C" w:rsidRDefault="00161D3B">
      <w:pPr>
        <w:pStyle w:val="BodyText"/>
        <w:rPr>
          <w:sz w:val="23"/>
        </w:rPr>
      </w:pPr>
      <w:r>
        <w:rPr>
          <w:noProof/>
        </w:rPr>
        <mc:AlternateContent>
          <mc:Choice Requires="wps">
            <w:drawing>
              <wp:anchor distT="0" distB="0" distL="0" distR="0" simplePos="0" relativeHeight="487626752" behindDoc="1" locked="0" layoutInCell="1" allowOverlap="1" wp14:anchorId="334873C8" wp14:editId="7DDC6D76">
                <wp:simplePos x="0" y="0"/>
                <wp:positionH relativeFrom="page">
                  <wp:posOffset>901065</wp:posOffset>
                </wp:positionH>
                <wp:positionV relativeFrom="paragraph">
                  <wp:posOffset>183515</wp:posOffset>
                </wp:positionV>
                <wp:extent cx="1828800" cy="7620"/>
                <wp:effectExtent l="0" t="0" r="0" b="0"/>
                <wp:wrapTopAndBottom/>
                <wp:docPr id="106" name="docshape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9A75B7" id="docshape23" o:spid="_x0000_s1026" style="position:absolute;margin-left:70.95pt;margin-top:14.45pt;width:2in;height:.6pt;z-index:-15689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" fillcolor="black" stroked="f">
                <w10:wrap type="topAndBottom" anchorx="page"/>
              </v:rect>
            </w:pict>
          </mc:Fallback>
        </mc:AlternateContent>
      </w:r>
    </w:p>
    <w:p w14:paraId="5EF3A1A8" w14:textId="77777777" w:rsidR="004B799C" w:rsidRDefault="00CA4AAC">
      <w:pPr>
        <w:spacing w:before="101"/>
        <w:ind w:left="1525" w:right="959" w:hanging="567"/>
        <w:jc w:val="both"/>
        <w:rPr>
          <w:sz w:val="20"/>
        </w:rPr>
      </w:pPr>
      <w:r>
        <w:rPr>
          <w:sz w:val="20"/>
          <w:vertAlign w:val="superscript"/>
        </w:rPr>
        <w:t>46</w:t>
      </w:r>
      <w:r>
        <w:rPr>
          <w:sz w:val="20"/>
        </w:rPr>
        <w:t xml:space="preserve">     </w:t>
      </w:r>
      <w:r>
        <w:rPr>
          <w:spacing w:val="30"/>
          <w:sz w:val="20"/>
        </w:rPr>
        <w:t xml:space="preserve"> </w:t>
      </w:r>
      <w:r>
        <w:rPr>
          <w:sz w:val="20"/>
        </w:rPr>
        <w:t>The</w:t>
      </w:r>
      <w:r>
        <w:rPr>
          <w:spacing w:val="10"/>
          <w:sz w:val="20"/>
        </w:rPr>
        <w:t xml:space="preserve"> </w:t>
      </w:r>
      <w:r>
        <w:rPr>
          <w:sz w:val="20"/>
        </w:rPr>
        <w:t>use</w:t>
      </w:r>
      <w:r>
        <w:rPr>
          <w:spacing w:val="11"/>
          <w:sz w:val="20"/>
        </w:rPr>
        <w:t xml:space="preserve"> </w:t>
      </w:r>
      <w:r>
        <w:rPr>
          <w:sz w:val="20"/>
        </w:rPr>
        <w:t>of</w:t>
      </w:r>
      <w:r>
        <w:rPr>
          <w:spacing w:val="9"/>
          <w:sz w:val="20"/>
        </w:rPr>
        <w:t xml:space="preserve"> </w:t>
      </w:r>
      <w:r>
        <w:rPr>
          <w:sz w:val="20"/>
        </w:rPr>
        <w:t>environmental</w:t>
      </w:r>
      <w:r>
        <w:rPr>
          <w:spacing w:val="11"/>
          <w:sz w:val="20"/>
        </w:rPr>
        <w:t xml:space="preserve"> </w:t>
      </w:r>
      <w:r>
        <w:rPr>
          <w:sz w:val="20"/>
        </w:rPr>
        <w:t>labels</w:t>
      </w:r>
      <w:r>
        <w:rPr>
          <w:spacing w:val="10"/>
          <w:sz w:val="20"/>
        </w:rPr>
        <w:t xml:space="preserve"> </w:t>
      </w:r>
      <w:r>
        <w:rPr>
          <w:sz w:val="20"/>
        </w:rPr>
        <w:t>and</w:t>
      </w:r>
      <w:r>
        <w:rPr>
          <w:spacing w:val="12"/>
          <w:sz w:val="20"/>
        </w:rPr>
        <w:t xml:space="preserve"> </w:t>
      </w:r>
      <w:r>
        <w:rPr>
          <w:sz w:val="20"/>
        </w:rPr>
        <w:t>claims</w:t>
      </w:r>
      <w:r>
        <w:rPr>
          <w:spacing w:val="12"/>
          <w:sz w:val="20"/>
        </w:rPr>
        <w:t xml:space="preserve"> </w:t>
      </w:r>
      <w:r>
        <w:rPr>
          <w:sz w:val="20"/>
        </w:rPr>
        <w:t>on</w:t>
      </w:r>
      <w:r>
        <w:rPr>
          <w:spacing w:val="9"/>
          <w:sz w:val="20"/>
        </w:rPr>
        <w:t xml:space="preserve"> </w:t>
      </w:r>
      <w:r>
        <w:rPr>
          <w:sz w:val="20"/>
        </w:rPr>
        <w:t>products</w:t>
      </w:r>
      <w:r>
        <w:rPr>
          <w:spacing w:val="10"/>
          <w:sz w:val="20"/>
        </w:rPr>
        <w:t xml:space="preserve"> </w:t>
      </w:r>
      <w:r>
        <w:rPr>
          <w:sz w:val="20"/>
        </w:rPr>
        <w:t>can</w:t>
      </w:r>
      <w:r>
        <w:rPr>
          <w:spacing w:val="9"/>
          <w:sz w:val="20"/>
        </w:rPr>
        <w:t xml:space="preserve"> </w:t>
      </w:r>
      <w:r>
        <w:rPr>
          <w:sz w:val="20"/>
        </w:rPr>
        <w:t>be</w:t>
      </w:r>
      <w:r>
        <w:rPr>
          <w:spacing w:val="11"/>
          <w:sz w:val="20"/>
        </w:rPr>
        <w:t xml:space="preserve"> </w:t>
      </w:r>
      <w:r>
        <w:rPr>
          <w:sz w:val="20"/>
        </w:rPr>
        <w:t>another</w:t>
      </w:r>
      <w:r>
        <w:rPr>
          <w:spacing w:val="14"/>
          <w:sz w:val="20"/>
        </w:rPr>
        <w:t xml:space="preserve"> </w:t>
      </w:r>
      <w:r>
        <w:rPr>
          <w:sz w:val="20"/>
        </w:rPr>
        <w:t>means</w:t>
      </w:r>
      <w:r>
        <w:rPr>
          <w:spacing w:val="12"/>
          <w:sz w:val="20"/>
        </w:rPr>
        <w:t xml:space="preserve"> </w:t>
      </w:r>
      <w:r>
        <w:rPr>
          <w:sz w:val="20"/>
        </w:rPr>
        <w:t>to</w:t>
      </w:r>
      <w:r>
        <w:rPr>
          <w:spacing w:val="11"/>
          <w:sz w:val="20"/>
        </w:rPr>
        <w:t xml:space="preserve"> </w:t>
      </w:r>
      <w:r>
        <w:rPr>
          <w:sz w:val="20"/>
        </w:rPr>
        <w:t>allow</w:t>
      </w:r>
      <w:r>
        <w:rPr>
          <w:spacing w:val="11"/>
          <w:sz w:val="20"/>
        </w:rPr>
        <w:t xml:space="preserve"> </w:t>
      </w:r>
      <w:r>
        <w:rPr>
          <w:sz w:val="20"/>
        </w:rPr>
        <w:t>consumers/users</w:t>
      </w:r>
      <w:r>
        <w:rPr>
          <w:spacing w:val="-48"/>
          <w:sz w:val="20"/>
        </w:rPr>
        <w:t xml:space="preserve"> </w:t>
      </w:r>
      <w:r>
        <w:rPr>
          <w:sz w:val="20"/>
        </w:rPr>
        <w:t>to make informed purchasing decisions, and to increase demand for environmental friendly products.</w:t>
      </w:r>
      <w:r>
        <w:rPr>
          <w:spacing w:val="1"/>
          <w:sz w:val="20"/>
        </w:rPr>
        <w:t xml:space="preserve"> </w:t>
      </w:r>
      <w:r>
        <w:rPr>
          <w:sz w:val="20"/>
        </w:rPr>
        <w:t>When</w:t>
      </w:r>
      <w:r>
        <w:rPr>
          <w:spacing w:val="1"/>
          <w:sz w:val="20"/>
        </w:rPr>
        <w:t xml:space="preserve"> </w:t>
      </w:r>
      <w:r>
        <w:rPr>
          <w:sz w:val="20"/>
        </w:rPr>
        <w:t>well</w:t>
      </w:r>
      <w:r>
        <w:rPr>
          <w:spacing w:val="1"/>
          <w:sz w:val="20"/>
        </w:rPr>
        <w:t xml:space="preserve"> </w:t>
      </w:r>
      <w:r>
        <w:rPr>
          <w:sz w:val="20"/>
        </w:rPr>
        <w:t>designed,</w:t>
      </w:r>
      <w:r>
        <w:rPr>
          <w:spacing w:val="1"/>
          <w:sz w:val="20"/>
        </w:rPr>
        <w:t xml:space="preserve"> </w:t>
      </w:r>
      <w:r>
        <w:rPr>
          <w:sz w:val="20"/>
        </w:rPr>
        <w:t>recognised,</w:t>
      </w:r>
      <w:r>
        <w:rPr>
          <w:spacing w:val="1"/>
          <w:sz w:val="20"/>
        </w:rPr>
        <w:t xml:space="preserve"> </w:t>
      </w:r>
      <w:r>
        <w:rPr>
          <w:sz w:val="20"/>
        </w:rPr>
        <w:t>understood,</w:t>
      </w:r>
      <w:r>
        <w:rPr>
          <w:spacing w:val="1"/>
          <w:sz w:val="20"/>
        </w:rPr>
        <w:t xml:space="preserve"> </w:t>
      </w:r>
      <w:r>
        <w:rPr>
          <w:sz w:val="20"/>
        </w:rPr>
        <w:t>trusted</w:t>
      </w:r>
      <w:r>
        <w:rPr>
          <w:spacing w:val="1"/>
          <w:sz w:val="20"/>
        </w:rPr>
        <w:t xml:space="preserve"> </w:t>
      </w:r>
      <w:r>
        <w:rPr>
          <w:sz w:val="20"/>
        </w:rPr>
        <w:t>and</w:t>
      </w:r>
      <w:r>
        <w:rPr>
          <w:spacing w:val="1"/>
          <w:sz w:val="20"/>
        </w:rPr>
        <w:t xml:space="preserve"> </w:t>
      </w:r>
      <w:r>
        <w:rPr>
          <w:sz w:val="20"/>
        </w:rPr>
        <w:t>perceived</w:t>
      </w:r>
      <w:r>
        <w:rPr>
          <w:spacing w:val="1"/>
          <w:sz w:val="20"/>
        </w:rPr>
        <w:t xml:space="preserve"> </w:t>
      </w:r>
      <w:r>
        <w:rPr>
          <w:sz w:val="20"/>
        </w:rPr>
        <w:t>by</w:t>
      </w:r>
      <w:r>
        <w:rPr>
          <w:spacing w:val="1"/>
          <w:sz w:val="20"/>
        </w:rPr>
        <w:t xml:space="preserve"> </w:t>
      </w:r>
      <w:r>
        <w:rPr>
          <w:sz w:val="20"/>
        </w:rPr>
        <w:t>relevant</w:t>
      </w:r>
      <w:r>
        <w:rPr>
          <w:spacing w:val="1"/>
          <w:sz w:val="20"/>
        </w:rPr>
        <w:t xml:space="preserve"> </w:t>
      </w:r>
      <w:r>
        <w:rPr>
          <w:sz w:val="20"/>
        </w:rPr>
        <w:t>consumers,</w:t>
      </w:r>
      <w:r>
        <w:rPr>
          <w:spacing w:val="1"/>
          <w:sz w:val="20"/>
        </w:rPr>
        <w:t xml:space="preserve"> </w:t>
      </w:r>
      <w:r>
        <w:rPr>
          <w:sz w:val="20"/>
        </w:rPr>
        <w:t>robust</w:t>
      </w:r>
      <w:r>
        <w:rPr>
          <w:spacing w:val="1"/>
          <w:sz w:val="20"/>
        </w:rPr>
        <w:t xml:space="preserve"> </w:t>
      </w:r>
      <w:r>
        <w:rPr>
          <w:sz w:val="20"/>
        </w:rPr>
        <w:t>environmental</w:t>
      </w:r>
      <w:r>
        <w:rPr>
          <w:spacing w:val="1"/>
          <w:sz w:val="20"/>
        </w:rPr>
        <w:t xml:space="preserve"> </w:t>
      </w:r>
      <w:r>
        <w:rPr>
          <w:sz w:val="20"/>
        </w:rPr>
        <w:t>labels and</w:t>
      </w:r>
      <w:r>
        <w:rPr>
          <w:spacing w:val="1"/>
          <w:sz w:val="20"/>
        </w:rPr>
        <w:t xml:space="preserve"> </w:t>
      </w:r>
      <w:r>
        <w:rPr>
          <w:sz w:val="20"/>
        </w:rPr>
        <w:t>truthful</w:t>
      </w:r>
      <w:r>
        <w:rPr>
          <w:spacing w:val="1"/>
          <w:sz w:val="20"/>
        </w:rPr>
        <w:t xml:space="preserve"> </w:t>
      </w:r>
      <w:r>
        <w:rPr>
          <w:sz w:val="20"/>
        </w:rPr>
        <w:t>environmental claims</w:t>
      </w:r>
      <w:r>
        <w:rPr>
          <w:spacing w:val="1"/>
          <w:sz w:val="20"/>
        </w:rPr>
        <w:t xml:space="preserve"> </w:t>
      </w:r>
      <w:r>
        <w:rPr>
          <w:sz w:val="20"/>
        </w:rPr>
        <w:t>can be a powerful tool to</w:t>
      </w:r>
      <w:r>
        <w:rPr>
          <w:spacing w:val="1"/>
          <w:sz w:val="20"/>
        </w:rPr>
        <w:t xml:space="preserve"> </w:t>
      </w:r>
      <w:r>
        <w:rPr>
          <w:sz w:val="20"/>
        </w:rPr>
        <w:t>guide and</w:t>
      </w:r>
      <w:r>
        <w:rPr>
          <w:spacing w:val="1"/>
          <w:sz w:val="20"/>
        </w:rPr>
        <w:t xml:space="preserve"> </w:t>
      </w:r>
      <w:r>
        <w:rPr>
          <w:sz w:val="20"/>
        </w:rPr>
        <w:t>shape</w:t>
      </w:r>
      <w:r>
        <w:rPr>
          <w:spacing w:val="1"/>
          <w:sz w:val="20"/>
        </w:rPr>
        <w:t xml:space="preserve"> </w:t>
      </w:r>
      <w:r>
        <w:rPr>
          <w:sz w:val="20"/>
        </w:rPr>
        <w:t>(consumer)</w:t>
      </w:r>
      <w:r>
        <w:rPr>
          <w:spacing w:val="1"/>
          <w:sz w:val="20"/>
        </w:rPr>
        <w:t xml:space="preserve"> </w:t>
      </w:r>
      <w:r>
        <w:rPr>
          <w:sz w:val="20"/>
        </w:rPr>
        <w:t>behaviour</w:t>
      </w:r>
      <w:r>
        <w:rPr>
          <w:spacing w:val="1"/>
          <w:sz w:val="20"/>
        </w:rPr>
        <w:t xml:space="preserve"> </w:t>
      </w:r>
      <w:r>
        <w:rPr>
          <w:sz w:val="20"/>
        </w:rPr>
        <w:t>towards</w:t>
      </w:r>
      <w:r>
        <w:rPr>
          <w:spacing w:val="1"/>
          <w:sz w:val="20"/>
        </w:rPr>
        <w:t xml:space="preserve"> </w:t>
      </w:r>
      <w:r>
        <w:rPr>
          <w:sz w:val="20"/>
        </w:rPr>
        <w:t>more</w:t>
      </w:r>
      <w:r>
        <w:rPr>
          <w:spacing w:val="1"/>
          <w:sz w:val="20"/>
        </w:rPr>
        <w:t xml:space="preserve"> </w:t>
      </w:r>
      <w:r>
        <w:rPr>
          <w:sz w:val="20"/>
        </w:rPr>
        <w:t>environmentally</w:t>
      </w:r>
      <w:r>
        <w:rPr>
          <w:spacing w:val="1"/>
          <w:sz w:val="20"/>
        </w:rPr>
        <w:t xml:space="preserve"> </w:t>
      </w:r>
      <w:r>
        <w:rPr>
          <w:sz w:val="20"/>
        </w:rPr>
        <w:t>friendly</w:t>
      </w:r>
      <w:r>
        <w:rPr>
          <w:spacing w:val="1"/>
          <w:sz w:val="20"/>
        </w:rPr>
        <w:t xml:space="preserve"> </w:t>
      </w:r>
      <w:r>
        <w:rPr>
          <w:sz w:val="20"/>
        </w:rPr>
        <w:t>choices.</w:t>
      </w:r>
      <w:r>
        <w:rPr>
          <w:spacing w:val="1"/>
          <w:sz w:val="20"/>
        </w:rPr>
        <w:t xml:space="preserve"> </w:t>
      </w:r>
      <w:r>
        <w:rPr>
          <w:sz w:val="20"/>
        </w:rPr>
        <w:t>Using</w:t>
      </w:r>
      <w:r>
        <w:rPr>
          <w:spacing w:val="1"/>
          <w:sz w:val="20"/>
        </w:rPr>
        <w:t xml:space="preserve"> </w:t>
      </w:r>
      <w:r>
        <w:rPr>
          <w:sz w:val="20"/>
        </w:rPr>
        <w:t>a</w:t>
      </w:r>
      <w:r>
        <w:rPr>
          <w:spacing w:val="1"/>
          <w:sz w:val="20"/>
        </w:rPr>
        <w:t xml:space="preserve"> </w:t>
      </w:r>
      <w:r>
        <w:rPr>
          <w:sz w:val="20"/>
        </w:rPr>
        <w:t>reputable</w:t>
      </w:r>
      <w:r>
        <w:rPr>
          <w:spacing w:val="-47"/>
          <w:sz w:val="20"/>
        </w:rPr>
        <w:t xml:space="preserve"> </w:t>
      </w:r>
      <w:r>
        <w:rPr>
          <w:sz w:val="20"/>
        </w:rPr>
        <w:t>labelling/certification scheme with clear criteria and subject to external (third-party) verification will be</w:t>
      </w:r>
      <w:r>
        <w:rPr>
          <w:spacing w:val="1"/>
          <w:sz w:val="20"/>
        </w:rPr>
        <w:t xml:space="preserve"> </w:t>
      </w:r>
      <w:r>
        <w:rPr>
          <w:sz w:val="20"/>
        </w:rPr>
        <w:t>one of the most effective ways for businesses to demonstrate to consumers and stakeholders that they are</w:t>
      </w:r>
      <w:r>
        <w:rPr>
          <w:spacing w:val="1"/>
          <w:sz w:val="20"/>
        </w:rPr>
        <w:t xml:space="preserve"> </w:t>
      </w:r>
      <w:r>
        <w:rPr>
          <w:sz w:val="20"/>
        </w:rPr>
        <w:t>meeting high environmental standards. In this light, the Commission does not include specific rules</w:t>
      </w:r>
      <w:r>
        <w:rPr>
          <w:spacing w:val="1"/>
          <w:sz w:val="20"/>
        </w:rPr>
        <w:t xml:space="preserve"> </w:t>
      </w:r>
      <w:r>
        <w:rPr>
          <w:sz w:val="20"/>
        </w:rPr>
        <w:t>concerning aid for the design and manufacture of environmentally friendly products in the scope of these</w:t>
      </w:r>
      <w:r>
        <w:rPr>
          <w:spacing w:val="1"/>
          <w:sz w:val="20"/>
        </w:rPr>
        <w:t xml:space="preserve"> </w:t>
      </w:r>
      <w:r>
        <w:rPr>
          <w:sz w:val="20"/>
        </w:rPr>
        <w:t>guidelines.</w:t>
      </w:r>
    </w:p>
    <w:p w14:paraId="438D9D59" w14:textId="77777777" w:rsidR="004B799C" w:rsidRDefault="004B799C">
      <w:pPr>
        <w:jc w:val="both"/>
        <w:rPr>
          <w:sz w:val="20"/>
        </w:rPr>
        <w:sectPr w:rsidR="004B799C">
          <w:pgSz w:w="11910" w:h="16840"/>
          <w:pgMar w:top="1020" w:right="460" w:bottom="1620" w:left="460" w:header="0" w:footer="1426" w:gutter="0"/>
          <w:cols w:space="720"/>
        </w:sectPr>
      </w:pPr>
    </w:p>
    <w:p w14:paraId="2ADA27B7" w14:textId="77777777" w:rsidR="004B799C" w:rsidRDefault="00CA4AAC">
      <w:pPr>
        <w:pStyle w:val="BodyText"/>
        <w:spacing w:before="72"/>
        <w:ind w:left="1525" w:right="953"/>
        <w:jc w:val="both"/>
      </w:pPr>
      <w:r>
        <w:lastRenderedPageBreak/>
        <w:t>financial instruments, such as debt as compared to equity instruments, including(for</w:t>
      </w:r>
      <w:r>
        <w:rPr>
          <w:spacing w:val="1"/>
        </w:rPr>
        <w:t xml:space="preserve"> </w:t>
      </w:r>
      <w:r>
        <w:t>example,</w:t>
      </w:r>
      <w:r>
        <w:rPr>
          <w:spacing w:val="1"/>
        </w:rPr>
        <w:t xml:space="preserve"> </w:t>
      </w:r>
      <w:r>
        <w:t>low-interest</w:t>
      </w:r>
      <w:r>
        <w:rPr>
          <w:spacing w:val="1"/>
        </w:rPr>
        <w:t xml:space="preserve"> </w:t>
      </w:r>
      <w:r>
        <w:t>loans</w:t>
      </w:r>
      <w:r>
        <w:rPr>
          <w:spacing w:val="1"/>
        </w:rPr>
        <w:t xml:space="preserve"> </w:t>
      </w:r>
      <w:r>
        <w:t>or</w:t>
      </w:r>
      <w:r>
        <w:rPr>
          <w:spacing w:val="1"/>
        </w:rPr>
        <w:t xml:space="preserve"> </w:t>
      </w:r>
      <w:r>
        <w:t>interest</w:t>
      </w:r>
      <w:r>
        <w:rPr>
          <w:spacing w:val="1"/>
        </w:rPr>
        <w:t xml:space="preserve"> </w:t>
      </w:r>
      <w:r>
        <w:t>rebates,</w:t>
      </w:r>
      <w:r>
        <w:rPr>
          <w:spacing w:val="1"/>
        </w:rPr>
        <w:t xml:space="preserve"> </w:t>
      </w:r>
      <w:r>
        <w:t>State</w:t>
      </w:r>
      <w:r>
        <w:rPr>
          <w:spacing w:val="1"/>
        </w:rPr>
        <w:t xml:space="preserve"> </w:t>
      </w:r>
      <w:r>
        <w:t>guarantees,</w:t>
      </w:r>
      <w:r>
        <w:rPr>
          <w:spacing w:val="1"/>
        </w:rPr>
        <w:t xml:space="preserve"> </w:t>
      </w:r>
      <w:r>
        <w:t>or</w:t>
      </w:r>
      <w:r>
        <w:rPr>
          <w:spacing w:val="1"/>
        </w:rPr>
        <w:t xml:space="preserve"> </w:t>
      </w:r>
      <w:r>
        <w:t>an</w:t>
      </w:r>
      <w:r>
        <w:rPr>
          <w:spacing w:val="1"/>
        </w:rPr>
        <w:t xml:space="preserve"> </w:t>
      </w:r>
      <w:r>
        <w:t>alternative</w:t>
      </w:r>
      <w:r>
        <w:rPr>
          <w:spacing w:val="1"/>
        </w:rPr>
        <w:t xml:space="preserve"> </w:t>
      </w:r>
      <w:r>
        <w:t>provision</w:t>
      </w:r>
      <w:r>
        <w:rPr>
          <w:spacing w:val="-1"/>
        </w:rPr>
        <w:t xml:space="preserve"> </w:t>
      </w:r>
      <w:r>
        <w:t>of financing</w:t>
      </w:r>
      <w:r>
        <w:rPr>
          <w:spacing w:val="-3"/>
        </w:rPr>
        <w:t xml:space="preserve"> </w:t>
      </w:r>
      <w:r>
        <w:t>on</w:t>
      </w:r>
      <w:r>
        <w:rPr>
          <w:spacing w:val="2"/>
        </w:rPr>
        <w:t xml:space="preserve"> </w:t>
      </w:r>
      <w:r>
        <w:t>favourable</w:t>
      </w:r>
      <w:r>
        <w:rPr>
          <w:spacing w:val="-1"/>
        </w:rPr>
        <w:t xml:space="preserve"> </w:t>
      </w:r>
      <w:r>
        <w:t>terms.</w:t>
      </w:r>
    </w:p>
    <w:p w14:paraId="0E325CCB" w14:textId="77777777" w:rsidR="004B799C" w:rsidRDefault="004B799C">
      <w:pPr>
        <w:pStyle w:val="BodyText"/>
        <w:spacing w:before="10"/>
        <w:rPr>
          <w:sz w:val="20"/>
        </w:rPr>
      </w:pPr>
    </w:p>
    <w:p w14:paraId="3D1E8BE6" w14:textId="77777777" w:rsidR="004B799C" w:rsidRDefault="00CA4AAC">
      <w:pPr>
        <w:pStyle w:val="ListParagraph"/>
        <w:numPr>
          <w:ilvl w:val="0"/>
          <w:numId w:val="28"/>
        </w:numPr>
        <w:tabs>
          <w:tab w:val="left" w:pos="1526"/>
        </w:tabs>
        <w:ind w:right="955"/>
        <w:jc w:val="both"/>
        <w:rPr>
          <w:sz w:val="24"/>
        </w:rPr>
      </w:pPr>
      <w:r>
        <w:rPr>
          <w:sz w:val="24"/>
        </w:rPr>
        <w:t>The choice of the aid instrument should be appropriate to the market failure that the aid</w:t>
      </w:r>
      <w:r>
        <w:rPr>
          <w:spacing w:val="1"/>
          <w:sz w:val="24"/>
        </w:rPr>
        <w:t xml:space="preserve"> </w:t>
      </w:r>
      <w:r>
        <w:rPr>
          <w:sz w:val="24"/>
        </w:rPr>
        <w:t>measure aims to address. Where the actual revenues are uncertain, for instance in the</w:t>
      </w:r>
      <w:r>
        <w:rPr>
          <w:spacing w:val="1"/>
          <w:sz w:val="24"/>
        </w:rPr>
        <w:t xml:space="preserve"> </w:t>
      </w:r>
      <w:r>
        <w:rPr>
          <w:sz w:val="24"/>
        </w:rPr>
        <w:t>case</w:t>
      </w:r>
      <w:r>
        <w:rPr>
          <w:spacing w:val="1"/>
          <w:sz w:val="24"/>
        </w:rPr>
        <w:t xml:space="preserve"> </w:t>
      </w:r>
      <w:r>
        <w:rPr>
          <w:sz w:val="24"/>
        </w:rPr>
        <w:t>of</w:t>
      </w:r>
      <w:r>
        <w:rPr>
          <w:spacing w:val="1"/>
          <w:sz w:val="24"/>
        </w:rPr>
        <w:t xml:space="preserve"> </w:t>
      </w:r>
      <w:r>
        <w:rPr>
          <w:sz w:val="24"/>
        </w:rPr>
        <w:t>energy</w:t>
      </w:r>
      <w:r>
        <w:rPr>
          <w:spacing w:val="1"/>
          <w:sz w:val="24"/>
        </w:rPr>
        <w:t xml:space="preserve"> </w:t>
      </w:r>
      <w:r>
        <w:rPr>
          <w:sz w:val="24"/>
        </w:rPr>
        <w:t>saving</w:t>
      </w:r>
      <w:r>
        <w:rPr>
          <w:spacing w:val="1"/>
          <w:sz w:val="24"/>
        </w:rPr>
        <w:t xml:space="preserve"> </w:t>
      </w:r>
      <w:r>
        <w:rPr>
          <w:sz w:val="24"/>
        </w:rPr>
        <w:t>measures,</w:t>
      </w:r>
      <w:r>
        <w:rPr>
          <w:spacing w:val="1"/>
          <w:sz w:val="24"/>
        </w:rPr>
        <w:t xml:space="preserve"> </w:t>
      </w:r>
      <w:r>
        <w:rPr>
          <w:sz w:val="24"/>
        </w:rPr>
        <w:t>a</w:t>
      </w:r>
      <w:r>
        <w:rPr>
          <w:spacing w:val="1"/>
          <w:sz w:val="24"/>
        </w:rPr>
        <w:t xml:space="preserve"> </w:t>
      </w:r>
      <w:r>
        <w:rPr>
          <w:sz w:val="24"/>
        </w:rPr>
        <w:t>repayable</w:t>
      </w:r>
      <w:r>
        <w:rPr>
          <w:spacing w:val="1"/>
          <w:sz w:val="24"/>
        </w:rPr>
        <w:t xml:space="preserve"> </w:t>
      </w:r>
      <w:r>
        <w:rPr>
          <w:sz w:val="24"/>
        </w:rPr>
        <w:t>advance</w:t>
      </w:r>
      <w:r>
        <w:rPr>
          <w:spacing w:val="1"/>
          <w:sz w:val="24"/>
        </w:rPr>
        <w:t xml:space="preserve"> </w:t>
      </w:r>
      <w:r>
        <w:rPr>
          <w:sz w:val="24"/>
        </w:rPr>
        <w:t>may</w:t>
      </w:r>
      <w:r>
        <w:rPr>
          <w:spacing w:val="1"/>
          <w:sz w:val="24"/>
        </w:rPr>
        <w:t xml:space="preserve"> </w:t>
      </w:r>
      <w:r>
        <w:rPr>
          <w:sz w:val="24"/>
        </w:rPr>
        <w:t>constitute</w:t>
      </w:r>
      <w:r>
        <w:rPr>
          <w:spacing w:val="1"/>
          <w:sz w:val="24"/>
        </w:rPr>
        <w:t xml:space="preserve"> </w:t>
      </w:r>
      <w:r>
        <w:rPr>
          <w:sz w:val="24"/>
        </w:rPr>
        <w:t>the</w:t>
      </w:r>
      <w:r>
        <w:rPr>
          <w:spacing w:val="1"/>
          <w:sz w:val="24"/>
        </w:rPr>
        <w:t xml:space="preserve"> </w:t>
      </w:r>
      <w:r>
        <w:rPr>
          <w:sz w:val="24"/>
        </w:rPr>
        <w:t>most</w:t>
      </w:r>
      <w:r>
        <w:rPr>
          <w:spacing w:val="1"/>
          <w:sz w:val="24"/>
        </w:rPr>
        <w:t xml:space="preserve"> </w:t>
      </w:r>
      <w:r>
        <w:rPr>
          <w:sz w:val="24"/>
        </w:rPr>
        <w:t>appropriate</w:t>
      </w:r>
      <w:r>
        <w:rPr>
          <w:spacing w:val="-1"/>
          <w:sz w:val="24"/>
        </w:rPr>
        <w:t xml:space="preserve"> </w:t>
      </w:r>
      <w:r>
        <w:rPr>
          <w:sz w:val="24"/>
        </w:rPr>
        <w:t>instrument.</w:t>
      </w:r>
    </w:p>
    <w:p w14:paraId="57E9BA37" w14:textId="77777777" w:rsidR="004B799C" w:rsidRDefault="004B799C">
      <w:pPr>
        <w:pStyle w:val="BodyText"/>
        <w:spacing w:before="10"/>
        <w:rPr>
          <w:sz w:val="20"/>
        </w:rPr>
      </w:pPr>
    </w:p>
    <w:p w14:paraId="3C99AAA5" w14:textId="77777777" w:rsidR="004B799C" w:rsidRDefault="00CA4AAC">
      <w:pPr>
        <w:pStyle w:val="ListParagraph"/>
        <w:numPr>
          <w:ilvl w:val="0"/>
          <w:numId w:val="28"/>
        </w:numPr>
        <w:tabs>
          <w:tab w:val="left" w:pos="1526"/>
        </w:tabs>
        <w:ind w:right="960"/>
        <w:jc w:val="both"/>
        <w:rPr>
          <w:sz w:val="24"/>
        </w:rPr>
      </w:pPr>
      <w:r>
        <w:rPr>
          <w:sz w:val="24"/>
        </w:rPr>
        <w:t>The Member State must demonstrate that the</w:t>
      </w:r>
      <w:r>
        <w:rPr>
          <w:spacing w:val="1"/>
          <w:sz w:val="24"/>
        </w:rPr>
        <w:t xml:space="preserve"> </w:t>
      </w:r>
      <w:r>
        <w:rPr>
          <w:sz w:val="24"/>
        </w:rPr>
        <w:t>aid and its design are appropriate to</w:t>
      </w:r>
      <w:r>
        <w:rPr>
          <w:spacing w:val="1"/>
          <w:sz w:val="24"/>
        </w:rPr>
        <w:t xml:space="preserve"> </w:t>
      </w:r>
      <w:r>
        <w:rPr>
          <w:sz w:val="24"/>
        </w:rPr>
        <w:t>achieve</w:t>
      </w:r>
      <w:r>
        <w:rPr>
          <w:spacing w:val="-3"/>
          <w:sz w:val="24"/>
        </w:rPr>
        <w:t xml:space="preserve"> </w:t>
      </w:r>
      <w:r>
        <w:rPr>
          <w:sz w:val="24"/>
        </w:rPr>
        <w:t>the</w:t>
      </w:r>
      <w:r>
        <w:rPr>
          <w:spacing w:val="-1"/>
          <w:sz w:val="24"/>
        </w:rPr>
        <w:t xml:space="preserve"> </w:t>
      </w:r>
      <w:r>
        <w:rPr>
          <w:sz w:val="24"/>
        </w:rPr>
        <w:t>objective</w:t>
      </w:r>
      <w:r>
        <w:rPr>
          <w:spacing w:val="-1"/>
          <w:sz w:val="24"/>
        </w:rPr>
        <w:t xml:space="preserve"> </w:t>
      </w:r>
      <w:r>
        <w:rPr>
          <w:sz w:val="24"/>
        </w:rPr>
        <w:t>of the measure</w:t>
      </w:r>
      <w:r>
        <w:rPr>
          <w:spacing w:val="-1"/>
          <w:sz w:val="24"/>
        </w:rPr>
        <w:t xml:space="preserve"> </w:t>
      </w:r>
      <w:r>
        <w:rPr>
          <w:sz w:val="24"/>
        </w:rPr>
        <w:t>at which</w:t>
      </w:r>
      <w:r>
        <w:rPr>
          <w:spacing w:val="-1"/>
          <w:sz w:val="24"/>
        </w:rPr>
        <w:t xml:space="preserve"> </w:t>
      </w:r>
      <w:r>
        <w:rPr>
          <w:sz w:val="24"/>
        </w:rPr>
        <w:t>the</w:t>
      </w:r>
      <w:r>
        <w:rPr>
          <w:spacing w:val="1"/>
          <w:sz w:val="24"/>
        </w:rPr>
        <w:t xml:space="preserve"> </w:t>
      </w:r>
      <w:r>
        <w:rPr>
          <w:sz w:val="24"/>
        </w:rPr>
        <w:t>aid is targeted.</w:t>
      </w:r>
    </w:p>
    <w:p w14:paraId="6E344D89" w14:textId="77777777" w:rsidR="004B799C" w:rsidRDefault="004B799C">
      <w:pPr>
        <w:pStyle w:val="BodyText"/>
        <w:spacing w:before="10"/>
        <w:rPr>
          <w:sz w:val="20"/>
        </w:rPr>
      </w:pPr>
    </w:p>
    <w:p w14:paraId="678F798D" w14:textId="77777777" w:rsidR="004B799C" w:rsidRDefault="00CA4AAC">
      <w:pPr>
        <w:pStyle w:val="ListParagraph"/>
        <w:numPr>
          <w:ilvl w:val="3"/>
          <w:numId w:val="18"/>
        </w:numPr>
        <w:tabs>
          <w:tab w:val="left" w:pos="2302"/>
          <w:tab w:val="left" w:pos="2303"/>
        </w:tabs>
        <w:ind w:hanging="865"/>
        <w:rPr>
          <w:sz w:val="24"/>
        </w:rPr>
      </w:pPr>
      <w:bookmarkStart w:id="31" w:name="_bookmark22"/>
      <w:bookmarkEnd w:id="31"/>
      <w:r>
        <w:rPr>
          <w:sz w:val="24"/>
        </w:rPr>
        <w:t>Proportionality</w:t>
      </w:r>
    </w:p>
    <w:p w14:paraId="06370EF0" w14:textId="77777777" w:rsidR="004B799C" w:rsidRDefault="004B799C">
      <w:pPr>
        <w:pStyle w:val="BodyText"/>
        <w:spacing w:before="10"/>
        <w:rPr>
          <w:sz w:val="20"/>
        </w:rPr>
      </w:pPr>
    </w:p>
    <w:p w14:paraId="0944B235" w14:textId="77777777" w:rsidR="004B799C" w:rsidRDefault="00CA4AAC">
      <w:pPr>
        <w:pStyle w:val="ListParagraph"/>
        <w:numPr>
          <w:ilvl w:val="0"/>
          <w:numId w:val="28"/>
        </w:numPr>
        <w:tabs>
          <w:tab w:val="left" w:pos="1526"/>
        </w:tabs>
        <w:ind w:right="959"/>
        <w:jc w:val="both"/>
        <w:rPr>
          <w:sz w:val="24"/>
        </w:rPr>
      </w:pPr>
      <w:r>
        <w:rPr>
          <w:sz w:val="24"/>
        </w:rPr>
        <w:t>Aid is considered to be proportionate if the aid amount per beneficiary is limited to the</w:t>
      </w:r>
      <w:r>
        <w:rPr>
          <w:spacing w:val="1"/>
          <w:sz w:val="24"/>
        </w:rPr>
        <w:t xml:space="preserve"> </w:t>
      </w:r>
      <w:r>
        <w:rPr>
          <w:sz w:val="24"/>
        </w:rPr>
        <w:t>minimum</w:t>
      </w:r>
      <w:r>
        <w:rPr>
          <w:spacing w:val="-1"/>
          <w:sz w:val="24"/>
        </w:rPr>
        <w:t xml:space="preserve"> </w:t>
      </w:r>
      <w:r>
        <w:rPr>
          <w:sz w:val="24"/>
        </w:rPr>
        <w:t>needed for</w:t>
      </w:r>
      <w:r>
        <w:rPr>
          <w:spacing w:val="-2"/>
          <w:sz w:val="24"/>
        </w:rPr>
        <w:t xml:space="preserve"> </w:t>
      </w:r>
      <w:r>
        <w:rPr>
          <w:sz w:val="24"/>
        </w:rPr>
        <w:t>carrying</w:t>
      </w:r>
      <w:r>
        <w:rPr>
          <w:spacing w:val="-3"/>
          <w:sz w:val="24"/>
        </w:rPr>
        <w:t xml:space="preserve"> </w:t>
      </w:r>
      <w:r>
        <w:rPr>
          <w:sz w:val="24"/>
        </w:rPr>
        <w:t>out the</w:t>
      </w:r>
      <w:r>
        <w:rPr>
          <w:spacing w:val="-1"/>
          <w:sz w:val="24"/>
        </w:rPr>
        <w:t xml:space="preserve"> </w:t>
      </w:r>
      <w:r>
        <w:rPr>
          <w:sz w:val="24"/>
        </w:rPr>
        <w:t>aided</w:t>
      </w:r>
      <w:r>
        <w:rPr>
          <w:spacing w:val="1"/>
          <w:sz w:val="24"/>
        </w:rPr>
        <w:t xml:space="preserve"> </w:t>
      </w:r>
      <w:r>
        <w:rPr>
          <w:sz w:val="24"/>
        </w:rPr>
        <w:t>activity</w:t>
      </w:r>
      <w:r>
        <w:rPr>
          <w:spacing w:val="-3"/>
          <w:sz w:val="24"/>
        </w:rPr>
        <w:t xml:space="preserve"> </w:t>
      </w:r>
      <w:r>
        <w:rPr>
          <w:sz w:val="24"/>
        </w:rPr>
        <w:t>or</w:t>
      </w:r>
      <w:r>
        <w:rPr>
          <w:spacing w:val="-1"/>
          <w:sz w:val="24"/>
        </w:rPr>
        <w:t xml:space="preserve"> </w:t>
      </w:r>
      <w:r>
        <w:rPr>
          <w:sz w:val="24"/>
        </w:rPr>
        <w:t>project.</w:t>
      </w:r>
    </w:p>
    <w:p w14:paraId="2B754464" w14:textId="77777777" w:rsidR="004B799C" w:rsidRDefault="004B799C">
      <w:pPr>
        <w:pStyle w:val="BodyText"/>
        <w:spacing w:before="11"/>
        <w:rPr>
          <w:sz w:val="20"/>
        </w:rPr>
      </w:pPr>
    </w:p>
    <w:p w14:paraId="4CCD7F74" w14:textId="77777777" w:rsidR="004B799C" w:rsidRDefault="00CA4AAC">
      <w:pPr>
        <w:pStyle w:val="ListParagraph"/>
        <w:numPr>
          <w:ilvl w:val="0"/>
          <w:numId w:val="28"/>
        </w:numPr>
        <w:tabs>
          <w:tab w:val="left" w:pos="1526"/>
        </w:tabs>
        <w:ind w:right="952"/>
        <w:jc w:val="both"/>
        <w:rPr>
          <w:sz w:val="24"/>
        </w:rPr>
      </w:pPr>
      <w:bookmarkStart w:id="32" w:name="_bookmark23"/>
      <w:bookmarkEnd w:id="32"/>
      <w:r>
        <w:rPr>
          <w:sz w:val="24"/>
        </w:rPr>
        <w:t>As a general principle, aid will be considered as limited to the minimum needed for</w:t>
      </w:r>
      <w:r>
        <w:rPr>
          <w:spacing w:val="1"/>
          <w:sz w:val="24"/>
        </w:rPr>
        <w:t xml:space="preserve"> </w:t>
      </w:r>
      <w:r>
        <w:rPr>
          <w:sz w:val="24"/>
        </w:rPr>
        <w:t>carrying out the aided activity or project if the aid corresponds to the net extra cost</w:t>
      </w:r>
      <w:r>
        <w:rPr>
          <w:spacing w:val="1"/>
          <w:sz w:val="24"/>
        </w:rPr>
        <w:t xml:space="preserve"> </w:t>
      </w:r>
      <w:r>
        <w:rPr>
          <w:sz w:val="24"/>
        </w:rPr>
        <w:t>(funding gap) necessary to meet the objective of the aid measure, compared to the</w:t>
      </w:r>
      <w:r>
        <w:rPr>
          <w:spacing w:val="1"/>
          <w:sz w:val="24"/>
        </w:rPr>
        <w:t xml:space="preserve"> </w:t>
      </w:r>
      <w:r>
        <w:rPr>
          <w:sz w:val="24"/>
        </w:rPr>
        <w:t>counterfactual scenario in the absence of aid. The net extra cost is determined by the</w:t>
      </w:r>
      <w:r>
        <w:rPr>
          <w:spacing w:val="1"/>
          <w:sz w:val="24"/>
        </w:rPr>
        <w:t xml:space="preserve"> </w:t>
      </w:r>
      <w:r>
        <w:rPr>
          <w:sz w:val="24"/>
        </w:rPr>
        <w:t>difference between the economic revenues and costs (including the investment and</w:t>
      </w:r>
      <w:r>
        <w:rPr>
          <w:spacing w:val="1"/>
          <w:sz w:val="24"/>
        </w:rPr>
        <w:t xml:space="preserve"> </w:t>
      </w:r>
      <w:r>
        <w:rPr>
          <w:sz w:val="24"/>
        </w:rPr>
        <w:t>operation)</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aided</w:t>
      </w:r>
      <w:r>
        <w:rPr>
          <w:spacing w:val="1"/>
          <w:sz w:val="24"/>
        </w:rPr>
        <w:t xml:space="preserve"> </w:t>
      </w:r>
      <w:r>
        <w:rPr>
          <w:sz w:val="24"/>
        </w:rPr>
        <w:t>project</w:t>
      </w:r>
      <w:r>
        <w:rPr>
          <w:spacing w:val="1"/>
          <w:sz w:val="24"/>
        </w:rPr>
        <w:t xml:space="preserve"> </w:t>
      </w:r>
      <w:r>
        <w:rPr>
          <w:sz w:val="24"/>
        </w:rPr>
        <w:t>and</w:t>
      </w:r>
      <w:r>
        <w:rPr>
          <w:spacing w:val="1"/>
          <w:sz w:val="24"/>
        </w:rPr>
        <w:t xml:space="preserve"> </w:t>
      </w:r>
      <w:r>
        <w:rPr>
          <w:sz w:val="24"/>
        </w:rPr>
        <w:t>those</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alternative</w:t>
      </w:r>
      <w:r>
        <w:rPr>
          <w:spacing w:val="1"/>
          <w:sz w:val="24"/>
        </w:rPr>
        <w:t xml:space="preserve"> </w:t>
      </w:r>
      <w:r>
        <w:rPr>
          <w:sz w:val="24"/>
        </w:rPr>
        <w:t>project</w:t>
      </w:r>
      <w:r>
        <w:rPr>
          <w:spacing w:val="1"/>
          <w:sz w:val="24"/>
        </w:rPr>
        <w:t xml:space="preserve"> </w:t>
      </w:r>
      <w:r>
        <w:rPr>
          <w:sz w:val="24"/>
        </w:rPr>
        <w:t>which</w:t>
      </w:r>
      <w:r>
        <w:rPr>
          <w:spacing w:val="1"/>
          <w:sz w:val="24"/>
        </w:rPr>
        <w:t xml:space="preserve"> </w:t>
      </w:r>
      <w:r>
        <w:rPr>
          <w:sz w:val="24"/>
        </w:rPr>
        <w:t>the</w:t>
      </w:r>
      <w:r>
        <w:rPr>
          <w:spacing w:val="1"/>
          <w:sz w:val="24"/>
        </w:rPr>
        <w:t xml:space="preserve"> </w:t>
      </w:r>
      <w:r>
        <w:rPr>
          <w:sz w:val="24"/>
        </w:rPr>
        <w:t>aid</w:t>
      </w:r>
      <w:r>
        <w:rPr>
          <w:spacing w:val="1"/>
          <w:sz w:val="24"/>
        </w:rPr>
        <w:t xml:space="preserve"> </w:t>
      </w:r>
      <w:r>
        <w:rPr>
          <w:sz w:val="24"/>
        </w:rPr>
        <w:t>beneficiary</w:t>
      </w:r>
      <w:r>
        <w:rPr>
          <w:spacing w:val="-5"/>
          <w:sz w:val="24"/>
        </w:rPr>
        <w:t xml:space="preserve"> </w:t>
      </w:r>
      <w:r>
        <w:rPr>
          <w:sz w:val="24"/>
        </w:rPr>
        <w:t>would credibly</w:t>
      </w:r>
      <w:r>
        <w:rPr>
          <w:spacing w:val="-5"/>
          <w:sz w:val="24"/>
        </w:rPr>
        <w:t xml:space="preserve"> </w:t>
      </w:r>
      <w:r>
        <w:rPr>
          <w:sz w:val="24"/>
        </w:rPr>
        <w:t>carry</w:t>
      </w:r>
      <w:r>
        <w:rPr>
          <w:spacing w:val="-5"/>
          <w:sz w:val="24"/>
        </w:rPr>
        <w:t xml:space="preserve"> </w:t>
      </w:r>
      <w:r>
        <w:rPr>
          <w:sz w:val="24"/>
        </w:rPr>
        <w:t>out in the absence</w:t>
      </w:r>
      <w:r>
        <w:rPr>
          <w:spacing w:val="-1"/>
          <w:sz w:val="24"/>
        </w:rPr>
        <w:t xml:space="preserve"> </w:t>
      </w:r>
      <w:r>
        <w:rPr>
          <w:sz w:val="24"/>
        </w:rPr>
        <w:t>of aid.</w:t>
      </w:r>
    </w:p>
    <w:p w14:paraId="029F57CA" w14:textId="77777777" w:rsidR="004B799C" w:rsidRDefault="004B799C">
      <w:pPr>
        <w:pStyle w:val="BodyText"/>
        <w:spacing w:before="10"/>
        <w:rPr>
          <w:sz w:val="20"/>
        </w:rPr>
      </w:pPr>
    </w:p>
    <w:p w14:paraId="35F7A146" w14:textId="77777777" w:rsidR="004B799C" w:rsidRDefault="00CA4AAC">
      <w:pPr>
        <w:pStyle w:val="ListParagraph"/>
        <w:numPr>
          <w:ilvl w:val="0"/>
          <w:numId w:val="28"/>
        </w:numPr>
        <w:tabs>
          <w:tab w:val="left" w:pos="1526"/>
        </w:tabs>
        <w:ind w:right="954"/>
        <w:jc w:val="both"/>
        <w:rPr>
          <w:sz w:val="24"/>
        </w:rPr>
      </w:pPr>
      <w:bookmarkStart w:id="33" w:name="_bookmark24"/>
      <w:bookmarkEnd w:id="33"/>
      <w:r>
        <w:rPr>
          <w:sz w:val="24"/>
        </w:rPr>
        <w:t>A detailed assessment of the net extra cost will not be required if the aid amounts are</w:t>
      </w:r>
      <w:r>
        <w:rPr>
          <w:spacing w:val="1"/>
          <w:sz w:val="24"/>
        </w:rPr>
        <w:t xml:space="preserve"> </w:t>
      </w:r>
      <w:r>
        <w:rPr>
          <w:sz w:val="24"/>
        </w:rPr>
        <w:t>determined</w:t>
      </w:r>
      <w:r>
        <w:rPr>
          <w:spacing w:val="1"/>
          <w:sz w:val="24"/>
        </w:rPr>
        <w:t xml:space="preserve"> </w:t>
      </w:r>
      <w:r>
        <w:rPr>
          <w:sz w:val="24"/>
        </w:rPr>
        <w:t>through</w:t>
      </w:r>
      <w:r>
        <w:rPr>
          <w:spacing w:val="1"/>
          <w:sz w:val="24"/>
        </w:rPr>
        <w:t xml:space="preserve"> </w:t>
      </w:r>
      <w:r>
        <w:rPr>
          <w:sz w:val="24"/>
        </w:rPr>
        <w:t>a</w:t>
      </w:r>
      <w:r>
        <w:rPr>
          <w:spacing w:val="1"/>
          <w:sz w:val="24"/>
        </w:rPr>
        <w:t xml:space="preserve"> </w:t>
      </w:r>
      <w:r>
        <w:rPr>
          <w:sz w:val="24"/>
        </w:rPr>
        <w:t>competitive</w:t>
      </w:r>
      <w:r>
        <w:rPr>
          <w:spacing w:val="1"/>
          <w:sz w:val="24"/>
        </w:rPr>
        <w:t xml:space="preserve"> </w:t>
      </w:r>
      <w:r>
        <w:rPr>
          <w:sz w:val="24"/>
        </w:rPr>
        <w:t>bidding</w:t>
      </w:r>
      <w:r>
        <w:rPr>
          <w:spacing w:val="1"/>
          <w:sz w:val="24"/>
        </w:rPr>
        <w:t xml:space="preserve"> </w:t>
      </w:r>
      <w:r>
        <w:rPr>
          <w:sz w:val="24"/>
        </w:rPr>
        <w:t>process,</w:t>
      </w:r>
      <w:r>
        <w:rPr>
          <w:spacing w:val="1"/>
          <w:sz w:val="24"/>
        </w:rPr>
        <w:t xml:space="preserve"> </w:t>
      </w:r>
      <w:r>
        <w:rPr>
          <w:sz w:val="24"/>
        </w:rPr>
        <w:t>because</w:t>
      </w:r>
      <w:r>
        <w:rPr>
          <w:spacing w:val="1"/>
          <w:sz w:val="24"/>
        </w:rPr>
        <w:t xml:space="preserve"> </w:t>
      </w:r>
      <w:r>
        <w:rPr>
          <w:sz w:val="24"/>
        </w:rPr>
        <w:t>it</w:t>
      </w:r>
      <w:r>
        <w:rPr>
          <w:spacing w:val="1"/>
          <w:sz w:val="24"/>
        </w:rPr>
        <w:t xml:space="preserve"> </w:t>
      </w:r>
      <w:r>
        <w:rPr>
          <w:sz w:val="24"/>
        </w:rPr>
        <w:t>provides</w:t>
      </w:r>
      <w:r>
        <w:rPr>
          <w:spacing w:val="1"/>
          <w:sz w:val="24"/>
        </w:rPr>
        <w:t xml:space="preserve"> </w:t>
      </w:r>
      <w:r>
        <w:rPr>
          <w:sz w:val="24"/>
        </w:rPr>
        <w:t>a</w:t>
      </w:r>
      <w:r>
        <w:rPr>
          <w:spacing w:val="1"/>
          <w:sz w:val="24"/>
        </w:rPr>
        <w:t xml:space="preserve"> </w:t>
      </w:r>
      <w:r>
        <w:rPr>
          <w:sz w:val="24"/>
        </w:rPr>
        <w:t>reliable</w:t>
      </w:r>
      <w:r>
        <w:rPr>
          <w:spacing w:val="1"/>
          <w:sz w:val="24"/>
        </w:rPr>
        <w:t xml:space="preserve"> </w:t>
      </w:r>
      <w:r>
        <w:rPr>
          <w:sz w:val="24"/>
        </w:rPr>
        <w:t>estimate</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minimum</w:t>
      </w:r>
      <w:r>
        <w:rPr>
          <w:spacing w:val="1"/>
          <w:sz w:val="24"/>
        </w:rPr>
        <w:t xml:space="preserve"> </w:t>
      </w:r>
      <w:r>
        <w:rPr>
          <w:sz w:val="24"/>
        </w:rPr>
        <w:t>aid</w:t>
      </w:r>
      <w:r>
        <w:rPr>
          <w:spacing w:val="1"/>
          <w:sz w:val="24"/>
        </w:rPr>
        <w:t xml:space="preserve"> </w:t>
      </w:r>
      <w:r>
        <w:rPr>
          <w:sz w:val="24"/>
        </w:rPr>
        <w:t>required</w:t>
      </w:r>
      <w:r>
        <w:rPr>
          <w:spacing w:val="1"/>
          <w:sz w:val="24"/>
        </w:rPr>
        <w:t xml:space="preserve"> </w:t>
      </w:r>
      <w:r>
        <w:rPr>
          <w:sz w:val="24"/>
        </w:rPr>
        <w:t>by</w:t>
      </w:r>
      <w:r>
        <w:rPr>
          <w:spacing w:val="1"/>
          <w:sz w:val="24"/>
        </w:rPr>
        <w:t xml:space="preserve"> </w:t>
      </w:r>
      <w:r>
        <w:rPr>
          <w:sz w:val="24"/>
        </w:rPr>
        <w:t>potential</w:t>
      </w:r>
      <w:r>
        <w:rPr>
          <w:spacing w:val="1"/>
          <w:sz w:val="24"/>
        </w:rPr>
        <w:t xml:space="preserve"> </w:t>
      </w:r>
      <w:r>
        <w:rPr>
          <w:sz w:val="24"/>
        </w:rPr>
        <w:t>beneficiaries.</w:t>
      </w:r>
      <w:r>
        <w:rPr>
          <w:spacing w:val="1"/>
          <w:sz w:val="24"/>
        </w:rPr>
        <w:t xml:space="preserve"> </w:t>
      </w:r>
      <w:r>
        <w:rPr>
          <w:sz w:val="24"/>
        </w:rPr>
        <w:t>Therefore,</w:t>
      </w:r>
      <w:r>
        <w:rPr>
          <w:spacing w:val="1"/>
          <w:sz w:val="24"/>
        </w:rPr>
        <w:t xml:space="preserve"> </w:t>
      </w:r>
      <w:r>
        <w:rPr>
          <w:sz w:val="24"/>
        </w:rPr>
        <w:t>the</w:t>
      </w:r>
      <w:r>
        <w:rPr>
          <w:spacing w:val="1"/>
          <w:sz w:val="24"/>
        </w:rPr>
        <w:t xml:space="preserve"> </w:t>
      </w:r>
      <w:r>
        <w:rPr>
          <w:sz w:val="24"/>
        </w:rPr>
        <w:t>Commission considers that the proportionality of the aid is ensured if the following</w:t>
      </w:r>
      <w:r>
        <w:rPr>
          <w:spacing w:val="1"/>
          <w:sz w:val="24"/>
        </w:rPr>
        <w:t xml:space="preserve"> </w:t>
      </w:r>
      <w:r>
        <w:rPr>
          <w:sz w:val="24"/>
        </w:rPr>
        <w:t>criteria</w:t>
      </w:r>
      <w:r>
        <w:rPr>
          <w:spacing w:val="-1"/>
          <w:sz w:val="24"/>
        </w:rPr>
        <w:t xml:space="preserve"> </w:t>
      </w:r>
      <w:r>
        <w:rPr>
          <w:sz w:val="24"/>
        </w:rPr>
        <w:t>are fulfilled:</w:t>
      </w:r>
    </w:p>
    <w:p w14:paraId="77F2B972" w14:textId="77777777" w:rsidR="004B799C" w:rsidRDefault="004B799C">
      <w:pPr>
        <w:pStyle w:val="BodyText"/>
        <w:spacing w:before="11"/>
        <w:rPr>
          <w:sz w:val="20"/>
        </w:rPr>
      </w:pPr>
    </w:p>
    <w:p w14:paraId="35C1320A" w14:textId="77777777" w:rsidR="004B799C" w:rsidRDefault="00CA4AAC">
      <w:pPr>
        <w:pStyle w:val="ListParagraph"/>
        <w:numPr>
          <w:ilvl w:val="1"/>
          <w:numId w:val="28"/>
        </w:numPr>
        <w:tabs>
          <w:tab w:val="left" w:pos="2092"/>
        </w:tabs>
        <w:ind w:right="955"/>
        <w:jc w:val="both"/>
        <w:rPr>
          <w:sz w:val="24"/>
        </w:rPr>
      </w:pPr>
      <w:r>
        <w:rPr>
          <w:sz w:val="24"/>
        </w:rPr>
        <w:t>the bidding process is competitive, namely: it is open, clear, transparent and non-</w:t>
      </w:r>
      <w:r>
        <w:rPr>
          <w:spacing w:val="1"/>
          <w:sz w:val="24"/>
        </w:rPr>
        <w:t xml:space="preserve"> </w:t>
      </w:r>
      <w:r>
        <w:rPr>
          <w:sz w:val="24"/>
        </w:rPr>
        <w:t>discriminatory, based on objective criteria, defined ex ante in accordance with the</w:t>
      </w:r>
      <w:r>
        <w:rPr>
          <w:spacing w:val="1"/>
          <w:sz w:val="24"/>
        </w:rPr>
        <w:t xml:space="preserve"> </w:t>
      </w:r>
      <w:r>
        <w:rPr>
          <w:sz w:val="24"/>
        </w:rPr>
        <w:t>objective</w:t>
      </w:r>
      <w:r>
        <w:rPr>
          <w:spacing w:val="-2"/>
          <w:sz w:val="24"/>
        </w:rPr>
        <w:t xml:space="preserve"> </w:t>
      </w:r>
      <w:r>
        <w:rPr>
          <w:sz w:val="24"/>
        </w:rPr>
        <w:t>of the</w:t>
      </w:r>
      <w:r>
        <w:rPr>
          <w:spacing w:val="-2"/>
          <w:sz w:val="24"/>
        </w:rPr>
        <w:t xml:space="preserve"> </w:t>
      </w:r>
      <w:r>
        <w:rPr>
          <w:sz w:val="24"/>
        </w:rPr>
        <w:t>measure</w:t>
      </w:r>
      <w:r>
        <w:rPr>
          <w:spacing w:val="-1"/>
          <w:sz w:val="24"/>
        </w:rPr>
        <w:t xml:space="preserve"> </w:t>
      </w:r>
      <w:r>
        <w:rPr>
          <w:sz w:val="24"/>
        </w:rPr>
        <w:t>and minimising</w:t>
      </w:r>
      <w:r>
        <w:rPr>
          <w:spacing w:val="-3"/>
          <w:sz w:val="24"/>
        </w:rPr>
        <w:t xml:space="preserve"> </w:t>
      </w:r>
      <w:r>
        <w:rPr>
          <w:sz w:val="24"/>
        </w:rPr>
        <w:t>the</w:t>
      </w:r>
      <w:r>
        <w:rPr>
          <w:spacing w:val="-1"/>
          <w:sz w:val="24"/>
        </w:rPr>
        <w:t xml:space="preserve"> </w:t>
      </w:r>
      <w:r>
        <w:rPr>
          <w:sz w:val="24"/>
        </w:rPr>
        <w:t>risk of strategic</w:t>
      </w:r>
      <w:r>
        <w:rPr>
          <w:spacing w:val="-1"/>
          <w:sz w:val="24"/>
        </w:rPr>
        <w:t xml:space="preserve"> </w:t>
      </w:r>
      <w:r>
        <w:rPr>
          <w:sz w:val="24"/>
        </w:rPr>
        <w:t>bidding;</w:t>
      </w:r>
    </w:p>
    <w:p w14:paraId="4FA98B90" w14:textId="77777777" w:rsidR="004B799C" w:rsidRDefault="004B799C">
      <w:pPr>
        <w:pStyle w:val="BodyText"/>
        <w:spacing w:before="10"/>
        <w:rPr>
          <w:sz w:val="20"/>
        </w:rPr>
      </w:pPr>
    </w:p>
    <w:p w14:paraId="365BFCAA" w14:textId="77777777" w:rsidR="004B799C" w:rsidRDefault="00CA4AAC">
      <w:pPr>
        <w:pStyle w:val="ListParagraph"/>
        <w:numPr>
          <w:ilvl w:val="1"/>
          <w:numId w:val="28"/>
        </w:numPr>
        <w:tabs>
          <w:tab w:val="left" w:pos="2092"/>
        </w:tabs>
        <w:ind w:right="957"/>
        <w:jc w:val="both"/>
        <w:rPr>
          <w:sz w:val="24"/>
        </w:rPr>
      </w:pPr>
      <w:r>
        <w:rPr>
          <w:sz w:val="24"/>
        </w:rPr>
        <w:t>the criteria are published sufficiently far in advance of the deadline for submitting</w:t>
      </w:r>
      <w:r>
        <w:rPr>
          <w:spacing w:val="1"/>
          <w:sz w:val="24"/>
        </w:rPr>
        <w:t xml:space="preserve"> </w:t>
      </w:r>
      <w:r>
        <w:rPr>
          <w:sz w:val="24"/>
        </w:rPr>
        <w:t>applications</w:t>
      </w:r>
      <w:r>
        <w:rPr>
          <w:spacing w:val="-1"/>
          <w:sz w:val="24"/>
        </w:rPr>
        <w:t xml:space="preserve"> </w:t>
      </w:r>
      <w:r>
        <w:rPr>
          <w:sz w:val="24"/>
        </w:rPr>
        <w:t>to enable effective</w:t>
      </w:r>
      <w:r>
        <w:rPr>
          <w:spacing w:val="-1"/>
          <w:sz w:val="24"/>
        </w:rPr>
        <w:t xml:space="preserve"> </w:t>
      </w:r>
      <w:r>
        <w:rPr>
          <w:sz w:val="24"/>
        </w:rPr>
        <w:t>competition</w:t>
      </w:r>
      <w:r>
        <w:rPr>
          <w:sz w:val="24"/>
          <w:vertAlign w:val="superscript"/>
        </w:rPr>
        <w:t>47</w:t>
      </w:r>
      <w:r>
        <w:rPr>
          <w:sz w:val="24"/>
        </w:rPr>
        <w:t>;</w:t>
      </w:r>
    </w:p>
    <w:p w14:paraId="01F8C813" w14:textId="77777777" w:rsidR="004B799C" w:rsidRDefault="00CA4AAC">
      <w:pPr>
        <w:pStyle w:val="ListParagraph"/>
        <w:numPr>
          <w:ilvl w:val="1"/>
          <w:numId w:val="28"/>
        </w:numPr>
        <w:tabs>
          <w:tab w:val="left" w:pos="2092"/>
        </w:tabs>
        <w:spacing w:before="240"/>
        <w:ind w:right="965"/>
        <w:jc w:val="both"/>
        <w:rPr>
          <w:sz w:val="24"/>
        </w:rPr>
      </w:pPr>
      <w:r>
        <w:rPr>
          <w:sz w:val="24"/>
        </w:rPr>
        <w:t>the</w:t>
      </w:r>
      <w:r>
        <w:rPr>
          <w:spacing w:val="8"/>
          <w:sz w:val="24"/>
        </w:rPr>
        <w:t xml:space="preserve"> </w:t>
      </w:r>
      <w:r>
        <w:rPr>
          <w:sz w:val="24"/>
        </w:rPr>
        <w:t>budget</w:t>
      </w:r>
      <w:r>
        <w:rPr>
          <w:spacing w:val="9"/>
          <w:sz w:val="24"/>
        </w:rPr>
        <w:t xml:space="preserve"> </w:t>
      </w:r>
      <w:r>
        <w:rPr>
          <w:sz w:val="24"/>
        </w:rPr>
        <w:t>or</w:t>
      </w:r>
      <w:r>
        <w:rPr>
          <w:spacing w:val="8"/>
          <w:sz w:val="24"/>
        </w:rPr>
        <w:t xml:space="preserve"> </w:t>
      </w:r>
      <w:r>
        <w:rPr>
          <w:sz w:val="24"/>
        </w:rPr>
        <w:t>volume</w:t>
      </w:r>
      <w:r>
        <w:rPr>
          <w:spacing w:val="10"/>
          <w:sz w:val="24"/>
        </w:rPr>
        <w:t xml:space="preserve"> </w:t>
      </w:r>
      <w:r>
        <w:rPr>
          <w:sz w:val="24"/>
        </w:rPr>
        <w:t>related</w:t>
      </w:r>
      <w:r>
        <w:rPr>
          <w:spacing w:val="8"/>
          <w:sz w:val="24"/>
        </w:rPr>
        <w:t xml:space="preserve"> </w:t>
      </w:r>
      <w:r>
        <w:rPr>
          <w:sz w:val="24"/>
        </w:rPr>
        <w:t>to</w:t>
      </w:r>
      <w:r>
        <w:rPr>
          <w:spacing w:val="10"/>
          <w:sz w:val="24"/>
        </w:rPr>
        <w:t xml:space="preserve"> </w:t>
      </w:r>
      <w:r>
        <w:rPr>
          <w:sz w:val="24"/>
        </w:rPr>
        <w:t>the</w:t>
      </w:r>
      <w:r>
        <w:rPr>
          <w:spacing w:val="8"/>
          <w:sz w:val="24"/>
        </w:rPr>
        <w:t xml:space="preserve"> </w:t>
      </w:r>
      <w:r>
        <w:rPr>
          <w:sz w:val="24"/>
        </w:rPr>
        <w:t>bidding</w:t>
      </w:r>
      <w:r>
        <w:rPr>
          <w:spacing w:val="6"/>
          <w:sz w:val="24"/>
        </w:rPr>
        <w:t xml:space="preserve"> </w:t>
      </w:r>
      <w:r>
        <w:rPr>
          <w:sz w:val="24"/>
        </w:rPr>
        <w:t>process</w:t>
      </w:r>
      <w:r>
        <w:rPr>
          <w:spacing w:val="9"/>
          <w:sz w:val="24"/>
        </w:rPr>
        <w:t xml:space="preserve"> </w:t>
      </w:r>
      <w:r>
        <w:rPr>
          <w:sz w:val="24"/>
        </w:rPr>
        <w:t>is</w:t>
      </w:r>
      <w:r>
        <w:rPr>
          <w:spacing w:val="10"/>
          <w:sz w:val="24"/>
        </w:rPr>
        <w:t xml:space="preserve"> </w:t>
      </w:r>
      <w:r>
        <w:rPr>
          <w:sz w:val="24"/>
        </w:rPr>
        <w:t>a</w:t>
      </w:r>
      <w:r>
        <w:rPr>
          <w:spacing w:val="9"/>
          <w:sz w:val="24"/>
        </w:rPr>
        <w:t xml:space="preserve"> </w:t>
      </w:r>
      <w:r>
        <w:rPr>
          <w:sz w:val="24"/>
        </w:rPr>
        <w:t>binding</w:t>
      </w:r>
      <w:r>
        <w:rPr>
          <w:spacing w:val="9"/>
          <w:sz w:val="24"/>
        </w:rPr>
        <w:t xml:space="preserve"> </w:t>
      </w:r>
      <w:r>
        <w:rPr>
          <w:sz w:val="24"/>
        </w:rPr>
        <w:t>constraint</w:t>
      </w:r>
      <w:r>
        <w:rPr>
          <w:spacing w:val="12"/>
          <w:sz w:val="24"/>
        </w:rPr>
        <w:t xml:space="preserve"> </w:t>
      </w:r>
      <w:r>
        <w:rPr>
          <w:sz w:val="24"/>
        </w:rPr>
        <w:t>in</w:t>
      </w:r>
      <w:r>
        <w:rPr>
          <w:spacing w:val="9"/>
          <w:sz w:val="24"/>
        </w:rPr>
        <w:t xml:space="preserve"> </w:t>
      </w:r>
      <w:r>
        <w:rPr>
          <w:sz w:val="24"/>
        </w:rPr>
        <w:t>that</w:t>
      </w:r>
      <w:r>
        <w:rPr>
          <w:spacing w:val="-57"/>
          <w:sz w:val="24"/>
        </w:rPr>
        <w:t xml:space="preserve"> </w:t>
      </w:r>
      <w:r>
        <w:rPr>
          <w:sz w:val="24"/>
        </w:rPr>
        <w:t>it</w:t>
      </w:r>
      <w:r>
        <w:rPr>
          <w:spacing w:val="-1"/>
          <w:sz w:val="24"/>
        </w:rPr>
        <w:t xml:space="preserve"> </w:t>
      </w:r>
      <w:r>
        <w:rPr>
          <w:sz w:val="24"/>
        </w:rPr>
        <w:t>can be</w:t>
      </w:r>
      <w:r>
        <w:rPr>
          <w:spacing w:val="-1"/>
          <w:sz w:val="24"/>
        </w:rPr>
        <w:t xml:space="preserve"> </w:t>
      </w:r>
      <w:r>
        <w:rPr>
          <w:sz w:val="24"/>
        </w:rPr>
        <w:t>expected that not all bidders will</w:t>
      </w:r>
      <w:r>
        <w:rPr>
          <w:spacing w:val="1"/>
          <w:sz w:val="24"/>
        </w:rPr>
        <w:t xml:space="preserve"> </w:t>
      </w:r>
      <w:r>
        <w:rPr>
          <w:sz w:val="24"/>
        </w:rPr>
        <w:t>receive</w:t>
      </w:r>
      <w:r>
        <w:rPr>
          <w:spacing w:val="1"/>
          <w:sz w:val="24"/>
        </w:rPr>
        <w:t xml:space="preserve"> </w:t>
      </w:r>
      <w:r>
        <w:rPr>
          <w:sz w:val="24"/>
        </w:rPr>
        <w:t>aid;</w:t>
      </w:r>
    </w:p>
    <w:p w14:paraId="40202ADD" w14:textId="77777777" w:rsidR="004B799C" w:rsidRDefault="004B799C">
      <w:pPr>
        <w:pStyle w:val="BodyText"/>
        <w:spacing w:before="10"/>
        <w:rPr>
          <w:sz w:val="20"/>
        </w:rPr>
      </w:pPr>
    </w:p>
    <w:p w14:paraId="2D192F57" w14:textId="77777777" w:rsidR="004B799C" w:rsidRDefault="00CA4AAC">
      <w:pPr>
        <w:pStyle w:val="ListParagraph"/>
        <w:numPr>
          <w:ilvl w:val="1"/>
          <w:numId w:val="28"/>
        </w:numPr>
        <w:tabs>
          <w:tab w:val="left" w:pos="2092"/>
        </w:tabs>
        <w:ind w:right="957"/>
        <w:jc w:val="both"/>
        <w:rPr>
          <w:sz w:val="24"/>
        </w:rPr>
      </w:pPr>
      <w:r>
        <w:rPr>
          <w:sz w:val="24"/>
        </w:rPr>
        <w:t>the expected number of bidders is sufficient to ensure effective competition; the</w:t>
      </w:r>
      <w:r>
        <w:rPr>
          <w:spacing w:val="1"/>
          <w:sz w:val="24"/>
        </w:rPr>
        <w:t xml:space="preserve"> </w:t>
      </w:r>
      <w:r>
        <w:rPr>
          <w:sz w:val="24"/>
        </w:rPr>
        <w:t>design</w:t>
      </w:r>
      <w:r>
        <w:rPr>
          <w:spacing w:val="1"/>
          <w:sz w:val="24"/>
        </w:rPr>
        <w:t xml:space="preserve"> </w:t>
      </w:r>
      <w:r>
        <w:rPr>
          <w:sz w:val="24"/>
        </w:rPr>
        <w:t>of</w:t>
      </w:r>
      <w:r>
        <w:rPr>
          <w:spacing w:val="1"/>
          <w:sz w:val="24"/>
        </w:rPr>
        <w:t xml:space="preserve"> </w:t>
      </w:r>
      <w:r>
        <w:rPr>
          <w:sz w:val="24"/>
        </w:rPr>
        <w:t>undersubscribed</w:t>
      </w:r>
      <w:r>
        <w:rPr>
          <w:spacing w:val="1"/>
          <w:sz w:val="24"/>
        </w:rPr>
        <w:t xml:space="preserve"> </w:t>
      </w:r>
      <w:r>
        <w:rPr>
          <w:sz w:val="24"/>
        </w:rPr>
        <w:t>bidding</w:t>
      </w:r>
      <w:r>
        <w:rPr>
          <w:spacing w:val="1"/>
          <w:sz w:val="24"/>
        </w:rPr>
        <w:t xml:space="preserve"> </w:t>
      </w:r>
      <w:r>
        <w:rPr>
          <w:sz w:val="24"/>
        </w:rPr>
        <w:t>processes</w:t>
      </w:r>
      <w:r>
        <w:rPr>
          <w:spacing w:val="1"/>
          <w:sz w:val="24"/>
        </w:rPr>
        <w:t xml:space="preserve"> </w:t>
      </w:r>
      <w:r>
        <w:rPr>
          <w:sz w:val="24"/>
        </w:rPr>
        <w:t>during</w:t>
      </w:r>
      <w:r>
        <w:rPr>
          <w:spacing w:val="1"/>
          <w:sz w:val="24"/>
        </w:rPr>
        <w:t xml:space="preserve"> </w:t>
      </w:r>
      <w:r>
        <w:rPr>
          <w:sz w:val="24"/>
        </w:rPr>
        <w:t>the</w:t>
      </w:r>
      <w:r>
        <w:rPr>
          <w:spacing w:val="1"/>
          <w:sz w:val="24"/>
        </w:rPr>
        <w:t xml:space="preserve"> </w:t>
      </w:r>
      <w:r>
        <w:rPr>
          <w:sz w:val="24"/>
        </w:rPr>
        <w:t>implementation</w:t>
      </w:r>
      <w:r>
        <w:rPr>
          <w:spacing w:val="1"/>
          <w:sz w:val="24"/>
        </w:rPr>
        <w:t xml:space="preserve"> </w:t>
      </w:r>
      <w:r>
        <w:rPr>
          <w:sz w:val="24"/>
        </w:rPr>
        <w:t>of</w:t>
      </w:r>
      <w:r>
        <w:rPr>
          <w:spacing w:val="1"/>
          <w:sz w:val="24"/>
        </w:rPr>
        <w:t xml:space="preserve"> </w:t>
      </w:r>
      <w:r>
        <w:rPr>
          <w:sz w:val="24"/>
        </w:rPr>
        <w:t>a</w:t>
      </w:r>
      <w:r>
        <w:rPr>
          <w:spacing w:val="1"/>
          <w:sz w:val="24"/>
        </w:rPr>
        <w:t xml:space="preserve"> </w:t>
      </w:r>
      <w:r>
        <w:rPr>
          <w:sz w:val="24"/>
        </w:rPr>
        <w:t>scheme is corrected to restore effective competition in the subsequent bidding</w:t>
      </w:r>
      <w:r>
        <w:rPr>
          <w:spacing w:val="1"/>
          <w:sz w:val="24"/>
        </w:rPr>
        <w:t xml:space="preserve"> </w:t>
      </w:r>
      <w:r>
        <w:rPr>
          <w:sz w:val="24"/>
        </w:rPr>
        <w:t>processes</w:t>
      </w:r>
      <w:r>
        <w:rPr>
          <w:spacing w:val="-1"/>
          <w:sz w:val="24"/>
        </w:rPr>
        <w:t xml:space="preserve"> </w:t>
      </w:r>
      <w:r>
        <w:rPr>
          <w:sz w:val="24"/>
        </w:rPr>
        <w:t>or as soon</w:t>
      </w:r>
      <w:r>
        <w:rPr>
          <w:spacing w:val="1"/>
          <w:sz w:val="24"/>
        </w:rPr>
        <w:t xml:space="preserve"> </w:t>
      </w:r>
      <w:r>
        <w:rPr>
          <w:sz w:val="24"/>
        </w:rPr>
        <w:t>as possible;</w:t>
      </w:r>
    </w:p>
    <w:p w14:paraId="3A39D8EC" w14:textId="77777777" w:rsidR="004B799C" w:rsidRDefault="004B799C">
      <w:pPr>
        <w:pStyle w:val="BodyText"/>
        <w:rPr>
          <w:sz w:val="20"/>
        </w:rPr>
      </w:pPr>
    </w:p>
    <w:p w14:paraId="5843B80A" w14:textId="29DB4ABE" w:rsidR="004B799C" w:rsidRDefault="00161D3B">
      <w:pPr>
        <w:pStyle w:val="BodyText"/>
        <w:spacing w:before="2"/>
        <w:rPr>
          <w:sz w:val="29"/>
        </w:rPr>
      </w:pPr>
      <w:r>
        <w:rPr>
          <w:noProof/>
        </w:rPr>
        <mc:AlternateContent>
          <mc:Choice Requires="wps">
            <w:drawing>
              <wp:anchor distT="0" distB="0" distL="0" distR="0" simplePos="0" relativeHeight="487627264" behindDoc="1" locked="0" layoutInCell="1" allowOverlap="1" wp14:anchorId="7D8E94C5" wp14:editId="2D762E4F">
                <wp:simplePos x="0" y="0"/>
                <wp:positionH relativeFrom="page">
                  <wp:posOffset>901065</wp:posOffset>
                </wp:positionH>
                <wp:positionV relativeFrom="paragraph">
                  <wp:posOffset>228600</wp:posOffset>
                </wp:positionV>
                <wp:extent cx="1828800" cy="7620"/>
                <wp:effectExtent l="0" t="0" r="0" b="0"/>
                <wp:wrapTopAndBottom/>
                <wp:docPr id="104" name="docshape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5AE8E1" id="docshape24" o:spid="_x0000_s1026" style="position:absolute;margin-left:70.95pt;margin-top:18pt;width:2in;height:.6pt;z-index:-15689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" fillcolor="black" stroked="f">
                <w10:wrap type="topAndBottom" anchorx="page"/>
              </v:rect>
            </w:pict>
          </mc:Fallback>
        </mc:AlternateContent>
      </w:r>
    </w:p>
    <w:p w14:paraId="38F83D76" w14:textId="77777777" w:rsidR="004B799C" w:rsidRDefault="00CA4AAC">
      <w:pPr>
        <w:spacing w:before="103"/>
        <w:ind w:left="1525" w:right="966" w:hanging="567"/>
        <w:jc w:val="both"/>
        <w:rPr>
          <w:sz w:val="20"/>
        </w:rPr>
      </w:pPr>
      <w:r>
        <w:rPr>
          <w:sz w:val="20"/>
          <w:vertAlign w:val="superscript"/>
        </w:rPr>
        <w:t>47</w:t>
      </w:r>
      <w:r>
        <w:rPr>
          <w:sz w:val="20"/>
        </w:rPr>
        <w:t xml:space="preserve">      </w:t>
      </w:r>
      <w:r>
        <w:rPr>
          <w:spacing w:val="1"/>
          <w:sz w:val="20"/>
        </w:rPr>
        <w:t xml:space="preserve"> </w:t>
      </w:r>
      <w:r>
        <w:rPr>
          <w:sz w:val="20"/>
        </w:rPr>
        <w:t>Six weeks will usually be sufficient. For particularly complex or novel processes this may need to be</w:t>
      </w:r>
      <w:r>
        <w:rPr>
          <w:spacing w:val="1"/>
          <w:sz w:val="20"/>
        </w:rPr>
        <w:t xml:space="preserve"> </w:t>
      </w:r>
      <w:r>
        <w:rPr>
          <w:sz w:val="20"/>
        </w:rPr>
        <w:t>longer. In justified cases, for example</w:t>
      </w:r>
      <w:r>
        <w:rPr>
          <w:spacing w:val="50"/>
          <w:sz w:val="20"/>
        </w:rPr>
        <w:t xml:space="preserve"> </w:t>
      </w:r>
      <w:r>
        <w:rPr>
          <w:sz w:val="20"/>
        </w:rPr>
        <w:t>with simple or regular/repeated processes, a shorter duration may</w:t>
      </w:r>
      <w:r>
        <w:rPr>
          <w:spacing w:val="1"/>
          <w:sz w:val="20"/>
        </w:rPr>
        <w:t xml:space="preserve"> </w:t>
      </w:r>
      <w:r>
        <w:rPr>
          <w:sz w:val="20"/>
        </w:rPr>
        <w:t>be</w:t>
      </w:r>
      <w:r>
        <w:rPr>
          <w:spacing w:val="-1"/>
          <w:sz w:val="20"/>
        </w:rPr>
        <w:t xml:space="preserve"> </w:t>
      </w:r>
      <w:r>
        <w:rPr>
          <w:sz w:val="20"/>
        </w:rPr>
        <w:t>appropriate.</w:t>
      </w:r>
    </w:p>
    <w:p w14:paraId="265AABF0" w14:textId="77777777" w:rsidR="004B799C" w:rsidRDefault="004B799C">
      <w:pPr>
        <w:jc w:val="both"/>
        <w:rPr>
          <w:sz w:val="20"/>
        </w:rPr>
        <w:sectPr w:rsidR="004B799C">
          <w:pgSz w:w="11910" w:h="16840"/>
          <w:pgMar w:top="1020" w:right="460" w:bottom="1620" w:left="460" w:header="0" w:footer="1426" w:gutter="0"/>
          <w:cols w:space="720"/>
        </w:sectPr>
      </w:pPr>
    </w:p>
    <w:p w14:paraId="7F82E861" w14:textId="77777777" w:rsidR="004B799C" w:rsidRDefault="00CA4AAC">
      <w:pPr>
        <w:pStyle w:val="ListParagraph"/>
        <w:numPr>
          <w:ilvl w:val="1"/>
          <w:numId w:val="28"/>
        </w:numPr>
        <w:tabs>
          <w:tab w:val="left" w:pos="2092"/>
        </w:tabs>
        <w:spacing w:before="72"/>
        <w:ind w:right="961"/>
        <w:jc w:val="both"/>
        <w:rPr>
          <w:sz w:val="24"/>
        </w:rPr>
      </w:pPr>
      <w:r>
        <w:rPr>
          <w:i/>
          <w:sz w:val="24"/>
        </w:rPr>
        <w:lastRenderedPageBreak/>
        <w:t>ex</w:t>
      </w:r>
      <w:r>
        <w:rPr>
          <w:i/>
          <w:spacing w:val="1"/>
          <w:sz w:val="24"/>
        </w:rPr>
        <w:t xml:space="preserve"> </w:t>
      </w:r>
      <w:r>
        <w:rPr>
          <w:i/>
          <w:sz w:val="24"/>
        </w:rPr>
        <w:t>post</w:t>
      </w:r>
      <w:r>
        <w:rPr>
          <w:i/>
          <w:spacing w:val="1"/>
          <w:sz w:val="24"/>
        </w:rPr>
        <w:t xml:space="preserve"> </w:t>
      </w:r>
      <w:r>
        <w:rPr>
          <w:sz w:val="24"/>
        </w:rPr>
        <w:t>adjustments</w:t>
      </w:r>
      <w:r>
        <w:rPr>
          <w:spacing w:val="1"/>
          <w:sz w:val="24"/>
        </w:rPr>
        <w:t xml:space="preserve"> </w:t>
      </w:r>
      <w:r>
        <w:rPr>
          <w:sz w:val="24"/>
        </w:rPr>
        <w:t>to</w:t>
      </w:r>
      <w:r>
        <w:rPr>
          <w:spacing w:val="1"/>
          <w:sz w:val="24"/>
        </w:rPr>
        <w:t xml:space="preserve"> </w:t>
      </w:r>
      <w:r>
        <w:rPr>
          <w:sz w:val="24"/>
        </w:rPr>
        <w:t>the</w:t>
      </w:r>
      <w:r>
        <w:rPr>
          <w:spacing w:val="1"/>
          <w:sz w:val="24"/>
        </w:rPr>
        <w:t xml:space="preserve"> </w:t>
      </w:r>
      <w:r>
        <w:rPr>
          <w:sz w:val="24"/>
        </w:rPr>
        <w:t>bidding</w:t>
      </w:r>
      <w:r>
        <w:rPr>
          <w:spacing w:val="1"/>
          <w:sz w:val="24"/>
        </w:rPr>
        <w:t xml:space="preserve"> </w:t>
      </w:r>
      <w:r>
        <w:rPr>
          <w:sz w:val="24"/>
        </w:rPr>
        <w:t>process</w:t>
      </w:r>
      <w:r>
        <w:rPr>
          <w:spacing w:val="1"/>
          <w:sz w:val="24"/>
        </w:rPr>
        <w:t xml:space="preserve"> </w:t>
      </w:r>
      <w:r>
        <w:rPr>
          <w:sz w:val="24"/>
        </w:rPr>
        <w:t>outcome</w:t>
      </w:r>
      <w:r>
        <w:rPr>
          <w:spacing w:val="1"/>
          <w:sz w:val="24"/>
        </w:rPr>
        <w:t xml:space="preserve"> </w:t>
      </w:r>
      <w:r>
        <w:rPr>
          <w:sz w:val="24"/>
        </w:rPr>
        <w:t>(such</w:t>
      </w:r>
      <w:r>
        <w:rPr>
          <w:spacing w:val="1"/>
          <w:sz w:val="24"/>
        </w:rPr>
        <w:t xml:space="preserve"> </w:t>
      </w:r>
      <w:r>
        <w:rPr>
          <w:sz w:val="24"/>
        </w:rPr>
        <w:t>as</w:t>
      </w:r>
      <w:r>
        <w:rPr>
          <w:spacing w:val="1"/>
          <w:sz w:val="24"/>
        </w:rPr>
        <w:t xml:space="preserve"> </w:t>
      </w:r>
      <w:r>
        <w:rPr>
          <w:sz w:val="24"/>
        </w:rPr>
        <w:t>subsequent</w:t>
      </w:r>
      <w:r>
        <w:rPr>
          <w:spacing w:val="1"/>
          <w:sz w:val="24"/>
        </w:rPr>
        <w:t xml:space="preserve"> </w:t>
      </w:r>
      <w:r>
        <w:rPr>
          <w:sz w:val="24"/>
        </w:rPr>
        <w:t>negotiations on bid results or rationing) are avoided as they may undermine the</w:t>
      </w:r>
      <w:r>
        <w:rPr>
          <w:spacing w:val="1"/>
          <w:sz w:val="24"/>
        </w:rPr>
        <w:t xml:space="preserve"> </w:t>
      </w:r>
      <w:r>
        <w:rPr>
          <w:sz w:val="24"/>
        </w:rPr>
        <w:t>efficiency</w:t>
      </w:r>
      <w:r>
        <w:rPr>
          <w:spacing w:val="-6"/>
          <w:sz w:val="24"/>
        </w:rPr>
        <w:t xml:space="preserve"> </w:t>
      </w:r>
      <w:r>
        <w:rPr>
          <w:sz w:val="24"/>
        </w:rPr>
        <w:t>of the</w:t>
      </w:r>
      <w:r>
        <w:rPr>
          <w:spacing w:val="-2"/>
          <w:sz w:val="24"/>
        </w:rPr>
        <w:t xml:space="preserve"> </w:t>
      </w:r>
      <w:r>
        <w:rPr>
          <w:sz w:val="24"/>
        </w:rPr>
        <w:t>process’s</w:t>
      </w:r>
      <w:r>
        <w:rPr>
          <w:spacing w:val="-1"/>
          <w:sz w:val="24"/>
        </w:rPr>
        <w:t xml:space="preserve"> </w:t>
      </w:r>
      <w:r>
        <w:rPr>
          <w:sz w:val="24"/>
        </w:rPr>
        <w:t>outcome.</w:t>
      </w:r>
    </w:p>
    <w:p w14:paraId="5C19DB68" w14:textId="77777777" w:rsidR="004B799C" w:rsidRDefault="004B799C">
      <w:pPr>
        <w:pStyle w:val="BodyText"/>
        <w:spacing w:before="10"/>
        <w:rPr>
          <w:sz w:val="20"/>
        </w:rPr>
      </w:pPr>
    </w:p>
    <w:p w14:paraId="6702FC85" w14:textId="77777777" w:rsidR="004B799C" w:rsidRDefault="00CA4AAC">
      <w:pPr>
        <w:pStyle w:val="ListParagraph"/>
        <w:numPr>
          <w:ilvl w:val="0"/>
          <w:numId w:val="28"/>
        </w:numPr>
        <w:tabs>
          <w:tab w:val="left" w:pos="1526"/>
        </w:tabs>
        <w:ind w:right="956"/>
        <w:jc w:val="both"/>
        <w:rPr>
          <w:sz w:val="24"/>
        </w:rPr>
      </w:pPr>
      <w:bookmarkStart w:id="34" w:name="_bookmark25"/>
      <w:bookmarkEnd w:id="34"/>
      <w:r>
        <w:rPr>
          <w:sz w:val="24"/>
        </w:rPr>
        <w:t>The selection criteria in the competitive bidding process should as a general rule be</w:t>
      </w:r>
      <w:r>
        <w:rPr>
          <w:spacing w:val="1"/>
          <w:sz w:val="24"/>
        </w:rPr>
        <w:t xml:space="preserve"> </w:t>
      </w:r>
      <w:r>
        <w:rPr>
          <w:sz w:val="24"/>
        </w:rPr>
        <w:t>based on the aid amount requested by the applicant put in direct or indirect relation to</w:t>
      </w:r>
      <w:r>
        <w:rPr>
          <w:spacing w:val="1"/>
          <w:sz w:val="24"/>
        </w:rPr>
        <w:t xml:space="preserve"> </w:t>
      </w:r>
      <w:r>
        <w:rPr>
          <w:sz w:val="24"/>
        </w:rPr>
        <w:t>the</w:t>
      </w:r>
      <w:r>
        <w:rPr>
          <w:spacing w:val="1"/>
          <w:sz w:val="24"/>
        </w:rPr>
        <w:t xml:space="preserve"> </w:t>
      </w:r>
      <w:r>
        <w:rPr>
          <w:sz w:val="24"/>
        </w:rPr>
        <w:t>contribution</w:t>
      </w:r>
      <w:r>
        <w:rPr>
          <w:spacing w:val="1"/>
          <w:sz w:val="24"/>
        </w:rPr>
        <w:t xml:space="preserve"> </w:t>
      </w:r>
      <w:r>
        <w:rPr>
          <w:sz w:val="24"/>
        </w:rPr>
        <w:t>to</w:t>
      </w:r>
      <w:r>
        <w:rPr>
          <w:spacing w:val="1"/>
          <w:sz w:val="24"/>
        </w:rPr>
        <w:t xml:space="preserve"> </w:t>
      </w:r>
      <w:r>
        <w:rPr>
          <w:sz w:val="24"/>
        </w:rPr>
        <w:t>the</w:t>
      </w:r>
      <w:r>
        <w:rPr>
          <w:spacing w:val="1"/>
          <w:sz w:val="24"/>
        </w:rPr>
        <w:t xml:space="preserve"> </w:t>
      </w:r>
      <w:r>
        <w:rPr>
          <w:sz w:val="24"/>
        </w:rPr>
        <w:t>objective</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measure</w:t>
      </w:r>
      <w:r>
        <w:rPr>
          <w:spacing w:val="1"/>
          <w:sz w:val="24"/>
        </w:rPr>
        <w:t xml:space="preserve"> </w:t>
      </w:r>
      <w:r>
        <w:rPr>
          <w:sz w:val="24"/>
        </w:rPr>
        <w:t>(for</w:t>
      </w:r>
      <w:r>
        <w:rPr>
          <w:spacing w:val="1"/>
          <w:sz w:val="24"/>
        </w:rPr>
        <w:t xml:space="preserve"> </w:t>
      </w:r>
      <w:r>
        <w:rPr>
          <w:sz w:val="24"/>
        </w:rPr>
        <w:t>example</w:t>
      </w:r>
      <w:r>
        <w:rPr>
          <w:spacing w:val="1"/>
          <w:sz w:val="24"/>
        </w:rPr>
        <w:t xml:space="preserve"> </w:t>
      </w:r>
      <w:r>
        <w:rPr>
          <w:sz w:val="24"/>
        </w:rPr>
        <w:t>in</w:t>
      </w:r>
      <w:r>
        <w:rPr>
          <w:spacing w:val="1"/>
          <w:sz w:val="24"/>
        </w:rPr>
        <w:t xml:space="preserve"> </w:t>
      </w:r>
      <w:r>
        <w:rPr>
          <w:sz w:val="24"/>
        </w:rPr>
        <w:t>terms</w:t>
      </w:r>
      <w:r>
        <w:rPr>
          <w:spacing w:val="1"/>
          <w:sz w:val="24"/>
        </w:rPr>
        <w:t xml:space="preserve"> </w:t>
      </w:r>
      <w:r>
        <w:rPr>
          <w:sz w:val="24"/>
        </w:rPr>
        <w:t>of</w:t>
      </w:r>
      <w:r>
        <w:rPr>
          <w:spacing w:val="1"/>
          <w:sz w:val="24"/>
        </w:rPr>
        <w:t xml:space="preserve"> </w:t>
      </w:r>
      <w:r>
        <w:rPr>
          <w:sz w:val="24"/>
        </w:rPr>
        <w:t>unit</w:t>
      </w:r>
      <w:r>
        <w:rPr>
          <w:spacing w:val="1"/>
          <w:sz w:val="24"/>
        </w:rPr>
        <w:t xml:space="preserve"> </w:t>
      </w:r>
      <w:r>
        <w:rPr>
          <w:sz w:val="24"/>
        </w:rPr>
        <w:t>of</w:t>
      </w:r>
      <w:r>
        <w:rPr>
          <w:spacing w:val="-57"/>
          <w:sz w:val="24"/>
        </w:rPr>
        <w:t xml:space="preserve"> </w:t>
      </w:r>
      <w:r>
        <w:rPr>
          <w:sz w:val="24"/>
        </w:rPr>
        <w:t>environmental protection or unit of energy). In</w:t>
      </w:r>
      <w:r>
        <w:rPr>
          <w:spacing w:val="1"/>
          <w:sz w:val="24"/>
        </w:rPr>
        <w:t xml:space="preserve"> </w:t>
      </w:r>
      <w:r>
        <w:rPr>
          <w:sz w:val="24"/>
        </w:rPr>
        <w:t>a few exceptional cases, it may be</w:t>
      </w:r>
      <w:r>
        <w:rPr>
          <w:spacing w:val="1"/>
          <w:sz w:val="24"/>
        </w:rPr>
        <w:t xml:space="preserve"> </w:t>
      </w:r>
      <w:r>
        <w:rPr>
          <w:sz w:val="24"/>
        </w:rPr>
        <w:t>appropriate</w:t>
      </w:r>
      <w:r>
        <w:rPr>
          <w:spacing w:val="1"/>
          <w:sz w:val="24"/>
        </w:rPr>
        <w:t xml:space="preserve"> </w:t>
      </w:r>
      <w:r>
        <w:rPr>
          <w:sz w:val="24"/>
        </w:rPr>
        <w:t>to</w:t>
      </w:r>
      <w:r>
        <w:rPr>
          <w:spacing w:val="1"/>
          <w:sz w:val="24"/>
        </w:rPr>
        <w:t xml:space="preserve"> </w:t>
      </w:r>
      <w:r>
        <w:rPr>
          <w:sz w:val="24"/>
        </w:rPr>
        <w:t>include</w:t>
      </w:r>
      <w:r>
        <w:rPr>
          <w:spacing w:val="1"/>
          <w:sz w:val="24"/>
        </w:rPr>
        <w:t xml:space="preserve"> </w:t>
      </w:r>
      <w:r>
        <w:rPr>
          <w:sz w:val="24"/>
        </w:rPr>
        <w:t>other</w:t>
      </w:r>
      <w:r>
        <w:rPr>
          <w:spacing w:val="1"/>
          <w:sz w:val="24"/>
        </w:rPr>
        <w:t xml:space="preserve"> </w:t>
      </w:r>
      <w:r>
        <w:rPr>
          <w:sz w:val="24"/>
        </w:rPr>
        <w:t>non-price</w:t>
      </w:r>
      <w:r>
        <w:rPr>
          <w:spacing w:val="1"/>
          <w:sz w:val="24"/>
        </w:rPr>
        <w:t xml:space="preserve"> </w:t>
      </w:r>
      <w:r>
        <w:rPr>
          <w:sz w:val="24"/>
        </w:rPr>
        <w:t>selection</w:t>
      </w:r>
      <w:r>
        <w:rPr>
          <w:spacing w:val="1"/>
          <w:sz w:val="24"/>
        </w:rPr>
        <w:t xml:space="preserve"> </w:t>
      </w:r>
      <w:r>
        <w:rPr>
          <w:sz w:val="24"/>
        </w:rPr>
        <w:t>criteria</w:t>
      </w:r>
      <w:r>
        <w:rPr>
          <w:spacing w:val="1"/>
          <w:sz w:val="24"/>
        </w:rPr>
        <w:t xml:space="preserve"> </w:t>
      </w:r>
      <w:r>
        <w:rPr>
          <w:sz w:val="24"/>
        </w:rPr>
        <w:t>(for</w:t>
      </w:r>
      <w:r>
        <w:rPr>
          <w:spacing w:val="1"/>
          <w:sz w:val="24"/>
        </w:rPr>
        <w:t xml:space="preserve"> </w:t>
      </w:r>
      <w:r>
        <w:rPr>
          <w:sz w:val="24"/>
        </w:rPr>
        <w:t>instance</w:t>
      </w:r>
      <w:r>
        <w:rPr>
          <w:spacing w:val="1"/>
          <w:sz w:val="24"/>
        </w:rPr>
        <w:t xml:space="preserve"> </w:t>
      </w:r>
      <w:r>
        <w:rPr>
          <w:sz w:val="24"/>
        </w:rPr>
        <w:t>additional</w:t>
      </w:r>
      <w:r>
        <w:rPr>
          <w:spacing w:val="1"/>
          <w:sz w:val="24"/>
        </w:rPr>
        <w:t xml:space="preserve"> </w:t>
      </w:r>
      <w:r>
        <w:rPr>
          <w:sz w:val="24"/>
        </w:rPr>
        <w:t>environmental, technological or social criteria). In such cases, such other criteria must</w:t>
      </w:r>
      <w:r>
        <w:rPr>
          <w:spacing w:val="1"/>
          <w:sz w:val="24"/>
        </w:rPr>
        <w:t xml:space="preserve"> </w:t>
      </w:r>
      <w:r>
        <w:rPr>
          <w:sz w:val="24"/>
        </w:rPr>
        <w:t>account for not more than 25 % of the weighting of all the selection criteria. The</w:t>
      </w:r>
      <w:r>
        <w:rPr>
          <w:spacing w:val="1"/>
          <w:sz w:val="24"/>
        </w:rPr>
        <w:t xml:space="preserve"> </w:t>
      </w:r>
      <w:r>
        <w:rPr>
          <w:sz w:val="24"/>
        </w:rPr>
        <w:t>Member</w:t>
      </w:r>
      <w:r>
        <w:rPr>
          <w:spacing w:val="1"/>
          <w:sz w:val="24"/>
        </w:rPr>
        <w:t xml:space="preserve"> </w:t>
      </w:r>
      <w:r>
        <w:rPr>
          <w:sz w:val="24"/>
        </w:rPr>
        <w:t>State</w:t>
      </w:r>
      <w:r>
        <w:rPr>
          <w:spacing w:val="1"/>
          <w:sz w:val="24"/>
        </w:rPr>
        <w:t xml:space="preserve"> </w:t>
      </w:r>
      <w:r>
        <w:rPr>
          <w:sz w:val="24"/>
        </w:rPr>
        <w:t>must</w:t>
      </w:r>
      <w:r>
        <w:rPr>
          <w:spacing w:val="1"/>
          <w:sz w:val="24"/>
        </w:rPr>
        <w:t xml:space="preserve"> </w:t>
      </w:r>
      <w:r>
        <w:rPr>
          <w:sz w:val="24"/>
        </w:rPr>
        <w:t>provide</w:t>
      </w:r>
      <w:r>
        <w:rPr>
          <w:spacing w:val="1"/>
          <w:sz w:val="24"/>
        </w:rPr>
        <w:t xml:space="preserve"> </w:t>
      </w:r>
      <w:r>
        <w:rPr>
          <w:sz w:val="24"/>
        </w:rPr>
        <w:t>reasons</w:t>
      </w:r>
      <w:r>
        <w:rPr>
          <w:spacing w:val="1"/>
          <w:sz w:val="24"/>
        </w:rPr>
        <w:t xml:space="preserve"> </w:t>
      </w:r>
      <w:r>
        <w:rPr>
          <w:sz w:val="24"/>
        </w:rPr>
        <w:t>for</w:t>
      </w:r>
      <w:r>
        <w:rPr>
          <w:spacing w:val="1"/>
          <w:sz w:val="24"/>
        </w:rPr>
        <w:t xml:space="preserve"> </w:t>
      </w:r>
      <w:r>
        <w:rPr>
          <w:sz w:val="24"/>
        </w:rPr>
        <w:t>the</w:t>
      </w:r>
      <w:r>
        <w:rPr>
          <w:spacing w:val="1"/>
          <w:sz w:val="24"/>
        </w:rPr>
        <w:t xml:space="preserve"> </w:t>
      </w:r>
      <w:r>
        <w:rPr>
          <w:sz w:val="24"/>
        </w:rPr>
        <w:t>proposed</w:t>
      </w:r>
      <w:r>
        <w:rPr>
          <w:spacing w:val="1"/>
          <w:sz w:val="24"/>
        </w:rPr>
        <w:t xml:space="preserve"> </w:t>
      </w:r>
      <w:r>
        <w:rPr>
          <w:sz w:val="24"/>
        </w:rPr>
        <w:t>approach</w:t>
      </w:r>
      <w:r>
        <w:rPr>
          <w:spacing w:val="1"/>
          <w:sz w:val="24"/>
        </w:rPr>
        <w:t xml:space="preserve"> </w:t>
      </w:r>
      <w:r>
        <w:rPr>
          <w:sz w:val="24"/>
        </w:rPr>
        <w:t>and</w:t>
      </w:r>
      <w:r>
        <w:rPr>
          <w:spacing w:val="1"/>
          <w:sz w:val="24"/>
        </w:rPr>
        <w:t xml:space="preserve"> </w:t>
      </w:r>
      <w:r>
        <w:rPr>
          <w:sz w:val="24"/>
        </w:rPr>
        <w:t>ensure</w:t>
      </w:r>
      <w:r>
        <w:rPr>
          <w:spacing w:val="1"/>
          <w:sz w:val="24"/>
        </w:rPr>
        <w:t xml:space="preserve"> </w:t>
      </w:r>
      <w:r>
        <w:rPr>
          <w:sz w:val="24"/>
        </w:rPr>
        <w:t>it</w:t>
      </w:r>
      <w:r>
        <w:rPr>
          <w:spacing w:val="1"/>
          <w:sz w:val="24"/>
        </w:rPr>
        <w:t xml:space="preserve"> </w:t>
      </w:r>
      <w:r>
        <w:rPr>
          <w:sz w:val="24"/>
        </w:rPr>
        <w:t>is</w:t>
      </w:r>
      <w:r>
        <w:rPr>
          <w:spacing w:val="1"/>
          <w:sz w:val="24"/>
        </w:rPr>
        <w:t xml:space="preserve"> </w:t>
      </w:r>
      <w:r>
        <w:rPr>
          <w:sz w:val="24"/>
        </w:rPr>
        <w:t>appropriate</w:t>
      </w:r>
      <w:r>
        <w:rPr>
          <w:spacing w:val="-1"/>
          <w:sz w:val="24"/>
        </w:rPr>
        <w:t xml:space="preserve"> </w:t>
      </w:r>
      <w:r>
        <w:rPr>
          <w:sz w:val="24"/>
        </w:rPr>
        <w:t>to the objective</w:t>
      </w:r>
      <w:r>
        <w:rPr>
          <w:spacing w:val="-1"/>
          <w:sz w:val="24"/>
        </w:rPr>
        <w:t xml:space="preserve"> </w:t>
      </w:r>
      <w:r>
        <w:rPr>
          <w:sz w:val="24"/>
        </w:rPr>
        <w:t>pursued.</w:t>
      </w:r>
    </w:p>
    <w:p w14:paraId="789E6F0D" w14:textId="77777777" w:rsidR="004B799C" w:rsidRDefault="004B799C">
      <w:pPr>
        <w:pStyle w:val="BodyText"/>
        <w:spacing w:before="10"/>
        <w:rPr>
          <w:sz w:val="20"/>
        </w:rPr>
      </w:pPr>
    </w:p>
    <w:p w14:paraId="711745C6" w14:textId="77777777" w:rsidR="004B799C" w:rsidRDefault="00CA4AAC">
      <w:pPr>
        <w:pStyle w:val="ListParagraph"/>
        <w:numPr>
          <w:ilvl w:val="0"/>
          <w:numId w:val="28"/>
        </w:numPr>
        <w:tabs>
          <w:tab w:val="left" w:pos="1559"/>
        </w:tabs>
        <w:ind w:right="953"/>
        <w:jc w:val="both"/>
        <w:rPr>
          <w:sz w:val="24"/>
        </w:rPr>
      </w:pPr>
      <w:bookmarkStart w:id="35" w:name="_bookmark26"/>
      <w:bookmarkEnd w:id="35"/>
      <w:r>
        <w:rPr>
          <w:sz w:val="24"/>
        </w:rPr>
        <w:t>Where</w:t>
      </w:r>
      <w:r>
        <w:rPr>
          <w:spacing w:val="30"/>
          <w:sz w:val="24"/>
        </w:rPr>
        <w:t xml:space="preserve"> </w:t>
      </w:r>
      <w:r>
        <w:rPr>
          <w:sz w:val="24"/>
        </w:rPr>
        <w:t>the</w:t>
      </w:r>
      <w:r>
        <w:rPr>
          <w:spacing w:val="31"/>
          <w:sz w:val="24"/>
        </w:rPr>
        <w:t xml:space="preserve"> </w:t>
      </w:r>
      <w:r>
        <w:rPr>
          <w:sz w:val="24"/>
        </w:rPr>
        <w:t>aid</w:t>
      </w:r>
      <w:r>
        <w:rPr>
          <w:spacing w:val="33"/>
          <w:sz w:val="24"/>
        </w:rPr>
        <w:t xml:space="preserve"> </w:t>
      </w:r>
      <w:r>
        <w:rPr>
          <w:sz w:val="24"/>
        </w:rPr>
        <w:t>is</w:t>
      </w:r>
      <w:r>
        <w:rPr>
          <w:spacing w:val="33"/>
          <w:sz w:val="24"/>
        </w:rPr>
        <w:t xml:space="preserve"> </w:t>
      </w:r>
      <w:r>
        <w:rPr>
          <w:sz w:val="24"/>
        </w:rPr>
        <w:t>not</w:t>
      </w:r>
      <w:r>
        <w:rPr>
          <w:spacing w:val="33"/>
          <w:sz w:val="24"/>
        </w:rPr>
        <w:t xml:space="preserve"> </w:t>
      </w:r>
      <w:r>
        <w:rPr>
          <w:sz w:val="24"/>
        </w:rPr>
        <w:t>granted</w:t>
      </w:r>
      <w:r>
        <w:rPr>
          <w:spacing w:val="31"/>
          <w:sz w:val="24"/>
        </w:rPr>
        <w:t xml:space="preserve"> </w:t>
      </w:r>
      <w:r>
        <w:rPr>
          <w:sz w:val="24"/>
        </w:rPr>
        <w:t>under</w:t>
      </w:r>
      <w:r>
        <w:rPr>
          <w:spacing w:val="32"/>
          <w:sz w:val="24"/>
        </w:rPr>
        <w:t xml:space="preserve"> </w:t>
      </w:r>
      <w:r>
        <w:rPr>
          <w:sz w:val="24"/>
        </w:rPr>
        <w:t>a</w:t>
      </w:r>
      <w:r>
        <w:rPr>
          <w:spacing w:val="33"/>
          <w:sz w:val="24"/>
        </w:rPr>
        <w:t xml:space="preserve"> </w:t>
      </w:r>
      <w:r>
        <w:rPr>
          <w:sz w:val="24"/>
        </w:rPr>
        <w:t>competitive</w:t>
      </w:r>
      <w:r>
        <w:rPr>
          <w:spacing w:val="31"/>
          <w:sz w:val="24"/>
        </w:rPr>
        <w:t xml:space="preserve"> </w:t>
      </w:r>
      <w:r>
        <w:rPr>
          <w:sz w:val="24"/>
        </w:rPr>
        <w:t>bidding</w:t>
      </w:r>
      <w:r>
        <w:rPr>
          <w:spacing w:val="30"/>
          <w:sz w:val="24"/>
        </w:rPr>
        <w:t xml:space="preserve"> </w:t>
      </w:r>
      <w:r>
        <w:rPr>
          <w:sz w:val="24"/>
        </w:rPr>
        <w:t>process,</w:t>
      </w:r>
      <w:r>
        <w:rPr>
          <w:spacing w:val="32"/>
          <w:sz w:val="24"/>
        </w:rPr>
        <w:t xml:space="preserve"> </w:t>
      </w:r>
      <w:r>
        <w:rPr>
          <w:sz w:val="24"/>
        </w:rPr>
        <w:t>the</w:t>
      </w:r>
      <w:r>
        <w:rPr>
          <w:spacing w:val="35"/>
          <w:sz w:val="24"/>
        </w:rPr>
        <w:t xml:space="preserve"> </w:t>
      </w:r>
      <w:r>
        <w:rPr>
          <w:sz w:val="24"/>
        </w:rPr>
        <w:t>net</w:t>
      </w:r>
      <w:r>
        <w:rPr>
          <w:spacing w:val="32"/>
          <w:sz w:val="24"/>
        </w:rPr>
        <w:t xml:space="preserve"> </w:t>
      </w:r>
      <w:r>
        <w:rPr>
          <w:sz w:val="24"/>
        </w:rPr>
        <w:t>extra</w:t>
      </w:r>
      <w:r>
        <w:rPr>
          <w:spacing w:val="32"/>
          <w:sz w:val="24"/>
        </w:rPr>
        <w:t xml:space="preserve"> </w:t>
      </w:r>
      <w:r>
        <w:rPr>
          <w:sz w:val="24"/>
        </w:rPr>
        <w:t>cost</w:t>
      </w:r>
      <w:r>
        <w:rPr>
          <w:spacing w:val="-58"/>
          <w:sz w:val="24"/>
        </w:rPr>
        <w:t xml:space="preserve"> </w:t>
      </w:r>
      <w:r>
        <w:rPr>
          <w:sz w:val="24"/>
        </w:rPr>
        <w:t>must be determined by comparing the profitability of the factual and counterfactual</w:t>
      </w:r>
      <w:r>
        <w:rPr>
          <w:spacing w:val="1"/>
          <w:sz w:val="24"/>
        </w:rPr>
        <w:t xml:space="preserve"> </w:t>
      </w:r>
      <w:r>
        <w:rPr>
          <w:sz w:val="24"/>
        </w:rPr>
        <w:t>scenarios. To determine the funding gap in such cases, the Member State must submit a</w:t>
      </w:r>
      <w:r>
        <w:rPr>
          <w:spacing w:val="1"/>
          <w:sz w:val="24"/>
        </w:rPr>
        <w:t xml:space="preserve"> </w:t>
      </w:r>
      <w:r>
        <w:rPr>
          <w:sz w:val="24"/>
        </w:rPr>
        <w:t>quantification, for the factual</w:t>
      </w:r>
      <w:r>
        <w:rPr>
          <w:spacing w:val="1"/>
          <w:sz w:val="24"/>
        </w:rPr>
        <w:t xml:space="preserve"> </w:t>
      </w:r>
      <w:r>
        <w:rPr>
          <w:sz w:val="24"/>
        </w:rPr>
        <w:t>scenario and</w:t>
      </w:r>
      <w:r>
        <w:rPr>
          <w:spacing w:val="60"/>
          <w:sz w:val="24"/>
        </w:rPr>
        <w:t xml:space="preserve"> </w:t>
      </w:r>
      <w:r>
        <w:rPr>
          <w:sz w:val="24"/>
        </w:rPr>
        <w:t>a credible counterfactual scenario, of all</w:t>
      </w:r>
      <w:r>
        <w:rPr>
          <w:spacing w:val="1"/>
          <w:sz w:val="24"/>
        </w:rPr>
        <w:t xml:space="preserve"> </w:t>
      </w:r>
      <w:r>
        <w:rPr>
          <w:sz w:val="24"/>
        </w:rPr>
        <w:t>main costs and revenues, the estimated weighted average cost of capital (WACC) of the</w:t>
      </w:r>
      <w:r>
        <w:rPr>
          <w:spacing w:val="1"/>
          <w:sz w:val="24"/>
        </w:rPr>
        <w:t xml:space="preserve"> </w:t>
      </w:r>
      <w:r>
        <w:rPr>
          <w:sz w:val="24"/>
        </w:rPr>
        <w:t>beneficiaries to discount future cash</w:t>
      </w:r>
      <w:r>
        <w:rPr>
          <w:spacing w:val="60"/>
          <w:sz w:val="24"/>
        </w:rPr>
        <w:t xml:space="preserve"> </w:t>
      </w:r>
      <w:r>
        <w:rPr>
          <w:sz w:val="24"/>
        </w:rPr>
        <w:t>flows, as well as the net present value (NPV) for</w:t>
      </w:r>
      <w:r>
        <w:rPr>
          <w:spacing w:val="1"/>
          <w:sz w:val="24"/>
        </w:rPr>
        <w:t xml:space="preserve"> </w:t>
      </w:r>
      <w:r>
        <w:rPr>
          <w:sz w:val="24"/>
        </w:rPr>
        <w:t>the factual and counterfactual scenarios, over the project lifetime. The Member State</w:t>
      </w:r>
      <w:r>
        <w:rPr>
          <w:spacing w:val="1"/>
          <w:sz w:val="24"/>
        </w:rPr>
        <w:t xml:space="preserve"> </w:t>
      </w:r>
      <w:r>
        <w:rPr>
          <w:sz w:val="24"/>
        </w:rPr>
        <w:t>must provide reasons for the assumptions used for each aspect of the quantification, and</w:t>
      </w:r>
      <w:r>
        <w:rPr>
          <w:spacing w:val="1"/>
          <w:sz w:val="24"/>
        </w:rPr>
        <w:t xml:space="preserve"> </w:t>
      </w:r>
      <w:r>
        <w:rPr>
          <w:sz w:val="24"/>
        </w:rPr>
        <w:t>explain</w:t>
      </w:r>
      <w:r>
        <w:rPr>
          <w:spacing w:val="1"/>
          <w:sz w:val="24"/>
        </w:rPr>
        <w:t xml:space="preserve"> </w:t>
      </w:r>
      <w:r>
        <w:rPr>
          <w:sz w:val="24"/>
        </w:rPr>
        <w:t>and</w:t>
      </w:r>
      <w:r>
        <w:rPr>
          <w:spacing w:val="1"/>
          <w:sz w:val="24"/>
        </w:rPr>
        <w:t xml:space="preserve"> </w:t>
      </w:r>
      <w:r>
        <w:rPr>
          <w:sz w:val="24"/>
        </w:rPr>
        <w:t>justify</w:t>
      </w:r>
      <w:r>
        <w:rPr>
          <w:spacing w:val="1"/>
          <w:sz w:val="24"/>
        </w:rPr>
        <w:t xml:space="preserve"> </w:t>
      </w:r>
      <w:r>
        <w:rPr>
          <w:sz w:val="24"/>
        </w:rPr>
        <w:t>any</w:t>
      </w:r>
      <w:r>
        <w:rPr>
          <w:spacing w:val="1"/>
          <w:sz w:val="24"/>
        </w:rPr>
        <w:t xml:space="preserve"> </w:t>
      </w:r>
      <w:r>
        <w:rPr>
          <w:sz w:val="24"/>
        </w:rPr>
        <w:t>methodologies</w:t>
      </w:r>
      <w:r>
        <w:rPr>
          <w:spacing w:val="1"/>
          <w:sz w:val="24"/>
        </w:rPr>
        <w:t xml:space="preserve"> </w:t>
      </w:r>
      <w:r>
        <w:rPr>
          <w:sz w:val="24"/>
        </w:rPr>
        <w:t>applied.</w:t>
      </w:r>
      <w:r>
        <w:rPr>
          <w:spacing w:val="1"/>
          <w:sz w:val="24"/>
        </w:rPr>
        <w:t xml:space="preserve"> </w:t>
      </w:r>
      <w:r>
        <w:rPr>
          <w:sz w:val="24"/>
        </w:rPr>
        <w:t>The</w:t>
      </w:r>
      <w:r>
        <w:rPr>
          <w:spacing w:val="1"/>
          <w:sz w:val="24"/>
        </w:rPr>
        <w:t xml:space="preserve"> </w:t>
      </w:r>
      <w:r>
        <w:rPr>
          <w:sz w:val="24"/>
        </w:rPr>
        <w:t>typical</w:t>
      </w:r>
      <w:r>
        <w:rPr>
          <w:spacing w:val="1"/>
          <w:sz w:val="24"/>
        </w:rPr>
        <w:t xml:space="preserve"> </w:t>
      </w:r>
      <w:r>
        <w:rPr>
          <w:sz w:val="24"/>
        </w:rPr>
        <w:t>net</w:t>
      </w:r>
      <w:r>
        <w:rPr>
          <w:spacing w:val="1"/>
          <w:sz w:val="24"/>
        </w:rPr>
        <w:t xml:space="preserve"> </w:t>
      </w:r>
      <w:r>
        <w:rPr>
          <w:sz w:val="24"/>
        </w:rPr>
        <w:t>extra</w:t>
      </w:r>
      <w:r>
        <w:rPr>
          <w:spacing w:val="1"/>
          <w:sz w:val="24"/>
        </w:rPr>
        <w:t xml:space="preserve"> </w:t>
      </w:r>
      <w:r>
        <w:rPr>
          <w:sz w:val="24"/>
        </w:rPr>
        <w:t>cost</w:t>
      </w:r>
      <w:r>
        <w:rPr>
          <w:spacing w:val="1"/>
          <w:sz w:val="24"/>
        </w:rPr>
        <w:t xml:space="preserve"> </w:t>
      </w:r>
      <w:r>
        <w:rPr>
          <w:sz w:val="24"/>
        </w:rPr>
        <w:t>can</w:t>
      </w:r>
      <w:r>
        <w:rPr>
          <w:spacing w:val="1"/>
          <w:sz w:val="24"/>
        </w:rPr>
        <w:t xml:space="preserve"> </w:t>
      </w:r>
      <w:r>
        <w:rPr>
          <w:sz w:val="24"/>
        </w:rPr>
        <w:t>be</w:t>
      </w:r>
      <w:r>
        <w:rPr>
          <w:spacing w:val="1"/>
          <w:sz w:val="24"/>
        </w:rPr>
        <w:t xml:space="preserve"> </w:t>
      </w:r>
      <w:r>
        <w:rPr>
          <w:sz w:val="24"/>
        </w:rPr>
        <w:t>estimated</w:t>
      </w:r>
      <w:r>
        <w:rPr>
          <w:spacing w:val="1"/>
          <w:sz w:val="24"/>
        </w:rPr>
        <w:t xml:space="preserve"> </w:t>
      </w:r>
      <w:r>
        <w:rPr>
          <w:sz w:val="24"/>
        </w:rPr>
        <w:t>as</w:t>
      </w:r>
      <w:r>
        <w:rPr>
          <w:spacing w:val="1"/>
          <w:sz w:val="24"/>
        </w:rPr>
        <w:t xml:space="preserve"> </w:t>
      </w:r>
      <w:r>
        <w:rPr>
          <w:sz w:val="24"/>
        </w:rPr>
        <w:t>the</w:t>
      </w:r>
      <w:r>
        <w:rPr>
          <w:spacing w:val="1"/>
          <w:sz w:val="24"/>
        </w:rPr>
        <w:t xml:space="preserve"> </w:t>
      </w:r>
      <w:r>
        <w:rPr>
          <w:sz w:val="24"/>
        </w:rPr>
        <w:t>difference</w:t>
      </w:r>
      <w:r>
        <w:rPr>
          <w:spacing w:val="1"/>
          <w:sz w:val="24"/>
        </w:rPr>
        <w:t xml:space="preserve"> </w:t>
      </w:r>
      <w:r>
        <w:rPr>
          <w:sz w:val="24"/>
        </w:rPr>
        <w:t>between</w:t>
      </w:r>
      <w:r>
        <w:rPr>
          <w:spacing w:val="1"/>
          <w:sz w:val="24"/>
        </w:rPr>
        <w:t xml:space="preserve"> </w:t>
      </w:r>
      <w:r>
        <w:rPr>
          <w:sz w:val="24"/>
        </w:rPr>
        <w:t>the</w:t>
      </w:r>
      <w:r>
        <w:rPr>
          <w:spacing w:val="1"/>
          <w:sz w:val="24"/>
        </w:rPr>
        <w:t xml:space="preserve"> </w:t>
      </w:r>
      <w:r>
        <w:rPr>
          <w:sz w:val="24"/>
        </w:rPr>
        <w:t>NPV</w:t>
      </w:r>
      <w:r>
        <w:rPr>
          <w:spacing w:val="1"/>
          <w:sz w:val="24"/>
        </w:rPr>
        <w:t xml:space="preserve"> </w:t>
      </w:r>
      <w:r>
        <w:rPr>
          <w:sz w:val="24"/>
        </w:rPr>
        <w:t>for</w:t>
      </w:r>
      <w:r>
        <w:rPr>
          <w:spacing w:val="1"/>
          <w:sz w:val="24"/>
        </w:rPr>
        <w:t xml:space="preserve"> </w:t>
      </w:r>
      <w:r>
        <w:rPr>
          <w:sz w:val="24"/>
        </w:rPr>
        <w:t>the</w:t>
      </w:r>
      <w:r>
        <w:rPr>
          <w:spacing w:val="1"/>
          <w:sz w:val="24"/>
        </w:rPr>
        <w:t xml:space="preserve"> </w:t>
      </w:r>
      <w:r>
        <w:rPr>
          <w:sz w:val="24"/>
        </w:rPr>
        <w:t>factual</w:t>
      </w:r>
      <w:r>
        <w:rPr>
          <w:spacing w:val="1"/>
          <w:sz w:val="24"/>
        </w:rPr>
        <w:t xml:space="preserve"> </w:t>
      </w:r>
      <w:r>
        <w:rPr>
          <w:sz w:val="24"/>
        </w:rPr>
        <w:t>scenario</w:t>
      </w:r>
      <w:r>
        <w:rPr>
          <w:spacing w:val="1"/>
          <w:sz w:val="24"/>
        </w:rPr>
        <w:t xml:space="preserve"> </w:t>
      </w:r>
      <w:r>
        <w:rPr>
          <w:sz w:val="24"/>
        </w:rPr>
        <w:t>and</w:t>
      </w:r>
      <w:r>
        <w:rPr>
          <w:spacing w:val="1"/>
          <w:sz w:val="24"/>
        </w:rPr>
        <w:t xml:space="preserve"> </w:t>
      </w:r>
      <w:r>
        <w:rPr>
          <w:sz w:val="24"/>
        </w:rPr>
        <w:t>for</w:t>
      </w:r>
      <w:r>
        <w:rPr>
          <w:spacing w:val="1"/>
          <w:sz w:val="24"/>
        </w:rPr>
        <w:t xml:space="preserve"> </w:t>
      </w:r>
      <w:r>
        <w:rPr>
          <w:sz w:val="24"/>
        </w:rPr>
        <w:t>the</w:t>
      </w:r>
      <w:r>
        <w:rPr>
          <w:spacing w:val="-57"/>
          <w:sz w:val="24"/>
        </w:rPr>
        <w:t xml:space="preserve"> </w:t>
      </w:r>
      <w:r>
        <w:rPr>
          <w:sz w:val="24"/>
        </w:rPr>
        <w:t>counterfactual scenario over the reference project lifetime. For cases of individual aid,</w:t>
      </w:r>
      <w:r>
        <w:rPr>
          <w:spacing w:val="1"/>
          <w:sz w:val="24"/>
        </w:rPr>
        <w:t xml:space="preserve"> </w:t>
      </w:r>
      <w:r>
        <w:rPr>
          <w:sz w:val="24"/>
        </w:rPr>
        <w:t>these calculations need to be presented at the level of the detailed project business plan,</w:t>
      </w:r>
      <w:r>
        <w:rPr>
          <w:spacing w:val="1"/>
          <w:sz w:val="24"/>
        </w:rPr>
        <w:t xml:space="preserve"> </w:t>
      </w:r>
      <w:r>
        <w:rPr>
          <w:sz w:val="24"/>
        </w:rPr>
        <w:t>and</w:t>
      </w:r>
      <w:r>
        <w:rPr>
          <w:spacing w:val="-1"/>
          <w:sz w:val="24"/>
        </w:rPr>
        <w:t xml:space="preserve"> </w:t>
      </w:r>
      <w:r>
        <w:rPr>
          <w:sz w:val="24"/>
        </w:rPr>
        <w:t>for aid schemes on the</w:t>
      </w:r>
      <w:r>
        <w:rPr>
          <w:spacing w:val="-1"/>
          <w:sz w:val="24"/>
        </w:rPr>
        <w:t xml:space="preserve"> </w:t>
      </w:r>
      <w:r>
        <w:rPr>
          <w:sz w:val="24"/>
        </w:rPr>
        <w:t>basis of</w:t>
      </w:r>
      <w:r>
        <w:rPr>
          <w:spacing w:val="-1"/>
          <w:sz w:val="24"/>
        </w:rPr>
        <w:t xml:space="preserve"> </w:t>
      </w:r>
      <w:r>
        <w:rPr>
          <w:sz w:val="24"/>
        </w:rPr>
        <w:t>one</w:t>
      </w:r>
      <w:r>
        <w:rPr>
          <w:spacing w:val="-1"/>
          <w:sz w:val="24"/>
        </w:rPr>
        <w:t xml:space="preserve"> </w:t>
      </w:r>
      <w:r>
        <w:rPr>
          <w:sz w:val="24"/>
        </w:rPr>
        <w:t>or</w:t>
      </w:r>
      <w:r>
        <w:rPr>
          <w:spacing w:val="-1"/>
          <w:sz w:val="24"/>
        </w:rPr>
        <w:t xml:space="preserve"> </w:t>
      </w:r>
      <w:r>
        <w:rPr>
          <w:sz w:val="24"/>
        </w:rPr>
        <w:t>more</w:t>
      </w:r>
      <w:r>
        <w:rPr>
          <w:spacing w:val="-1"/>
          <w:sz w:val="24"/>
        </w:rPr>
        <w:t xml:space="preserve"> </w:t>
      </w:r>
      <w:r>
        <w:rPr>
          <w:sz w:val="24"/>
        </w:rPr>
        <w:t>reference</w:t>
      </w:r>
      <w:r>
        <w:rPr>
          <w:spacing w:val="-1"/>
          <w:sz w:val="24"/>
        </w:rPr>
        <w:t xml:space="preserve"> </w:t>
      </w:r>
      <w:r>
        <w:rPr>
          <w:sz w:val="24"/>
        </w:rPr>
        <w:t>projects.</w:t>
      </w:r>
    </w:p>
    <w:p w14:paraId="24DCA71B" w14:textId="77777777" w:rsidR="004B799C" w:rsidRDefault="004B799C">
      <w:pPr>
        <w:pStyle w:val="BodyText"/>
        <w:rPr>
          <w:sz w:val="21"/>
        </w:rPr>
      </w:pPr>
    </w:p>
    <w:p w14:paraId="4003791F" w14:textId="77777777" w:rsidR="004B799C" w:rsidRDefault="00CA4AAC">
      <w:pPr>
        <w:pStyle w:val="ListParagraph"/>
        <w:numPr>
          <w:ilvl w:val="0"/>
          <w:numId w:val="28"/>
        </w:numPr>
        <w:tabs>
          <w:tab w:val="left" w:pos="1559"/>
        </w:tabs>
        <w:ind w:right="955"/>
        <w:jc w:val="both"/>
        <w:rPr>
          <w:sz w:val="24"/>
        </w:rPr>
      </w:pPr>
      <w:bookmarkStart w:id="36" w:name="_bookmark27"/>
      <w:bookmarkEnd w:id="36"/>
      <w:r>
        <w:rPr>
          <w:sz w:val="24"/>
        </w:rPr>
        <w:t>A counterfactual scenario may sometimes occur where the beneficiary is not carrying</w:t>
      </w:r>
      <w:r>
        <w:rPr>
          <w:spacing w:val="1"/>
          <w:sz w:val="24"/>
        </w:rPr>
        <w:t xml:space="preserve"> </w:t>
      </w:r>
      <w:r>
        <w:rPr>
          <w:sz w:val="24"/>
        </w:rPr>
        <w:t>out</w:t>
      </w:r>
      <w:r>
        <w:rPr>
          <w:spacing w:val="1"/>
          <w:sz w:val="24"/>
        </w:rPr>
        <w:t xml:space="preserve"> </w:t>
      </w:r>
      <w:r>
        <w:rPr>
          <w:sz w:val="24"/>
        </w:rPr>
        <w:t>an</w:t>
      </w:r>
      <w:r>
        <w:rPr>
          <w:spacing w:val="1"/>
          <w:sz w:val="24"/>
        </w:rPr>
        <w:t xml:space="preserve"> </w:t>
      </w:r>
      <w:r>
        <w:rPr>
          <w:sz w:val="24"/>
        </w:rPr>
        <w:t>activity</w:t>
      </w:r>
      <w:r>
        <w:rPr>
          <w:spacing w:val="1"/>
          <w:sz w:val="24"/>
        </w:rPr>
        <w:t xml:space="preserve"> </w:t>
      </w:r>
      <w:r>
        <w:rPr>
          <w:sz w:val="24"/>
        </w:rPr>
        <w:t>or</w:t>
      </w:r>
      <w:r>
        <w:rPr>
          <w:spacing w:val="1"/>
          <w:sz w:val="24"/>
        </w:rPr>
        <w:t xml:space="preserve"> </w:t>
      </w:r>
      <w:r>
        <w:rPr>
          <w:sz w:val="24"/>
        </w:rPr>
        <w:t>investment,</w:t>
      </w:r>
      <w:r>
        <w:rPr>
          <w:spacing w:val="1"/>
          <w:sz w:val="24"/>
        </w:rPr>
        <w:t xml:space="preserve"> </w:t>
      </w:r>
      <w:r>
        <w:rPr>
          <w:sz w:val="24"/>
        </w:rPr>
        <w:t>or</w:t>
      </w:r>
      <w:r>
        <w:rPr>
          <w:spacing w:val="1"/>
          <w:sz w:val="24"/>
        </w:rPr>
        <w:t xml:space="preserve"> </w:t>
      </w:r>
      <w:r>
        <w:rPr>
          <w:sz w:val="24"/>
        </w:rPr>
        <w:t>continuing</w:t>
      </w:r>
      <w:r>
        <w:rPr>
          <w:spacing w:val="1"/>
          <w:sz w:val="24"/>
        </w:rPr>
        <w:t xml:space="preserve"> </w:t>
      </w:r>
      <w:r>
        <w:rPr>
          <w:sz w:val="24"/>
        </w:rPr>
        <w:t>its</w:t>
      </w:r>
      <w:r>
        <w:rPr>
          <w:spacing w:val="1"/>
          <w:sz w:val="24"/>
        </w:rPr>
        <w:t xml:space="preserve"> </w:t>
      </w:r>
      <w:r>
        <w:rPr>
          <w:sz w:val="24"/>
        </w:rPr>
        <w:t>business</w:t>
      </w:r>
      <w:r>
        <w:rPr>
          <w:spacing w:val="1"/>
          <w:sz w:val="24"/>
        </w:rPr>
        <w:t xml:space="preserve"> </w:t>
      </w:r>
      <w:r>
        <w:rPr>
          <w:sz w:val="24"/>
        </w:rPr>
        <w:t>without</w:t>
      </w:r>
      <w:r>
        <w:rPr>
          <w:spacing w:val="1"/>
          <w:sz w:val="24"/>
        </w:rPr>
        <w:t xml:space="preserve"> </w:t>
      </w:r>
      <w:r>
        <w:rPr>
          <w:sz w:val="24"/>
        </w:rPr>
        <w:t>changes.</w:t>
      </w:r>
      <w:r>
        <w:rPr>
          <w:spacing w:val="1"/>
          <w:sz w:val="24"/>
        </w:rPr>
        <w:t xml:space="preserve"> </w:t>
      </w:r>
      <w:r>
        <w:rPr>
          <w:sz w:val="24"/>
        </w:rPr>
        <w:t>Where</w:t>
      </w:r>
      <w:r>
        <w:rPr>
          <w:spacing w:val="1"/>
          <w:sz w:val="24"/>
        </w:rPr>
        <w:t xml:space="preserve"> </w:t>
      </w:r>
      <w:r>
        <w:rPr>
          <w:sz w:val="24"/>
        </w:rPr>
        <w:t>evidence supports that this is the most likely counterfactual, the net extra cost may be</w:t>
      </w:r>
      <w:r>
        <w:rPr>
          <w:spacing w:val="1"/>
          <w:sz w:val="24"/>
        </w:rPr>
        <w:t xml:space="preserve"> </w:t>
      </w:r>
      <w:r>
        <w:rPr>
          <w:sz w:val="24"/>
        </w:rPr>
        <w:t>approximated by the negative NPV of the project</w:t>
      </w:r>
      <w:r>
        <w:rPr>
          <w:spacing w:val="1"/>
          <w:sz w:val="24"/>
        </w:rPr>
        <w:t xml:space="preserve"> </w:t>
      </w:r>
      <w:r>
        <w:rPr>
          <w:sz w:val="24"/>
        </w:rPr>
        <w:t>in</w:t>
      </w:r>
      <w:r>
        <w:rPr>
          <w:spacing w:val="1"/>
          <w:sz w:val="24"/>
        </w:rPr>
        <w:t xml:space="preserve"> </w:t>
      </w:r>
      <w:r>
        <w:rPr>
          <w:sz w:val="24"/>
        </w:rPr>
        <w:t>the factual scenario without</w:t>
      </w:r>
      <w:r>
        <w:rPr>
          <w:spacing w:val="60"/>
          <w:sz w:val="24"/>
        </w:rPr>
        <w:t xml:space="preserve"> </w:t>
      </w:r>
      <w:r>
        <w:rPr>
          <w:sz w:val="24"/>
        </w:rPr>
        <w:t>aid</w:t>
      </w:r>
      <w:r>
        <w:rPr>
          <w:spacing w:val="1"/>
          <w:sz w:val="24"/>
        </w:rPr>
        <w:t xml:space="preserve"> </w:t>
      </w:r>
      <w:r>
        <w:rPr>
          <w:sz w:val="24"/>
        </w:rPr>
        <w:t>over the project lifetime (hence, implicitly assuming that the NPV of the counterfactual</w:t>
      </w:r>
      <w:r>
        <w:rPr>
          <w:spacing w:val="1"/>
          <w:sz w:val="24"/>
        </w:rPr>
        <w:t xml:space="preserve"> </w:t>
      </w:r>
      <w:r>
        <w:rPr>
          <w:sz w:val="24"/>
        </w:rPr>
        <w:t>is</w:t>
      </w:r>
      <w:r>
        <w:rPr>
          <w:spacing w:val="-1"/>
          <w:sz w:val="24"/>
        </w:rPr>
        <w:t xml:space="preserve"> </w:t>
      </w:r>
      <w:r>
        <w:rPr>
          <w:sz w:val="24"/>
        </w:rPr>
        <w:t>zero).</w:t>
      </w:r>
      <w:r>
        <w:rPr>
          <w:spacing w:val="2"/>
          <w:sz w:val="24"/>
        </w:rPr>
        <w:t xml:space="preserve"> </w:t>
      </w:r>
      <w:r>
        <w:rPr>
          <w:sz w:val="24"/>
        </w:rPr>
        <w:t>In particular, this</w:t>
      </w:r>
      <w:r>
        <w:rPr>
          <w:spacing w:val="-1"/>
          <w:sz w:val="24"/>
        </w:rPr>
        <w:t xml:space="preserve"> </w:t>
      </w:r>
      <w:r>
        <w:rPr>
          <w:sz w:val="24"/>
        </w:rPr>
        <w:t>can be</w:t>
      </w:r>
      <w:r>
        <w:rPr>
          <w:spacing w:val="-1"/>
          <w:sz w:val="24"/>
        </w:rPr>
        <w:t xml:space="preserve"> </w:t>
      </w:r>
      <w:r>
        <w:rPr>
          <w:sz w:val="24"/>
        </w:rPr>
        <w:t>the</w:t>
      </w:r>
      <w:r>
        <w:rPr>
          <w:spacing w:val="1"/>
          <w:sz w:val="24"/>
        </w:rPr>
        <w:t xml:space="preserve"> </w:t>
      </w:r>
      <w:r>
        <w:rPr>
          <w:sz w:val="24"/>
        </w:rPr>
        <w:t>case for</w:t>
      </w:r>
      <w:r>
        <w:rPr>
          <w:spacing w:val="-2"/>
          <w:sz w:val="24"/>
        </w:rPr>
        <w:t xml:space="preserve"> </w:t>
      </w:r>
      <w:r>
        <w:rPr>
          <w:sz w:val="24"/>
        </w:rPr>
        <w:t>infrastructure</w:t>
      </w:r>
      <w:r>
        <w:rPr>
          <w:spacing w:val="-2"/>
          <w:sz w:val="24"/>
        </w:rPr>
        <w:t xml:space="preserve"> </w:t>
      </w:r>
      <w:r>
        <w:rPr>
          <w:sz w:val="24"/>
        </w:rPr>
        <w:t>projects.</w:t>
      </w:r>
    </w:p>
    <w:p w14:paraId="604A6A95" w14:textId="77777777" w:rsidR="004B799C" w:rsidRDefault="004B799C">
      <w:pPr>
        <w:pStyle w:val="BodyText"/>
        <w:spacing w:before="10"/>
        <w:rPr>
          <w:sz w:val="20"/>
        </w:rPr>
      </w:pPr>
    </w:p>
    <w:p w14:paraId="21E7CB8B" w14:textId="77777777" w:rsidR="004B799C" w:rsidRDefault="00CA4AAC">
      <w:pPr>
        <w:pStyle w:val="ListParagraph"/>
        <w:numPr>
          <w:ilvl w:val="0"/>
          <w:numId w:val="28"/>
        </w:numPr>
        <w:tabs>
          <w:tab w:val="left" w:pos="1526"/>
        </w:tabs>
        <w:ind w:right="955"/>
        <w:jc w:val="both"/>
        <w:rPr>
          <w:sz w:val="24"/>
        </w:rPr>
      </w:pPr>
      <w:r>
        <w:rPr>
          <w:sz w:val="24"/>
        </w:rPr>
        <w:t>In certain circumstances, it may be difficult to fully identify the benefits and costs to the</w:t>
      </w:r>
      <w:r>
        <w:rPr>
          <w:spacing w:val="-57"/>
          <w:sz w:val="24"/>
        </w:rPr>
        <w:t xml:space="preserve"> </w:t>
      </w:r>
      <w:r>
        <w:rPr>
          <w:sz w:val="24"/>
        </w:rPr>
        <w:t>beneficiary and hence to quantify the NPV in the factual and counterfactual scenarios.</w:t>
      </w:r>
      <w:r>
        <w:rPr>
          <w:spacing w:val="1"/>
          <w:sz w:val="24"/>
        </w:rPr>
        <w:t xml:space="preserve"> </w:t>
      </w:r>
      <w:r>
        <w:rPr>
          <w:sz w:val="24"/>
        </w:rPr>
        <w:t>Alternative approaches for those cases may be applied, as detailed in Chapter 4 for</w:t>
      </w:r>
      <w:r>
        <w:rPr>
          <w:spacing w:val="1"/>
          <w:sz w:val="24"/>
        </w:rPr>
        <w:t xml:space="preserve"> </w:t>
      </w:r>
      <w:r>
        <w:rPr>
          <w:sz w:val="24"/>
        </w:rPr>
        <w:t>specific types of aid, for example by allowing aid only for a limited amount of the</w:t>
      </w:r>
      <w:r>
        <w:rPr>
          <w:spacing w:val="1"/>
          <w:sz w:val="24"/>
        </w:rPr>
        <w:t xml:space="preserve"> </w:t>
      </w:r>
      <w:r>
        <w:rPr>
          <w:sz w:val="24"/>
        </w:rPr>
        <w:t>eligible</w:t>
      </w:r>
      <w:r>
        <w:rPr>
          <w:spacing w:val="-2"/>
          <w:sz w:val="24"/>
        </w:rPr>
        <w:t xml:space="preserve"> </w:t>
      </w:r>
      <w:r>
        <w:rPr>
          <w:sz w:val="24"/>
        </w:rPr>
        <w:t>cost, that is to say</w:t>
      </w:r>
      <w:r>
        <w:rPr>
          <w:spacing w:val="-2"/>
          <w:sz w:val="24"/>
        </w:rPr>
        <w:t xml:space="preserve"> </w:t>
      </w:r>
      <w:r>
        <w:rPr>
          <w:sz w:val="24"/>
        </w:rPr>
        <w:t>aid intensities.</w:t>
      </w:r>
    </w:p>
    <w:p w14:paraId="54785F2C" w14:textId="77777777" w:rsidR="004B799C" w:rsidRDefault="004B799C">
      <w:pPr>
        <w:pStyle w:val="BodyText"/>
        <w:spacing w:before="10"/>
        <w:rPr>
          <w:sz w:val="20"/>
        </w:rPr>
      </w:pPr>
    </w:p>
    <w:p w14:paraId="28E8065C" w14:textId="77777777" w:rsidR="004B799C" w:rsidRDefault="00CA4AAC">
      <w:pPr>
        <w:pStyle w:val="ListParagraph"/>
        <w:numPr>
          <w:ilvl w:val="0"/>
          <w:numId w:val="28"/>
        </w:numPr>
        <w:tabs>
          <w:tab w:val="left" w:pos="1526"/>
        </w:tabs>
        <w:ind w:right="954"/>
        <w:jc w:val="both"/>
        <w:rPr>
          <w:sz w:val="24"/>
        </w:rPr>
      </w:pPr>
      <w:bookmarkStart w:id="37" w:name="_bookmark28"/>
      <w:bookmarkEnd w:id="37"/>
      <w:r>
        <w:rPr>
          <w:sz w:val="24"/>
        </w:rPr>
        <w:t>Where a competitive bidding process is not used and future developments in costs and</w:t>
      </w:r>
      <w:r>
        <w:rPr>
          <w:spacing w:val="1"/>
          <w:sz w:val="24"/>
        </w:rPr>
        <w:t xml:space="preserve"> </w:t>
      </w:r>
      <w:r>
        <w:rPr>
          <w:sz w:val="24"/>
        </w:rPr>
        <w:t>revenues</w:t>
      </w:r>
      <w:r>
        <w:rPr>
          <w:spacing w:val="1"/>
          <w:sz w:val="24"/>
        </w:rPr>
        <w:t xml:space="preserve"> </w:t>
      </w:r>
      <w:r>
        <w:rPr>
          <w:sz w:val="24"/>
        </w:rPr>
        <w:t>are</w:t>
      </w:r>
      <w:r>
        <w:rPr>
          <w:spacing w:val="1"/>
          <w:sz w:val="24"/>
        </w:rPr>
        <w:t xml:space="preserve"> </w:t>
      </w:r>
      <w:r>
        <w:rPr>
          <w:sz w:val="24"/>
        </w:rPr>
        <w:t>surrounded</w:t>
      </w:r>
      <w:r>
        <w:rPr>
          <w:spacing w:val="1"/>
          <w:sz w:val="24"/>
        </w:rPr>
        <w:t xml:space="preserve"> </w:t>
      </w:r>
      <w:r>
        <w:rPr>
          <w:sz w:val="24"/>
        </w:rPr>
        <w:t>by</w:t>
      </w:r>
      <w:r>
        <w:rPr>
          <w:spacing w:val="1"/>
          <w:sz w:val="24"/>
        </w:rPr>
        <w:t xml:space="preserve"> </w:t>
      </w:r>
      <w:r>
        <w:rPr>
          <w:sz w:val="24"/>
        </w:rPr>
        <w:t>a</w:t>
      </w:r>
      <w:r>
        <w:rPr>
          <w:spacing w:val="1"/>
          <w:sz w:val="24"/>
        </w:rPr>
        <w:t xml:space="preserve"> </w:t>
      </w:r>
      <w:r>
        <w:rPr>
          <w:sz w:val="24"/>
        </w:rPr>
        <w:t>high</w:t>
      </w:r>
      <w:r>
        <w:rPr>
          <w:spacing w:val="1"/>
          <w:sz w:val="24"/>
        </w:rPr>
        <w:t xml:space="preserve"> </w:t>
      </w:r>
      <w:r>
        <w:rPr>
          <w:sz w:val="24"/>
        </w:rPr>
        <w:t>degree</w:t>
      </w:r>
      <w:r>
        <w:rPr>
          <w:spacing w:val="1"/>
          <w:sz w:val="24"/>
        </w:rPr>
        <w:t xml:space="preserve"> </w:t>
      </w:r>
      <w:r>
        <w:rPr>
          <w:sz w:val="24"/>
        </w:rPr>
        <w:t>of</w:t>
      </w:r>
      <w:r>
        <w:rPr>
          <w:spacing w:val="1"/>
          <w:sz w:val="24"/>
        </w:rPr>
        <w:t xml:space="preserve"> </w:t>
      </w:r>
      <w:r>
        <w:rPr>
          <w:sz w:val="24"/>
        </w:rPr>
        <w:t>uncertainty</w:t>
      </w:r>
      <w:r>
        <w:rPr>
          <w:spacing w:val="1"/>
          <w:sz w:val="24"/>
        </w:rPr>
        <w:t xml:space="preserve"> </w:t>
      </w:r>
      <w:r>
        <w:rPr>
          <w:sz w:val="24"/>
        </w:rPr>
        <w:t>and</w:t>
      </w:r>
      <w:r>
        <w:rPr>
          <w:spacing w:val="1"/>
          <w:sz w:val="24"/>
        </w:rPr>
        <w:t xml:space="preserve"> </w:t>
      </w:r>
      <w:r>
        <w:rPr>
          <w:sz w:val="24"/>
        </w:rPr>
        <w:t>there</w:t>
      </w:r>
      <w:r>
        <w:rPr>
          <w:spacing w:val="1"/>
          <w:sz w:val="24"/>
        </w:rPr>
        <w:t xml:space="preserve"> </w:t>
      </w:r>
      <w:r>
        <w:rPr>
          <w:sz w:val="24"/>
        </w:rPr>
        <w:t>is</w:t>
      </w:r>
      <w:r>
        <w:rPr>
          <w:spacing w:val="1"/>
          <w:sz w:val="24"/>
        </w:rPr>
        <w:t xml:space="preserve"> </w:t>
      </w:r>
      <w:r>
        <w:rPr>
          <w:sz w:val="24"/>
        </w:rPr>
        <w:t>a</w:t>
      </w:r>
      <w:r>
        <w:rPr>
          <w:spacing w:val="60"/>
          <w:sz w:val="24"/>
        </w:rPr>
        <w:t xml:space="preserve"> </w:t>
      </w:r>
      <w:r>
        <w:rPr>
          <w:sz w:val="24"/>
        </w:rPr>
        <w:t>strong</w:t>
      </w:r>
      <w:r>
        <w:rPr>
          <w:spacing w:val="1"/>
          <w:sz w:val="24"/>
        </w:rPr>
        <w:t xml:space="preserve"> </w:t>
      </w:r>
      <w:r>
        <w:rPr>
          <w:sz w:val="24"/>
        </w:rPr>
        <w:t>asymmetry</w:t>
      </w:r>
      <w:r>
        <w:rPr>
          <w:spacing w:val="1"/>
          <w:sz w:val="24"/>
        </w:rPr>
        <w:t xml:space="preserve"> </w:t>
      </w:r>
      <w:r>
        <w:rPr>
          <w:sz w:val="24"/>
        </w:rPr>
        <w:t>of</w:t>
      </w:r>
      <w:r>
        <w:rPr>
          <w:spacing w:val="1"/>
          <w:sz w:val="24"/>
        </w:rPr>
        <w:t xml:space="preserve"> </w:t>
      </w:r>
      <w:r>
        <w:rPr>
          <w:sz w:val="24"/>
        </w:rPr>
        <w:t>information,</w:t>
      </w:r>
      <w:r>
        <w:rPr>
          <w:spacing w:val="1"/>
          <w:sz w:val="24"/>
        </w:rPr>
        <w:t xml:space="preserve"> </w:t>
      </w:r>
      <w:r>
        <w:rPr>
          <w:sz w:val="24"/>
        </w:rPr>
        <w:t>the</w:t>
      </w:r>
      <w:r>
        <w:rPr>
          <w:spacing w:val="1"/>
          <w:sz w:val="24"/>
        </w:rPr>
        <w:t xml:space="preserve"> </w:t>
      </w:r>
      <w:r>
        <w:rPr>
          <w:sz w:val="24"/>
        </w:rPr>
        <w:t>Member</w:t>
      </w:r>
      <w:r>
        <w:rPr>
          <w:spacing w:val="1"/>
          <w:sz w:val="24"/>
        </w:rPr>
        <w:t xml:space="preserve"> </w:t>
      </w:r>
      <w:r>
        <w:rPr>
          <w:sz w:val="24"/>
        </w:rPr>
        <w:t>State</w:t>
      </w:r>
      <w:r>
        <w:rPr>
          <w:spacing w:val="1"/>
          <w:sz w:val="24"/>
        </w:rPr>
        <w:t xml:space="preserve"> </w:t>
      </w:r>
      <w:r>
        <w:rPr>
          <w:sz w:val="24"/>
        </w:rPr>
        <w:t>may</w:t>
      </w:r>
      <w:r>
        <w:rPr>
          <w:spacing w:val="1"/>
          <w:sz w:val="24"/>
        </w:rPr>
        <w:t xml:space="preserve"> </w:t>
      </w:r>
      <w:r>
        <w:rPr>
          <w:sz w:val="24"/>
        </w:rPr>
        <w:t>be</w:t>
      </w:r>
      <w:r>
        <w:rPr>
          <w:spacing w:val="1"/>
          <w:sz w:val="24"/>
        </w:rPr>
        <w:t xml:space="preserve"> </w:t>
      </w:r>
      <w:r>
        <w:rPr>
          <w:sz w:val="24"/>
        </w:rPr>
        <w:t>required</w:t>
      </w:r>
      <w:r>
        <w:rPr>
          <w:spacing w:val="1"/>
          <w:sz w:val="24"/>
        </w:rPr>
        <w:t xml:space="preserve"> </w:t>
      </w:r>
      <w:r>
        <w:rPr>
          <w:sz w:val="24"/>
        </w:rPr>
        <w:t>to</w:t>
      </w:r>
      <w:r>
        <w:rPr>
          <w:spacing w:val="1"/>
          <w:sz w:val="24"/>
        </w:rPr>
        <w:t xml:space="preserve"> </w:t>
      </w:r>
      <w:r>
        <w:rPr>
          <w:sz w:val="24"/>
        </w:rPr>
        <w:t>introduce</w:t>
      </w:r>
      <w:r>
        <w:rPr>
          <w:spacing w:val="1"/>
          <w:sz w:val="24"/>
        </w:rPr>
        <w:t xml:space="preserve"> </w:t>
      </w:r>
      <w:r>
        <w:rPr>
          <w:sz w:val="24"/>
        </w:rPr>
        <w:t xml:space="preserve">compensation models that are not entirely </w:t>
      </w:r>
      <w:r>
        <w:rPr>
          <w:i/>
          <w:sz w:val="24"/>
        </w:rPr>
        <w:t>ex ante</w:t>
      </w:r>
      <w:r>
        <w:rPr>
          <w:sz w:val="24"/>
        </w:rPr>
        <w:t xml:space="preserve">. Instead, these models are a mix of </w:t>
      </w:r>
      <w:r>
        <w:rPr>
          <w:i/>
          <w:sz w:val="24"/>
        </w:rPr>
        <w:t>ex</w:t>
      </w:r>
      <w:r>
        <w:rPr>
          <w:i/>
          <w:spacing w:val="1"/>
          <w:sz w:val="24"/>
        </w:rPr>
        <w:t xml:space="preserve"> </w:t>
      </w:r>
      <w:r>
        <w:rPr>
          <w:i/>
          <w:sz w:val="24"/>
        </w:rPr>
        <w:t xml:space="preserve">ante </w:t>
      </w:r>
      <w:r>
        <w:rPr>
          <w:sz w:val="24"/>
        </w:rPr>
        <w:t xml:space="preserve">and </w:t>
      </w:r>
      <w:r>
        <w:rPr>
          <w:i/>
          <w:sz w:val="24"/>
        </w:rPr>
        <w:t xml:space="preserve">ex post </w:t>
      </w:r>
      <w:r>
        <w:rPr>
          <w:sz w:val="24"/>
        </w:rPr>
        <w:t xml:space="preserve">or introduce </w:t>
      </w:r>
      <w:r>
        <w:rPr>
          <w:i/>
          <w:sz w:val="24"/>
        </w:rPr>
        <w:t xml:space="preserve">ex post </w:t>
      </w:r>
      <w:r>
        <w:rPr>
          <w:sz w:val="24"/>
        </w:rPr>
        <w:t>claw-back or cost monitoring mechanisms, while</w:t>
      </w:r>
      <w:r>
        <w:rPr>
          <w:spacing w:val="1"/>
          <w:sz w:val="24"/>
        </w:rPr>
        <w:t xml:space="preserve"> </w:t>
      </w:r>
      <w:r>
        <w:rPr>
          <w:sz w:val="24"/>
        </w:rPr>
        <w:t>keeping</w:t>
      </w:r>
      <w:r>
        <w:rPr>
          <w:spacing w:val="1"/>
          <w:sz w:val="24"/>
        </w:rPr>
        <w:t xml:space="preserve"> </w:t>
      </w:r>
      <w:r>
        <w:rPr>
          <w:sz w:val="24"/>
        </w:rPr>
        <w:t>incentives</w:t>
      </w:r>
      <w:r>
        <w:rPr>
          <w:spacing w:val="1"/>
          <w:sz w:val="24"/>
        </w:rPr>
        <w:t xml:space="preserve"> </w:t>
      </w:r>
      <w:r>
        <w:rPr>
          <w:sz w:val="24"/>
        </w:rPr>
        <w:t>for</w:t>
      </w:r>
      <w:r>
        <w:rPr>
          <w:spacing w:val="1"/>
          <w:sz w:val="24"/>
        </w:rPr>
        <w:t xml:space="preserve"> </w:t>
      </w:r>
      <w:r>
        <w:rPr>
          <w:sz w:val="24"/>
        </w:rPr>
        <w:t>the</w:t>
      </w:r>
      <w:r>
        <w:rPr>
          <w:spacing w:val="1"/>
          <w:sz w:val="24"/>
        </w:rPr>
        <w:t xml:space="preserve"> </w:t>
      </w:r>
      <w:r>
        <w:rPr>
          <w:sz w:val="24"/>
        </w:rPr>
        <w:t>beneficiaries</w:t>
      </w:r>
      <w:r>
        <w:rPr>
          <w:spacing w:val="1"/>
          <w:sz w:val="24"/>
        </w:rPr>
        <w:t xml:space="preserve"> </w:t>
      </w:r>
      <w:r>
        <w:rPr>
          <w:sz w:val="24"/>
        </w:rPr>
        <w:t>to</w:t>
      </w:r>
      <w:r>
        <w:rPr>
          <w:spacing w:val="1"/>
          <w:sz w:val="24"/>
        </w:rPr>
        <w:t xml:space="preserve"> </w:t>
      </w:r>
      <w:r>
        <w:rPr>
          <w:sz w:val="24"/>
        </w:rPr>
        <w:t>minimise</w:t>
      </w:r>
      <w:r>
        <w:rPr>
          <w:spacing w:val="1"/>
          <w:sz w:val="24"/>
        </w:rPr>
        <w:t xml:space="preserve"> </w:t>
      </w:r>
      <w:r>
        <w:rPr>
          <w:sz w:val="24"/>
        </w:rPr>
        <w:t>their</w:t>
      </w:r>
      <w:r>
        <w:rPr>
          <w:spacing w:val="1"/>
          <w:sz w:val="24"/>
        </w:rPr>
        <w:t xml:space="preserve"> </w:t>
      </w:r>
      <w:r>
        <w:rPr>
          <w:sz w:val="24"/>
        </w:rPr>
        <w:t>costs</w:t>
      </w:r>
      <w:r>
        <w:rPr>
          <w:spacing w:val="1"/>
          <w:sz w:val="24"/>
        </w:rPr>
        <w:t xml:space="preserve"> </w:t>
      </w:r>
      <w:r>
        <w:rPr>
          <w:sz w:val="24"/>
        </w:rPr>
        <w:t>and</w:t>
      </w:r>
      <w:r>
        <w:rPr>
          <w:spacing w:val="1"/>
          <w:sz w:val="24"/>
        </w:rPr>
        <w:t xml:space="preserve"> </w:t>
      </w:r>
      <w:r>
        <w:rPr>
          <w:sz w:val="24"/>
        </w:rPr>
        <w:t>develop</w:t>
      </w:r>
      <w:r>
        <w:rPr>
          <w:spacing w:val="1"/>
          <w:sz w:val="24"/>
        </w:rPr>
        <w:t xml:space="preserve"> </w:t>
      </w:r>
      <w:r>
        <w:rPr>
          <w:sz w:val="24"/>
        </w:rPr>
        <w:t>their</w:t>
      </w:r>
      <w:r>
        <w:rPr>
          <w:spacing w:val="1"/>
          <w:sz w:val="24"/>
        </w:rPr>
        <w:t xml:space="preserve"> </w:t>
      </w:r>
      <w:r>
        <w:rPr>
          <w:sz w:val="24"/>
        </w:rPr>
        <w:t>business</w:t>
      </w:r>
      <w:r>
        <w:rPr>
          <w:spacing w:val="-1"/>
          <w:sz w:val="24"/>
        </w:rPr>
        <w:t xml:space="preserve"> </w:t>
      </w:r>
      <w:r>
        <w:rPr>
          <w:sz w:val="24"/>
        </w:rPr>
        <w:t>in an efficient manner over time.</w:t>
      </w:r>
    </w:p>
    <w:p w14:paraId="6848B60F" w14:textId="77777777" w:rsidR="004B799C" w:rsidRDefault="004B799C">
      <w:pPr>
        <w:jc w:val="both"/>
        <w:rPr>
          <w:sz w:val="24"/>
        </w:rPr>
        <w:sectPr w:rsidR="004B799C">
          <w:pgSz w:w="11910" w:h="16840"/>
          <w:pgMar w:top="1020" w:right="460" w:bottom="1620" w:left="460" w:header="0" w:footer="1426" w:gutter="0"/>
          <w:cols w:space="720"/>
        </w:sectPr>
      </w:pPr>
    </w:p>
    <w:p w14:paraId="487D57F5" w14:textId="77777777" w:rsidR="004B799C" w:rsidRDefault="00CA4AAC">
      <w:pPr>
        <w:pStyle w:val="Heading2"/>
        <w:numPr>
          <w:ilvl w:val="4"/>
          <w:numId w:val="18"/>
        </w:numPr>
        <w:tabs>
          <w:tab w:val="left" w:pos="2534"/>
        </w:tabs>
        <w:spacing w:before="76"/>
        <w:ind w:hanging="1009"/>
      </w:pPr>
      <w:bookmarkStart w:id="38" w:name="_bookmark29"/>
      <w:bookmarkEnd w:id="38"/>
      <w:r>
        <w:lastRenderedPageBreak/>
        <w:t>Cumulation</w:t>
      </w:r>
    </w:p>
    <w:p w14:paraId="0BA42B2C" w14:textId="77777777" w:rsidR="004B799C" w:rsidRDefault="004B799C">
      <w:pPr>
        <w:pStyle w:val="BodyText"/>
        <w:spacing w:before="5"/>
        <w:rPr>
          <w:b/>
          <w:i/>
          <w:sz w:val="20"/>
        </w:rPr>
      </w:pPr>
    </w:p>
    <w:p w14:paraId="3418F04E" w14:textId="77777777" w:rsidR="004B799C" w:rsidRDefault="00CA4AAC">
      <w:pPr>
        <w:pStyle w:val="ListParagraph"/>
        <w:numPr>
          <w:ilvl w:val="0"/>
          <w:numId w:val="28"/>
        </w:numPr>
        <w:tabs>
          <w:tab w:val="left" w:pos="1526"/>
        </w:tabs>
        <w:spacing w:before="1"/>
        <w:ind w:right="956"/>
        <w:jc w:val="both"/>
        <w:rPr>
          <w:sz w:val="24"/>
        </w:rPr>
      </w:pPr>
      <w:r>
        <w:rPr>
          <w:sz w:val="24"/>
        </w:rPr>
        <w:t>Aid may be awarded concurrently under several aid schemes or cumulated with ad hoc</w:t>
      </w:r>
      <w:r>
        <w:rPr>
          <w:spacing w:val="1"/>
          <w:sz w:val="24"/>
        </w:rPr>
        <w:t xml:space="preserve"> </w:t>
      </w:r>
      <w:r>
        <w:rPr>
          <w:sz w:val="24"/>
        </w:rPr>
        <w:t xml:space="preserve">or </w:t>
      </w:r>
      <w:r>
        <w:rPr>
          <w:i/>
          <w:sz w:val="24"/>
        </w:rPr>
        <w:t xml:space="preserve">de minimis </w:t>
      </w:r>
      <w:r>
        <w:rPr>
          <w:sz w:val="24"/>
        </w:rPr>
        <w:t>aid in relation to the same eligible costs, provided that the total amount of</w:t>
      </w:r>
      <w:r>
        <w:rPr>
          <w:spacing w:val="1"/>
          <w:sz w:val="24"/>
        </w:rPr>
        <w:t xml:space="preserve"> </w:t>
      </w:r>
      <w:r>
        <w:rPr>
          <w:sz w:val="24"/>
        </w:rPr>
        <w:t>aid for an activity or project does not lead to overcompensation or exceed the maximum</w:t>
      </w:r>
      <w:r>
        <w:rPr>
          <w:spacing w:val="-57"/>
          <w:sz w:val="24"/>
        </w:rPr>
        <w:t xml:space="preserve"> </w:t>
      </w:r>
      <w:r>
        <w:rPr>
          <w:sz w:val="24"/>
        </w:rPr>
        <w:t>aid amount allowed under these guidelines. If the Member State allows aid under one</w:t>
      </w:r>
      <w:r>
        <w:rPr>
          <w:spacing w:val="1"/>
          <w:sz w:val="24"/>
        </w:rPr>
        <w:t xml:space="preserve"> </w:t>
      </w:r>
      <w:r>
        <w:rPr>
          <w:sz w:val="24"/>
        </w:rPr>
        <w:t>measure to be cumulated with aid under other measures, then it must specify, for each</w:t>
      </w:r>
      <w:r>
        <w:rPr>
          <w:spacing w:val="1"/>
          <w:sz w:val="24"/>
        </w:rPr>
        <w:t xml:space="preserve"> </w:t>
      </w:r>
      <w:r>
        <w:rPr>
          <w:sz w:val="24"/>
        </w:rPr>
        <w:t>measure, the method used for ensuring compliance with the conditions set out in this</w:t>
      </w:r>
      <w:r>
        <w:rPr>
          <w:spacing w:val="1"/>
          <w:sz w:val="24"/>
        </w:rPr>
        <w:t xml:space="preserve"> </w:t>
      </w:r>
      <w:r>
        <w:rPr>
          <w:sz w:val="24"/>
        </w:rPr>
        <w:t>point.</w:t>
      </w:r>
    </w:p>
    <w:p w14:paraId="3BC7B874" w14:textId="77777777" w:rsidR="004B799C" w:rsidRDefault="004B799C">
      <w:pPr>
        <w:pStyle w:val="BodyText"/>
        <w:spacing w:before="10"/>
        <w:rPr>
          <w:sz w:val="20"/>
        </w:rPr>
      </w:pPr>
    </w:p>
    <w:p w14:paraId="77FC04FE" w14:textId="77777777" w:rsidR="004B799C" w:rsidRDefault="00CA4AAC">
      <w:pPr>
        <w:pStyle w:val="ListParagraph"/>
        <w:numPr>
          <w:ilvl w:val="0"/>
          <w:numId w:val="28"/>
        </w:numPr>
        <w:tabs>
          <w:tab w:val="left" w:pos="1526"/>
        </w:tabs>
        <w:ind w:right="961"/>
        <w:jc w:val="both"/>
        <w:rPr>
          <w:sz w:val="24"/>
        </w:rPr>
      </w:pPr>
      <w:r>
        <w:rPr>
          <w:sz w:val="24"/>
        </w:rPr>
        <w:t>Centrally managed Union funding that is not directly or indirectly under the control of</w:t>
      </w:r>
      <w:r>
        <w:rPr>
          <w:spacing w:val="1"/>
          <w:sz w:val="24"/>
        </w:rPr>
        <w:t xml:space="preserve"> </w:t>
      </w:r>
      <w:r>
        <w:rPr>
          <w:sz w:val="24"/>
        </w:rPr>
        <w:t>the Member State, does not constitute State aid. Where such Union funding is combined</w:t>
      </w:r>
      <w:r>
        <w:rPr>
          <w:spacing w:val="-57"/>
          <w:sz w:val="24"/>
        </w:rPr>
        <w:t xml:space="preserve"> </w:t>
      </w:r>
      <w:r>
        <w:rPr>
          <w:sz w:val="24"/>
        </w:rPr>
        <w:t>with State aid, it has to be ensured that the total amount of public funding granted in</w:t>
      </w:r>
      <w:r>
        <w:rPr>
          <w:spacing w:val="1"/>
          <w:sz w:val="24"/>
        </w:rPr>
        <w:t xml:space="preserve"> </w:t>
      </w:r>
      <w:r>
        <w:rPr>
          <w:sz w:val="24"/>
        </w:rPr>
        <w:t>relation</w:t>
      </w:r>
      <w:r>
        <w:rPr>
          <w:spacing w:val="-1"/>
          <w:sz w:val="24"/>
        </w:rPr>
        <w:t xml:space="preserve"> </w:t>
      </w:r>
      <w:r>
        <w:rPr>
          <w:sz w:val="24"/>
        </w:rPr>
        <w:t>to the same</w:t>
      </w:r>
      <w:r>
        <w:rPr>
          <w:spacing w:val="-1"/>
          <w:sz w:val="24"/>
        </w:rPr>
        <w:t xml:space="preserve"> </w:t>
      </w:r>
      <w:r>
        <w:rPr>
          <w:sz w:val="24"/>
        </w:rPr>
        <w:t>eligible costs does not</w:t>
      </w:r>
      <w:r>
        <w:rPr>
          <w:spacing w:val="-1"/>
          <w:sz w:val="24"/>
        </w:rPr>
        <w:t xml:space="preserve"> </w:t>
      </w:r>
      <w:r>
        <w:rPr>
          <w:sz w:val="24"/>
        </w:rPr>
        <w:t>lead to</w:t>
      </w:r>
      <w:r>
        <w:rPr>
          <w:spacing w:val="2"/>
          <w:sz w:val="24"/>
        </w:rPr>
        <w:t xml:space="preserve"> </w:t>
      </w:r>
      <w:r>
        <w:rPr>
          <w:sz w:val="24"/>
        </w:rPr>
        <w:t>overcompensation.</w:t>
      </w:r>
    </w:p>
    <w:p w14:paraId="1A586FB9" w14:textId="77777777" w:rsidR="004B799C" w:rsidRDefault="004B799C">
      <w:pPr>
        <w:pStyle w:val="BodyText"/>
        <w:spacing w:before="10"/>
        <w:rPr>
          <w:sz w:val="20"/>
        </w:rPr>
      </w:pPr>
    </w:p>
    <w:p w14:paraId="4DC2D1F7" w14:textId="77777777" w:rsidR="004B799C" w:rsidRDefault="00CA4AAC">
      <w:pPr>
        <w:pStyle w:val="ListParagraph"/>
        <w:numPr>
          <w:ilvl w:val="3"/>
          <w:numId w:val="18"/>
        </w:numPr>
        <w:tabs>
          <w:tab w:val="left" w:pos="2302"/>
          <w:tab w:val="left" w:pos="2303"/>
        </w:tabs>
        <w:ind w:hanging="865"/>
        <w:rPr>
          <w:sz w:val="24"/>
        </w:rPr>
      </w:pPr>
      <w:bookmarkStart w:id="39" w:name="_bookmark30"/>
      <w:bookmarkEnd w:id="39"/>
      <w:r>
        <w:rPr>
          <w:sz w:val="24"/>
        </w:rPr>
        <w:t>Transparency</w:t>
      </w:r>
    </w:p>
    <w:p w14:paraId="45FDCEB1" w14:textId="77777777" w:rsidR="004B799C" w:rsidRDefault="004B799C">
      <w:pPr>
        <w:pStyle w:val="BodyText"/>
        <w:spacing w:before="11"/>
        <w:rPr>
          <w:sz w:val="20"/>
        </w:rPr>
      </w:pPr>
    </w:p>
    <w:p w14:paraId="34EF2D99" w14:textId="77777777" w:rsidR="004B799C" w:rsidRDefault="00CA4AAC">
      <w:pPr>
        <w:pStyle w:val="ListParagraph"/>
        <w:numPr>
          <w:ilvl w:val="0"/>
          <w:numId w:val="28"/>
        </w:numPr>
        <w:tabs>
          <w:tab w:val="left" w:pos="1526"/>
        </w:tabs>
        <w:ind w:right="954"/>
        <w:jc w:val="both"/>
        <w:rPr>
          <w:sz w:val="24"/>
        </w:rPr>
      </w:pPr>
      <w:bookmarkStart w:id="40" w:name="_bookmark31"/>
      <w:bookmarkEnd w:id="40"/>
      <w:r>
        <w:rPr>
          <w:sz w:val="24"/>
        </w:rPr>
        <w:t>To reduce negative effects by ensuring competitors have access to relevant information</w:t>
      </w:r>
      <w:r>
        <w:rPr>
          <w:spacing w:val="1"/>
          <w:sz w:val="24"/>
        </w:rPr>
        <w:t xml:space="preserve"> </w:t>
      </w:r>
      <w:r>
        <w:rPr>
          <w:sz w:val="24"/>
        </w:rPr>
        <w:t>about supported activities, the Member State concerned must ensure the publication, in</w:t>
      </w:r>
      <w:r>
        <w:rPr>
          <w:spacing w:val="1"/>
          <w:sz w:val="24"/>
        </w:rPr>
        <w:t xml:space="preserve"> </w:t>
      </w:r>
      <w:r>
        <w:rPr>
          <w:sz w:val="24"/>
        </w:rPr>
        <w:t>the</w:t>
      </w:r>
      <w:r>
        <w:rPr>
          <w:spacing w:val="1"/>
          <w:sz w:val="24"/>
        </w:rPr>
        <w:t xml:space="preserve"> </w:t>
      </w:r>
      <w:r>
        <w:rPr>
          <w:sz w:val="24"/>
        </w:rPr>
        <w:t>Commission’s</w:t>
      </w:r>
      <w:r>
        <w:rPr>
          <w:spacing w:val="1"/>
          <w:sz w:val="24"/>
        </w:rPr>
        <w:t xml:space="preserve"> </w:t>
      </w:r>
      <w:r>
        <w:rPr>
          <w:sz w:val="24"/>
        </w:rPr>
        <w:t>transparency</w:t>
      </w:r>
      <w:r>
        <w:rPr>
          <w:spacing w:val="1"/>
          <w:sz w:val="24"/>
        </w:rPr>
        <w:t xml:space="preserve"> </w:t>
      </w:r>
      <w:r>
        <w:rPr>
          <w:sz w:val="24"/>
        </w:rPr>
        <w:t>award</w:t>
      </w:r>
      <w:r>
        <w:rPr>
          <w:spacing w:val="1"/>
          <w:sz w:val="24"/>
        </w:rPr>
        <w:t xml:space="preserve"> </w:t>
      </w:r>
      <w:r>
        <w:rPr>
          <w:sz w:val="24"/>
        </w:rPr>
        <w:t>module</w:t>
      </w:r>
      <w:r>
        <w:rPr>
          <w:sz w:val="24"/>
          <w:vertAlign w:val="superscript"/>
        </w:rPr>
        <w:t>48</w:t>
      </w:r>
      <w:r>
        <w:rPr>
          <w:spacing w:val="1"/>
          <w:sz w:val="24"/>
        </w:rPr>
        <w:t xml:space="preserve"> </w:t>
      </w:r>
      <w:r>
        <w:rPr>
          <w:sz w:val="24"/>
        </w:rPr>
        <w:t>or</w:t>
      </w:r>
      <w:r>
        <w:rPr>
          <w:spacing w:val="1"/>
          <w:sz w:val="24"/>
        </w:rPr>
        <w:t xml:space="preserve"> </w:t>
      </w:r>
      <w:r>
        <w:rPr>
          <w:sz w:val="24"/>
        </w:rPr>
        <w:t>on</w:t>
      </w:r>
      <w:r>
        <w:rPr>
          <w:spacing w:val="1"/>
          <w:sz w:val="24"/>
        </w:rPr>
        <w:t xml:space="preserve"> </w:t>
      </w:r>
      <w:r>
        <w:rPr>
          <w:sz w:val="24"/>
        </w:rPr>
        <w:t>a</w:t>
      </w:r>
      <w:r>
        <w:rPr>
          <w:spacing w:val="1"/>
          <w:sz w:val="24"/>
        </w:rPr>
        <w:t xml:space="preserve"> </w:t>
      </w:r>
      <w:r>
        <w:rPr>
          <w:sz w:val="24"/>
        </w:rPr>
        <w:t>comprehensive</w:t>
      </w:r>
      <w:r>
        <w:rPr>
          <w:spacing w:val="1"/>
          <w:sz w:val="24"/>
        </w:rPr>
        <w:t xml:space="preserve"> </w:t>
      </w:r>
      <w:r>
        <w:rPr>
          <w:sz w:val="24"/>
        </w:rPr>
        <w:t>State</w:t>
      </w:r>
      <w:r>
        <w:rPr>
          <w:spacing w:val="1"/>
          <w:sz w:val="24"/>
        </w:rPr>
        <w:t xml:space="preserve"> </w:t>
      </w:r>
      <w:r>
        <w:rPr>
          <w:sz w:val="24"/>
        </w:rPr>
        <w:t>aid</w:t>
      </w:r>
      <w:r>
        <w:rPr>
          <w:spacing w:val="1"/>
          <w:sz w:val="24"/>
        </w:rPr>
        <w:t xml:space="preserve"> </w:t>
      </w:r>
      <w:r>
        <w:rPr>
          <w:sz w:val="24"/>
        </w:rPr>
        <w:t>website,</w:t>
      </w:r>
      <w:r>
        <w:rPr>
          <w:spacing w:val="-1"/>
          <w:sz w:val="24"/>
        </w:rPr>
        <w:t xml:space="preserve"> </w:t>
      </w:r>
      <w:r>
        <w:rPr>
          <w:sz w:val="24"/>
        </w:rPr>
        <w:t>at national or</w:t>
      </w:r>
      <w:r>
        <w:rPr>
          <w:spacing w:val="-1"/>
          <w:sz w:val="24"/>
        </w:rPr>
        <w:t xml:space="preserve"> </w:t>
      </w:r>
      <w:r>
        <w:rPr>
          <w:sz w:val="24"/>
        </w:rPr>
        <w:t>regional level, of:</w:t>
      </w:r>
    </w:p>
    <w:p w14:paraId="56B5237E" w14:textId="77777777" w:rsidR="004B799C" w:rsidRDefault="004B799C">
      <w:pPr>
        <w:pStyle w:val="BodyText"/>
        <w:spacing w:before="10"/>
        <w:rPr>
          <w:sz w:val="20"/>
        </w:rPr>
      </w:pPr>
    </w:p>
    <w:p w14:paraId="7E1F7B9A" w14:textId="77777777" w:rsidR="004B799C" w:rsidRDefault="00CA4AAC">
      <w:pPr>
        <w:pStyle w:val="ListParagraph"/>
        <w:numPr>
          <w:ilvl w:val="1"/>
          <w:numId w:val="28"/>
        </w:numPr>
        <w:tabs>
          <w:tab w:val="left" w:pos="2091"/>
          <w:tab w:val="left" w:pos="2092"/>
        </w:tabs>
        <w:ind w:right="961"/>
        <w:rPr>
          <w:sz w:val="24"/>
        </w:rPr>
      </w:pPr>
      <w:r>
        <w:rPr>
          <w:sz w:val="24"/>
        </w:rPr>
        <w:t>the full text of the approved aid scheme or the individual aid granting decision and</w:t>
      </w:r>
      <w:r>
        <w:rPr>
          <w:spacing w:val="-57"/>
          <w:sz w:val="24"/>
        </w:rPr>
        <w:t xml:space="preserve"> </w:t>
      </w:r>
      <w:r>
        <w:rPr>
          <w:sz w:val="24"/>
        </w:rPr>
        <w:t>its</w:t>
      </w:r>
      <w:r>
        <w:rPr>
          <w:spacing w:val="-1"/>
          <w:sz w:val="24"/>
        </w:rPr>
        <w:t xml:space="preserve"> </w:t>
      </w:r>
      <w:r>
        <w:rPr>
          <w:sz w:val="24"/>
        </w:rPr>
        <w:t>implementing</w:t>
      </w:r>
      <w:r>
        <w:rPr>
          <w:spacing w:val="-3"/>
          <w:sz w:val="24"/>
        </w:rPr>
        <w:t xml:space="preserve"> </w:t>
      </w:r>
      <w:r>
        <w:rPr>
          <w:sz w:val="24"/>
        </w:rPr>
        <w:t>provisions, or a</w:t>
      </w:r>
      <w:r>
        <w:rPr>
          <w:spacing w:val="-2"/>
          <w:sz w:val="24"/>
        </w:rPr>
        <w:t xml:space="preserve"> </w:t>
      </w:r>
      <w:r>
        <w:rPr>
          <w:sz w:val="24"/>
        </w:rPr>
        <w:t>link to it;</w:t>
      </w:r>
    </w:p>
    <w:p w14:paraId="18D5B331" w14:textId="77777777" w:rsidR="004B799C" w:rsidRDefault="004B799C">
      <w:pPr>
        <w:pStyle w:val="BodyText"/>
        <w:spacing w:before="10"/>
        <w:rPr>
          <w:sz w:val="20"/>
        </w:rPr>
      </w:pPr>
    </w:p>
    <w:p w14:paraId="5948162C" w14:textId="77777777" w:rsidR="004B799C" w:rsidRDefault="00CA4AAC">
      <w:pPr>
        <w:pStyle w:val="ListParagraph"/>
        <w:numPr>
          <w:ilvl w:val="1"/>
          <w:numId w:val="28"/>
        </w:numPr>
        <w:tabs>
          <w:tab w:val="left" w:pos="2091"/>
          <w:tab w:val="left" w:pos="2092"/>
        </w:tabs>
        <w:ind w:right="957"/>
        <w:rPr>
          <w:sz w:val="24"/>
        </w:rPr>
      </w:pPr>
      <w:r>
        <w:rPr>
          <w:sz w:val="24"/>
        </w:rPr>
        <w:t>information</w:t>
      </w:r>
      <w:r>
        <w:rPr>
          <w:spacing w:val="15"/>
          <w:sz w:val="24"/>
        </w:rPr>
        <w:t xml:space="preserve"> </w:t>
      </w:r>
      <w:r>
        <w:rPr>
          <w:sz w:val="24"/>
        </w:rPr>
        <w:t>on</w:t>
      </w:r>
      <w:r>
        <w:rPr>
          <w:spacing w:val="15"/>
          <w:sz w:val="24"/>
        </w:rPr>
        <w:t xml:space="preserve"> </w:t>
      </w:r>
      <w:r>
        <w:rPr>
          <w:sz w:val="24"/>
        </w:rPr>
        <w:t>each</w:t>
      </w:r>
      <w:r>
        <w:rPr>
          <w:spacing w:val="15"/>
          <w:sz w:val="24"/>
        </w:rPr>
        <w:t xml:space="preserve"> </w:t>
      </w:r>
      <w:r>
        <w:rPr>
          <w:sz w:val="24"/>
        </w:rPr>
        <w:t>individual</w:t>
      </w:r>
      <w:r>
        <w:rPr>
          <w:spacing w:val="14"/>
          <w:sz w:val="24"/>
        </w:rPr>
        <w:t xml:space="preserve"> </w:t>
      </w:r>
      <w:r>
        <w:rPr>
          <w:sz w:val="24"/>
        </w:rPr>
        <w:t>aid</w:t>
      </w:r>
      <w:r>
        <w:rPr>
          <w:spacing w:val="16"/>
          <w:sz w:val="24"/>
        </w:rPr>
        <w:t xml:space="preserve"> </w:t>
      </w:r>
      <w:r>
        <w:rPr>
          <w:sz w:val="24"/>
        </w:rPr>
        <w:t>award</w:t>
      </w:r>
      <w:r>
        <w:rPr>
          <w:spacing w:val="17"/>
          <w:sz w:val="24"/>
        </w:rPr>
        <w:t xml:space="preserve"> </w:t>
      </w:r>
      <w:r>
        <w:rPr>
          <w:sz w:val="24"/>
        </w:rPr>
        <w:t>granted</w:t>
      </w:r>
      <w:r>
        <w:rPr>
          <w:spacing w:val="19"/>
          <w:sz w:val="24"/>
        </w:rPr>
        <w:t xml:space="preserve"> </w:t>
      </w:r>
      <w:r>
        <w:rPr>
          <w:sz w:val="24"/>
        </w:rPr>
        <w:t>ad</w:t>
      </w:r>
      <w:r>
        <w:rPr>
          <w:spacing w:val="15"/>
          <w:sz w:val="24"/>
        </w:rPr>
        <w:t xml:space="preserve"> </w:t>
      </w:r>
      <w:r>
        <w:rPr>
          <w:sz w:val="24"/>
        </w:rPr>
        <w:t>hoc</w:t>
      </w:r>
      <w:r>
        <w:rPr>
          <w:spacing w:val="14"/>
          <w:sz w:val="24"/>
        </w:rPr>
        <w:t xml:space="preserve"> </w:t>
      </w:r>
      <w:r>
        <w:rPr>
          <w:sz w:val="24"/>
        </w:rPr>
        <w:t>or</w:t>
      </w:r>
      <w:r>
        <w:rPr>
          <w:spacing w:val="15"/>
          <w:sz w:val="24"/>
        </w:rPr>
        <w:t xml:space="preserve"> </w:t>
      </w:r>
      <w:r>
        <w:rPr>
          <w:sz w:val="24"/>
        </w:rPr>
        <w:t>under</w:t>
      </w:r>
      <w:r>
        <w:rPr>
          <w:spacing w:val="13"/>
          <w:sz w:val="24"/>
        </w:rPr>
        <w:t xml:space="preserve"> </w:t>
      </w:r>
      <w:r>
        <w:rPr>
          <w:sz w:val="24"/>
        </w:rPr>
        <w:t>an</w:t>
      </w:r>
      <w:r>
        <w:rPr>
          <w:spacing w:val="15"/>
          <w:sz w:val="24"/>
        </w:rPr>
        <w:t xml:space="preserve"> </w:t>
      </w:r>
      <w:r>
        <w:rPr>
          <w:sz w:val="24"/>
        </w:rPr>
        <w:t>aid</w:t>
      </w:r>
      <w:r>
        <w:rPr>
          <w:spacing w:val="18"/>
          <w:sz w:val="24"/>
        </w:rPr>
        <w:t xml:space="preserve"> </w:t>
      </w:r>
      <w:r>
        <w:rPr>
          <w:sz w:val="24"/>
        </w:rPr>
        <w:t>scheme</w:t>
      </w:r>
      <w:r>
        <w:rPr>
          <w:spacing w:val="-57"/>
          <w:sz w:val="24"/>
        </w:rPr>
        <w:t xml:space="preserve"> </w:t>
      </w:r>
      <w:r>
        <w:rPr>
          <w:sz w:val="24"/>
        </w:rPr>
        <w:t>approved</w:t>
      </w:r>
      <w:r>
        <w:rPr>
          <w:spacing w:val="-1"/>
          <w:sz w:val="24"/>
        </w:rPr>
        <w:t xml:space="preserve"> </w:t>
      </w:r>
      <w:r>
        <w:rPr>
          <w:sz w:val="24"/>
        </w:rPr>
        <w:t>based on these guidelines</w:t>
      </w:r>
      <w:r>
        <w:rPr>
          <w:spacing w:val="-1"/>
          <w:sz w:val="24"/>
        </w:rPr>
        <w:t xml:space="preserve"> </w:t>
      </w:r>
      <w:r>
        <w:rPr>
          <w:sz w:val="24"/>
        </w:rPr>
        <w:t>and</w:t>
      </w:r>
      <w:r>
        <w:rPr>
          <w:spacing w:val="2"/>
          <w:sz w:val="24"/>
        </w:rPr>
        <w:t xml:space="preserve"> </w:t>
      </w:r>
      <w:r>
        <w:rPr>
          <w:sz w:val="24"/>
        </w:rPr>
        <w:t>exceeding EUR 100 000.</w:t>
      </w:r>
    </w:p>
    <w:p w14:paraId="3D8778BE" w14:textId="77777777" w:rsidR="004B799C" w:rsidRDefault="004B799C">
      <w:pPr>
        <w:pStyle w:val="BodyText"/>
        <w:spacing w:before="10"/>
        <w:rPr>
          <w:sz w:val="20"/>
        </w:rPr>
      </w:pPr>
    </w:p>
    <w:p w14:paraId="112FD3F0" w14:textId="77777777" w:rsidR="004B799C" w:rsidRDefault="00CA4AAC">
      <w:pPr>
        <w:pStyle w:val="ListParagraph"/>
        <w:numPr>
          <w:ilvl w:val="0"/>
          <w:numId w:val="28"/>
        </w:numPr>
        <w:tabs>
          <w:tab w:val="left" w:pos="1526"/>
        </w:tabs>
        <w:ind w:right="952"/>
        <w:jc w:val="both"/>
        <w:rPr>
          <w:sz w:val="24"/>
        </w:rPr>
      </w:pPr>
      <w:bookmarkStart w:id="41" w:name="_bookmark32"/>
      <w:bookmarkEnd w:id="41"/>
      <w:r>
        <w:rPr>
          <w:sz w:val="24"/>
        </w:rPr>
        <w:t>Member States must organise their comprehensive State aid websites, on which the</w:t>
      </w:r>
      <w:r>
        <w:rPr>
          <w:spacing w:val="1"/>
          <w:sz w:val="24"/>
        </w:rPr>
        <w:t xml:space="preserve"> </w:t>
      </w:r>
      <w:r>
        <w:rPr>
          <w:sz w:val="24"/>
        </w:rPr>
        <w:t>information required by this Section is to be published, in such a way as to allow easy</w:t>
      </w:r>
      <w:r>
        <w:rPr>
          <w:spacing w:val="1"/>
          <w:sz w:val="24"/>
        </w:rPr>
        <w:t xml:space="preserve"> </w:t>
      </w:r>
      <w:r>
        <w:rPr>
          <w:sz w:val="24"/>
        </w:rPr>
        <w:t>access</w:t>
      </w:r>
      <w:r>
        <w:rPr>
          <w:spacing w:val="1"/>
          <w:sz w:val="24"/>
        </w:rPr>
        <w:t xml:space="preserve"> </w:t>
      </w:r>
      <w:r>
        <w:rPr>
          <w:sz w:val="24"/>
        </w:rPr>
        <w:t>to</w:t>
      </w:r>
      <w:r>
        <w:rPr>
          <w:spacing w:val="1"/>
          <w:sz w:val="24"/>
        </w:rPr>
        <w:t xml:space="preserve"> </w:t>
      </w:r>
      <w:r>
        <w:rPr>
          <w:sz w:val="24"/>
        </w:rPr>
        <w:t>the</w:t>
      </w:r>
      <w:r>
        <w:rPr>
          <w:spacing w:val="1"/>
          <w:sz w:val="24"/>
        </w:rPr>
        <w:t xml:space="preserve"> </w:t>
      </w:r>
      <w:r>
        <w:rPr>
          <w:sz w:val="24"/>
        </w:rPr>
        <w:t>information.</w:t>
      </w:r>
      <w:r>
        <w:rPr>
          <w:spacing w:val="1"/>
          <w:sz w:val="24"/>
        </w:rPr>
        <w:t xml:space="preserve"> </w:t>
      </w:r>
      <w:r>
        <w:rPr>
          <w:sz w:val="24"/>
        </w:rPr>
        <w:t>Information</w:t>
      </w:r>
      <w:r>
        <w:rPr>
          <w:spacing w:val="1"/>
          <w:sz w:val="24"/>
        </w:rPr>
        <w:t xml:space="preserve"> </w:t>
      </w:r>
      <w:r>
        <w:rPr>
          <w:sz w:val="24"/>
        </w:rPr>
        <w:t>must</w:t>
      </w:r>
      <w:r>
        <w:rPr>
          <w:spacing w:val="1"/>
          <w:sz w:val="24"/>
        </w:rPr>
        <w:t xml:space="preserve"> </w:t>
      </w:r>
      <w:r>
        <w:rPr>
          <w:sz w:val="24"/>
        </w:rPr>
        <w:t>be</w:t>
      </w:r>
      <w:r>
        <w:rPr>
          <w:spacing w:val="1"/>
          <w:sz w:val="24"/>
        </w:rPr>
        <w:t xml:space="preserve"> </w:t>
      </w:r>
      <w:r>
        <w:rPr>
          <w:sz w:val="24"/>
        </w:rPr>
        <w:t>published</w:t>
      </w:r>
      <w:r>
        <w:rPr>
          <w:spacing w:val="1"/>
          <w:sz w:val="24"/>
        </w:rPr>
        <w:t xml:space="preserve"> </w:t>
      </w:r>
      <w:r>
        <w:rPr>
          <w:sz w:val="24"/>
        </w:rPr>
        <w:t>in</w:t>
      </w:r>
      <w:r>
        <w:rPr>
          <w:spacing w:val="1"/>
          <w:sz w:val="24"/>
        </w:rPr>
        <w:t xml:space="preserve"> </w:t>
      </w:r>
      <w:r>
        <w:rPr>
          <w:sz w:val="24"/>
        </w:rPr>
        <w:t>a</w:t>
      </w:r>
      <w:r>
        <w:rPr>
          <w:spacing w:val="1"/>
          <w:sz w:val="24"/>
        </w:rPr>
        <w:t xml:space="preserve"> </w:t>
      </w:r>
      <w:r>
        <w:rPr>
          <w:sz w:val="24"/>
        </w:rPr>
        <w:t>non-proprietary</w:t>
      </w:r>
      <w:r>
        <w:rPr>
          <w:spacing w:val="1"/>
          <w:sz w:val="24"/>
        </w:rPr>
        <w:t xml:space="preserve"> </w:t>
      </w:r>
      <w:r>
        <w:rPr>
          <w:sz w:val="24"/>
        </w:rPr>
        <w:t>spreadsheet</w:t>
      </w:r>
      <w:r>
        <w:rPr>
          <w:spacing w:val="1"/>
          <w:sz w:val="24"/>
        </w:rPr>
        <w:t xml:space="preserve"> </w:t>
      </w:r>
      <w:r>
        <w:rPr>
          <w:sz w:val="24"/>
        </w:rPr>
        <w:t>data</w:t>
      </w:r>
      <w:r>
        <w:rPr>
          <w:spacing w:val="1"/>
          <w:sz w:val="24"/>
        </w:rPr>
        <w:t xml:space="preserve"> </w:t>
      </w:r>
      <w:r>
        <w:rPr>
          <w:sz w:val="24"/>
        </w:rPr>
        <w:t>format,</w:t>
      </w:r>
      <w:r>
        <w:rPr>
          <w:spacing w:val="1"/>
          <w:sz w:val="24"/>
        </w:rPr>
        <w:t xml:space="preserve"> </w:t>
      </w:r>
      <w:r>
        <w:rPr>
          <w:sz w:val="24"/>
        </w:rPr>
        <w:t>which</w:t>
      </w:r>
      <w:r>
        <w:rPr>
          <w:spacing w:val="1"/>
          <w:sz w:val="24"/>
        </w:rPr>
        <w:t xml:space="preserve"> </w:t>
      </w:r>
      <w:r>
        <w:rPr>
          <w:sz w:val="24"/>
        </w:rPr>
        <w:t>allows</w:t>
      </w:r>
      <w:r>
        <w:rPr>
          <w:spacing w:val="1"/>
          <w:sz w:val="24"/>
        </w:rPr>
        <w:t xml:space="preserve"> </w:t>
      </w:r>
      <w:r>
        <w:rPr>
          <w:sz w:val="24"/>
        </w:rPr>
        <w:t>data</w:t>
      </w:r>
      <w:r>
        <w:rPr>
          <w:spacing w:val="1"/>
          <w:sz w:val="24"/>
        </w:rPr>
        <w:t xml:space="preserve"> </w:t>
      </w:r>
      <w:r>
        <w:rPr>
          <w:sz w:val="24"/>
        </w:rPr>
        <w:t>to</w:t>
      </w:r>
      <w:r>
        <w:rPr>
          <w:spacing w:val="1"/>
          <w:sz w:val="24"/>
        </w:rPr>
        <w:t xml:space="preserve"> </w:t>
      </w:r>
      <w:r>
        <w:rPr>
          <w:sz w:val="24"/>
        </w:rPr>
        <w:t>be</w:t>
      </w:r>
      <w:r>
        <w:rPr>
          <w:spacing w:val="1"/>
          <w:sz w:val="24"/>
        </w:rPr>
        <w:t xml:space="preserve"> </w:t>
      </w:r>
      <w:r>
        <w:rPr>
          <w:sz w:val="24"/>
        </w:rPr>
        <w:t>effectively</w:t>
      </w:r>
      <w:r>
        <w:rPr>
          <w:spacing w:val="1"/>
          <w:sz w:val="24"/>
        </w:rPr>
        <w:t xml:space="preserve"> </w:t>
      </w:r>
      <w:r>
        <w:rPr>
          <w:sz w:val="24"/>
        </w:rPr>
        <w:t>searched,</w:t>
      </w:r>
      <w:r>
        <w:rPr>
          <w:spacing w:val="1"/>
          <w:sz w:val="24"/>
        </w:rPr>
        <w:t xml:space="preserve"> </w:t>
      </w:r>
      <w:r>
        <w:rPr>
          <w:sz w:val="24"/>
        </w:rPr>
        <w:t>extracted,</w:t>
      </w:r>
      <w:r>
        <w:rPr>
          <w:spacing w:val="1"/>
          <w:sz w:val="24"/>
        </w:rPr>
        <w:t xml:space="preserve"> </w:t>
      </w:r>
      <w:r>
        <w:rPr>
          <w:sz w:val="24"/>
        </w:rPr>
        <w:t>downloaded and easily published on the internet, for instance in CSV or XML format.</w:t>
      </w:r>
      <w:r>
        <w:rPr>
          <w:spacing w:val="1"/>
          <w:sz w:val="24"/>
        </w:rPr>
        <w:t xml:space="preserve"> </w:t>
      </w:r>
      <w:r>
        <w:rPr>
          <w:sz w:val="24"/>
        </w:rPr>
        <w:t>The general public must have access to the website without restrictions. No prior user</w:t>
      </w:r>
      <w:r>
        <w:rPr>
          <w:spacing w:val="1"/>
          <w:sz w:val="24"/>
        </w:rPr>
        <w:t xml:space="preserve"> </w:t>
      </w:r>
      <w:r>
        <w:rPr>
          <w:sz w:val="24"/>
        </w:rPr>
        <w:t>registration</w:t>
      </w:r>
      <w:r>
        <w:rPr>
          <w:spacing w:val="-1"/>
          <w:sz w:val="24"/>
        </w:rPr>
        <w:t xml:space="preserve"> </w:t>
      </w:r>
      <w:r>
        <w:rPr>
          <w:sz w:val="24"/>
        </w:rPr>
        <w:t>must be required to access the</w:t>
      </w:r>
      <w:r>
        <w:rPr>
          <w:spacing w:val="-2"/>
          <w:sz w:val="24"/>
        </w:rPr>
        <w:t xml:space="preserve"> </w:t>
      </w:r>
      <w:r>
        <w:rPr>
          <w:sz w:val="24"/>
        </w:rPr>
        <w:t>website.</w:t>
      </w:r>
    </w:p>
    <w:p w14:paraId="72E25987" w14:textId="77777777" w:rsidR="004B799C" w:rsidRDefault="004B799C">
      <w:pPr>
        <w:pStyle w:val="BodyText"/>
        <w:spacing w:before="11"/>
        <w:rPr>
          <w:sz w:val="20"/>
        </w:rPr>
      </w:pPr>
    </w:p>
    <w:p w14:paraId="70918AD9" w14:textId="77777777" w:rsidR="004B799C" w:rsidRDefault="00CA4AAC">
      <w:pPr>
        <w:pStyle w:val="ListParagraph"/>
        <w:numPr>
          <w:ilvl w:val="0"/>
          <w:numId w:val="28"/>
        </w:numPr>
        <w:tabs>
          <w:tab w:val="left" w:pos="1526"/>
        </w:tabs>
        <w:ind w:right="953"/>
        <w:jc w:val="both"/>
        <w:rPr>
          <w:sz w:val="24"/>
        </w:rPr>
      </w:pPr>
      <w:r>
        <w:rPr>
          <w:sz w:val="24"/>
        </w:rPr>
        <w:t>For schemes in the form of tax or parafiscal levy advantages, the conditions set out in</w:t>
      </w:r>
      <w:r>
        <w:rPr>
          <w:spacing w:val="1"/>
          <w:sz w:val="24"/>
        </w:rPr>
        <w:t xml:space="preserve"> </w:t>
      </w:r>
      <w:r>
        <w:rPr>
          <w:sz w:val="24"/>
        </w:rPr>
        <w:t xml:space="preserve">point </w:t>
      </w:r>
      <w:hyperlink w:anchor="_bookmark31" w:history="1">
        <w:r>
          <w:rPr>
            <w:sz w:val="24"/>
          </w:rPr>
          <w:t>56</w:t>
        </w:r>
      </w:hyperlink>
      <w:hyperlink w:anchor="_bookmark31" w:history="1">
        <w:r>
          <w:rPr>
            <w:sz w:val="24"/>
          </w:rPr>
          <w:t>(b)</w:t>
        </w:r>
      </w:hyperlink>
      <w:r>
        <w:rPr>
          <w:sz w:val="24"/>
        </w:rPr>
        <w:t xml:space="preserve"> will be considered to be fulfilled if Member States publish the required</w:t>
      </w:r>
      <w:r>
        <w:rPr>
          <w:spacing w:val="1"/>
          <w:sz w:val="24"/>
        </w:rPr>
        <w:t xml:space="preserve"> </w:t>
      </w:r>
      <w:r>
        <w:rPr>
          <w:sz w:val="24"/>
        </w:rPr>
        <w:t>information</w:t>
      </w:r>
      <w:r>
        <w:rPr>
          <w:spacing w:val="-1"/>
          <w:sz w:val="24"/>
        </w:rPr>
        <w:t xml:space="preserve"> </w:t>
      </w:r>
      <w:r>
        <w:rPr>
          <w:sz w:val="24"/>
        </w:rPr>
        <w:t>on individual aid</w:t>
      </w:r>
      <w:r>
        <w:rPr>
          <w:spacing w:val="-1"/>
          <w:sz w:val="24"/>
        </w:rPr>
        <w:t xml:space="preserve"> </w:t>
      </w:r>
      <w:r>
        <w:rPr>
          <w:sz w:val="24"/>
        </w:rPr>
        <w:t>amounts in the</w:t>
      </w:r>
      <w:r>
        <w:rPr>
          <w:spacing w:val="-1"/>
          <w:sz w:val="24"/>
        </w:rPr>
        <w:t xml:space="preserve"> </w:t>
      </w:r>
      <w:r>
        <w:rPr>
          <w:sz w:val="24"/>
        </w:rPr>
        <w:t>following</w:t>
      </w:r>
      <w:r>
        <w:rPr>
          <w:spacing w:val="-4"/>
          <w:sz w:val="24"/>
        </w:rPr>
        <w:t xml:space="preserve"> </w:t>
      </w:r>
      <w:r>
        <w:rPr>
          <w:sz w:val="24"/>
        </w:rPr>
        <w:t>ranges (in EUR million):</w:t>
      </w:r>
    </w:p>
    <w:p w14:paraId="1A889BF3" w14:textId="77777777" w:rsidR="004B799C" w:rsidRDefault="004B799C">
      <w:pPr>
        <w:pStyle w:val="BodyText"/>
        <w:spacing w:before="10"/>
        <w:rPr>
          <w:sz w:val="20"/>
        </w:rPr>
      </w:pPr>
    </w:p>
    <w:p w14:paraId="05D36929" w14:textId="77777777" w:rsidR="004B799C" w:rsidRDefault="00CA4AAC">
      <w:pPr>
        <w:pStyle w:val="BodyText"/>
        <w:ind w:left="1678"/>
      </w:pPr>
      <w:r>
        <w:t>0.1</w:t>
      </w:r>
      <w:r>
        <w:rPr>
          <w:spacing w:val="-1"/>
        </w:rPr>
        <w:t xml:space="preserve"> </w:t>
      </w:r>
      <w:r>
        <w:t>-0.5;</w:t>
      </w:r>
    </w:p>
    <w:p w14:paraId="1A75FFFF" w14:textId="77777777" w:rsidR="004B799C" w:rsidRDefault="00CA4AAC">
      <w:pPr>
        <w:pStyle w:val="BodyText"/>
        <w:spacing w:before="120"/>
        <w:ind w:left="1678"/>
      </w:pPr>
      <w:r>
        <w:t>0.5-1;</w:t>
      </w:r>
    </w:p>
    <w:p w14:paraId="3BEA92A8" w14:textId="77777777" w:rsidR="004B799C" w:rsidRDefault="00CA4AAC">
      <w:pPr>
        <w:pStyle w:val="BodyText"/>
        <w:spacing w:before="120"/>
        <w:ind w:left="1678"/>
      </w:pPr>
      <w:r>
        <w:t>1-2;</w:t>
      </w:r>
    </w:p>
    <w:p w14:paraId="310919A3" w14:textId="77777777" w:rsidR="004B799C" w:rsidRDefault="00CA4AAC">
      <w:pPr>
        <w:pStyle w:val="BodyText"/>
        <w:spacing w:before="121"/>
        <w:ind w:left="1678"/>
      </w:pPr>
      <w:r>
        <w:t>2-5;</w:t>
      </w:r>
    </w:p>
    <w:p w14:paraId="45295D8D" w14:textId="77777777" w:rsidR="004B799C" w:rsidRDefault="00CA4AAC">
      <w:pPr>
        <w:pStyle w:val="BodyText"/>
        <w:spacing w:before="120"/>
        <w:ind w:left="1678"/>
      </w:pPr>
      <w:r>
        <w:t>5-10;</w:t>
      </w:r>
    </w:p>
    <w:p w14:paraId="5EF6D42B" w14:textId="7D88036D" w:rsidR="004B799C" w:rsidRDefault="00161D3B">
      <w:pPr>
        <w:pStyle w:val="BodyText"/>
        <w:spacing w:before="3"/>
      </w:pPr>
      <w:r>
        <w:rPr>
          <w:noProof/>
        </w:rPr>
        <mc:AlternateContent>
          <mc:Choice Requires="wps">
            <w:drawing>
              <wp:anchor distT="0" distB="0" distL="0" distR="0" simplePos="0" relativeHeight="487627776" behindDoc="1" locked="0" layoutInCell="1" allowOverlap="1" wp14:anchorId="61EE56F4" wp14:editId="1B008200">
                <wp:simplePos x="0" y="0"/>
                <wp:positionH relativeFrom="page">
                  <wp:posOffset>901065</wp:posOffset>
                </wp:positionH>
                <wp:positionV relativeFrom="paragraph">
                  <wp:posOffset>192405</wp:posOffset>
                </wp:positionV>
                <wp:extent cx="1828800" cy="7620"/>
                <wp:effectExtent l="0" t="0" r="0" b="0"/>
                <wp:wrapTopAndBottom/>
                <wp:docPr id="102" name="docshape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E793A5" id="docshape25" o:spid="_x0000_s1026" style="position:absolute;margin-left:70.95pt;margin-top:15.15pt;width:2in;height:.6pt;z-index:-15688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" fillcolor="black" stroked="f">
                <w10:wrap type="topAndBottom" anchorx="page"/>
              </v:rect>
            </w:pict>
          </mc:Fallback>
        </mc:AlternateContent>
      </w:r>
    </w:p>
    <w:p w14:paraId="3E366FAE" w14:textId="77777777" w:rsidR="004B799C" w:rsidRDefault="00CA4AAC">
      <w:pPr>
        <w:tabs>
          <w:tab w:val="left" w:pos="1525"/>
        </w:tabs>
        <w:spacing w:before="103"/>
        <w:ind w:left="1525" w:right="3806" w:hanging="567"/>
        <w:rPr>
          <w:sz w:val="20"/>
        </w:rPr>
      </w:pPr>
      <w:r>
        <w:rPr>
          <w:sz w:val="20"/>
          <w:vertAlign w:val="superscript"/>
        </w:rPr>
        <w:t>48</w:t>
      </w:r>
      <w:r>
        <w:rPr>
          <w:sz w:val="20"/>
        </w:rPr>
        <w:tab/>
        <w:t>State Aid Transparency Public Search, available at:</w:t>
      </w:r>
      <w:r>
        <w:rPr>
          <w:spacing w:val="1"/>
          <w:sz w:val="20"/>
        </w:rPr>
        <w:t xml:space="preserve"> </w:t>
      </w:r>
      <w:hyperlink r:id="rId76">
        <w:r>
          <w:rPr>
            <w:color w:val="0000FF"/>
            <w:spacing w:val="-1"/>
            <w:sz w:val="20"/>
            <w:u w:val="single" w:color="0000FF"/>
          </w:rPr>
          <w:t>https://webgate.ec.europa.eu/competition/transparency/public?lang=en</w:t>
        </w:r>
      </w:hyperlink>
    </w:p>
    <w:p w14:paraId="49673BEE" w14:textId="77777777" w:rsidR="004B799C" w:rsidRDefault="004B799C">
      <w:pPr>
        <w:rPr>
          <w:sz w:val="20"/>
        </w:rPr>
        <w:sectPr w:rsidR="004B799C">
          <w:pgSz w:w="11910" w:h="16840"/>
          <w:pgMar w:top="1020" w:right="460" w:bottom="1620" w:left="460" w:header="0" w:footer="1426" w:gutter="0"/>
          <w:cols w:space="720"/>
        </w:sectPr>
      </w:pPr>
    </w:p>
    <w:p w14:paraId="1872EB83" w14:textId="77777777" w:rsidR="004B799C" w:rsidRDefault="00CA4AAC">
      <w:pPr>
        <w:pStyle w:val="BodyText"/>
        <w:spacing w:before="72"/>
        <w:ind w:left="1678"/>
      </w:pPr>
      <w:r>
        <w:lastRenderedPageBreak/>
        <w:t>10-30;</w:t>
      </w:r>
    </w:p>
    <w:p w14:paraId="0BC1B019" w14:textId="77777777" w:rsidR="004B799C" w:rsidRDefault="00CA4AAC">
      <w:pPr>
        <w:pStyle w:val="BodyText"/>
        <w:spacing w:before="120"/>
        <w:ind w:left="1678"/>
      </w:pPr>
      <w:r>
        <w:t>30-60;</w:t>
      </w:r>
    </w:p>
    <w:p w14:paraId="208D68B4" w14:textId="77777777" w:rsidR="004B799C" w:rsidRDefault="00CA4AAC">
      <w:pPr>
        <w:pStyle w:val="BodyText"/>
        <w:spacing w:before="120"/>
        <w:ind w:left="1678"/>
      </w:pPr>
      <w:r>
        <w:t>60-100;</w:t>
      </w:r>
    </w:p>
    <w:p w14:paraId="6BF68F04" w14:textId="77777777" w:rsidR="004B799C" w:rsidRDefault="00CA4AAC">
      <w:pPr>
        <w:pStyle w:val="BodyText"/>
        <w:spacing w:before="120"/>
        <w:ind w:left="1678"/>
      </w:pPr>
      <w:r>
        <w:t>100-250;</w:t>
      </w:r>
    </w:p>
    <w:p w14:paraId="6CD96D2F" w14:textId="77777777" w:rsidR="004B799C" w:rsidRDefault="00CA4AAC">
      <w:pPr>
        <w:pStyle w:val="BodyText"/>
        <w:spacing w:before="120"/>
        <w:ind w:left="1678"/>
      </w:pPr>
      <w:r>
        <w:t>250</w:t>
      </w:r>
      <w:r>
        <w:rPr>
          <w:spacing w:val="-1"/>
        </w:rPr>
        <w:t xml:space="preserve"> </w:t>
      </w:r>
      <w:r>
        <w:t>and</w:t>
      </w:r>
      <w:r>
        <w:rPr>
          <w:spacing w:val="-1"/>
        </w:rPr>
        <w:t xml:space="preserve"> </w:t>
      </w:r>
      <w:r>
        <w:t>more.</w:t>
      </w:r>
    </w:p>
    <w:p w14:paraId="6C3E9118" w14:textId="77777777" w:rsidR="004B799C" w:rsidRDefault="004B799C">
      <w:pPr>
        <w:pStyle w:val="BodyText"/>
        <w:spacing w:before="10"/>
        <w:rPr>
          <w:sz w:val="20"/>
        </w:rPr>
      </w:pPr>
    </w:p>
    <w:p w14:paraId="37512AA6" w14:textId="77777777" w:rsidR="004B799C" w:rsidRDefault="00CA4AAC">
      <w:pPr>
        <w:pStyle w:val="ListParagraph"/>
        <w:numPr>
          <w:ilvl w:val="0"/>
          <w:numId w:val="28"/>
        </w:numPr>
        <w:tabs>
          <w:tab w:val="left" w:pos="1526"/>
        </w:tabs>
        <w:ind w:right="954"/>
        <w:jc w:val="both"/>
        <w:rPr>
          <w:sz w:val="24"/>
        </w:rPr>
      </w:pPr>
      <w:r>
        <w:rPr>
          <w:sz w:val="24"/>
        </w:rPr>
        <w:t xml:space="preserve">The information referred to in point </w:t>
      </w:r>
      <w:hyperlink w:anchor="_bookmark31" w:history="1">
        <w:r>
          <w:rPr>
            <w:sz w:val="24"/>
          </w:rPr>
          <w:t>56</w:t>
        </w:r>
      </w:hyperlink>
      <w:hyperlink w:anchor="_bookmark31" w:history="1">
        <w:r>
          <w:rPr>
            <w:sz w:val="24"/>
          </w:rPr>
          <w:t xml:space="preserve">(b) </w:t>
        </w:r>
      </w:hyperlink>
      <w:r>
        <w:rPr>
          <w:sz w:val="24"/>
        </w:rPr>
        <w:t>must be published within 6 months from the</w:t>
      </w:r>
      <w:r>
        <w:rPr>
          <w:spacing w:val="1"/>
          <w:sz w:val="24"/>
        </w:rPr>
        <w:t xml:space="preserve"> </w:t>
      </w:r>
      <w:r>
        <w:rPr>
          <w:sz w:val="24"/>
        </w:rPr>
        <w:t>date the aid was granted, or for aid in the form of tax advantages, within one year from</w:t>
      </w:r>
      <w:r>
        <w:rPr>
          <w:spacing w:val="1"/>
          <w:sz w:val="24"/>
        </w:rPr>
        <w:t xml:space="preserve"> </w:t>
      </w:r>
      <w:r>
        <w:rPr>
          <w:sz w:val="24"/>
        </w:rPr>
        <w:t>the date the tax declaration is due</w:t>
      </w:r>
      <w:r>
        <w:rPr>
          <w:sz w:val="24"/>
          <w:vertAlign w:val="superscript"/>
        </w:rPr>
        <w:t>49</w:t>
      </w:r>
      <w:r>
        <w:rPr>
          <w:sz w:val="24"/>
        </w:rPr>
        <w:t>. In the case of unlawful but compatible aid, Member</w:t>
      </w:r>
      <w:r>
        <w:rPr>
          <w:spacing w:val="-57"/>
          <w:sz w:val="24"/>
        </w:rPr>
        <w:t xml:space="preserve"> </w:t>
      </w:r>
      <w:r>
        <w:rPr>
          <w:sz w:val="24"/>
        </w:rPr>
        <w:t xml:space="preserve">States will be required to ensure the publication of this information </w:t>
      </w:r>
      <w:r>
        <w:rPr>
          <w:i/>
          <w:sz w:val="24"/>
        </w:rPr>
        <w:t xml:space="preserve">ex post </w:t>
      </w:r>
      <w:r>
        <w:rPr>
          <w:sz w:val="24"/>
        </w:rPr>
        <w:t>within six</w:t>
      </w:r>
      <w:r>
        <w:rPr>
          <w:spacing w:val="1"/>
          <w:sz w:val="24"/>
        </w:rPr>
        <w:t xml:space="preserve"> </w:t>
      </w:r>
      <w:r>
        <w:rPr>
          <w:sz w:val="24"/>
        </w:rPr>
        <w:t>months from the date of the Commission’s decision declaring the aid compatible. In</w:t>
      </w:r>
      <w:r>
        <w:rPr>
          <w:spacing w:val="1"/>
          <w:sz w:val="24"/>
        </w:rPr>
        <w:t xml:space="preserve"> </w:t>
      </w:r>
      <w:r>
        <w:rPr>
          <w:sz w:val="24"/>
        </w:rPr>
        <w:t>order to allow the enforcement of State aid rules under the Treaty, the information must</w:t>
      </w:r>
      <w:r>
        <w:rPr>
          <w:spacing w:val="1"/>
          <w:sz w:val="24"/>
        </w:rPr>
        <w:t xml:space="preserve"> </w:t>
      </w:r>
      <w:r>
        <w:rPr>
          <w:sz w:val="24"/>
        </w:rPr>
        <w:t>be</w:t>
      </w:r>
      <w:r>
        <w:rPr>
          <w:spacing w:val="-2"/>
          <w:sz w:val="24"/>
        </w:rPr>
        <w:t xml:space="preserve"> </w:t>
      </w:r>
      <w:r>
        <w:rPr>
          <w:sz w:val="24"/>
        </w:rPr>
        <w:t>available</w:t>
      </w:r>
      <w:r>
        <w:rPr>
          <w:spacing w:val="1"/>
          <w:sz w:val="24"/>
        </w:rPr>
        <w:t xml:space="preserve"> </w:t>
      </w:r>
      <w:r>
        <w:rPr>
          <w:sz w:val="24"/>
        </w:rPr>
        <w:t>for</w:t>
      </w:r>
      <w:r>
        <w:rPr>
          <w:spacing w:val="-3"/>
          <w:sz w:val="24"/>
        </w:rPr>
        <w:t xml:space="preserve"> </w:t>
      </w:r>
      <w:r>
        <w:rPr>
          <w:sz w:val="24"/>
        </w:rPr>
        <w:t>at least</w:t>
      </w:r>
      <w:r>
        <w:rPr>
          <w:spacing w:val="-1"/>
          <w:sz w:val="24"/>
        </w:rPr>
        <w:t xml:space="preserve"> </w:t>
      </w:r>
      <w:r>
        <w:rPr>
          <w:sz w:val="24"/>
        </w:rPr>
        <w:t>10</w:t>
      </w:r>
      <w:r>
        <w:rPr>
          <w:spacing w:val="2"/>
          <w:sz w:val="24"/>
        </w:rPr>
        <w:t xml:space="preserve"> </w:t>
      </w:r>
      <w:r>
        <w:rPr>
          <w:sz w:val="24"/>
        </w:rPr>
        <w:t>years from</w:t>
      </w:r>
      <w:r>
        <w:rPr>
          <w:spacing w:val="-1"/>
          <w:sz w:val="24"/>
        </w:rPr>
        <w:t xml:space="preserve"> </w:t>
      </w:r>
      <w:r>
        <w:rPr>
          <w:sz w:val="24"/>
        </w:rPr>
        <w:t>the date</w:t>
      </w:r>
      <w:r>
        <w:rPr>
          <w:spacing w:val="-1"/>
          <w:sz w:val="24"/>
        </w:rPr>
        <w:t xml:space="preserve"> </w:t>
      </w:r>
      <w:r>
        <w:rPr>
          <w:sz w:val="24"/>
        </w:rPr>
        <w:t>on</w:t>
      </w:r>
      <w:r>
        <w:rPr>
          <w:spacing w:val="1"/>
          <w:sz w:val="24"/>
        </w:rPr>
        <w:t xml:space="preserve"> </w:t>
      </w:r>
      <w:r>
        <w:rPr>
          <w:sz w:val="24"/>
        </w:rPr>
        <w:t>which the</w:t>
      </w:r>
      <w:r>
        <w:rPr>
          <w:spacing w:val="-1"/>
          <w:sz w:val="24"/>
        </w:rPr>
        <w:t xml:space="preserve"> </w:t>
      </w:r>
      <w:r>
        <w:rPr>
          <w:sz w:val="24"/>
        </w:rPr>
        <w:t>aid was</w:t>
      </w:r>
      <w:r>
        <w:rPr>
          <w:spacing w:val="1"/>
          <w:sz w:val="24"/>
        </w:rPr>
        <w:t xml:space="preserve"> </w:t>
      </w:r>
      <w:r>
        <w:rPr>
          <w:sz w:val="24"/>
        </w:rPr>
        <w:t>granted.</w:t>
      </w:r>
    </w:p>
    <w:p w14:paraId="3FDDEF8E" w14:textId="77777777" w:rsidR="004B799C" w:rsidRDefault="004B799C">
      <w:pPr>
        <w:pStyle w:val="BodyText"/>
        <w:spacing w:before="10"/>
        <w:rPr>
          <w:sz w:val="20"/>
        </w:rPr>
      </w:pPr>
    </w:p>
    <w:p w14:paraId="403BFED7" w14:textId="77777777" w:rsidR="004B799C" w:rsidRDefault="00CA4AAC">
      <w:pPr>
        <w:pStyle w:val="ListParagraph"/>
        <w:numPr>
          <w:ilvl w:val="0"/>
          <w:numId w:val="28"/>
        </w:numPr>
        <w:tabs>
          <w:tab w:val="left" w:pos="1526"/>
        </w:tabs>
        <w:ind w:right="964"/>
        <w:jc w:val="both"/>
        <w:rPr>
          <w:sz w:val="24"/>
        </w:rPr>
      </w:pPr>
      <w:r>
        <w:rPr>
          <w:sz w:val="24"/>
        </w:rPr>
        <w:t>The</w:t>
      </w:r>
      <w:r>
        <w:rPr>
          <w:spacing w:val="10"/>
          <w:sz w:val="24"/>
        </w:rPr>
        <w:t xml:space="preserve"> </w:t>
      </w:r>
      <w:r>
        <w:rPr>
          <w:sz w:val="24"/>
        </w:rPr>
        <w:t>Commission</w:t>
      </w:r>
      <w:r>
        <w:rPr>
          <w:spacing w:val="13"/>
          <w:sz w:val="24"/>
        </w:rPr>
        <w:t xml:space="preserve"> </w:t>
      </w:r>
      <w:r>
        <w:rPr>
          <w:sz w:val="24"/>
        </w:rPr>
        <w:t>will</w:t>
      </w:r>
      <w:r>
        <w:rPr>
          <w:spacing w:val="11"/>
          <w:sz w:val="24"/>
        </w:rPr>
        <w:t xml:space="preserve"> </w:t>
      </w:r>
      <w:r>
        <w:rPr>
          <w:sz w:val="24"/>
        </w:rPr>
        <w:t>publish</w:t>
      </w:r>
      <w:r>
        <w:rPr>
          <w:spacing w:val="13"/>
          <w:sz w:val="24"/>
        </w:rPr>
        <w:t xml:space="preserve"> </w:t>
      </w:r>
      <w:r>
        <w:rPr>
          <w:sz w:val="24"/>
        </w:rPr>
        <w:t>on</w:t>
      </w:r>
      <w:r>
        <w:rPr>
          <w:spacing w:val="13"/>
          <w:sz w:val="24"/>
        </w:rPr>
        <w:t xml:space="preserve"> </w:t>
      </w:r>
      <w:r>
        <w:rPr>
          <w:sz w:val="24"/>
        </w:rPr>
        <w:t>its</w:t>
      </w:r>
      <w:r>
        <w:rPr>
          <w:spacing w:val="13"/>
          <w:sz w:val="24"/>
        </w:rPr>
        <w:t xml:space="preserve"> </w:t>
      </w:r>
      <w:r>
        <w:rPr>
          <w:sz w:val="24"/>
        </w:rPr>
        <w:t>website</w:t>
      </w:r>
      <w:r>
        <w:rPr>
          <w:spacing w:val="11"/>
          <w:sz w:val="24"/>
        </w:rPr>
        <w:t xml:space="preserve"> </w:t>
      </w:r>
      <w:r>
        <w:rPr>
          <w:sz w:val="24"/>
        </w:rPr>
        <w:t>the</w:t>
      </w:r>
      <w:r>
        <w:rPr>
          <w:spacing w:val="12"/>
          <w:sz w:val="24"/>
        </w:rPr>
        <w:t xml:space="preserve"> </w:t>
      </w:r>
      <w:r>
        <w:rPr>
          <w:sz w:val="24"/>
        </w:rPr>
        <w:t>links</w:t>
      </w:r>
      <w:r>
        <w:rPr>
          <w:spacing w:val="13"/>
          <w:sz w:val="24"/>
        </w:rPr>
        <w:t xml:space="preserve"> </w:t>
      </w:r>
      <w:r>
        <w:rPr>
          <w:sz w:val="24"/>
        </w:rPr>
        <w:t>to</w:t>
      </w:r>
      <w:r>
        <w:rPr>
          <w:spacing w:val="13"/>
          <w:sz w:val="24"/>
        </w:rPr>
        <w:t xml:space="preserve"> </w:t>
      </w:r>
      <w:r>
        <w:rPr>
          <w:sz w:val="24"/>
        </w:rPr>
        <w:t>the</w:t>
      </w:r>
      <w:r>
        <w:rPr>
          <w:spacing w:val="12"/>
          <w:sz w:val="24"/>
        </w:rPr>
        <w:t xml:space="preserve"> </w:t>
      </w:r>
      <w:r>
        <w:rPr>
          <w:sz w:val="24"/>
        </w:rPr>
        <w:t>State</w:t>
      </w:r>
      <w:r>
        <w:rPr>
          <w:spacing w:val="12"/>
          <w:sz w:val="24"/>
        </w:rPr>
        <w:t xml:space="preserve"> </w:t>
      </w:r>
      <w:r>
        <w:rPr>
          <w:sz w:val="24"/>
        </w:rPr>
        <w:t>aid</w:t>
      </w:r>
      <w:r>
        <w:rPr>
          <w:spacing w:val="13"/>
          <w:sz w:val="24"/>
        </w:rPr>
        <w:t xml:space="preserve"> </w:t>
      </w:r>
      <w:r>
        <w:rPr>
          <w:sz w:val="24"/>
        </w:rPr>
        <w:t>websites</w:t>
      </w:r>
      <w:r>
        <w:rPr>
          <w:spacing w:val="12"/>
          <w:sz w:val="24"/>
        </w:rPr>
        <w:t xml:space="preserve"> </w:t>
      </w:r>
      <w:r>
        <w:rPr>
          <w:sz w:val="24"/>
        </w:rPr>
        <w:t>referred</w:t>
      </w:r>
      <w:r>
        <w:rPr>
          <w:spacing w:val="-57"/>
          <w:sz w:val="24"/>
        </w:rPr>
        <w:t xml:space="preserve"> </w:t>
      </w:r>
      <w:r>
        <w:rPr>
          <w:sz w:val="24"/>
        </w:rPr>
        <w:t>to in point</w:t>
      </w:r>
      <w:r>
        <w:rPr>
          <w:spacing w:val="1"/>
          <w:sz w:val="24"/>
        </w:rPr>
        <w:t xml:space="preserve"> </w:t>
      </w:r>
      <w:hyperlink w:anchor="_bookmark32" w:history="1">
        <w:r>
          <w:rPr>
            <w:sz w:val="24"/>
          </w:rPr>
          <w:t>57</w:t>
        </w:r>
      </w:hyperlink>
      <w:r>
        <w:rPr>
          <w:sz w:val="24"/>
        </w:rPr>
        <w:t>.</w:t>
      </w:r>
    </w:p>
    <w:p w14:paraId="58AC594B" w14:textId="77777777" w:rsidR="004B799C" w:rsidRDefault="004B799C">
      <w:pPr>
        <w:pStyle w:val="BodyText"/>
        <w:spacing w:before="11"/>
        <w:rPr>
          <w:sz w:val="20"/>
        </w:rPr>
      </w:pPr>
    </w:p>
    <w:p w14:paraId="66EA6E42" w14:textId="77777777" w:rsidR="004B799C" w:rsidRDefault="00CA4AAC">
      <w:pPr>
        <w:ind w:left="1525"/>
        <w:rPr>
          <w:i/>
          <w:sz w:val="24"/>
        </w:rPr>
      </w:pPr>
      <w:r>
        <w:rPr>
          <w:noProof/>
        </w:rPr>
        <w:drawing>
          <wp:anchor distT="0" distB="0" distL="0" distR="0" simplePos="0" relativeHeight="15769088" behindDoc="0" locked="0" layoutInCell="1" allowOverlap="1" wp14:anchorId="0F8AC58E" wp14:editId="59C9962D">
            <wp:simplePos x="0" y="0"/>
            <wp:positionH relativeFrom="page">
              <wp:posOffset>908315</wp:posOffset>
            </wp:positionH>
            <wp:positionV relativeFrom="paragraph">
              <wp:posOffset>39632</wp:posOffset>
            </wp:positionV>
            <wp:extent cx="293358" cy="107346"/>
            <wp:effectExtent l="0" t="0" r="0" b="0"/>
            <wp:wrapNone/>
            <wp:docPr id="119" name="image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image58.png"/>
                    <pic:cNvPicPr/>
                  </pic:nvPicPr>
                  <pic:blipFill>
                    <a:blip r:embed="rId77" cstate="print"/>
                    <a:stretch>
                      <a:fillRect/>
                    </a:stretch>
                  </pic:blipFill>
                  <pic:spPr>
                    <a:xfrm>
                      <a:off x="0" y="0"/>
                      <a:ext cx="293358" cy="107346"/>
                    </a:xfrm>
                    <a:prstGeom prst="rect">
                      <a:avLst/>
                    </a:prstGeom>
                  </pic:spPr>
                </pic:pic>
              </a:graphicData>
            </a:graphic>
          </wp:anchor>
        </w:drawing>
      </w:r>
      <w:bookmarkStart w:id="42" w:name="_bookmark33"/>
      <w:bookmarkEnd w:id="42"/>
      <w:r>
        <w:rPr>
          <w:i/>
          <w:sz w:val="24"/>
        </w:rPr>
        <w:t>Avoidance</w:t>
      </w:r>
      <w:r>
        <w:rPr>
          <w:i/>
          <w:spacing w:val="-3"/>
          <w:sz w:val="24"/>
        </w:rPr>
        <w:t xml:space="preserve"> </w:t>
      </w:r>
      <w:r>
        <w:rPr>
          <w:i/>
          <w:sz w:val="24"/>
        </w:rPr>
        <w:t>of</w:t>
      </w:r>
      <w:r>
        <w:rPr>
          <w:i/>
          <w:spacing w:val="-1"/>
          <w:sz w:val="24"/>
        </w:rPr>
        <w:t xml:space="preserve"> </w:t>
      </w:r>
      <w:r>
        <w:rPr>
          <w:i/>
          <w:sz w:val="24"/>
        </w:rPr>
        <w:t>undue negative</w:t>
      </w:r>
      <w:r>
        <w:rPr>
          <w:i/>
          <w:spacing w:val="-2"/>
          <w:sz w:val="24"/>
        </w:rPr>
        <w:t xml:space="preserve"> </w:t>
      </w:r>
      <w:r>
        <w:rPr>
          <w:i/>
          <w:sz w:val="24"/>
        </w:rPr>
        <w:t>effects</w:t>
      </w:r>
      <w:r>
        <w:rPr>
          <w:i/>
          <w:spacing w:val="-1"/>
          <w:sz w:val="24"/>
        </w:rPr>
        <w:t xml:space="preserve"> </w:t>
      </w:r>
      <w:r>
        <w:rPr>
          <w:i/>
          <w:sz w:val="24"/>
        </w:rPr>
        <w:t>on competition</w:t>
      </w:r>
      <w:r>
        <w:rPr>
          <w:i/>
          <w:spacing w:val="-1"/>
          <w:sz w:val="24"/>
        </w:rPr>
        <w:t xml:space="preserve"> </w:t>
      </w:r>
      <w:r>
        <w:rPr>
          <w:i/>
          <w:sz w:val="24"/>
        </w:rPr>
        <w:t>and</w:t>
      </w:r>
      <w:r>
        <w:rPr>
          <w:i/>
          <w:spacing w:val="-1"/>
          <w:sz w:val="24"/>
        </w:rPr>
        <w:t xml:space="preserve"> </w:t>
      </w:r>
      <w:r>
        <w:rPr>
          <w:i/>
          <w:sz w:val="24"/>
        </w:rPr>
        <w:t>trade</w:t>
      </w:r>
    </w:p>
    <w:p w14:paraId="4A94B5EA" w14:textId="77777777" w:rsidR="004B799C" w:rsidRDefault="004B799C">
      <w:pPr>
        <w:pStyle w:val="BodyText"/>
        <w:spacing w:before="10"/>
        <w:rPr>
          <w:i/>
          <w:sz w:val="20"/>
        </w:rPr>
      </w:pPr>
    </w:p>
    <w:p w14:paraId="4613A6FA" w14:textId="77777777" w:rsidR="004B799C" w:rsidRDefault="00CA4AAC">
      <w:pPr>
        <w:pStyle w:val="ListParagraph"/>
        <w:numPr>
          <w:ilvl w:val="0"/>
          <w:numId w:val="28"/>
        </w:numPr>
        <w:tabs>
          <w:tab w:val="left" w:pos="1526"/>
        </w:tabs>
        <w:ind w:right="957"/>
        <w:jc w:val="both"/>
        <w:rPr>
          <w:sz w:val="24"/>
        </w:rPr>
      </w:pPr>
      <w:r>
        <w:rPr>
          <w:sz w:val="24"/>
        </w:rPr>
        <w:t>Article 107(3), point (c), of the Treaty allows the Commission to declare aid to facilitate</w:t>
      </w:r>
      <w:r>
        <w:rPr>
          <w:spacing w:val="-57"/>
          <w:sz w:val="24"/>
        </w:rPr>
        <w:t xml:space="preserve"> </w:t>
      </w:r>
      <w:r>
        <w:rPr>
          <w:sz w:val="24"/>
        </w:rPr>
        <w:t>the development of certain economic activities or of certain economic areas compatible,</w:t>
      </w:r>
      <w:r>
        <w:rPr>
          <w:spacing w:val="-57"/>
          <w:sz w:val="24"/>
        </w:rPr>
        <w:t xml:space="preserve"> </w:t>
      </w:r>
      <w:r>
        <w:rPr>
          <w:sz w:val="24"/>
        </w:rPr>
        <w:t>but only ‘where such aid does not adversely affect trading conditions to an extent</w:t>
      </w:r>
      <w:r>
        <w:rPr>
          <w:spacing w:val="1"/>
          <w:sz w:val="24"/>
        </w:rPr>
        <w:t xml:space="preserve"> </w:t>
      </w:r>
      <w:r>
        <w:rPr>
          <w:sz w:val="24"/>
        </w:rPr>
        <w:t>contrary</w:t>
      </w:r>
      <w:r>
        <w:rPr>
          <w:spacing w:val="-6"/>
          <w:sz w:val="24"/>
        </w:rPr>
        <w:t xml:space="preserve"> </w:t>
      </w:r>
      <w:r>
        <w:rPr>
          <w:sz w:val="24"/>
        </w:rPr>
        <w:t>to the</w:t>
      </w:r>
      <w:r>
        <w:rPr>
          <w:spacing w:val="1"/>
          <w:sz w:val="24"/>
        </w:rPr>
        <w:t xml:space="preserve"> </w:t>
      </w:r>
      <w:r>
        <w:rPr>
          <w:sz w:val="24"/>
        </w:rPr>
        <w:t>common interest’.</w:t>
      </w:r>
    </w:p>
    <w:p w14:paraId="7AF99DE8" w14:textId="77777777" w:rsidR="004B799C" w:rsidRDefault="004B799C">
      <w:pPr>
        <w:pStyle w:val="BodyText"/>
        <w:spacing w:before="10"/>
        <w:rPr>
          <w:sz w:val="20"/>
        </w:rPr>
      </w:pPr>
    </w:p>
    <w:p w14:paraId="552BCC5C" w14:textId="77777777" w:rsidR="004B799C" w:rsidRDefault="00CA4AAC">
      <w:pPr>
        <w:pStyle w:val="ListParagraph"/>
        <w:numPr>
          <w:ilvl w:val="0"/>
          <w:numId w:val="28"/>
        </w:numPr>
        <w:tabs>
          <w:tab w:val="left" w:pos="1526"/>
        </w:tabs>
        <w:ind w:right="954"/>
        <w:jc w:val="both"/>
        <w:rPr>
          <w:sz w:val="24"/>
        </w:rPr>
      </w:pPr>
      <w:r>
        <w:rPr>
          <w:sz w:val="24"/>
        </w:rPr>
        <w:t>The application of this negative condition requires, first, an assessment of the distortive</w:t>
      </w:r>
      <w:r>
        <w:rPr>
          <w:spacing w:val="1"/>
          <w:sz w:val="24"/>
        </w:rPr>
        <w:t xml:space="preserve"> </w:t>
      </w:r>
      <w:r>
        <w:rPr>
          <w:sz w:val="24"/>
        </w:rPr>
        <w:t>effect of the aid in question on trading conditions. By its very nature, any aid measure</w:t>
      </w:r>
      <w:r>
        <w:rPr>
          <w:spacing w:val="1"/>
          <w:sz w:val="24"/>
        </w:rPr>
        <w:t xml:space="preserve"> </w:t>
      </w:r>
      <w:r>
        <w:rPr>
          <w:sz w:val="24"/>
        </w:rPr>
        <w:t>will generate distortions of competition and have an effect on trade between Member</w:t>
      </w:r>
      <w:r>
        <w:rPr>
          <w:spacing w:val="1"/>
          <w:sz w:val="24"/>
        </w:rPr>
        <w:t xml:space="preserve"> </w:t>
      </w:r>
      <w:r>
        <w:rPr>
          <w:sz w:val="24"/>
        </w:rPr>
        <w:t>States as it reinforces the competitive position of the beneficiaries,</w:t>
      </w:r>
      <w:r>
        <w:rPr>
          <w:spacing w:val="1"/>
          <w:sz w:val="24"/>
        </w:rPr>
        <w:t xml:space="preserve"> </w:t>
      </w:r>
      <w:r>
        <w:rPr>
          <w:sz w:val="24"/>
        </w:rPr>
        <w:t>even if the aid</w:t>
      </w:r>
      <w:r>
        <w:rPr>
          <w:spacing w:val="1"/>
          <w:sz w:val="24"/>
        </w:rPr>
        <w:t xml:space="preserve"> </w:t>
      </w:r>
      <w:r>
        <w:rPr>
          <w:sz w:val="24"/>
        </w:rPr>
        <w:t>measure</w:t>
      </w:r>
      <w:r>
        <w:rPr>
          <w:spacing w:val="-3"/>
          <w:sz w:val="24"/>
        </w:rPr>
        <w:t xml:space="preserve"> </w:t>
      </w:r>
      <w:r>
        <w:rPr>
          <w:sz w:val="24"/>
        </w:rPr>
        <w:t>is necessary, appropriate, proportionate and</w:t>
      </w:r>
      <w:r>
        <w:rPr>
          <w:spacing w:val="-1"/>
          <w:sz w:val="24"/>
        </w:rPr>
        <w:t xml:space="preserve"> </w:t>
      </w:r>
      <w:r>
        <w:rPr>
          <w:sz w:val="24"/>
        </w:rPr>
        <w:t>transparent.</w:t>
      </w:r>
    </w:p>
    <w:p w14:paraId="0C4BC1A9" w14:textId="77777777" w:rsidR="004B799C" w:rsidRDefault="004B799C">
      <w:pPr>
        <w:pStyle w:val="BodyText"/>
        <w:spacing w:before="11"/>
        <w:rPr>
          <w:sz w:val="20"/>
        </w:rPr>
      </w:pPr>
    </w:p>
    <w:p w14:paraId="51513ADF" w14:textId="77777777" w:rsidR="004B799C" w:rsidRDefault="00CA4AAC">
      <w:pPr>
        <w:pStyle w:val="ListParagraph"/>
        <w:numPr>
          <w:ilvl w:val="0"/>
          <w:numId w:val="28"/>
        </w:numPr>
        <w:tabs>
          <w:tab w:val="left" w:pos="1526"/>
        </w:tabs>
        <w:ind w:right="954"/>
        <w:jc w:val="both"/>
        <w:rPr>
          <w:sz w:val="24"/>
        </w:rPr>
      </w:pPr>
      <w:r>
        <w:rPr>
          <w:sz w:val="24"/>
        </w:rPr>
        <w:t>Aid for environmental purposes will, by its very nature, tend to favour environmentally</w:t>
      </w:r>
      <w:r>
        <w:rPr>
          <w:spacing w:val="1"/>
          <w:sz w:val="24"/>
        </w:rPr>
        <w:t xml:space="preserve"> </w:t>
      </w:r>
      <w:r>
        <w:rPr>
          <w:sz w:val="24"/>
        </w:rPr>
        <w:t>friendly products and technologies at the expense of other, more polluting ones and that</w:t>
      </w:r>
      <w:r>
        <w:rPr>
          <w:spacing w:val="1"/>
          <w:sz w:val="24"/>
        </w:rPr>
        <w:t xml:space="preserve"> </w:t>
      </w:r>
      <w:r>
        <w:rPr>
          <w:sz w:val="24"/>
        </w:rPr>
        <w:t>effect of the aid will, in principle, not be viewed as an undue distortion of competition,</w:t>
      </w:r>
      <w:r>
        <w:rPr>
          <w:spacing w:val="1"/>
          <w:sz w:val="24"/>
        </w:rPr>
        <w:t xml:space="preserve"> </w:t>
      </w:r>
      <w:r>
        <w:rPr>
          <w:sz w:val="24"/>
        </w:rPr>
        <w:t>since it addresses market failures that make the aid necessary. In addition, support for</w:t>
      </w:r>
      <w:r>
        <w:rPr>
          <w:spacing w:val="1"/>
          <w:sz w:val="24"/>
        </w:rPr>
        <w:t xml:space="preserve"> </w:t>
      </w:r>
      <w:r>
        <w:rPr>
          <w:sz w:val="24"/>
        </w:rPr>
        <w:t>climate friendly products and technologies are conducive to the achievement of the</w:t>
      </w:r>
      <w:r>
        <w:rPr>
          <w:spacing w:val="1"/>
          <w:sz w:val="24"/>
        </w:rPr>
        <w:t xml:space="preserve"> </w:t>
      </w:r>
      <w:r>
        <w:rPr>
          <w:sz w:val="24"/>
        </w:rPr>
        <w:t>European Climate Law objectives for 2030 and 2050. For measures for environmental</w:t>
      </w:r>
      <w:r>
        <w:rPr>
          <w:spacing w:val="1"/>
          <w:sz w:val="24"/>
        </w:rPr>
        <w:t xml:space="preserve"> </w:t>
      </w:r>
      <w:r>
        <w:rPr>
          <w:sz w:val="24"/>
        </w:rPr>
        <w:t>protection, the Commission will therefore consider the distortive effects on competitors</w:t>
      </w:r>
      <w:r>
        <w:rPr>
          <w:spacing w:val="1"/>
          <w:sz w:val="24"/>
        </w:rPr>
        <w:t xml:space="preserve"> </w:t>
      </w:r>
      <w:r>
        <w:rPr>
          <w:sz w:val="24"/>
        </w:rPr>
        <w:t>that</w:t>
      </w:r>
      <w:r>
        <w:rPr>
          <w:spacing w:val="-2"/>
          <w:sz w:val="24"/>
        </w:rPr>
        <w:t xml:space="preserve"> </w:t>
      </w:r>
      <w:r>
        <w:rPr>
          <w:sz w:val="24"/>
        </w:rPr>
        <w:t>likewise</w:t>
      </w:r>
      <w:r>
        <w:rPr>
          <w:spacing w:val="-1"/>
          <w:sz w:val="24"/>
        </w:rPr>
        <w:t xml:space="preserve"> </w:t>
      </w:r>
      <w:r>
        <w:rPr>
          <w:sz w:val="24"/>
        </w:rPr>
        <w:t>operate on an environmentally</w:t>
      </w:r>
      <w:r>
        <w:rPr>
          <w:spacing w:val="-3"/>
          <w:sz w:val="24"/>
        </w:rPr>
        <w:t xml:space="preserve"> </w:t>
      </w:r>
      <w:r>
        <w:rPr>
          <w:sz w:val="24"/>
        </w:rPr>
        <w:t>friendly</w:t>
      </w:r>
      <w:r>
        <w:rPr>
          <w:spacing w:val="-3"/>
          <w:sz w:val="24"/>
        </w:rPr>
        <w:t xml:space="preserve"> </w:t>
      </w:r>
      <w:r>
        <w:rPr>
          <w:sz w:val="24"/>
        </w:rPr>
        <w:t>basis, even without</w:t>
      </w:r>
      <w:r>
        <w:rPr>
          <w:spacing w:val="-1"/>
          <w:sz w:val="24"/>
        </w:rPr>
        <w:t xml:space="preserve"> </w:t>
      </w:r>
      <w:r>
        <w:rPr>
          <w:sz w:val="24"/>
        </w:rPr>
        <w:t>aid.</w:t>
      </w:r>
    </w:p>
    <w:p w14:paraId="344C6BFB" w14:textId="77777777" w:rsidR="004B799C" w:rsidRDefault="004B799C">
      <w:pPr>
        <w:pStyle w:val="BodyText"/>
        <w:spacing w:before="10"/>
        <w:rPr>
          <w:sz w:val="20"/>
        </w:rPr>
      </w:pPr>
    </w:p>
    <w:p w14:paraId="72D75665" w14:textId="77777777" w:rsidR="004B799C" w:rsidRDefault="00CA4AAC">
      <w:pPr>
        <w:pStyle w:val="ListParagraph"/>
        <w:numPr>
          <w:ilvl w:val="0"/>
          <w:numId w:val="28"/>
        </w:numPr>
        <w:tabs>
          <w:tab w:val="left" w:pos="1526"/>
        </w:tabs>
        <w:ind w:right="954"/>
        <w:jc w:val="both"/>
        <w:rPr>
          <w:sz w:val="24"/>
        </w:rPr>
      </w:pPr>
      <w:r>
        <w:rPr>
          <w:sz w:val="24"/>
        </w:rPr>
        <w:t>The</w:t>
      </w:r>
      <w:r>
        <w:rPr>
          <w:spacing w:val="1"/>
          <w:sz w:val="24"/>
        </w:rPr>
        <w:t xml:space="preserve"> </w:t>
      </w:r>
      <w:r>
        <w:rPr>
          <w:sz w:val="24"/>
        </w:rPr>
        <w:t>Commission</w:t>
      </w:r>
      <w:r>
        <w:rPr>
          <w:spacing w:val="1"/>
          <w:sz w:val="24"/>
        </w:rPr>
        <w:t xml:space="preserve"> </w:t>
      </w:r>
      <w:r>
        <w:rPr>
          <w:sz w:val="24"/>
        </w:rPr>
        <w:t>considers</w:t>
      </w:r>
      <w:r>
        <w:rPr>
          <w:spacing w:val="1"/>
          <w:sz w:val="24"/>
        </w:rPr>
        <w:t xml:space="preserve"> </w:t>
      </w:r>
      <w:r>
        <w:rPr>
          <w:sz w:val="24"/>
        </w:rPr>
        <w:t>that</w:t>
      </w:r>
      <w:r>
        <w:rPr>
          <w:spacing w:val="1"/>
          <w:sz w:val="24"/>
        </w:rPr>
        <w:t xml:space="preserve"> </w:t>
      </w:r>
      <w:r>
        <w:rPr>
          <w:sz w:val="24"/>
        </w:rPr>
        <w:t>schemes</w:t>
      </w:r>
      <w:r>
        <w:rPr>
          <w:spacing w:val="1"/>
          <w:sz w:val="24"/>
        </w:rPr>
        <w:t xml:space="preserve"> </w:t>
      </w:r>
      <w:r>
        <w:rPr>
          <w:sz w:val="24"/>
        </w:rPr>
        <w:t>open</w:t>
      </w:r>
      <w:r>
        <w:rPr>
          <w:spacing w:val="1"/>
          <w:sz w:val="24"/>
        </w:rPr>
        <w:t xml:space="preserve"> </w:t>
      </w:r>
      <w:r>
        <w:rPr>
          <w:sz w:val="24"/>
        </w:rPr>
        <w:t>to</w:t>
      </w:r>
      <w:r>
        <w:rPr>
          <w:spacing w:val="1"/>
          <w:sz w:val="24"/>
        </w:rPr>
        <w:t xml:space="preserve"> </w:t>
      </w:r>
      <w:r>
        <w:rPr>
          <w:sz w:val="24"/>
        </w:rPr>
        <w:t>a</w:t>
      </w:r>
      <w:r>
        <w:rPr>
          <w:spacing w:val="1"/>
          <w:sz w:val="24"/>
        </w:rPr>
        <w:t xml:space="preserve"> </w:t>
      </w:r>
      <w:r>
        <w:rPr>
          <w:sz w:val="24"/>
        </w:rPr>
        <w:t>broader</w:t>
      </w:r>
      <w:r>
        <w:rPr>
          <w:spacing w:val="1"/>
          <w:sz w:val="24"/>
        </w:rPr>
        <w:t xml:space="preserve"> </w:t>
      </w:r>
      <w:r>
        <w:rPr>
          <w:sz w:val="24"/>
        </w:rPr>
        <w:t>range</w:t>
      </w:r>
      <w:r>
        <w:rPr>
          <w:spacing w:val="1"/>
          <w:sz w:val="24"/>
        </w:rPr>
        <w:t xml:space="preserve"> </w:t>
      </w:r>
      <w:r>
        <w:rPr>
          <w:sz w:val="24"/>
        </w:rPr>
        <w:t>of</w:t>
      </w:r>
      <w:r>
        <w:rPr>
          <w:spacing w:val="1"/>
          <w:sz w:val="24"/>
        </w:rPr>
        <w:t xml:space="preserve"> </w:t>
      </w:r>
      <w:r>
        <w:rPr>
          <w:sz w:val="24"/>
        </w:rPr>
        <w:t>potential</w:t>
      </w:r>
      <w:r>
        <w:rPr>
          <w:spacing w:val="1"/>
          <w:sz w:val="24"/>
        </w:rPr>
        <w:t xml:space="preserve"> </w:t>
      </w:r>
      <w:r>
        <w:rPr>
          <w:sz w:val="24"/>
        </w:rPr>
        <w:t>beneficiaries have a more limited distortive effect on competition than support targeted</w:t>
      </w:r>
      <w:r>
        <w:rPr>
          <w:spacing w:val="1"/>
          <w:sz w:val="24"/>
        </w:rPr>
        <w:t xml:space="preserve"> </w:t>
      </w:r>
      <w:r>
        <w:rPr>
          <w:sz w:val="24"/>
        </w:rPr>
        <w:t>at a limited number of specific beneficiaries only, in particular</w:t>
      </w:r>
      <w:r>
        <w:rPr>
          <w:spacing w:val="1"/>
          <w:sz w:val="24"/>
        </w:rPr>
        <w:t xml:space="preserve"> </w:t>
      </w:r>
      <w:r>
        <w:rPr>
          <w:sz w:val="24"/>
        </w:rPr>
        <w:t>where the scope of the</w:t>
      </w:r>
      <w:r>
        <w:rPr>
          <w:spacing w:val="1"/>
          <w:sz w:val="24"/>
        </w:rPr>
        <w:t xml:space="preserve"> </w:t>
      </w:r>
      <w:r>
        <w:rPr>
          <w:sz w:val="24"/>
        </w:rPr>
        <w:t>aid measure includes all competitors willing to deliver the same service, product or</w:t>
      </w:r>
      <w:r>
        <w:rPr>
          <w:spacing w:val="1"/>
          <w:sz w:val="24"/>
        </w:rPr>
        <w:t xml:space="preserve"> </w:t>
      </w:r>
      <w:r>
        <w:rPr>
          <w:sz w:val="24"/>
        </w:rPr>
        <w:t>benefit.</w:t>
      </w:r>
    </w:p>
    <w:p w14:paraId="4A1A5534" w14:textId="77777777" w:rsidR="004B799C" w:rsidRDefault="004B799C">
      <w:pPr>
        <w:pStyle w:val="BodyText"/>
        <w:rPr>
          <w:sz w:val="20"/>
        </w:rPr>
      </w:pPr>
    </w:p>
    <w:p w14:paraId="6F43971C" w14:textId="77777777" w:rsidR="004B799C" w:rsidRDefault="004B799C">
      <w:pPr>
        <w:pStyle w:val="BodyText"/>
        <w:spacing w:before="8"/>
        <w:rPr>
          <w:sz w:val="25"/>
        </w:rPr>
      </w:pPr>
    </w:p>
    <w:p w14:paraId="0F090A9B" w14:textId="77777777" w:rsidR="004B799C" w:rsidRDefault="00CA4AAC">
      <w:pPr>
        <w:tabs>
          <w:tab w:val="left" w:pos="1525"/>
        </w:tabs>
        <w:spacing w:before="98"/>
        <w:ind w:left="1525" w:right="959" w:hanging="567"/>
        <w:rPr>
          <w:sz w:val="20"/>
        </w:rPr>
      </w:pPr>
      <w:r>
        <w:rPr>
          <w:sz w:val="20"/>
          <w:vertAlign w:val="superscript"/>
        </w:rPr>
        <w:t>49</w:t>
      </w:r>
      <w:r>
        <w:rPr>
          <w:sz w:val="20"/>
        </w:rPr>
        <w:tab/>
        <w:t>Where</w:t>
      </w:r>
      <w:r>
        <w:rPr>
          <w:spacing w:val="12"/>
          <w:sz w:val="20"/>
        </w:rPr>
        <w:t xml:space="preserve"> </w:t>
      </w:r>
      <w:r>
        <w:rPr>
          <w:sz w:val="20"/>
        </w:rPr>
        <w:t>there</w:t>
      </w:r>
      <w:r>
        <w:rPr>
          <w:spacing w:val="12"/>
          <w:sz w:val="20"/>
        </w:rPr>
        <w:t xml:space="preserve"> </w:t>
      </w:r>
      <w:r>
        <w:rPr>
          <w:sz w:val="20"/>
        </w:rPr>
        <w:t>is</w:t>
      </w:r>
      <w:r>
        <w:rPr>
          <w:spacing w:val="15"/>
          <w:sz w:val="20"/>
        </w:rPr>
        <w:t xml:space="preserve"> </w:t>
      </w:r>
      <w:r>
        <w:rPr>
          <w:sz w:val="20"/>
        </w:rPr>
        <w:t>no</w:t>
      </w:r>
      <w:r>
        <w:rPr>
          <w:spacing w:val="13"/>
          <w:sz w:val="20"/>
        </w:rPr>
        <w:t xml:space="preserve"> </w:t>
      </w:r>
      <w:r>
        <w:rPr>
          <w:sz w:val="20"/>
        </w:rPr>
        <w:t>formal</w:t>
      </w:r>
      <w:r>
        <w:rPr>
          <w:spacing w:val="12"/>
          <w:sz w:val="20"/>
        </w:rPr>
        <w:t xml:space="preserve"> </w:t>
      </w:r>
      <w:r>
        <w:rPr>
          <w:sz w:val="20"/>
        </w:rPr>
        <w:t>requirement</w:t>
      </w:r>
      <w:r>
        <w:rPr>
          <w:spacing w:val="14"/>
          <w:sz w:val="20"/>
        </w:rPr>
        <w:t xml:space="preserve"> </w:t>
      </w:r>
      <w:r>
        <w:rPr>
          <w:sz w:val="20"/>
        </w:rPr>
        <w:t>for</w:t>
      </w:r>
      <w:r>
        <w:rPr>
          <w:spacing w:val="13"/>
          <w:sz w:val="20"/>
        </w:rPr>
        <w:t xml:space="preserve"> </w:t>
      </w:r>
      <w:r>
        <w:rPr>
          <w:sz w:val="20"/>
        </w:rPr>
        <w:t>an</w:t>
      </w:r>
      <w:r>
        <w:rPr>
          <w:spacing w:val="12"/>
          <w:sz w:val="20"/>
        </w:rPr>
        <w:t xml:space="preserve"> </w:t>
      </w:r>
      <w:r>
        <w:rPr>
          <w:sz w:val="20"/>
        </w:rPr>
        <w:t>annual</w:t>
      </w:r>
      <w:r>
        <w:rPr>
          <w:spacing w:val="12"/>
          <w:sz w:val="20"/>
        </w:rPr>
        <w:t xml:space="preserve"> </w:t>
      </w:r>
      <w:r>
        <w:rPr>
          <w:sz w:val="20"/>
        </w:rPr>
        <w:t>declaration,</w:t>
      </w:r>
      <w:r>
        <w:rPr>
          <w:spacing w:val="12"/>
          <w:sz w:val="20"/>
        </w:rPr>
        <w:t xml:space="preserve"> </w:t>
      </w:r>
      <w:r>
        <w:rPr>
          <w:sz w:val="20"/>
        </w:rPr>
        <w:t>31</w:t>
      </w:r>
      <w:r>
        <w:rPr>
          <w:spacing w:val="13"/>
          <w:sz w:val="20"/>
        </w:rPr>
        <w:t xml:space="preserve"> </w:t>
      </w:r>
      <w:r>
        <w:rPr>
          <w:sz w:val="20"/>
        </w:rPr>
        <w:t>December</w:t>
      </w:r>
      <w:r>
        <w:rPr>
          <w:spacing w:val="13"/>
          <w:sz w:val="20"/>
        </w:rPr>
        <w:t xml:space="preserve"> </w:t>
      </w:r>
      <w:r>
        <w:rPr>
          <w:sz w:val="20"/>
        </w:rPr>
        <w:t>of</w:t>
      </w:r>
      <w:r>
        <w:rPr>
          <w:spacing w:val="10"/>
          <w:sz w:val="20"/>
        </w:rPr>
        <w:t xml:space="preserve"> </w:t>
      </w:r>
      <w:r>
        <w:rPr>
          <w:sz w:val="20"/>
        </w:rPr>
        <w:t>the</w:t>
      </w:r>
      <w:r>
        <w:rPr>
          <w:spacing w:val="15"/>
          <w:sz w:val="20"/>
        </w:rPr>
        <w:t xml:space="preserve"> </w:t>
      </w:r>
      <w:r>
        <w:rPr>
          <w:sz w:val="20"/>
        </w:rPr>
        <w:t>year</w:t>
      </w:r>
      <w:r>
        <w:rPr>
          <w:spacing w:val="14"/>
          <w:sz w:val="20"/>
        </w:rPr>
        <w:t xml:space="preserve"> </w:t>
      </w:r>
      <w:r>
        <w:rPr>
          <w:sz w:val="20"/>
        </w:rPr>
        <w:t>for</w:t>
      </w:r>
      <w:r>
        <w:rPr>
          <w:spacing w:val="15"/>
          <w:sz w:val="20"/>
        </w:rPr>
        <w:t xml:space="preserve"> </w:t>
      </w:r>
      <w:r>
        <w:rPr>
          <w:sz w:val="20"/>
        </w:rPr>
        <w:t>which</w:t>
      </w:r>
      <w:r>
        <w:rPr>
          <w:spacing w:val="11"/>
          <w:sz w:val="20"/>
        </w:rPr>
        <w:t xml:space="preserve"> </w:t>
      </w:r>
      <w:r>
        <w:rPr>
          <w:sz w:val="20"/>
        </w:rPr>
        <w:t>the</w:t>
      </w:r>
      <w:r>
        <w:rPr>
          <w:spacing w:val="-47"/>
          <w:sz w:val="20"/>
        </w:rPr>
        <w:t xml:space="preserve"> </w:t>
      </w:r>
      <w:r>
        <w:rPr>
          <w:sz w:val="20"/>
        </w:rPr>
        <w:t>aid</w:t>
      </w:r>
      <w:r>
        <w:rPr>
          <w:spacing w:val="2"/>
          <w:sz w:val="20"/>
        </w:rPr>
        <w:t xml:space="preserve"> </w:t>
      </w:r>
      <w:r>
        <w:rPr>
          <w:sz w:val="20"/>
        </w:rPr>
        <w:t>was</w:t>
      </w:r>
      <w:r>
        <w:rPr>
          <w:spacing w:val="1"/>
          <w:sz w:val="20"/>
        </w:rPr>
        <w:t xml:space="preserve"> </w:t>
      </w:r>
      <w:r>
        <w:rPr>
          <w:sz w:val="20"/>
        </w:rPr>
        <w:t>granted</w:t>
      </w:r>
      <w:r>
        <w:rPr>
          <w:spacing w:val="3"/>
          <w:sz w:val="20"/>
        </w:rPr>
        <w:t xml:space="preserve"> </w:t>
      </w:r>
      <w:r>
        <w:rPr>
          <w:sz w:val="20"/>
        </w:rPr>
        <w:t>will</w:t>
      </w:r>
      <w:r>
        <w:rPr>
          <w:spacing w:val="-2"/>
          <w:sz w:val="20"/>
        </w:rPr>
        <w:t xml:space="preserve"> </w:t>
      </w:r>
      <w:r>
        <w:rPr>
          <w:sz w:val="20"/>
        </w:rPr>
        <w:t>be considered as</w:t>
      </w:r>
      <w:r>
        <w:rPr>
          <w:spacing w:val="-2"/>
          <w:sz w:val="20"/>
        </w:rPr>
        <w:t xml:space="preserve"> </w:t>
      </w:r>
      <w:r>
        <w:rPr>
          <w:sz w:val="20"/>
        </w:rPr>
        <w:t>the granting</w:t>
      </w:r>
      <w:r>
        <w:rPr>
          <w:spacing w:val="-2"/>
          <w:sz w:val="20"/>
        </w:rPr>
        <w:t xml:space="preserve"> </w:t>
      </w:r>
      <w:r>
        <w:rPr>
          <w:sz w:val="20"/>
        </w:rPr>
        <w:t>date for</w:t>
      </w:r>
      <w:r>
        <w:rPr>
          <w:spacing w:val="-1"/>
          <w:sz w:val="20"/>
        </w:rPr>
        <w:t xml:space="preserve"> </w:t>
      </w:r>
      <w:r>
        <w:rPr>
          <w:sz w:val="20"/>
        </w:rPr>
        <w:t>encoding</w:t>
      </w:r>
      <w:r>
        <w:rPr>
          <w:spacing w:val="-1"/>
          <w:sz w:val="20"/>
        </w:rPr>
        <w:t xml:space="preserve"> </w:t>
      </w:r>
      <w:r>
        <w:rPr>
          <w:sz w:val="20"/>
        </w:rPr>
        <w:t>purposes.</w:t>
      </w:r>
    </w:p>
    <w:p w14:paraId="68E8927B" w14:textId="77777777" w:rsidR="004B799C" w:rsidRDefault="004B799C">
      <w:pPr>
        <w:rPr>
          <w:sz w:val="20"/>
        </w:rPr>
        <w:sectPr w:rsidR="004B799C">
          <w:footerReference w:type="default" r:id="rId78"/>
          <w:pgSz w:w="11910" w:h="16840"/>
          <w:pgMar w:top="1020" w:right="460" w:bottom="2180" w:left="460" w:header="0" w:footer="1991" w:gutter="0"/>
          <w:cols w:space="720"/>
        </w:sectPr>
      </w:pPr>
    </w:p>
    <w:p w14:paraId="3D485F09" w14:textId="77777777" w:rsidR="004B799C" w:rsidRDefault="00CA4AAC">
      <w:pPr>
        <w:pStyle w:val="ListParagraph"/>
        <w:numPr>
          <w:ilvl w:val="0"/>
          <w:numId w:val="28"/>
        </w:numPr>
        <w:tabs>
          <w:tab w:val="left" w:pos="1526"/>
        </w:tabs>
        <w:spacing w:before="72"/>
        <w:ind w:right="956"/>
        <w:jc w:val="both"/>
        <w:rPr>
          <w:sz w:val="24"/>
        </w:rPr>
      </w:pPr>
      <w:r>
        <w:rPr>
          <w:sz w:val="24"/>
        </w:rPr>
        <w:lastRenderedPageBreak/>
        <w:t>State aid for environmental and energy objectives may have the unintended effect of</w:t>
      </w:r>
      <w:r>
        <w:rPr>
          <w:spacing w:val="1"/>
          <w:sz w:val="24"/>
        </w:rPr>
        <w:t xml:space="preserve"> </w:t>
      </w:r>
      <w:r>
        <w:rPr>
          <w:sz w:val="24"/>
        </w:rPr>
        <w:t>undermining market rewards to the most efficient, innovative producers as well as</w:t>
      </w:r>
      <w:r>
        <w:rPr>
          <w:spacing w:val="1"/>
          <w:sz w:val="24"/>
        </w:rPr>
        <w:t xml:space="preserve"> </w:t>
      </w:r>
      <w:r>
        <w:rPr>
          <w:sz w:val="24"/>
        </w:rPr>
        <w:t>incentives for the least efficient ones to improve, restructure</w:t>
      </w:r>
      <w:r>
        <w:rPr>
          <w:spacing w:val="60"/>
          <w:sz w:val="24"/>
        </w:rPr>
        <w:t xml:space="preserve"> </w:t>
      </w:r>
      <w:r>
        <w:rPr>
          <w:sz w:val="24"/>
        </w:rPr>
        <w:t>or exit the market. This</w:t>
      </w:r>
      <w:r>
        <w:rPr>
          <w:spacing w:val="1"/>
          <w:sz w:val="24"/>
        </w:rPr>
        <w:t xml:space="preserve"> </w:t>
      </w:r>
      <w:r>
        <w:rPr>
          <w:sz w:val="24"/>
        </w:rPr>
        <w:t>may</w:t>
      </w:r>
      <w:r>
        <w:rPr>
          <w:spacing w:val="1"/>
          <w:sz w:val="24"/>
        </w:rPr>
        <w:t xml:space="preserve"> </w:t>
      </w:r>
      <w:r>
        <w:rPr>
          <w:sz w:val="24"/>
        </w:rPr>
        <w:t>also</w:t>
      </w:r>
      <w:r>
        <w:rPr>
          <w:spacing w:val="1"/>
          <w:sz w:val="24"/>
        </w:rPr>
        <w:t xml:space="preserve"> </w:t>
      </w:r>
      <w:r>
        <w:rPr>
          <w:sz w:val="24"/>
        </w:rPr>
        <w:t>result</w:t>
      </w:r>
      <w:r>
        <w:rPr>
          <w:spacing w:val="1"/>
          <w:sz w:val="24"/>
        </w:rPr>
        <w:t xml:space="preserve"> </w:t>
      </w:r>
      <w:r>
        <w:rPr>
          <w:sz w:val="24"/>
        </w:rPr>
        <w:t>in</w:t>
      </w:r>
      <w:r>
        <w:rPr>
          <w:spacing w:val="1"/>
          <w:sz w:val="24"/>
        </w:rPr>
        <w:t xml:space="preserve"> </w:t>
      </w:r>
      <w:r>
        <w:rPr>
          <w:sz w:val="24"/>
        </w:rPr>
        <w:t>inefficient</w:t>
      </w:r>
      <w:r>
        <w:rPr>
          <w:spacing w:val="1"/>
          <w:sz w:val="24"/>
        </w:rPr>
        <w:t xml:space="preserve"> </w:t>
      </w:r>
      <w:r>
        <w:rPr>
          <w:sz w:val="24"/>
        </w:rPr>
        <w:t>barriers</w:t>
      </w:r>
      <w:r>
        <w:rPr>
          <w:spacing w:val="1"/>
          <w:sz w:val="24"/>
        </w:rPr>
        <w:t xml:space="preserve"> </w:t>
      </w:r>
      <w:r>
        <w:rPr>
          <w:sz w:val="24"/>
        </w:rPr>
        <w:t>to</w:t>
      </w:r>
      <w:r>
        <w:rPr>
          <w:spacing w:val="1"/>
          <w:sz w:val="24"/>
        </w:rPr>
        <w:t xml:space="preserve"> </w:t>
      </w:r>
      <w:r>
        <w:rPr>
          <w:sz w:val="24"/>
        </w:rPr>
        <w:t>the</w:t>
      </w:r>
      <w:r>
        <w:rPr>
          <w:spacing w:val="1"/>
          <w:sz w:val="24"/>
        </w:rPr>
        <w:t xml:space="preserve"> </w:t>
      </w:r>
      <w:r>
        <w:rPr>
          <w:sz w:val="24"/>
        </w:rPr>
        <w:t>entry</w:t>
      </w:r>
      <w:r>
        <w:rPr>
          <w:spacing w:val="1"/>
          <w:sz w:val="24"/>
        </w:rPr>
        <w:t xml:space="preserve"> </w:t>
      </w:r>
      <w:r>
        <w:rPr>
          <w:sz w:val="24"/>
        </w:rPr>
        <w:t>of</w:t>
      </w:r>
      <w:r>
        <w:rPr>
          <w:spacing w:val="1"/>
          <w:sz w:val="24"/>
        </w:rPr>
        <w:t xml:space="preserve"> </w:t>
      </w:r>
      <w:r>
        <w:rPr>
          <w:sz w:val="24"/>
        </w:rPr>
        <w:t>more</w:t>
      </w:r>
      <w:r>
        <w:rPr>
          <w:spacing w:val="1"/>
          <w:sz w:val="24"/>
        </w:rPr>
        <w:t xml:space="preserve"> </w:t>
      </w:r>
      <w:r>
        <w:rPr>
          <w:sz w:val="24"/>
        </w:rPr>
        <w:t>efficient</w:t>
      </w:r>
      <w:r>
        <w:rPr>
          <w:spacing w:val="1"/>
          <w:sz w:val="24"/>
        </w:rPr>
        <w:t xml:space="preserve"> </w:t>
      </w:r>
      <w:r>
        <w:rPr>
          <w:sz w:val="24"/>
        </w:rPr>
        <w:t>or</w:t>
      </w:r>
      <w:r>
        <w:rPr>
          <w:spacing w:val="1"/>
          <w:sz w:val="24"/>
        </w:rPr>
        <w:t xml:space="preserve"> </w:t>
      </w:r>
      <w:r>
        <w:rPr>
          <w:sz w:val="24"/>
        </w:rPr>
        <w:t>innovative</w:t>
      </w:r>
      <w:r>
        <w:rPr>
          <w:spacing w:val="-57"/>
          <w:sz w:val="24"/>
        </w:rPr>
        <w:t xml:space="preserve"> </w:t>
      </w:r>
      <w:r>
        <w:rPr>
          <w:sz w:val="24"/>
        </w:rPr>
        <w:t>potential</w:t>
      </w:r>
      <w:r>
        <w:rPr>
          <w:spacing w:val="1"/>
          <w:sz w:val="24"/>
        </w:rPr>
        <w:t xml:space="preserve"> </w:t>
      </w:r>
      <w:r>
        <w:rPr>
          <w:sz w:val="24"/>
        </w:rPr>
        <w:t>competitors.</w:t>
      </w:r>
      <w:r>
        <w:rPr>
          <w:spacing w:val="1"/>
          <w:sz w:val="24"/>
        </w:rPr>
        <w:t xml:space="preserve"> </w:t>
      </w:r>
      <w:r>
        <w:rPr>
          <w:sz w:val="24"/>
        </w:rPr>
        <w:t>In</w:t>
      </w:r>
      <w:r>
        <w:rPr>
          <w:spacing w:val="1"/>
          <w:sz w:val="24"/>
        </w:rPr>
        <w:t xml:space="preserve"> </w:t>
      </w:r>
      <w:r>
        <w:rPr>
          <w:sz w:val="24"/>
        </w:rPr>
        <w:t>the</w:t>
      </w:r>
      <w:r>
        <w:rPr>
          <w:spacing w:val="1"/>
          <w:sz w:val="24"/>
        </w:rPr>
        <w:t xml:space="preserve"> </w:t>
      </w:r>
      <w:r>
        <w:rPr>
          <w:sz w:val="24"/>
        </w:rPr>
        <w:t>long</w:t>
      </w:r>
      <w:r>
        <w:rPr>
          <w:spacing w:val="1"/>
          <w:sz w:val="24"/>
        </w:rPr>
        <w:t xml:space="preserve"> </w:t>
      </w:r>
      <w:r>
        <w:rPr>
          <w:sz w:val="24"/>
        </w:rPr>
        <w:t>term,</w:t>
      </w:r>
      <w:r>
        <w:rPr>
          <w:spacing w:val="1"/>
          <w:sz w:val="24"/>
        </w:rPr>
        <w:t xml:space="preserve"> </w:t>
      </w:r>
      <w:r>
        <w:rPr>
          <w:sz w:val="24"/>
        </w:rPr>
        <w:t>such</w:t>
      </w:r>
      <w:r>
        <w:rPr>
          <w:spacing w:val="1"/>
          <w:sz w:val="24"/>
        </w:rPr>
        <w:t xml:space="preserve"> </w:t>
      </w:r>
      <w:r>
        <w:rPr>
          <w:sz w:val="24"/>
        </w:rPr>
        <w:t>distortions</w:t>
      </w:r>
      <w:r>
        <w:rPr>
          <w:spacing w:val="1"/>
          <w:sz w:val="24"/>
        </w:rPr>
        <w:t xml:space="preserve"> </w:t>
      </w:r>
      <w:r>
        <w:rPr>
          <w:sz w:val="24"/>
        </w:rPr>
        <w:t>may</w:t>
      </w:r>
      <w:r>
        <w:rPr>
          <w:spacing w:val="60"/>
          <w:sz w:val="24"/>
        </w:rPr>
        <w:t xml:space="preserve"> </w:t>
      </w:r>
      <w:r>
        <w:rPr>
          <w:sz w:val="24"/>
        </w:rPr>
        <w:t>stifle</w:t>
      </w:r>
      <w:r>
        <w:rPr>
          <w:spacing w:val="60"/>
          <w:sz w:val="24"/>
        </w:rPr>
        <w:t xml:space="preserve"> </w:t>
      </w:r>
      <w:r>
        <w:rPr>
          <w:sz w:val="24"/>
        </w:rPr>
        <w:t>innovation,</w:t>
      </w:r>
      <w:r>
        <w:rPr>
          <w:spacing w:val="1"/>
          <w:sz w:val="24"/>
        </w:rPr>
        <w:t xml:space="preserve"> </w:t>
      </w:r>
      <w:r>
        <w:rPr>
          <w:sz w:val="24"/>
        </w:rPr>
        <w:t>efficiency and the adoption of cleaner technologies. These distortive effects can be</w:t>
      </w:r>
      <w:r>
        <w:rPr>
          <w:spacing w:val="1"/>
          <w:sz w:val="24"/>
        </w:rPr>
        <w:t xml:space="preserve"> </w:t>
      </w:r>
      <w:r>
        <w:rPr>
          <w:sz w:val="24"/>
        </w:rPr>
        <w:t>particularly</w:t>
      </w:r>
      <w:r>
        <w:rPr>
          <w:spacing w:val="1"/>
          <w:sz w:val="24"/>
        </w:rPr>
        <w:t xml:space="preserve"> </w:t>
      </w:r>
      <w:r>
        <w:rPr>
          <w:sz w:val="24"/>
        </w:rPr>
        <w:t>important</w:t>
      </w:r>
      <w:r>
        <w:rPr>
          <w:spacing w:val="1"/>
          <w:sz w:val="24"/>
        </w:rPr>
        <w:t xml:space="preserve"> </w:t>
      </w:r>
      <w:r>
        <w:rPr>
          <w:sz w:val="24"/>
        </w:rPr>
        <w:t>when</w:t>
      </w:r>
      <w:r>
        <w:rPr>
          <w:spacing w:val="1"/>
          <w:sz w:val="24"/>
        </w:rPr>
        <w:t xml:space="preserve"> </w:t>
      </w:r>
      <w:r>
        <w:rPr>
          <w:sz w:val="24"/>
        </w:rPr>
        <w:t>the</w:t>
      </w:r>
      <w:r>
        <w:rPr>
          <w:spacing w:val="1"/>
          <w:sz w:val="24"/>
        </w:rPr>
        <w:t xml:space="preserve"> </w:t>
      </w:r>
      <w:r>
        <w:rPr>
          <w:sz w:val="24"/>
        </w:rPr>
        <w:t>aid</w:t>
      </w:r>
      <w:r>
        <w:rPr>
          <w:spacing w:val="1"/>
          <w:sz w:val="24"/>
        </w:rPr>
        <w:t xml:space="preserve"> </w:t>
      </w:r>
      <w:r>
        <w:rPr>
          <w:sz w:val="24"/>
        </w:rPr>
        <w:t>is</w:t>
      </w:r>
      <w:r>
        <w:rPr>
          <w:spacing w:val="1"/>
          <w:sz w:val="24"/>
        </w:rPr>
        <w:t xml:space="preserve"> </w:t>
      </w:r>
      <w:r>
        <w:rPr>
          <w:sz w:val="24"/>
        </w:rPr>
        <w:t>granted</w:t>
      </w:r>
      <w:r>
        <w:rPr>
          <w:spacing w:val="1"/>
          <w:sz w:val="24"/>
        </w:rPr>
        <w:t xml:space="preserve"> </w:t>
      </w:r>
      <w:r>
        <w:rPr>
          <w:sz w:val="24"/>
        </w:rPr>
        <w:t>to</w:t>
      </w:r>
      <w:r>
        <w:rPr>
          <w:spacing w:val="1"/>
          <w:sz w:val="24"/>
        </w:rPr>
        <w:t xml:space="preserve"> </w:t>
      </w:r>
      <w:r>
        <w:rPr>
          <w:sz w:val="24"/>
        </w:rPr>
        <w:t>projects</w:t>
      </w:r>
      <w:r>
        <w:rPr>
          <w:spacing w:val="1"/>
          <w:sz w:val="24"/>
        </w:rPr>
        <w:t xml:space="preserve"> </w:t>
      </w:r>
      <w:r>
        <w:rPr>
          <w:sz w:val="24"/>
        </w:rPr>
        <w:t>that</w:t>
      </w:r>
      <w:r>
        <w:rPr>
          <w:spacing w:val="1"/>
          <w:sz w:val="24"/>
        </w:rPr>
        <w:t xml:space="preserve"> </w:t>
      </w:r>
      <w:r>
        <w:rPr>
          <w:sz w:val="24"/>
        </w:rPr>
        <w:t>provide</w:t>
      </w:r>
      <w:r>
        <w:rPr>
          <w:spacing w:val="1"/>
          <w:sz w:val="24"/>
        </w:rPr>
        <w:t xml:space="preserve"> </w:t>
      </w:r>
      <w:r>
        <w:rPr>
          <w:sz w:val="24"/>
        </w:rPr>
        <w:t>a</w:t>
      </w:r>
      <w:r>
        <w:rPr>
          <w:spacing w:val="60"/>
          <w:sz w:val="24"/>
        </w:rPr>
        <w:t xml:space="preserve"> </w:t>
      </w:r>
      <w:r>
        <w:rPr>
          <w:sz w:val="24"/>
        </w:rPr>
        <w:t>limited</w:t>
      </w:r>
      <w:r>
        <w:rPr>
          <w:spacing w:val="1"/>
          <w:sz w:val="24"/>
        </w:rPr>
        <w:t xml:space="preserve"> </w:t>
      </w:r>
      <w:r>
        <w:rPr>
          <w:sz w:val="24"/>
        </w:rPr>
        <w:t>transitory benefit but lock out cleaner technologies for a longer term, including those</w:t>
      </w:r>
      <w:r>
        <w:rPr>
          <w:spacing w:val="1"/>
          <w:sz w:val="24"/>
        </w:rPr>
        <w:t xml:space="preserve"> </w:t>
      </w:r>
      <w:r>
        <w:rPr>
          <w:sz w:val="24"/>
        </w:rPr>
        <w:t>necessary</w:t>
      </w:r>
      <w:r>
        <w:rPr>
          <w:spacing w:val="26"/>
          <w:sz w:val="24"/>
        </w:rPr>
        <w:t xml:space="preserve"> </w:t>
      </w:r>
      <w:r>
        <w:rPr>
          <w:sz w:val="24"/>
        </w:rPr>
        <w:t>to</w:t>
      </w:r>
      <w:r>
        <w:rPr>
          <w:spacing w:val="32"/>
          <w:sz w:val="24"/>
        </w:rPr>
        <w:t xml:space="preserve"> </w:t>
      </w:r>
      <w:r>
        <w:rPr>
          <w:sz w:val="24"/>
        </w:rPr>
        <w:t>achieve</w:t>
      </w:r>
      <w:r>
        <w:rPr>
          <w:spacing w:val="31"/>
          <w:sz w:val="24"/>
        </w:rPr>
        <w:t xml:space="preserve"> </w:t>
      </w:r>
      <w:r>
        <w:rPr>
          <w:sz w:val="24"/>
        </w:rPr>
        <w:t>the</w:t>
      </w:r>
      <w:r>
        <w:rPr>
          <w:spacing w:val="34"/>
          <w:sz w:val="24"/>
        </w:rPr>
        <w:t xml:space="preserve"> </w:t>
      </w:r>
      <w:r>
        <w:rPr>
          <w:sz w:val="24"/>
        </w:rPr>
        <w:t>medium-term</w:t>
      </w:r>
      <w:r>
        <w:rPr>
          <w:spacing w:val="32"/>
          <w:sz w:val="24"/>
        </w:rPr>
        <w:t xml:space="preserve"> </w:t>
      </w:r>
      <w:r>
        <w:rPr>
          <w:sz w:val="24"/>
        </w:rPr>
        <w:t>and</w:t>
      </w:r>
      <w:r>
        <w:rPr>
          <w:spacing w:val="32"/>
          <w:sz w:val="24"/>
        </w:rPr>
        <w:t xml:space="preserve"> </w:t>
      </w:r>
      <w:r>
        <w:rPr>
          <w:sz w:val="24"/>
        </w:rPr>
        <w:t>long-term</w:t>
      </w:r>
      <w:r>
        <w:rPr>
          <w:spacing w:val="32"/>
          <w:sz w:val="24"/>
        </w:rPr>
        <w:t xml:space="preserve"> </w:t>
      </w:r>
      <w:r>
        <w:rPr>
          <w:sz w:val="24"/>
        </w:rPr>
        <w:t>climate</w:t>
      </w:r>
      <w:r>
        <w:rPr>
          <w:spacing w:val="31"/>
          <w:sz w:val="24"/>
        </w:rPr>
        <w:t xml:space="preserve"> </w:t>
      </w:r>
      <w:r>
        <w:rPr>
          <w:sz w:val="24"/>
        </w:rPr>
        <w:t>targets</w:t>
      </w:r>
      <w:r>
        <w:rPr>
          <w:spacing w:val="34"/>
          <w:sz w:val="24"/>
        </w:rPr>
        <w:t xml:space="preserve"> </w:t>
      </w:r>
      <w:r>
        <w:rPr>
          <w:sz w:val="24"/>
        </w:rPr>
        <w:t>enshrined</w:t>
      </w:r>
      <w:r>
        <w:rPr>
          <w:spacing w:val="32"/>
          <w:sz w:val="24"/>
        </w:rPr>
        <w:t xml:space="preserve"> </w:t>
      </w:r>
      <w:r>
        <w:rPr>
          <w:sz w:val="24"/>
        </w:rPr>
        <w:t>under</w:t>
      </w:r>
      <w:r>
        <w:rPr>
          <w:spacing w:val="-58"/>
          <w:sz w:val="24"/>
        </w:rPr>
        <w:t xml:space="preserve"> </w:t>
      </w:r>
      <w:r>
        <w:rPr>
          <w:sz w:val="24"/>
        </w:rPr>
        <w:t>the European Climate Law. This can, for example, be the case for support to certain</w:t>
      </w:r>
      <w:r>
        <w:rPr>
          <w:spacing w:val="1"/>
          <w:sz w:val="24"/>
        </w:rPr>
        <w:t xml:space="preserve"> </w:t>
      </w:r>
      <w:r>
        <w:rPr>
          <w:sz w:val="24"/>
        </w:rPr>
        <w:t>activities using fossil fuels that provide an immediate reduction of green house gas</w:t>
      </w:r>
      <w:r>
        <w:rPr>
          <w:spacing w:val="1"/>
          <w:sz w:val="24"/>
        </w:rPr>
        <w:t xml:space="preserve"> </w:t>
      </w:r>
      <w:r>
        <w:rPr>
          <w:sz w:val="24"/>
        </w:rPr>
        <w:t>emissions, but lead to slower emissions reductions in the long term. All other things</w:t>
      </w:r>
      <w:r>
        <w:rPr>
          <w:spacing w:val="1"/>
          <w:sz w:val="24"/>
        </w:rPr>
        <w:t xml:space="preserve"> </w:t>
      </w:r>
      <w:r>
        <w:rPr>
          <w:sz w:val="24"/>
        </w:rPr>
        <w:t>being equal, the closer the aided investment is in time to the relevant target date, the</w:t>
      </w:r>
      <w:r>
        <w:rPr>
          <w:spacing w:val="1"/>
          <w:sz w:val="24"/>
        </w:rPr>
        <w:t xml:space="preserve"> </w:t>
      </w:r>
      <w:r>
        <w:rPr>
          <w:sz w:val="24"/>
        </w:rPr>
        <w:t>greater the likelihood that its transitory benefits may be outweighed by the possible</w:t>
      </w:r>
      <w:r>
        <w:rPr>
          <w:spacing w:val="1"/>
          <w:sz w:val="24"/>
        </w:rPr>
        <w:t xml:space="preserve"> </w:t>
      </w:r>
      <w:r>
        <w:rPr>
          <w:sz w:val="24"/>
        </w:rPr>
        <w:t>disincentives for cleaner technologies. The Commission will therefore take into account</w:t>
      </w:r>
      <w:r>
        <w:rPr>
          <w:spacing w:val="1"/>
          <w:sz w:val="24"/>
        </w:rPr>
        <w:t xml:space="preserve"> </w:t>
      </w:r>
      <w:r>
        <w:rPr>
          <w:sz w:val="24"/>
        </w:rPr>
        <w:t>these possible short and long term negative effects on competition and trade in its</w:t>
      </w:r>
      <w:r>
        <w:rPr>
          <w:spacing w:val="1"/>
          <w:sz w:val="24"/>
        </w:rPr>
        <w:t xml:space="preserve"> </w:t>
      </w:r>
      <w:r>
        <w:rPr>
          <w:sz w:val="24"/>
        </w:rPr>
        <w:t>assessment.</w:t>
      </w:r>
    </w:p>
    <w:p w14:paraId="1C72BAC2" w14:textId="77777777" w:rsidR="004B799C" w:rsidRDefault="004B799C">
      <w:pPr>
        <w:pStyle w:val="BodyText"/>
        <w:spacing w:before="11"/>
        <w:rPr>
          <w:sz w:val="20"/>
        </w:rPr>
      </w:pPr>
    </w:p>
    <w:p w14:paraId="787359D3" w14:textId="77777777" w:rsidR="004B799C" w:rsidRDefault="00CA4AAC">
      <w:pPr>
        <w:pStyle w:val="ListParagraph"/>
        <w:numPr>
          <w:ilvl w:val="0"/>
          <w:numId w:val="28"/>
        </w:numPr>
        <w:tabs>
          <w:tab w:val="left" w:pos="1526"/>
        </w:tabs>
        <w:ind w:right="952"/>
        <w:jc w:val="both"/>
        <w:rPr>
          <w:sz w:val="24"/>
        </w:rPr>
      </w:pPr>
      <w:r>
        <w:rPr>
          <w:sz w:val="24"/>
        </w:rPr>
        <w:t>Aid may also distort competition by strengthening or maintaining substantial market</w:t>
      </w:r>
      <w:r>
        <w:rPr>
          <w:spacing w:val="1"/>
          <w:sz w:val="24"/>
        </w:rPr>
        <w:t xml:space="preserve"> </w:t>
      </w:r>
      <w:r>
        <w:rPr>
          <w:sz w:val="24"/>
        </w:rPr>
        <w:t>power of the beneficiary. Even where aid does not strengthen substantial market power</w:t>
      </w:r>
      <w:r>
        <w:rPr>
          <w:spacing w:val="1"/>
          <w:sz w:val="24"/>
        </w:rPr>
        <w:t xml:space="preserve"> </w:t>
      </w:r>
      <w:r>
        <w:rPr>
          <w:sz w:val="24"/>
        </w:rPr>
        <w:t>directly, it may do so indirectly, by discouraging the expansion of existing competitors</w:t>
      </w:r>
      <w:r>
        <w:rPr>
          <w:spacing w:val="1"/>
          <w:sz w:val="24"/>
        </w:rPr>
        <w:t xml:space="preserve"> </w:t>
      </w:r>
      <w:r>
        <w:rPr>
          <w:sz w:val="24"/>
        </w:rPr>
        <w:t>or inducing their exit or discouraging the entry of new competitors. This needs to be</w:t>
      </w:r>
      <w:r>
        <w:rPr>
          <w:spacing w:val="1"/>
          <w:sz w:val="24"/>
        </w:rPr>
        <w:t xml:space="preserve"> </w:t>
      </w:r>
      <w:r>
        <w:rPr>
          <w:sz w:val="24"/>
        </w:rPr>
        <w:t>taken into account, in particular where the support measure is targeted at a limited</w:t>
      </w:r>
      <w:r>
        <w:rPr>
          <w:spacing w:val="1"/>
          <w:sz w:val="24"/>
        </w:rPr>
        <w:t xml:space="preserve"> </w:t>
      </w:r>
      <w:r>
        <w:rPr>
          <w:sz w:val="24"/>
        </w:rPr>
        <w:t>number of specific beneficiaries or where incumbents gained market power prior to</w:t>
      </w:r>
      <w:r>
        <w:rPr>
          <w:spacing w:val="1"/>
          <w:sz w:val="24"/>
        </w:rPr>
        <w:t xml:space="preserve"> </w:t>
      </w:r>
      <w:r>
        <w:rPr>
          <w:sz w:val="24"/>
        </w:rPr>
        <w:t>market liberalisation, as is for instance sometimes the case in energy markets. This is</w:t>
      </w:r>
      <w:r>
        <w:rPr>
          <w:spacing w:val="1"/>
          <w:sz w:val="24"/>
        </w:rPr>
        <w:t xml:space="preserve"> </w:t>
      </w:r>
      <w:r>
        <w:rPr>
          <w:sz w:val="24"/>
        </w:rPr>
        <w:t>also relevant in competitive bidding processes in nascent markets, when there is a risk</w:t>
      </w:r>
      <w:r>
        <w:rPr>
          <w:spacing w:val="1"/>
          <w:sz w:val="24"/>
        </w:rPr>
        <w:t xml:space="preserve"> </w:t>
      </w:r>
      <w:r>
        <w:rPr>
          <w:sz w:val="24"/>
        </w:rPr>
        <w:t>that</w:t>
      </w:r>
      <w:r>
        <w:rPr>
          <w:spacing w:val="1"/>
          <w:sz w:val="24"/>
        </w:rPr>
        <w:t xml:space="preserve"> </w:t>
      </w:r>
      <w:r>
        <w:rPr>
          <w:sz w:val="24"/>
        </w:rPr>
        <w:t>a</w:t>
      </w:r>
      <w:r>
        <w:rPr>
          <w:spacing w:val="1"/>
          <w:sz w:val="24"/>
        </w:rPr>
        <w:t xml:space="preserve"> </w:t>
      </w:r>
      <w:r>
        <w:rPr>
          <w:sz w:val="24"/>
        </w:rPr>
        <w:t>player</w:t>
      </w:r>
      <w:r>
        <w:rPr>
          <w:spacing w:val="1"/>
          <w:sz w:val="24"/>
        </w:rPr>
        <w:t xml:space="preserve"> </w:t>
      </w:r>
      <w:r>
        <w:rPr>
          <w:sz w:val="24"/>
        </w:rPr>
        <w:t>with</w:t>
      </w:r>
      <w:r>
        <w:rPr>
          <w:spacing w:val="1"/>
          <w:sz w:val="24"/>
        </w:rPr>
        <w:t xml:space="preserve"> </w:t>
      </w:r>
      <w:r>
        <w:rPr>
          <w:sz w:val="24"/>
        </w:rPr>
        <w:t>a</w:t>
      </w:r>
      <w:r>
        <w:rPr>
          <w:spacing w:val="1"/>
          <w:sz w:val="24"/>
        </w:rPr>
        <w:t xml:space="preserve"> </w:t>
      </w:r>
      <w:r>
        <w:rPr>
          <w:sz w:val="24"/>
        </w:rPr>
        <w:t>strong</w:t>
      </w:r>
      <w:r>
        <w:rPr>
          <w:spacing w:val="1"/>
          <w:sz w:val="24"/>
        </w:rPr>
        <w:t xml:space="preserve"> </w:t>
      </w:r>
      <w:r>
        <w:rPr>
          <w:sz w:val="24"/>
        </w:rPr>
        <w:t>market</w:t>
      </w:r>
      <w:r>
        <w:rPr>
          <w:spacing w:val="1"/>
          <w:sz w:val="24"/>
        </w:rPr>
        <w:t xml:space="preserve"> </w:t>
      </w:r>
      <w:r>
        <w:rPr>
          <w:sz w:val="24"/>
        </w:rPr>
        <w:t>position</w:t>
      </w:r>
      <w:r>
        <w:rPr>
          <w:spacing w:val="1"/>
          <w:sz w:val="24"/>
        </w:rPr>
        <w:t xml:space="preserve"> </w:t>
      </w:r>
      <w:r>
        <w:rPr>
          <w:sz w:val="24"/>
        </w:rPr>
        <w:t>succeeds</w:t>
      </w:r>
      <w:r>
        <w:rPr>
          <w:spacing w:val="1"/>
          <w:sz w:val="24"/>
        </w:rPr>
        <w:t xml:space="preserve"> </w:t>
      </w:r>
      <w:r>
        <w:rPr>
          <w:sz w:val="24"/>
        </w:rPr>
        <w:t>in</w:t>
      </w:r>
      <w:r>
        <w:rPr>
          <w:spacing w:val="1"/>
          <w:sz w:val="24"/>
        </w:rPr>
        <w:t xml:space="preserve"> </w:t>
      </w:r>
      <w:r>
        <w:rPr>
          <w:sz w:val="24"/>
        </w:rPr>
        <w:t>most</w:t>
      </w:r>
      <w:r>
        <w:rPr>
          <w:spacing w:val="1"/>
          <w:sz w:val="24"/>
        </w:rPr>
        <w:t xml:space="preserve"> </w:t>
      </w:r>
      <w:r>
        <w:rPr>
          <w:sz w:val="24"/>
        </w:rPr>
        <w:t>bids</w:t>
      </w:r>
      <w:r>
        <w:rPr>
          <w:spacing w:val="1"/>
          <w:sz w:val="24"/>
        </w:rPr>
        <w:t xml:space="preserve"> </w:t>
      </w:r>
      <w:r>
        <w:rPr>
          <w:sz w:val="24"/>
        </w:rPr>
        <w:t>and</w:t>
      </w:r>
      <w:r>
        <w:rPr>
          <w:spacing w:val="60"/>
          <w:sz w:val="24"/>
        </w:rPr>
        <w:t xml:space="preserve"> </w:t>
      </w:r>
      <w:r>
        <w:rPr>
          <w:sz w:val="24"/>
        </w:rPr>
        <w:t>prevents</w:t>
      </w:r>
      <w:r>
        <w:rPr>
          <w:spacing w:val="1"/>
          <w:sz w:val="24"/>
        </w:rPr>
        <w:t xml:space="preserve"> </w:t>
      </w:r>
      <w:r>
        <w:rPr>
          <w:sz w:val="24"/>
        </w:rPr>
        <w:t>significant</w:t>
      </w:r>
      <w:r>
        <w:rPr>
          <w:spacing w:val="-1"/>
          <w:sz w:val="24"/>
        </w:rPr>
        <w:t xml:space="preserve"> </w:t>
      </w:r>
      <w:r>
        <w:rPr>
          <w:sz w:val="24"/>
        </w:rPr>
        <w:t>new entry.</w:t>
      </w:r>
    </w:p>
    <w:p w14:paraId="7C49DA13" w14:textId="77777777" w:rsidR="004B799C" w:rsidRDefault="004B799C">
      <w:pPr>
        <w:pStyle w:val="BodyText"/>
        <w:spacing w:before="10"/>
        <w:rPr>
          <w:sz w:val="20"/>
        </w:rPr>
      </w:pPr>
    </w:p>
    <w:p w14:paraId="384016CB" w14:textId="77777777" w:rsidR="004B799C" w:rsidRDefault="00CA4AAC">
      <w:pPr>
        <w:pStyle w:val="ListParagraph"/>
        <w:numPr>
          <w:ilvl w:val="0"/>
          <w:numId w:val="28"/>
        </w:numPr>
        <w:tabs>
          <w:tab w:val="left" w:pos="1526"/>
        </w:tabs>
        <w:ind w:right="955"/>
        <w:jc w:val="both"/>
        <w:rPr>
          <w:sz w:val="24"/>
        </w:rPr>
      </w:pPr>
      <w:r>
        <w:rPr>
          <w:sz w:val="24"/>
        </w:rPr>
        <w:t>Apart from distortions on the product markets, aid may also give rise to effects on trade</w:t>
      </w:r>
      <w:r>
        <w:rPr>
          <w:spacing w:val="1"/>
          <w:sz w:val="24"/>
        </w:rPr>
        <w:t xml:space="preserve"> </w:t>
      </w:r>
      <w:r>
        <w:rPr>
          <w:sz w:val="24"/>
        </w:rPr>
        <w:t>and location choice. Those distortions can arise across Member States, either when</w:t>
      </w:r>
      <w:r>
        <w:rPr>
          <w:spacing w:val="1"/>
          <w:sz w:val="24"/>
        </w:rPr>
        <w:t xml:space="preserve"> </w:t>
      </w:r>
      <w:r>
        <w:rPr>
          <w:sz w:val="24"/>
        </w:rPr>
        <w:t>undertakings</w:t>
      </w:r>
      <w:r>
        <w:rPr>
          <w:spacing w:val="1"/>
          <w:sz w:val="24"/>
        </w:rPr>
        <w:t xml:space="preserve"> </w:t>
      </w:r>
      <w:r>
        <w:rPr>
          <w:sz w:val="24"/>
        </w:rPr>
        <w:t>compete</w:t>
      </w:r>
      <w:r>
        <w:rPr>
          <w:spacing w:val="1"/>
          <w:sz w:val="24"/>
        </w:rPr>
        <w:t xml:space="preserve"> </w:t>
      </w:r>
      <w:r>
        <w:rPr>
          <w:sz w:val="24"/>
        </w:rPr>
        <w:t>across</w:t>
      </w:r>
      <w:r>
        <w:rPr>
          <w:spacing w:val="1"/>
          <w:sz w:val="24"/>
        </w:rPr>
        <w:t xml:space="preserve"> </w:t>
      </w:r>
      <w:r>
        <w:rPr>
          <w:sz w:val="24"/>
        </w:rPr>
        <w:t>borders</w:t>
      </w:r>
      <w:r>
        <w:rPr>
          <w:spacing w:val="1"/>
          <w:sz w:val="24"/>
        </w:rPr>
        <w:t xml:space="preserve"> </w:t>
      </w:r>
      <w:r>
        <w:rPr>
          <w:sz w:val="24"/>
        </w:rPr>
        <w:t>or</w:t>
      </w:r>
      <w:r>
        <w:rPr>
          <w:spacing w:val="1"/>
          <w:sz w:val="24"/>
        </w:rPr>
        <w:t xml:space="preserve"> </w:t>
      </w:r>
      <w:r>
        <w:rPr>
          <w:sz w:val="24"/>
        </w:rPr>
        <w:t>when</w:t>
      </w:r>
      <w:r>
        <w:rPr>
          <w:spacing w:val="1"/>
          <w:sz w:val="24"/>
        </w:rPr>
        <w:t xml:space="preserve"> </w:t>
      </w:r>
      <w:r>
        <w:rPr>
          <w:sz w:val="24"/>
        </w:rPr>
        <w:t>they</w:t>
      </w:r>
      <w:r>
        <w:rPr>
          <w:spacing w:val="1"/>
          <w:sz w:val="24"/>
        </w:rPr>
        <w:t xml:space="preserve"> </w:t>
      </w:r>
      <w:r>
        <w:rPr>
          <w:sz w:val="24"/>
        </w:rPr>
        <w:t>consider</w:t>
      </w:r>
      <w:r>
        <w:rPr>
          <w:spacing w:val="1"/>
          <w:sz w:val="24"/>
        </w:rPr>
        <w:t xml:space="preserve"> </w:t>
      </w:r>
      <w:r>
        <w:rPr>
          <w:sz w:val="24"/>
        </w:rPr>
        <w:t>different</w:t>
      </w:r>
      <w:r>
        <w:rPr>
          <w:spacing w:val="1"/>
          <w:sz w:val="24"/>
        </w:rPr>
        <w:t xml:space="preserve"> </w:t>
      </w:r>
      <w:r>
        <w:rPr>
          <w:sz w:val="24"/>
        </w:rPr>
        <w:t>locations</w:t>
      </w:r>
      <w:r>
        <w:rPr>
          <w:spacing w:val="1"/>
          <w:sz w:val="24"/>
        </w:rPr>
        <w:t xml:space="preserve"> </w:t>
      </w:r>
      <w:r>
        <w:rPr>
          <w:sz w:val="24"/>
        </w:rPr>
        <w:t>for</w:t>
      </w:r>
      <w:r>
        <w:rPr>
          <w:spacing w:val="-57"/>
          <w:sz w:val="24"/>
        </w:rPr>
        <w:t xml:space="preserve"> </w:t>
      </w:r>
      <w:r>
        <w:rPr>
          <w:sz w:val="24"/>
        </w:rPr>
        <w:t>investment. Aid aimed at preserving economic activity in one region or attracting it</w:t>
      </w:r>
      <w:r>
        <w:rPr>
          <w:spacing w:val="1"/>
          <w:sz w:val="24"/>
        </w:rPr>
        <w:t xml:space="preserve"> </w:t>
      </w:r>
      <w:r>
        <w:rPr>
          <w:sz w:val="24"/>
        </w:rPr>
        <w:t>away</w:t>
      </w:r>
      <w:r>
        <w:rPr>
          <w:spacing w:val="1"/>
          <w:sz w:val="24"/>
        </w:rPr>
        <w:t xml:space="preserve"> </w:t>
      </w:r>
      <w:r>
        <w:rPr>
          <w:sz w:val="24"/>
        </w:rPr>
        <w:t>from</w:t>
      </w:r>
      <w:r>
        <w:rPr>
          <w:spacing w:val="1"/>
          <w:sz w:val="24"/>
        </w:rPr>
        <w:t xml:space="preserve"> </w:t>
      </w:r>
      <w:r>
        <w:rPr>
          <w:sz w:val="24"/>
        </w:rPr>
        <w:t>other</w:t>
      </w:r>
      <w:r>
        <w:rPr>
          <w:spacing w:val="1"/>
          <w:sz w:val="24"/>
        </w:rPr>
        <w:t xml:space="preserve"> </w:t>
      </w:r>
      <w:r>
        <w:rPr>
          <w:sz w:val="24"/>
        </w:rPr>
        <w:t>regions</w:t>
      </w:r>
      <w:r>
        <w:rPr>
          <w:spacing w:val="1"/>
          <w:sz w:val="24"/>
        </w:rPr>
        <w:t xml:space="preserve"> </w:t>
      </w:r>
      <w:r>
        <w:rPr>
          <w:sz w:val="24"/>
        </w:rPr>
        <w:t>within</w:t>
      </w:r>
      <w:r>
        <w:rPr>
          <w:spacing w:val="1"/>
          <w:sz w:val="24"/>
        </w:rPr>
        <w:t xml:space="preserve"> </w:t>
      </w:r>
      <w:r>
        <w:rPr>
          <w:sz w:val="24"/>
        </w:rPr>
        <w:t>the</w:t>
      </w:r>
      <w:r>
        <w:rPr>
          <w:spacing w:val="1"/>
          <w:sz w:val="24"/>
        </w:rPr>
        <w:t xml:space="preserve"> </w:t>
      </w:r>
      <w:r>
        <w:rPr>
          <w:sz w:val="24"/>
        </w:rPr>
        <w:t>internal</w:t>
      </w:r>
      <w:r>
        <w:rPr>
          <w:spacing w:val="1"/>
          <w:sz w:val="24"/>
        </w:rPr>
        <w:t xml:space="preserve"> </w:t>
      </w:r>
      <w:r>
        <w:rPr>
          <w:sz w:val="24"/>
        </w:rPr>
        <w:t>market</w:t>
      </w:r>
      <w:r>
        <w:rPr>
          <w:spacing w:val="1"/>
          <w:sz w:val="24"/>
        </w:rPr>
        <w:t xml:space="preserve"> </w:t>
      </w:r>
      <w:r>
        <w:rPr>
          <w:sz w:val="24"/>
        </w:rPr>
        <w:t>may</w:t>
      </w:r>
      <w:r>
        <w:rPr>
          <w:spacing w:val="1"/>
          <w:sz w:val="24"/>
        </w:rPr>
        <w:t xml:space="preserve"> </w:t>
      </w:r>
      <w:r>
        <w:rPr>
          <w:sz w:val="24"/>
        </w:rPr>
        <w:t>displace</w:t>
      </w:r>
      <w:r>
        <w:rPr>
          <w:spacing w:val="1"/>
          <w:sz w:val="24"/>
        </w:rPr>
        <w:t xml:space="preserve"> </w:t>
      </w:r>
      <w:r>
        <w:rPr>
          <w:sz w:val="24"/>
        </w:rPr>
        <w:t>activities</w:t>
      </w:r>
      <w:r>
        <w:rPr>
          <w:spacing w:val="1"/>
          <w:sz w:val="24"/>
        </w:rPr>
        <w:t xml:space="preserve"> </w:t>
      </w:r>
      <w:r>
        <w:rPr>
          <w:sz w:val="24"/>
        </w:rPr>
        <w:t>or</w:t>
      </w:r>
      <w:r>
        <w:rPr>
          <w:spacing w:val="1"/>
          <w:sz w:val="24"/>
        </w:rPr>
        <w:t xml:space="preserve"> </w:t>
      </w:r>
      <w:r>
        <w:rPr>
          <w:sz w:val="24"/>
        </w:rPr>
        <w:t>investments from one region into another without any net environmental impact. The</w:t>
      </w:r>
      <w:r>
        <w:rPr>
          <w:spacing w:val="1"/>
          <w:sz w:val="24"/>
        </w:rPr>
        <w:t xml:space="preserve"> </w:t>
      </w:r>
      <w:r>
        <w:rPr>
          <w:sz w:val="24"/>
        </w:rPr>
        <w:t>Commission will verify that the aid does not result in any manifestly negative effects on</w:t>
      </w:r>
      <w:r>
        <w:rPr>
          <w:spacing w:val="-57"/>
          <w:sz w:val="24"/>
        </w:rPr>
        <w:t xml:space="preserve"> </w:t>
      </w:r>
      <w:r>
        <w:rPr>
          <w:sz w:val="24"/>
        </w:rPr>
        <w:t>competition and trade. For example, aid for environmental and energy objectives that</w:t>
      </w:r>
      <w:r>
        <w:rPr>
          <w:spacing w:val="1"/>
          <w:sz w:val="24"/>
        </w:rPr>
        <w:t xml:space="preserve"> </w:t>
      </w:r>
      <w:r>
        <w:rPr>
          <w:sz w:val="24"/>
        </w:rPr>
        <w:t>merely leads to a change in location of the economic activity without improving the</w:t>
      </w:r>
      <w:r>
        <w:rPr>
          <w:spacing w:val="1"/>
          <w:sz w:val="24"/>
        </w:rPr>
        <w:t xml:space="preserve"> </w:t>
      </w:r>
      <w:r>
        <w:rPr>
          <w:sz w:val="24"/>
        </w:rPr>
        <w:t>existing level of environmental protection in the Member States will not be considered</w:t>
      </w:r>
      <w:r>
        <w:rPr>
          <w:spacing w:val="1"/>
          <w:sz w:val="24"/>
        </w:rPr>
        <w:t xml:space="preserve"> </w:t>
      </w:r>
      <w:r>
        <w:rPr>
          <w:sz w:val="24"/>
        </w:rPr>
        <w:t>compatible</w:t>
      </w:r>
      <w:r>
        <w:rPr>
          <w:spacing w:val="-2"/>
          <w:sz w:val="24"/>
        </w:rPr>
        <w:t xml:space="preserve"> </w:t>
      </w:r>
      <w:r>
        <w:rPr>
          <w:sz w:val="24"/>
        </w:rPr>
        <w:t>with the</w:t>
      </w:r>
      <w:r>
        <w:rPr>
          <w:spacing w:val="-1"/>
          <w:sz w:val="24"/>
        </w:rPr>
        <w:t xml:space="preserve"> </w:t>
      </w:r>
      <w:r>
        <w:rPr>
          <w:sz w:val="24"/>
        </w:rPr>
        <w:t>internal market.</w:t>
      </w:r>
    </w:p>
    <w:p w14:paraId="0DB74862" w14:textId="77777777" w:rsidR="004B799C" w:rsidRDefault="004B799C">
      <w:pPr>
        <w:pStyle w:val="BodyText"/>
        <w:spacing w:before="4"/>
        <w:rPr>
          <w:sz w:val="21"/>
        </w:rPr>
      </w:pPr>
    </w:p>
    <w:p w14:paraId="4B609AE3" w14:textId="77777777" w:rsidR="004B799C" w:rsidRDefault="00CA4AAC">
      <w:pPr>
        <w:pStyle w:val="Heading1"/>
        <w:numPr>
          <w:ilvl w:val="1"/>
          <w:numId w:val="18"/>
        </w:numPr>
        <w:tabs>
          <w:tab w:val="left" w:pos="1535"/>
        </w:tabs>
        <w:ind w:left="1534" w:right="961" w:hanging="576"/>
        <w:jc w:val="both"/>
      </w:pPr>
      <w:bookmarkStart w:id="43" w:name="_bookmark34"/>
      <w:bookmarkEnd w:id="43"/>
      <w:r>
        <w:t>Weighing the positive effects of the aid against the negative effects on competition</w:t>
      </w:r>
      <w:r>
        <w:rPr>
          <w:spacing w:val="1"/>
        </w:rPr>
        <w:t xml:space="preserve"> </w:t>
      </w:r>
      <w:r>
        <w:t>and</w:t>
      </w:r>
      <w:r>
        <w:rPr>
          <w:spacing w:val="-1"/>
        </w:rPr>
        <w:t xml:space="preserve"> </w:t>
      </w:r>
      <w:r>
        <w:t>trade</w:t>
      </w:r>
    </w:p>
    <w:p w14:paraId="5422D4A6" w14:textId="77777777" w:rsidR="004B799C" w:rsidRDefault="004B799C">
      <w:pPr>
        <w:pStyle w:val="BodyText"/>
        <w:spacing w:before="6"/>
        <w:rPr>
          <w:b/>
          <w:sz w:val="20"/>
        </w:rPr>
      </w:pPr>
    </w:p>
    <w:p w14:paraId="5744CA81" w14:textId="77777777" w:rsidR="004B799C" w:rsidRDefault="00CA4AAC">
      <w:pPr>
        <w:pStyle w:val="ListParagraph"/>
        <w:numPr>
          <w:ilvl w:val="0"/>
          <w:numId w:val="28"/>
        </w:numPr>
        <w:tabs>
          <w:tab w:val="left" w:pos="1526"/>
        </w:tabs>
        <w:ind w:right="954"/>
        <w:jc w:val="both"/>
        <w:rPr>
          <w:sz w:val="24"/>
        </w:rPr>
      </w:pPr>
      <w:r>
        <w:rPr>
          <w:sz w:val="24"/>
        </w:rPr>
        <w:t>As</w:t>
      </w:r>
      <w:r>
        <w:rPr>
          <w:spacing w:val="1"/>
          <w:sz w:val="24"/>
        </w:rPr>
        <w:t xml:space="preserve"> </w:t>
      </w:r>
      <w:r>
        <w:rPr>
          <w:sz w:val="24"/>
        </w:rPr>
        <w:t>a</w:t>
      </w:r>
      <w:r>
        <w:rPr>
          <w:spacing w:val="1"/>
          <w:sz w:val="24"/>
        </w:rPr>
        <w:t xml:space="preserve"> </w:t>
      </w:r>
      <w:r>
        <w:rPr>
          <w:sz w:val="24"/>
        </w:rPr>
        <w:t>final</w:t>
      </w:r>
      <w:r>
        <w:rPr>
          <w:spacing w:val="1"/>
          <w:sz w:val="24"/>
        </w:rPr>
        <w:t xml:space="preserve"> </w:t>
      </w:r>
      <w:r>
        <w:rPr>
          <w:sz w:val="24"/>
        </w:rPr>
        <w:t>step,</w:t>
      </w:r>
      <w:r>
        <w:rPr>
          <w:spacing w:val="1"/>
          <w:sz w:val="24"/>
        </w:rPr>
        <w:t xml:space="preserve"> </w:t>
      </w:r>
      <w:r>
        <w:rPr>
          <w:sz w:val="24"/>
        </w:rPr>
        <w:t>the</w:t>
      </w:r>
      <w:r>
        <w:rPr>
          <w:spacing w:val="1"/>
          <w:sz w:val="24"/>
        </w:rPr>
        <w:t xml:space="preserve"> </w:t>
      </w:r>
      <w:r>
        <w:rPr>
          <w:sz w:val="24"/>
        </w:rPr>
        <w:t>Commission</w:t>
      </w:r>
      <w:r>
        <w:rPr>
          <w:spacing w:val="1"/>
          <w:sz w:val="24"/>
        </w:rPr>
        <w:t xml:space="preserve"> </w:t>
      </w:r>
      <w:r>
        <w:rPr>
          <w:sz w:val="24"/>
        </w:rPr>
        <w:t>will</w:t>
      </w:r>
      <w:r>
        <w:rPr>
          <w:spacing w:val="1"/>
          <w:sz w:val="24"/>
        </w:rPr>
        <w:t xml:space="preserve"> </w:t>
      </w:r>
      <w:r>
        <w:rPr>
          <w:sz w:val="24"/>
        </w:rPr>
        <w:t>balance</w:t>
      </w:r>
      <w:r>
        <w:rPr>
          <w:spacing w:val="1"/>
          <w:sz w:val="24"/>
        </w:rPr>
        <w:t xml:space="preserve"> </w:t>
      </w:r>
      <w:r>
        <w:rPr>
          <w:sz w:val="24"/>
        </w:rPr>
        <w:t>the</w:t>
      </w:r>
      <w:r>
        <w:rPr>
          <w:spacing w:val="1"/>
          <w:sz w:val="24"/>
        </w:rPr>
        <w:t xml:space="preserve"> </w:t>
      </w:r>
      <w:r>
        <w:rPr>
          <w:sz w:val="24"/>
        </w:rPr>
        <w:t>identified</w:t>
      </w:r>
      <w:r>
        <w:rPr>
          <w:spacing w:val="1"/>
          <w:sz w:val="24"/>
        </w:rPr>
        <w:t xml:space="preserve"> </w:t>
      </w:r>
      <w:r>
        <w:rPr>
          <w:sz w:val="24"/>
        </w:rPr>
        <w:t>negative</w:t>
      </w:r>
      <w:r>
        <w:rPr>
          <w:spacing w:val="1"/>
          <w:sz w:val="24"/>
        </w:rPr>
        <w:t xml:space="preserve"> </w:t>
      </w:r>
      <w:r>
        <w:rPr>
          <w:sz w:val="24"/>
        </w:rPr>
        <w:t>effects</w:t>
      </w:r>
      <w:r>
        <w:rPr>
          <w:spacing w:val="1"/>
          <w:sz w:val="24"/>
        </w:rPr>
        <w:t xml:space="preserve"> </w:t>
      </w:r>
      <w:r>
        <w:rPr>
          <w:sz w:val="24"/>
        </w:rPr>
        <w:t>on</w:t>
      </w:r>
      <w:r>
        <w:rPr>
          <w:spacing w:val="1"/>
          <w:sz w:val="24"/>
        </w:rPr>
        <w:t xml:space="preserve"> </w:t>
      </w:r>
      <w:r>
        <w:rPr>
          <w:sz w:val="24"/>
        </w:rPr>
        <w:t>competition and trading conditions of the aid measure with the positive effects of the</w:t>
      </w:r>
      <w:r>
        <w:rPr>
          <w:spacing w:val="1"/>
          <w:sz w:val="24"/>
        </w:rPr>
        <w:t xml:space="preserve"> </w:t>
      </w:r>
      <w:r>
        <w:rPr>
          <w:sz w:val="24"/>
        </w:rPr>
        <w:t>planned</w:t>
      </w:r>
      <w:r>
        <w:rPr>
          <w:spacing w:val="1"/>
          <w:sz w:val="24"/>
        </w:rPr>
        <w:t xml:space="preserve"> </w:t>
      </w:r>
      <w:r>
        <w:rPr>
          <w:sz w:val="24"/>
        </w:rPr>
        <w:t>aid</w:t>
      </w:r>
      <w:r>
        <w:rPr>
          <w:spacing w:val="1"/>
          <w:sz w:val="24"/>
        </w:rPr>
        <w:t xml:space="preserve"> </w:t>
      </w:r>
      <w:r>
        <w:rPr>
          <w:sz w:val="24"/>
        </w:rPr>
        <w:t>on</w:t>
      </w:r>
      <w:r>
        <w:rPr>
          <w:spacing w:val="1"/>
          <w:sz w:val="24"/>
        </w:rPr>
        <w:t xml:space="preserve"> </w:t>
      </w:r>
      <w:r>
        <w:rPr>
          <w:sz w:val="24"/>
        </w:rPr>
        <w:t>the</w:t>
      </w:r>
      <w:r>
        <w:rPr>
          <w:spacing w:val="1"/>
          <w:sz w:val="24"/>
        </w:rPr>
        <w:t xml:space="preserve"> </w:t>
      </w:r>
      <w:r>
        <w:rPr>
          <w:sz w:val="24"/>
        </w:rPr>
        <w:t>supported</w:t>
      </w:r>
      <w:r>
        <w:rPr>
          <w:spacing w:val="1"/>
          <w:sz w:val="24"/>
        </w:rPr>
        <w:t xml:space="preserve"> </w:t>
      </w:r>
      <w:r>
        <w:rPr>
          <w:sz w:val="24"/>
        </w:rPr>
        <w:t>economic</w:t>
      </w:r>
      <w:r>
        <w:rPr>
          <w:spacing w:val="1"/>
          <w:sz w:val="24"/>
        </w:rPr>
        <w:t xml:space="preserve"> </w:t>
      </w:r>
      <w:r>
        <w:rPr>
          <w:sz w:val="24"/>
        </w:rPr>
        <w:t>activities,</w:t>
      </w:r>
      <w:r>
        <w:rPr>
          <w:spacing w:val="1"/>
          <w:sz w:val="24"/>
        </w:rPr>
        <w:t xml:space="preserve"> </w:t>
      </w:r>
      <w:r>
        <w:rPr>
          <w:sz w:val="24"/>
        </w:rPr>
        <w:t>including</w:t>
      </w:r>
      <w:r>
        <w:rPr>
          <w:spacing w:val="1"/>
          <w:sz w:val="24"/>
        </w:rPr>
        <w:t xml:space="preserve"> </w:t>
      </w:r>
      <w:r>
        <w:rPr>
          <w:sz w:val="24"/>
        </w:rPr>
        <w:t>its</w:t>
      </w:r>
      <w:r>
        <w:rPr>
          <w:spacing w:val="1"/>
          <w:sz w:val="24"/>
        </w:rPr>
        <w:t xml:space="preserve"> </w:t>
      </w:r>
      <w:r>
        <w:rPr>
          <w:sz w:val="24"/>
        </w:rPr>
        <w:t>contribution</w:t>
      </w:r>
      <w:r>
        <w:rPr>
          <w:spacing w:val="1"/>
          <w:sz w:val="24"/>
        </w:rPr>
        <w:t xml:space="preserve"> </w:t>
      </w:r>
      <w:r>
        <w:rPr>
          <w:sz w:val="24"/>
        </w:rPr>
        <w:t>to</w:t>
      </w:r>
      <w:r>
        <w:rPr>
          <w:spacing w:val="1"/>
          <w:sz w:val="24"/>
        </w:rPr>
        <w:t xml:space="preserve"> </w:t>
      </w:r>
      <w:r>
        <w:rPr>
          <w:sz w:val="24"/>
        </w:rPr>
        <w:t>environmental protection and objectives of energy policy and, more particularly, to</w:t>
      </w:r>
      <w:r>
        <w:rPr>
          <w:spacing w:val="1"/>
          <w:sz w:val="24"/>
        </w:rPr>
        <w:t xml:space="preserve"> </w:t>
      </w:r>
      <w:r>
        <w:rPr>
          <w:sz w:val="24"/>
        </w:rPr>
        <w:t>transition towards environmentally sustainable activities and to the achievement of the</w:t>
      </w:r>
      <w:r>
        <w:rPr>
          <w:spacing w:val="1"/>
          <w:sz w:val="24"/>
        </w:rPr>
        <w:t xml:space="preserve"> </w:t>
      </w:r>
      <w:r>
        <w:rPr>
          <w:sz w:val="24"/>
        </w:rPr>
        <w:t>legally</w:t>
      </w:r>
      <w:r>
        <w:rPr>
          <w:spacing w:val="-6"/>
          <w:sz w:val="24"/>
        </w:rPr>
        <w:t xml:space="preserve"> </w:t>
      </w:r>
      <w:r>
        <w:rPr>
          <w:sz w:val="24"/>
        </w:rPr>
        <w:t>binding</w:t>
      </w:r>
      <w:r>
        <w:rPr>
          <w:spacing w:val="-3"/>
          <w:sz w:val="24"/>
        </w:rPr>
        <w:t xml:space="preserve"> </w:t>
      </w:r>
      <w:r>
        <w:rPr>
          <w:sz w:val="24"/>
        </w:rPr>
        <w:t>targets under the</w:t>
      </w:r>
      <w:r>
        <w:rPr>
          <w:spacing w:val="-2"/>
          <w:sz w:val="24"/>
        </w:rPr>
        <w:t xml:space="preserve"> </w:t>
      </w:r>
      <w:r>
        <w:rPr>
          <w:sz w:val="24"/>
        </w:rPr>
        <w:t>European Climate</w:t>
      </w:r>
      <w:r>
        <w:rPr>
          <w:spacing w:val="1"/>
          <w:sz w:val="24"/>
        </w:rPr>
        <w:t xml:space="preserve"> </w:t>
      </w:r>
      <w:r>
        <w:rPr>
          <w:sz w:val="24"/>
        </w:rPr>
        <w:t>Law.</w:t>
      </w:r>
    </w:p>
    <w:p w14:paraId="0519ADC7" w14:textId="77777777" w:rsidR="004B799C" w:rsidRDefault="004B799C">
      <w:pPr>
        <w:jc w:val="both"/>
        <w:rPr>
          <w:sz w:val="24"/>
        </w:rPr>
        <w:sectPr w:rsidR="004B799C">
          <w:footerReference w:type="default" r:id="rId79"/>
          <w:pgSz w:w="11910" w:h="16840"/>
          <w:pgMar w:top="1020" w:right="460" w:bottom="1620" w:left="460" w:header="0" w:footer="1426" w:gutter="0"/>
          <w:cols w:space="720"/>
        </w:sectPr>
      </w:pPr>
    </w:p>
    <w:p w14:paraId="452C68E2" w14:textId="77777777" w:rsidR="004B799C" w:rsidRDefault="00CA4AAC" w:rsidP="40DEBF3B">
      <w:pPr>
        <w:pStyle w:val="ListParagraph"/>
        <w:numPr>
          <w:ilvl w:val="0"/>
          <w:numId w:val="28"/>
        </w:numPr>
        <w:tabs>
          <w:tab w:val="left" w:pos="1526"/>
        </w:tabs>
        <w:spacing w:before="72"/>
        <w:ind w:right="949"/>
        <w:jc w:val="both"/>
        <w:rPr>
          <w:sz w:val="24"/>
          <w:szCs w:val="24"/>
        </w:rPr>
      </w:pPr>
      <w:r w:rsidRPr="40DEBF3B">
        <w:rPr>
          <w:sz w:val="24"/>
          <w:szCs w:val="24"/>
        </w:rPr>
        <w:lastRenderedPageBreak/>
        <w:t>In that balancing exercise, the Commission will pay particular attention to Article 3 of Regulation (EU) 2020/852 of the European Parliament and of the Council</w:t>
      </w:r>
      <w:r w:rsidRPr="40DEBF3B">
        <w:rPr>
          <w:sz w:val="24"/>
          <w:szCs w:val="24"/>
          <w:vertAlign w:val="superscript"/>
        </w:rPr>
        <w:t>50</w:t>
      </w:r>
      <w:r w:rsidRPr="40DEBF3B">
        <w:rPr>
          <w:sz w:val="24"/>
          <w:szCs w:val="24"/>
        </w:rPr>
        <w:t>, including the ‘do no significant harm’ principle, or other comparable methodologies. Futhermore,</w:t>
      </w:r>
      <w:r w:rsidRPr="40DEBF3B">
        <w:rPr>
          <w:spacing w:val="1"/>
          <w:sz w:val="24"/>
          <w:szCs w:val="24"/>
        </w:rPr>
        <w:t xml:space="preserve"> </w:t>
      </w:r>
      <w:r w:rsidRPr="40DEBF3B">
        <w:rPr>
          <w:sz w:val="24"/>
          <w:szCs w:val="24"/>
        </w:rPr>
        <w:t>as</w:t>
      </w:r>
      <w:r w:rsidRPr="40DEBF3B">
        <w:rPr>
          <w:spacing w:val="1"/>
          <w:sz w:val="24"/>
          <w:szCs w:val="24"/>
        </w:rPr>
        <w:t xml:space="preserve"> </w:t>
      </w:r>
      <w:r w:rsidRPr="40DEBF3B">
        <w:rPr>
          <w:sz w:val="24"/>
          <w:szCs w:val="24"/>
        </w:rPr>
        <w:t>part</w:t>
      </w:r>
      <w:r w:rsidRPr="40DEBF3B">
        <w:rPr>
          <w:spacing w:val="1"/>
          <w:sz w:val="24"/>
          <w:szCs w:val="24"/>
        </w:rPr>
        <w:t xml:space="preserve"> </w:t>
      </w:r>
      <w:r w:rsidRPr="40DEBF3B">
        <w:rPr>
          <w:sz w:val="24"/>
          <w:szCs w:val="24"/>
        </w:rPr>
        <w:t>of</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assessment</w:t>
      </w:r>
      <w:r w:rsidRPr="40DEBF3B">
        <w:rPr>
          <w:spacing w:val="1"/>
          <w:sz w:val="24"/>
          <w:szCs w:val="24"/>
        </w:rPr>
        <w:t xml:space="preserve"> </w:t>
      </w:r>
      <w:r w:rsidRPr="40DEBF3B">
        <w:rPr>
          <w:sz w:val="24"/>
          <w:szCs w:val="24"/>
        </w:rPr>
        <w:t>of</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negative</w:t>
      </w:r>
      <w:r w:rsidRPr="40DEBF3B">
        <w:rPr>
          <w:spacing w:val="1"/>
          <w:sz w:val="24"/>
          <w:szCs w:val="24"/>
        </w:rPr>
        <w:t xml:space="preserve"> </w:t>
      </w:r>
      <w:r w:rsidRPr="40DEBF3B">
        <w:rPr>
          <w:sz w:val="24"/>
          <w:szCs w:val="24"/>
        </w:rPr>
        <w:t>effects</w:t>
      </w:r>
      <w:r w:rsidRPr="40DEBF3B">
        <w:rPr>
          <w:spacing w:val="1"/>
          <w:sz w:val="24"/>
          <w:szCs w:val="24"/>
        </w:rPr>
        <w:t xml:space="preserve"> </w:t>
      </w:r>
      <w:r w:rsidRPr="40DEBF3B">
        <w:rPr>
          <w:sz w:val="24"/>
          <w:szCs w:val="24"/>
        </w:rPr>
        <w:t>on</w:t>
      </w:r>
      <w:r w:rsidRPr="40DEBF3B">
        <w:rPr>
          <w:spacing w:val="1"/>
          <w:sz w:val="24"/>
          <w:szCs w:val="24"/>
        </w:rPr>
        <w:t xml:space="preserve"> </w:t>
      </w:r>
      <w:r w:rsidRPr="40DEBF3B">
        <w:rPr>
          <w:sz w:val="24"/>
          <w:szCs w:val="24"/>
        </w:rPr>
        <w:t>competition</w:t>
      </w:r>
      <w:r w:rsidRPr="40DEBF3B">
        <w:rPr>
          <w:spacing w:val="1"/>
          <w:sz w:val="24"/>
          <w:szCs w:val="24"/>
        </w:rPr>
        <w:t xml:space="preserve"> </w:t>
      </w:r>
      <w:r w:rsidRPr="40DEBF3B">
        <w:rPr>
          <w:sz w:val="24"/>
          <w:szCs w:val="24"/>
        </w:rPr>
        <w:t>and</w:t>
      </w:r>
      <w:r w:rsidRPr="40DEBF3B">
        <w:rPr>
          <w:spacing w:val="1"/>
          <w:sz w:val="24"/>
          <w:szCs w:val="24"/>
        </w:rPr>
        <w:t xml:space="preserve"> </w:t>
      </w:r>
      <w:r w:rsidRPr="40DEBF3B">
        <w:rPr>
          <w:sz w:val="24"/>
          <w:szCs w:val="24"/>
        </w:rPr>
        <w:t>trade,</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Commission may take into account, where relevant, negative externalities of the aided</w:t>
      </w:r>
      <w:r w:rsidRPr="40DEBF3B">
        <w:rPr>
          <w:spacing w:val="1"/>
          <w:sz w:val="24"/>
          <w:szCs w:val="24"/>
        </w:rPr>
        <w:t xml:space="preserve"> </w:t>
      </w:r>
      <w:r w:rsidRPr="40DEBF3B">
        <w:rPr>
          <w:sz w:val="24"/>
          <w:szCs w:val="24"/>
        </w:rPr>
        <w:t>activity</w:t>
      </w:r>
      <w:r w:rsidRPr="40DEBF3B">
        <w:rPr>
          <w:spacing w:val="1"/>
          <w:sz w:val="24"/>
          <w:szCs w:val="24"/>
        </w:rPr>
        <w:t xml:space="preserve"> </w:t>
      </w:r>
      <w:r w:rsidRPr="40DEBF3B">
        <w:rPr>
          <w:sz w:val="24"/>
          <w:szCs w:val="24"/>
        </w:rPr>
        <w:t>where</w:t>
      </w:r>
      <w:r w:rsidRPr="40DEBF3B">
        <w:rPr>
          <w:spacing w:val="1"/>
          <w:sz w:val="24"/>
          <w:szCs w:val="24"/>
        </w:rPr>
        <w:t xml:space="preserve"> </w:t>
      </w:r>
      <w:r w:rsidRPr="40DEBF3B">
        <w:rPr>
          <w:sz w:val="24"/>
          <w:szCs w:val="24"/>
        </w:rPr>
        <w:t>such</w:t>
      </w:r>
      <w:r w:rsidRPr="40DEBF3B">
        <w:rPr>
          <w:spacing w:val="1"/>
          <w:sz w:val="24"/>
          <w:szCs w:val="24"/>
        </w:rPr>
        <w:t xml:space="preserve"> </w:t>
      </w:r>
      <w:r w:rsidRPr="40DEBF3B">
        <w:rPr>
          <w:sz w:val="24"/>
          <w:szCs w:val="24"/>
        </w:rPr>
        <w:t>externalities</w:t>
      </w:r>
      <w:r w:rsidRPr="40DEBF3B">
        <w:rPr>
          <w:spacing w:val="1"/>
          <w:sz w:val="24"/>
          <w:szCs w:val="24"/>
        </w:rPr>
        <w:t xml:space="preserve"> </w:t>
      </w:r>
      <w:r w:rsidRPr="40DEBF3B">
        <w:rPr>
          <w:sz w:val="24"/>
          <w:szCs w:val="24"/>
        </w:rPr>
        <w:t>adversely</w:t>
      </w:r>
      <w:r w:rsidRPr="40DEBF3B">
        <w:rPr>
          <w:spacing w:val="1"/>
          <w:sz w:val="24"/>
          <w:szCs w:val="24"/>
        </w:rPr>
        <w:t xml:space="preserve"> </w:t>
      </w:r>
      <w:r w:rsidRPr="40DEBF3B">
        <w:rPr>
          <w:sz w:val="24"/>
          <w:szCs w:val="24"/>
        </w:rPr>
        <w:t>affect</w:t>
      </w:r>
      <w:r w:rsidRPr="40DEBF3B">
        <w:rPr>
          <w:spacing w:val="1"/>
          <w:sz w:val="24"/>
          <w:szCs w:val="24"/>
        </w:rPr>
        <w:t xml:space="preserve"> </w:t>
      </w:r>
      <w:r w:rsidRPr="40DEBF3B">
        <w:rPr>
          <w:sz w:val="24"/>
          <w:szCs w:val="24"/>
        </w:rPr>
        <w:t>competition</w:t>
      </w:r>
      <w:r w:rsidRPr="40DEBF3B">
        <w:rPr>
          <w:spacing w:val="1"/>
          <w:sz w:val="24"/>
          <w:szCs w:val="24"/>
        </w:rPr>
        <w:t xml:space="preserve"> </w:t>
      </w:r>
      <w:r w:rsidRPr="40DEBF3B">
        <w:rPr>
          <w:sz w:val="24"/>
          <w:szCs w:val="24"/>
        </w:rPr>
        <w:t>and</w:t>
      </w:r>
      <w:r w:rsidRPr="40DEBF3B">
        <w:rPr>
          <w:spacing w:val="1"/>
          <w:sz w:val="24"/>
          <w:szCs w:val="24"/>
        </w:rPr>
        <w:t xml:space="preserve"> </w:t>
      </w:r>
      <w:r w:rsidRPr="40DEBF3B">
        <w:rPr>
          <w:sz w:val="24"/>
          <w:szCs w:val="24"/>
        </w:rPr>
        <w:t>trade</w:t>
      </w:r>
      <w:r w:rsidRPr="40DEBF3B">
        <w:rPr>
          <w:spacing w:val="60"/>
          <w:sz w:val="24"/>
          <w:szCs w:val="24"/>
        </w:rPr>
        <w:t xml:space="preserve"> </w:t>
      </w:r>
      <w:r w:rsidRPr="40DEBF3B">
        <w:rPr>
          <w:sz w:val="24"/>
          <w:szCs w:val="24"/>
        </w:rPr>
        <w:t>between</w:t>
      </w:r>
      <w:r w:rsidRPr="40DEBF3B">
        <w:rPr>
          <w:spacing w:val="1"/>
          <w:sz w:val="24"/>
          <w:szCs w:val="24"/>
        </w:rPr>
        <w:t xml:space="preserve"> </w:t>
      </w:r>
      <w:r w:rsidRPr="40DEBF3B">
        <w:rPr>
          <w:sz w:val="24"/>
          <w:szCs w:val="24"/>
        </w:rPr>
        <w:t>Member States to an extent contrary to the common interest by creating or aggravating</w:t>
      </w:r>
      <w:r w:rsidRPr="40DEBF3B">
        <w:rPr>
          <w:spacing w:val="1"/>
          <w:sz w:val="24"/>
          <w:szCs w:val="24"/>
        </w:rPr>
        <w:t xml:space="preserve"> </w:t>
      </w:r>
      <w:r w:rsidRPr="40DEBF3B">
        <w:rPr>
          <w:sz w:val="24"/>
          <w:szCs w:val="24"/>
        </w:rPr>
        <w:t>market</w:t>
      </w:r>
      <w:r w:rsidRPr="40DEBF3B">
        <w:rPr>
          <w:spacing w:val="1"/>
          <w:sz w:val="24"/>
          <w:szCs w:val="24"/>
        </w:rPr>
        <w:t xml:space="preserve"> </w:t>
      </w:r>
      <w:r w:rsidRPr="40DEBF3B">
        <w:rPr>
          <w:sz w:val="24"/>
          <w:szCs w:val="24"/>
        </w:rPr>
        <w:t>inefficiencies</w:t>
      </w:r>
      <w:r w:rsidRPr="40DEBF3B">
        <w:rPr>
          <w:spacing w:val="1"/>
          <w:sz w:val="24"/>
          <w:szCs w:val="24"/>
        </w:rPr>
        <w:t xml:space="preserve"> </w:t>
      </w:r>
      <w:r w:rsidRPr="40DEBF3B">
        <w:rPr>
          <w:sz w:val="24"/>
          <w:szCs w:val="24"/>
        </w:rPr>
        <w:t>including in</w:t>
      </w:r>
      <w:r w:rsidRPr="40DEBF3B">
        <w:rPr>
          <w:spacing w:val="1"/>
          <w:sz w:val="24"/>
          <w:szCs w:val="24"/>
        </w:rPr>
        <w:t xml:space="preserve"> </w:t>
      </w:r>
      <w:r w:rsidRPr="40DEBF3B">
        <w:rPr>
          <w:sz w:val="24"/>
          <w:szCs w:val="24"/>
        </w:rPr>
        <w:t>particular those</w:t>
      </w:r>
      <w:r w:rsidRPr="40DEBF3B">
        <w:rPr>
          <w:spacing w:val="1"/>
          <w:sz w:val="24"/>
          <w:szCs w:val="24"/>
        </w:rPr>
        <w:t xml:space="preserve"> </w:t>
      </w:r>
      <w:r w:rsidRPr="40DEBF3B">
        <w:rPr>
          <w:sz w:val="24"/>
          <w:szCs w:val="24"/>
        </w:rPr>
        <w:t>externalities</w:t>
      </w:r>
      <w:r w:rsidRPr="40DEBF3B">
        <w:rPr>
          <w:spacing w:val="1"/>
          <w:sz w:val="24"/>
          <w:szCs w:val="24"/>
        </w:rPr>
        <w:t xml:space="preserve"> </w:t>
      </w:r>
      <w:r w:rsidRPr="40DEBF3B">
        <w:rPr>
          <w:sz w:val="24"/>
          <w:szCs w:val="24"/>
        </w:rPr>
        <w:t>that</w:t>
      </w:r>
      <w:r w:rsidRPr="40DEBF3B">
        <w:rPr>
          <w:spacing w:val="1"/>
          <w:sz w:val="24"/>
          <w:szCs w:val="24"/>
        </w:rPr>
        <w:t xml:space="preserve"> </w:t>
      </w:r>
      <w:r w:rsidRPr="40DEBF3B">
        <w:rPr>
          <w:sz w:val="24"/>
          <w:szCs w:val="24"/>
        </w:rPr>
        <w:t>may hinder the</w:t>
      </w:r>
      <w:r w:rsidRPr="40DEBF3B">
        <w:rPr>
          <w:spacing w:val="1"/>
          <w:sz w:val="24"/>
          <w:szCs w:val="24"/>
        </w:rPr>
        <w:t xml:space="preserve"> </w:t>
      </w:r>
      <w:r w:rsidRPr="40DEBF3B">
        <w:rPr>
          <w:spacing w:val="-1"/>
          <w:sz w:val="24"/>
          <w:szCs w:val="24"/>
        </w:rPr>
        <w:t>achievement</w:t>
      </w:r>
      <w:r w:rsidRPr="40DEBF3B">
        <w:rPr>
          <w:sz w:val="24"/>
          <w:szCs w:val="24"/>
        </w:rPr>
        <w:t xml:space="preserve"> of climate objectives set under EU</w:t>
      </w:r>
      <w:r w:rsidRPr="40DEBF3B">
        <w:rPr>
          <w:spacing w:val="1"/>
          <w:sz w:val="24"/>
          <w:szCs w:val="24"/>
        </w:rPr>
        <w:t xml:space="preserve"> </w:t>
      </w:r>
      <w:r w:rsidRPr="40DEBF3B">
        <w:rPr>
          <w:sz w:val="24"/>
          <w:szCs w:val="24"/>
        </w:rPr>
        <w:t>law</w:t>
      </w:r>
      <w:r w:rsidRPr="40DEBF3B">
        <w:rPr>
          <w:spacing w:val="-18"/>
          <w:sz w:val="24"/>
          <w:szCs w:val="24"/>
        </w:rPr>
        <w:t xml:space="preserve"> </w:t>
      </w:r>
      <w:r w:rsidRPr="40DEBF3B">
        <w:rPr>
          <w:sz w:val="24"/>
          <w:szCs w:val="24"/>
          <w:vertAlign w:val="superscript"/>
        </w:rPr>
        <w:t>51</w:t>
      </w:r>
      <w:r w:rsidRPr="40DEBF3B">
        <w:rPr>
          <w:sz w:val="24"/>
          <w:szCs w:val="24"/>
        </w:rPr>
        <w:t>.</w:t>
      </w:r>
    </w:p>
    <w:p w14:paraId="53C08BC7" w14:textId="77777777" w:rsidR="004B799C" w:rsidRDefault="00CA4AAC">
      <w:pPr>
        <w:pStyle w:val="ListParagraph"/>
        <w:numPr>
          <w:ilvl w:val="0"/>
          <w:numId w:val="28"/>
        </w:numPr>
        <w:tabs>
          <w:tab w:val="left" w:pos="1526"/>
        </w:tabs>
        <w:spacing w:before="240"/>
        <w:ind w:right="956"/>
        <w:jc w:val="both"/>
        <w:rPr>
          <w:sz w:val="24"/>
        </w:rPr>
      </w:pPr>
      <w:r>
        <w:rPr>
          <w:sz w:val="24"/>
        </w:rPr>
        <w:t>The Commission will consider an aid measure compatible with the internal market only</w:t>
      </w:r>
      <w:r>
        <w:rPr>
          <w:spacing w:val="1"/>
          <w:sz w:val="24"/>
        </w:rPr>
        <w:t xml:space="preserve"> </w:t>
      </w:r>
      <w:r>
        <w:rPr>
          <w:sz w:val="24"/>
        </w:rPr>
        <w:t>where the positive effects outweigh the negative</w:t>
      </w:r>
      <w:r>
        <w:rPr>
          <w:spacing w:val="60"/>
          <w:sz w:val="24"/>
        </w:rPr>
        <w:t xml:space="preserve"> </w:t>
      </w:r>
      <w:r>
        <w:rPr>
          <w:sz w:val="24"/>
        </w:rPr>
        <w:t>effects. In cases where the proposed</w:t>
      </w:r>
      <w:r>
        <w:rPr>
          <w:spacing w:val="1"/>
          <w:sz w:val="24"/>
        </w:rPr>
        <w:t xml:space="preserve"> </w:t>
      </w:r>
      <w:r>
        <w:rPr>
          <w:sz w:val="24"/>
        </w:rPr>
        <w:t>aid measure does not address a well-identified market failure in an appropriate and</w:t>
      </w:r>
      <w:r>
        <w:rPr>
          <w:spacing w:val="1"/>
          <w:sz w:val="24"/>
        </w:rPr>
        <w:t xml:space="preserve"> </w:t>
      </w:r>
      <w:r>
        <w:rPr>
          <w:sz w:val="24"/>
        </w:rPr>
        <w:t>proportionate way, for example due to the transitory nature of the benefit and the long</w:t>
      </w:r>
      <w:r>
        <w:rPr>
          <w:spacing w:val="1"/>
          <w:sz w:val="24"/>
        </w:rPr>
        <w:t xml:space="preserve"> </w:t>
      </w:r>
      <w:r>
        <w:rPr>
          <w:sz w:val="24"/>
        </w:rPr>
        <w:t>term</w:t>
      </w:r>
      <w:r>
        <w:rPr>
          <w:spacing w:val="1"/>
          <w:sz w:val="24"/>
        </w:rPr>
        <w:t xml:space="preserve"> </w:t>
      </w:r>
      <w:r>
        <w:rPr>
          <w:sz w:val="24"/>
        </w:rPr>
        <w:t>distortions</w:t>
      </w:r>
      <w:r>
        <w:rPr>
          <w:spacing w:val="1"/>
          <w:sz w:val="24"/>
        </w:rPr>
        <w:t xml:space="preserve"> </w:t>
      </w:r>
      <w:r>
        <w:rPr>
          <w:sz w:val="24"/>
        </w:rPr>
        <w:t>it</w:t>
      </w:r>
      <w:r>
        <w:rPr>
          <w:spacing w:val="1"/>
          <w:sz w:val="24"/>
        </w:rPr>
        <w:t xml:space="preserve"> </w:t>
      </w:r>
      <w:r>
        <w:rPr>
          <w:sz w:val="24"/>
        </w:rPr>
        <w:t>entails</w:t>
      </w:r>
      <w:r>
        <w:rPr>
          <w:spacing w:val="1"/>
          <w:sz w:val="24"/>
        </w:rPr>
        <w:t xml:space="preserve"> </w:t>
      </w:r>
      <w:r>
        <w:rPr>
          <w:sz w:val="24"/>
        </w:rPr>
        <w:t>as</w:t>
      </w:r>
      <w:r>
        <w:rPr>
          <w:spacing w:val="1"/>
          <w:sz w:val="24"/>
        </w:rPr>
        <w:t xml:space="preserve"> </w:t>
      </w:r>
      <w:r>
        <w:rPr>
          <w:sz w:val="24"/>
        </w:rPr>
        <w:t>set</w:t>
      </w:r>
      <w:r>
        <w:rPr>
          <w:spacing w:val="1"/>
          <w:sz w:val="24"/>
        </w:rPr>
        <w:t xml:space="preserve"> </w:t>
      </w:r>
      <w:r>
        <w:rPr>
          <w:sz w:val="24"/>
        </w:rPr>
        <w:t>out</w:t>
      </w:r>
      <w:r>
        <w:rPr>
          <w:spacing w:val="1"/>
          <w:sz w:val="24"/>
        </w:rPr>
        <w:t xml:space="preserve"> </w:t>
      </w:r>
      <w:r>
        <w:rPr>
          <w:sz w:val="24"/>
        </w:rPr>
        <w:t>in</w:t>
      </w:r>
      <w:r>
        <w:rPr>
          <w:spacing w:val="1"/>
          <w:sz w:val="24"/>
        </w:rPr>
        <w:t xml:space="preserve"> </w:t>
      </w:r>
      <w:r>
        <w:rPr>
          <w:sz w:val="24"/>
        </w:rPr>
        <w:t>point</w:t>
      </w:r>
      <w:r>
        <w:rPr>
          <w:spacing w:val="1"/>
          <w:sz w:val="24"/>
        </w:rPr>
        <w:t xml:space="preserve"> </w:t>
      </w:r>
      <w:r>
        <w:rPr>
          <w:sz w:val="24"/>
        </w:rPr>
        <w:t>65,</w:t>
      </w:r>
      <w:r>
        <w:rPr>
          <w:spacing w:val="1"/>
          <w:sz w:val="24"/>
        </w:rPr>
        <w:t xml:space="preserve"> </w:t>
      </w:r>
      <w:r>
        <w:rPr>
          <w:sz w:val="24"/>
        </w:rPr>
        <w:t>the negative distortive effects</w:t>
      </w:r>
      <w:r>
        <w:rPr>
          <w:spacing w:val="1"/>
          <w:sz w:val="24"/>
        </w:rPr>
        <w:t xml:space="preserve"> </w:t>
      </w:r>
      <w:r>
        <w:rPr>
          <w:sz w:val="24"/>
        </w:rPr>
        <w:t>on</w:t>
      </w:r>
      <w:r>
        <w:rPr>
          <w:spacing w:val="1"/>
          <w:sz w:val="24"/>
        </w:rPr>
        <w:t xml:space="preserve"> </w:t>
      </w:r>
      <w:r>
        <w:rPr>
          <w:sz w:val="24"/>
        </w:rPr>
        <w:t>competition will tend to outweigh the positive effects of the measure. The Commission</w:t>
      </w:r>
      <w:r>
        <w:rPr>
          <w:spacing w:val="1"/>
          <w:sz w:val="24"/>
        </w:rPr>
        <w:t xml:space="preserve"> </w:t>
      </w:r>
      <w:r>
        <w:rPr>
          <w:sz w:val="24"/>
        </w:rPr>
        <w:t>will</w:t>
      </w:r>
      <w:r>
        <w:rPr>
          <w:spacing w:val="-1"/>
          <w:sz w:val="24"/>
        </w:rPr>
        <w:t xml:space="preserve"> </w:t>
      </w:r>
      <w:r>
        <w:rPr>
          <w:sz w:val="24"/>
        </w:rPr>
        <w:t>therefore</w:t>
      </w:r>
      <w:r>
        <w:rPr>
          <w:spacing w:val="-1"/>
          <w:sz w:val="24"/>
        </w:rPr>
        <w:t xml:space="preserve"> </w:t>
      </w:r>
      <w:r>
        <w:rPr>
          <w:sz w:val="24"/>
        </w:rPr>
        <w:t>be</w:t>
      </w:r>
      <w:r>
        <w:rPr>
          <w:spacing w:val="-1"/>
          <w:sz w:val="24"/>
        </w:rPr>
        <w:t xml:space="preserve"> </w:t>
      </w:r>
      <w:r>
        <w:rPr>
          <w:sz w:val="24"/>
        </w:rPr>
        <w:t>likely</w:t>
      </w:r>
      <w:r>
        <w:rPr>
          <w:spacing w:val="-6"/>
          <w:sz w:val="24"/>
        </w:rPr>
        <w:t xml:space="preserve"> </w:t>
      </w:r>
      <w:r>
        <w:rPr>
          <w:sz w:val="24"/>
        </w:rPr>
        <w:t>to conclude that the</w:t>
      </w:r>
      <w:r>
        <w:rPr>
          <w:spacing w:val="-2"/>
          <w:sz w:val="24"/>
        </w:rPr>
        <w:t xml:space="preserve"> </w:t>
      </w:r>
      <w:r>
        <w:rPr>
          <w:sz w:val="24"/>
        </w:rPr>
        <w:t>proposed aid measure</w:t>
      </w:r>
      <w:r>
        <w:rPr>
          <w:spacing w:val="-1"/>
          <w:sz w:val="24"/>
        </w:rPr>
        <w:t xml:space="preserve"> </w:t>
      </w:r>
      <w:r>
        <w:rPr>
          <w:sz w:val="24"/>
        </w:rPr>
        <w:t>is</w:t>
      </w:r>
      <w:r>
        <w:rPr>
          <w:spacing w:val="-1"/>
          <w:sz w:val="24"/>
        </w:rPr>
        <w:t xml:space="preserve"> </w:t>
      </w:r>
      <w:r>
        <w:rPr>
          <w:sz w:val="24"/>
        </w:rPr>
        <w:t>incompatible.</w:t>
      </w:r>
    </w:p>
    <w:p w14:paraId="1CBF3DCB" w14:textId="77777777" w:rsidR="004B799C" w:rsidRDefault="004B799C">
      <w:pPr>
        <w:pStyle w:val="BodyText"/>
        <w:spacing w:before="11"/>
        <w:rPr>
          <w:sz w:val="20"/>
        </w:rPr>
      </w:pPr>
    </w:p>
    <w:p w14:paraId="6FB248D2" w14:textId="77777777" w:rsidR="004B799C" w:rsidRDefault="00CA4AAC">
      <w:pPr>
        <w:pStyle w:val="ListParagraph"/>
        <w:numPr>
          <w:ilvl w:val="0"/>
          <w:numId w:val="28"/>
        </w:numPr>
        <w:tabs>
          <w:tab w:val="left" w:pos="1526"/>
        </w:tabs>
        <w:ind w:right="955"/>
        <w:jc w:val="both"/>
        <w:rPr>
          <w:sz w:val="24"/>
        </w:rPr>
      </w:pPr>
      <w:r>
        <w:rPr>
          <w:sz w:val="24"/>
        </w:rPr>
        <w:t>Measures that directly or indirectly involve support to fossil fuels, in particular the most</w:t>
      </w:r>
      <w:r>
        <w:rPr>
          <w:spacing w:val="-57"/>
          <w:sz w:val="24"/>
        </w:rPr>
        <w:t xml:space="preserve"> </w:t>
      </w:r>
      <w:r>
        <w:rPr>
          <w:sz w:val="24"/>
        </w:rPr>
        <w:t>polluting</w:t>
      </w:r>
      <w:r>
        <w:rPr>
          <w:spacing w:val="39"/>
          <w:sz w:val="24"/>
        </w:rPr>
        <w:t xml:space="preserve"> </w:t>
      </w:r>
      <w:r>
        <w:rPr>
          <w:sz w:val="24"/>
        </w:rPr>
        <w:t>fossil</w:t>
      </w:r>
      <w:r>
        <w:rPr>
          <w:spacing w:val="42"/>
          <w:sz w:val="24"/>
        </w:rPr>
        <w:t xml:space="preserve"> </w:t>
      </w:r>
      <w:r>
        <w:rPr>
          <w:sz w:val="24"/>
        </w:rPr>
        <w:t>fuels,</w:t>
      </w:r>
      <w:r>
        <w:rPr>
          <w:spacing w:val="43"/>
          <w:sz w:val="24"/>
        </w:rPr>
        <w:t xml:space="preserve"> </w:t>
      </w:r>
      <w:r>
        <w:rPr>
          <w:sz w:val="24"/>
        </w:rPr>
        <w:t>are</w:t>
      </w:r>
      <w:r>
        <w:rPr>
          <w:spacing w:val="40"/>
          <w:sz w:val="24"/>
        </w:rPr>
        <w:t xml:space="preserve"> </w:t>
      </w:r>
      <w:r>
        <w:rPr>
          <w:sz w:val="24"/>
        </w:rPr>
        <w:t>unlikely</w:t>
      </w:r>
      <w:r>
        <w:rPr>
          <w:spacing w:val="35"/>
          <w:sz w:val="24"/>
        </w:rPr>
        <w:t xml:space="preserve"> </w:t>
      </w:r>
      <w:r>
        <w:rPr>
          <w:sz w:val="24"/>
        </w:rPr>
        <w:t>to</w:t>
      </w:r>
      <w:r>
        <w:rPr>
          <w:spacing w:val="42"/>
          <w:sz w:val="24"/>
        </w:rPr>
        <w:t xml:space="preserve"> </w:t>
      </w:r>
      <w:r>
        <w:rPr>
          <w:sz w:val="24"/>
        </w:rPr>
        <w:t>create</w:t>
      </w:r>
      <w:r>
        <w:rPr>
          <w:spacing w:val="42"/>
          <w:sz w:val="24"/>
        </w:rPr>
        <w:t xml:space="preserve"> </w:t>
      </w:r>
      <w:r>
        <w:rPr>
          <w:sz w:val="24"/>
        </w:rPr>
        <w:t>positive</w:t>
      </w:r>
      <w:r>
        <w:rPr>
          <w:spacing w:val="41"/>
          <w:sz w:val="24"/>
        </w:rPr>
        <w:t xml:space="preserve"> </w:t>
      </w:r>
      <w:r>
        <w:rPr>
          <w:sz w:val="24"/>
        </w:rPr>
        <w:t>environmental</w:t>
      </w:r>
      <w:r>
        <w:rPr>
          <w:spacing w:val="43"/>
          <w:sz w:val="24"/>
        </w:rPr>
        <w:t xml:space="preserve"> </w:t>
      </w:r>
      <w:r>
        <w:rPr>
          <w:sz w:val="24"/>
        </w:rPr>
        <w:t>effects</w:t>
      </w:r>
      <w:r>
        <w:rPr>
          <w:spacing w:val="42"/>
          <w:sz w:val="24"/>
        </w:rPr>
        <w:t xml:space="preserve"> </w:t>
      </w:r>
      <w:r>
        <w:rPr>
          <w:sz w:val="24"/>
        </w:rPr>
        <w:t>and</w:t>
      </w:r>
      <w:r>
        <w:rPr>
          <w:spacing w:val="41"/>
          <w:sz w:val="24"/>
        </w:rPr>
        <w:t xml:space="preserve"> </w:t>
      </w:r>
      <w:r>
        <w:rPr>
          <w:sz w:val="24"/>
        </w:rPr>
        <w:t>often</w:t>
      </w:r>
      <w:r>
        <w:rPr>
          <w:spacing w:val="-57"/>
          <w:sz w:val="24"/>
        </w:rPr>
        <w:t xml:space="preserve"> </w:t>
      </w:r>
      <w:r>
        <w:rPr>
          <w:sz w:val="24"/>
        </w:rPr>
        <w:t>have important negative effects because they can increase the negative environmental</w:t>
      </w:r>
      <w:r>
        <w:rPr>
          <w:spacing w:val="1"/>
          <w:sz w:val="24"/>
        </w:rPr>
        <w:t xml:space="preserve"> </w:t>
      </w:r>
      <w:r>
        <w:rPr>
          <w:sz w:val="24"/>
        </w:rPr>
        <w:t>externalities in the market. The same applies for measures involving new investments in</w:t>
      </w:r>
      <w:r>
        <w:rPr>
          <w:spacing w:val="-57"/>
          <w:sz w:val="24"/>
        </w:rPr>
        <w:t xml:space="preserve"> </w:t>
      </w:r>
      <w:r>
        <w:rPr>
          <w:sz w:val="24"/>
        </w:rPr>
        <w:t>natural gas, unless it is demonstrated that there is no lock-in effect. This will in principle</w:t>
      </w:r>
      <w:r>
        <w:rPr>
          <w:spacing w:val="-57"/>
          <w:sz w:val="24"/>
        </w:rPr>
        <w:t xml:space="preserve"> </w:t>
      </w:r>
      <w:r>
        <w:rPr>
          <w:sz w:val="24"/>
        </w:rPr>
        <w:t>render</w:t>
      </w:r>
      <w:r>
        <w:rPr>
          <w:spacing w:val="14"/>
          <w:sz w:val="24"/>
        </w:rPr>
        <w:t xml:space="preserve"> </w:t>
      </w:r>
      <w:r>
        <w:rPr>
          <w:sz w:val="24"/>
        </w:rPr>
        <w:t>a</w:t>
      </w:r>
      <w:r>
        <w:rPr>
          <w:spacing w:val="12"/>
          <w:sz w:val="24"/>
        </w:rPr>
        <w:t xml:space="preserve"> </w:t>
      </w:r>
      <w:r>
        <w:rPr>
          <w:sz w:val="24"/>
        </w:rPr>
        <w:t>positive</w:t>
      </w:r>
      <w:r>
        <w:rPr>
          <w:spacing w:val="12"/>
          <w:sz w:val="24"/>
        </w:rPr>
        <w:t xml:space="preserve"> </w:t>
      </w:r>
      <w:r>
        <w:rPr>
          <w:sz w:val="24"/>
        </w:rPr>
        <w:t>balancing</w:t>
      </w:r>
      <w:r>
        <w:rPr>
          <w:spacing w:val="13"/>
          <w:sz w:val="24"/>
        </w:rPr>
        <w:t xml:space="preserve"> </w:t>
      </w:r>
      <w:r>
        <w:rPr>
          <w:sz w:val="24"/>
        </w:rPr>
        <w:t>for</w:t>
      </w:r>
      <w:r>
        <w:rPr>
          <w:spacing w:val="11"/>
          <w:sz w:val="24"/>
        </w:rPr>
        <w:t xml:space="preserve"> </w:t>
      </w:r>
      <w:r>
        <w:rPr>
          <w:sz w:val="24"/>
        </w:rPr>
        <w:t>such</w:t>
      </w:r>
      <w:r>
        <w:rPr>
          <w:spacing w:val="16"/>
          <w:sz w:val="24"/>
        </w:rPr>
        <w:t xml:space="preserve"> </w:t>
      </w:r>
      <w:r>
        <w:rPr>
          <w:sz w:val="24"/>
        </w:rPr>
        <w:t>measures</w:t>
      </w:r>
      <w:r>
        <w:rPr>
          <w:spacing w:val="13"/>
          <w:sz w:val="24"/>
        </w:rPr>
        <w:t xml:space="preserve"> </w:t>
      </w:r>
      <w:r>
        <w:rPr>
          <w:sz w:val="24"/>
        </w:rPr>
        <w:t>unlikely,</w:t>
      </w:r>
      <w:r>
        <w:rPr>
          <w:spacing w:val="13"/>
          <w:sz w:val="24"/>
        </w:rPr>
        <w:t xml:space="preserve"> </w:t>
      </w:r>
      <w:r>
        <w:rPr>
          <w:sz w:val="24"/>
        </w:rPr>
        <w:t>as</w:t>
      </w:r>
      <w:r>
        <w:rPr>
          <w:spacing w:val="15"/>
          <w:sz w:val="24"/>
        </w:rPr>
        <w:t xml:space="preserve"> </w:t>
      </w:r>
      <w:r>
        <w:rPr>
          <w:sz w:val="24"/>
        </w:rPr>
        <w:t>further</w:t>
      </w:r>
      <w:r>
        <w:rPr>
          <w:spacing w:val="12"/>
          <w:sz w:val="24"/>
        </w:rPr>
        <w:t xml:space="preserve"> </w:t>
      </w:r>
      <w:r>
        <w:rPr>
          <w:sz w:val="24"/>
        </w:rPr>
        <w:t>explained</w:t>
      </w:r>
      <w:r>
        <w:rPr>
          <w:spacing w:val="13"/>
          <w:sz w:val="24"/>
        </w:rPr>
        <w:t xml:space="preserve"> </w:t>
      </w:r>
      <w:r>
        <w:rPr>
          <w:sz w:val="24"/>
        </w:rPr>
        <w:t>in</w:t>
      </w:r>
      <w:r>
        <w:rPr>
          <w:spacing w:val="14"/>
          <w:sz w:val="24"/>
        </w:rPr>
        <w:t xml:space="preserve"> </w:t>
      </w:r>
      <w:r>
        <w:rPr>
          <w:sz w:val="24"/>
        </w:rPr>
        <w:t>Chapter</w:t>
      </w:r>
      <w:r>
        <w:rPr>
          <w:spacing w:val="-58"/>
          <w:sz w:val="24"/>
        </w:rPr>
        <w:t xml:space="preserve"> </w:t>
      </w:r>
      <w:r>
        <w:rPr>
          <w:sz w:val="24"/>
        </w:rPr>
        <w:t>4.</w:t>
      </w:r>
    </w:p>
    <w:p w14:paraId="25A08359" w14:textId="77777777" w:rsidR="004B799C" w:rsidRDefault="004B799C">
      <w:pPr>
        <w:pStyle w:val="BodyText"/>
        <w:spacing w:before="10"/>
        <w:rPr>
          <w:sz w:val="20"/>
        </w:rPr>
      </w:pPr>
    </w:p>
    <w:p w14:paraId="19DBA5E8" w14:textId="77777777" w:rsidR="004B799C" w:rsidRDefault="00CA4AAC">
      <w:pPr>
        <w:pStyle w:val="ListParagraph"/>
        <w:numPr>
          <w:ilvl w:val="0"/>
          <w:numId w:val="28"/>
        </w:numPr>
        <w:tabs>
          <w:tab w:val="left" w:pos="1526"/>
        </w:tabs>
        <w:ind w:right="960"/>
        <w:jc w:val="both"/>
        <w:rPr>
          <w:sz w:val="24"/>
        </w:rPr>
      </w:pPr>
      <w:r>
        <w:rPr>
          <w:sz w:val="24"/>
        </w:rPr>
        <w:t>Further factors to be taken into account to determine the overall balance of certain</w:t>
      </w:r>
      <w:r>
        <w:rPr>
          <w:spacing w:val="1"/>
          <w:sz w:val="24"/>
        </w:rPr>
        <w:t xml:space="preserve"> </w:t>
      </w:r>
      <w:r>
        <w:rPr>
          <w:sz w:val="24"/>
        </w:rPr>
        <w:t>categories</w:t>
      </w:r>
      <w:r>
        <w:rPr>
          <w:spacing w:val="-1"/>
          <w:sz w:val="24"/>
        </w:rPr>
        <w:t xml:space="preserve"> </w:t>
      </w:r>
      <w:r>
        <w:rPr>
          <w:sz w:val="24"/>
        </w:rPr>
        <w:t>of aid schemes</w:t>
      </w:r>
      <w:r>
        <w:rPr>
          <w:spacing w:val="1"/>
          <w:sz w:val="24"/>
        </w:rPr>
        <w:t xml:space="preserve"> </w:t>
      </w:r>
      <w:r>
        <w:rPr>
          <w:sz w:val="24"/>
        </w:rPr>
        <w:t>in certain cases are::</w:t>
      </w:r>
    </w:p>
    <w:p w14:paraId="1A786E14" w14:textId="77777777" w:rsidR="004B799C" w:rsidRDefault="004B799C">
      <w:pPr>
        <w:pStyle w:val="BodyText"/>
        <w:spacing w:before="10"/>
        <w:rPr>
          <w:sz w:val="20"/>
        </w:rPr>
      </w:pPr>
    </w:p>
    <w:p w14:paraId="1923C2F8" w14:textId="77777777" w:rsidR="004B799C" w:rsidRDefault="00CA4AAC">
      <w:pPr>
        <w:pStyle w:val="ListParagraph"/>
        <w:numPr>
          <w:ilvl w:val="1"/>
          <w:numId w:val="28"/>
        </w:numPr>
        <w:tabs>
          <w:tab w:val="left" w:pos="2092"/>
        </w:tabs>
        <w:ind w:right="956"/>
        <w:jc w:val="both"/>
        <w:rPr>
          <w:sz w:val="24"/>
        </w:rPr>
      </w:pPr>
      <w:r>
        <w:rPr>
          <w:sz w:val="24"/>
        </w:rPr>
        <w:t xml:space="preserve">a requirement of </w:t>
      </w:r>
      <w:r>
        <w:rPr>
          <w:i/>
          <w:sz w:val="24"/>
        </w:rPr>
        <w:t xml:space="preserve">ex post </w:t>
      </w:r>
      <w:r>
        <w:rPr>
          <w:sz w:val="24"/>
        </w:rPr>
        <w:t>evaluation as described in Chapter 5; in such cases, the</w:t>
      </w:r>
      <w:r>
        <w:rPr>
          <w:spacing w:val="1"/>
          <w:sz w:val="24"/>
        </w:rPr>
        <w:t xml:space="preserve"> </w:t>
      </w:r>
      <w:r>
        <w:rPr>
          <w:sz w:val="24"/>
        </w:rPr>
        <w:t>Commission may limit the duration of</w:t>
      </w:r>
      <w:r>
        <w:rPr>
          <w:spacing w:val="60"/>
          <w:sz w:val="24"/>
        </w:rPr>
        <w:t xml:space="preserve"> </w:t>
      </w:r>
      <w:r>
        <w:rPr>
          <w:sz w:val="24"/>
        </w:rPr>
        <w:t>the schemes (normally to four</w:t>
      </w:r>
      <w:r>
        <w:rPr>
          <w:spacing w:val="60"/>
          <w:sz w:val="24"/>
        </w:rPr>
        <w:t xml:space="preserve"> </w:t>
      </w:r>
      <w:r>
        <w:rPr>
          <w:sz w:val="24"/>
        </w:rPr>
        <w:t>years or</w:t>
      </w:r>
      <w:r>
        <w:rPr>
          <w:spacing w:val="1"/>
          <w:sz w:val="24"/>
        </w:rPr>
        <w:t xml:space="preserve"> </w:t>
      </w:r>
      <w:r>
        <w:rPr>
          <w:sz w:val="24"/>
        </w:rPr>
        <w:t>less)</w:t>
      </w:r>
      <w:r>
        <w:rPr>
          <w:spacing w:val="-1"/>
          <w:sz w:val="24"/>
        </w:rPr>
        <w:t xml:space="preserve"> </w:t>
      </w:r>
      <w:r>
        <w:rPr>
          <w:sz w:val="24"/>
        </w:rPr>
        <w:t>with a</w:t>
      </w:r>
      <w:r>
        <w:rPr>
          <w:spacing w:val="-1"/>
          <w:sz w:val="24"/>
        </w:rPr>
        <w:t xml:space="preserve"> </w:t>
      </w:r>
      <w:r>
        <w:rPr>
          <w:sz w:val="24"/>
        </w:rPr>
        <w:t>possibility</w:t>
      </w:r>
      <w:r>
        <w:rPr>
          <w:spacing w:val="-8"/>
          <w:sz w:val="24"/>
        </w:rPr>
        <w:t xml:space="preserve"> </w:t>
      </w:r>
      <w:r>
        <w:rPr>
          <w:sz w:val="24"/>
        </w:rPr>
        <w:t>to</w:t>
      </w:r>
      <w:r>
        <w:rPr>
          <w:spacing w:val="2"/>
          <w:sz w:val="24"/>
        </w:rPr>
        <w:t xml:space="preserve"> </w:t>
      </w:r>
      <w:r>
        <w:rPr>
          <w:sz w:val="24"/>
        </w:rPr>
        <w:t>re-notify</w:t>
      </w:r>
      <w:r>
        <w:rPr>
          <w:spacing w:val="-5"/>
          <w:sz w:val="24"/>
        </w:rPr>
        <w:t xml:space="preserve"> </w:t>
      </w:r>
      <w:r>
        <w:rPr>
          <w:sz w:val="24"/>
        </w:rPr>
        <w:t>their</w:t>
      </w:r>
      <w:r>
        <w:rPr>
          <w:spacing w:val="1"/>
          <w:sz w:val="24"/>
        </w:rPr>
        <w:t xml:space="preserve"> </w:t>
      </w:r>
      <w:r>
        <w:rPr>
          <w:sz w:val="24"/>
        </w:rPr>
        <w:t>extension</w:t>
      </w:r>
      <w:r>
        <w:rPr>
          <w:spacing w:val="-3"/>
          <w:sz w:val="24"/>
        </w:rPr>
        <w:t xml:space="preserve"> </w:t>
      </w:r>
      <w:r>
        <w:rPr>
          <w:sz w:val="24"/>
        </w:rPr>
        <w:t>afterwards;</w:t>
      </w:r>
    </w:p>
    <w:p w14:paraId="0BFB656F" w14:textId="77777777" w:rsidR="004B799C" w:rsidRDefault="004B799C">
      <w:pPr>
        <w:pStyle w:val="BodyText"/>
        <w:spacing w:before="11"/>
        <w:rPr>
          <w:sz w:val="20"/>
        </w:rPr>
      </w:pPr>
    </w:p>
    <w:p w14:paraId="466F15C9" w14:textId="77777777" w:rsidR="004B799C" w:rsidRDefault="00CA4AAC">
      <w:pPr>
        <w:pStyle w:val="ListParagraph"/>
        <w:numPr>
          <w:ilvl w:val="1"/>
          <w:numId w:val="28"/>
        </w:numPr>
        <w:tabs>
          <w:tab w:val="left" w:pos="2092"/>
        </w:tabs>
        <w:ind w:right="953"/>
        <w:jc w:val="both"/>
        <w:rPr>
          <w:sz w:val="24"/>
        </w:rPr>
      </w:pPr>
      <w:r>
        <w:rPr>
          <w:sz w:val="24"/>
        </w:rPr>
        <w:t>a requirement - in the absence of a competitive bidding process - to individually</w:t>
      </w:r>
      <w:r>
        <w:rPr>
          <w:spacing w:val="1"/>
          <w:sz w:val="24"/>
        </w:rPr>
        <w:t xml:space="preserve"> </w:t>
      </w:r>
      <w:r>
        <w:rPr>
          <w:sz w:val="24"/>
        </w:rPr>
        <w:t>notify</w:t>
      </w:r>
      <w:r>
        <w:rPr>
          <w:spacing w:val="-6"/>
          <w:sz w:val="24"/>
        </w:rPr>
        <w:t xml:space="preserve"> </w:t>
      </w:r>
      <w:r>
        <w:rPr>
          <w:sz w:val="24"/>
        </w:rPr>
        <w:t>support projects of</w:t>
      </w:r>
      <w:r>
        <w:rPr>
          <w:spacing w:val="2"/>
          <w:sz w:val="24"/>
        </w:rPr>
        <w:t xml:space="preserve"> </w:t>
      </w:r>
      <w:r>
        <w:rPr>
          <w:sz w:val="24"/>
        </w:rPr>
        <w:t>a</w:t>
      </w:r>
      <w:r>
        <w:rPr>
          <w:spacing w:val="-1"/>
          <w:sz w:val="24"/>
        </w:rPr>
        <w:t xml:space="preserve"> </w:t>
      </w:r>
      <w:r>
        <w:rPr>
          <w:sz w:val="24"/>
        </w:rPr>
        <w:t>certain size</w:t>
      </w:r>
      <w:r>
        <w:rPr>
          <w:spacing w:val="-2"/>
          <w:sz w:val="24"/>
        </w:rPr>
        <w:t xml:space="preserve"> </w:t>
      </w:r>
      <w:r>
        <w:rPr>
          <w:sz w:val="24"/>
        </w:rPr>
        <w:t>or presenting</w:t>
      </w:r>
      <w:r>
        <w:rPr>
          <w:spacing w:val="-3"/>
          <w:sz w:val="24"/>
        </w:rPr>
        <w:t xml:space="preserve"> </w:t>
      </w:r>
      <w:r>
        <w:rPr>
          <w:sz w:val="24"/>
        </w:rPr>
        <w:t>certain characteristics;</w:t>
      </w:r>
    </w:p>
    <w:p w14:paraId="2EA39E48" w14:textId="77777777" w:rsidR="004B799C" w:rsidRDefault="004B799C">
      <w:pPr>
        <w:pStyle w:val="BodyText"/>
        <w:spacing w:before="10"/>
        <w:rPr>
          <w:sz w:val="20"/>
        </w:rPr>
      </w:pPr>
    </w:p>
    <w:p w14:paraId="55FBF6F6" w14:textId="77777777" w:rsidR="004B799C" w:rsidRDefault="00CA4AAC">
      <w:pPr>
        <w:pStyle w:val="ListParagraph"/>
        <w:numPr>
          <w:ilvl w:val="1"/>
          <w:numId w:val="28"/>
        </w:numPr>
        <w:tabs>
          <w:tab w:val="left" w:pos="2091"/>
          <w:tab w:val="left" w:pos="2092"/>
        </w:tabs>
        <w:rPr>
          <w:sz w:val="24"/>
        </w:rPr>
      </w:pPr>
      <w:r>
        <w:rPr>
          <w:sz w:val="24"/>
        </w:rPr>
        <w:t>a</w:t>
      </w:r>
      <w:r>
        <w:rPr>
          <w:spacing w:val="-2"/>
          <w:sz w:val="24"/>
        </w:rPr>
        <w:t xml:space="preserve"> </w:t>
      </w:r>
      <w:r>
        <w:rPr>
          <w:sz w:val="24"/>
        </w:rPr>
        <w:t>requirement that</w:t>
      </w:r>
      <w:r>
        <w:rPr>
          <w:spacing w:val="-1"/>
          <w:sz w:val="24"/>
        </w:rPr>
        <w:t xml:space="preserve"> </w:t>
      </w:r>
      <w:r>
        <w:rPr>
          <w:sz w:val="24"/>
        </w:rPr>
        <w:t>aid measures be</w:t>
      </w:r>
      <w:r>
        <w:rPr>
          <w:spacing w:val="-2"/>
          <w:sz w:val="24"/>
        </w:rPr>
        <w:t xml:space="preserve"> </w:t>
      </w:r>
      <w:r>
        <w:rPr>
          <w:sz w:val="24"/>
        </w:rPr>
        <w:t>subject to a</w:t>
      </w:r>
      <w:r>
        <w:rPr>
          <w:spacing w:val="-2"/>
          <w:sz w:val="24"/>
        </w:rPr>
        <w:t xml:space="preserve"> </w:t>
      </w:r>
      <w:r>
        <w:rPr>
          <w:sz w:val="24"/>
        </w:rPr>
        <w:t>time limitation.</w:t>
      </w:r>
    </w:p>
    <w:p w14:paraId="3E3E2E28" w14:textId="77777777" w:rsidR="004B799C" w:rsidRDefault="004B799C">
      <w:pPr>
        <w:pStyle w:val="BodyText"/>
        <w:rPr>
          <w:sz w:val="20"/>
        </w:rPr>
      </w:pPr>
    </w:p>
    <w:p w14:paraId="727D98DC" w14:textId="77777777" w:rsidR="004B799C" w:rsidRDefault="004B799C">
      <w:pPr>
        <w:pStyle w:val="BodyText"/>
        <w:rPr>
          <w:sz w:val="20"/>
        </w:rPr>
      </w:pPr>
    </w:p>
    <w:p w14:paraId="575E1214" w14:textId="77777777" w:rsidR="004B799C" w:rsidRDefault="004B799C">
      <w:pPr>
        <w:pStyle w:val="BodyText"/>
        <w:rPr>
          <w:sz w:val="20"/>
        </w:rPr>
      </w:pPr>
    </w:p>
    <w:p w14:paraId="4EE8614E" w14:textId="77777777" w:rsidR="004B799C" w:rsidRDefault="004B799C">
      <w:pPr>
        <w:pStyle w:val="BodyText"/>
        <w:rPr>
          <w:sz w:val="20"/>
        </w:rPr>
      </w:pPr>
    </w:p>
    <w:p w14:paraId="43E9D796" w14:textId="77777777" w:rsidR="004B799C" w:rsidRDefault="004B799C">
      <w:pPr>
        <w:pStyle w:val="BodyText"/>
        <w:rPr>
          <w:sz w:val="20"/>
        </w:rPr>
      </w:pPr>
    </w:p>
    <w:p w14:paraId="7D005EB2" w14:textId="77777777" w:rsidR="004B799C" w:rsidRDefault="004B799C">
      <w:pPr>
        <w:pStyle w:val="BodyText"/>
        <w:rPr>
          <w:sz w:val="20"/>
        </w:rPr>
      </w:pPr>
    </w:p>
    <w:p w14:paraId="123DBE44" w14:textId="77777777" w:rsidR="004B799C" w:rsidRDefault="004B799C">
      <w:pPr>
        <w:pStyle w:val="BodyText"/>
        <w:rPr>
          <w:sz w:val="20"/>
        </w:rPr>
      </w:pPr>
    </w:p>
    <w:p w14:paraId="65B8E3E2" w14:textId="7506F658" w:rsidR="004B799C" w:rsidRDefault="00161D3B">
      <w:pPr>
        <w:pStyle w:val="BodyText"/>
        <w:spacing w:before="8"/>
        <w:rPr>
          <w:sz w:val="28"/>
        </w:rPr>
      </w:pPr>
      <w:r>
        <w:rPr>
          <w:noProof/>
        </w:rPr>
        <mc:AlternateContent>
          <mc:Choice Requires="wps">
            <w:drawing>
              <wp:anchor distT="0" distB="0" distL="0" distR="0" simplePos="0" relativeHeight="487628800" behindDoc="1" locked="0" layoutInCell="1" allowOverlap="1" wp14:anchorId="25932207" wp14:editId="4E5A3097">
                <wp:simplePos x="0" y="0"/>
                <wp:positionH relativeFrom="page">
                  <wp:posOffset>901065</wp:posOffset>
                </wp:positionH>
                <wp:positionV relativeFrom="paragraph">
                  <wp:posOffset>224790</wp:posOffset>
                </wp:positionV>
                <wp:extent cx="1828800" cy="7620"/>
                <wp:effectExtent l="0" t="0" r="0" b="0"/>
                <wp:wrapTopAndBottom/>
                <wp:docPr id="100" name="docshape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69ACE4" id="docshape29" o:spid="_x0000_s1026" style="position:absolute;margin-left:70.95pt;margin-top:17.7pt;width:2in;height:.6pt;z-index:-15687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" fillcolor="black" stroked="f">
                <w10:wrap type="topAndBottom" anchorx="page"/>
              </v:rect>
            </w:pict>
          </mc:Fallback>
        </mc:AlternateContent>
      </w:r>
    </w:p>
    <w:p w14:paraId="010B4340" w14:textId="77777777" w:rsidR="004B799C" w:rsidRDefault="00CA4AAC">
      <w:pPr>
        <w:spacing w:before="104"/>
        <w:ind w:left="1525" w:right="961" w:hanging="567"/>
        <w:jc w:val="both"/>
        <w:rPr>
          <w:sz w:val="20"/>
        </w:rPr>
      </w:pPr>
      <w:r>
        <w:rPr>
          <w:sz w:val="20"/>
          <w:vertAlign w:val="superscript"/>
        </w:rPr>
        <w:t>50</w:t>
      </w:r>
      <w:r>
        <w:rPr>
          <w:spacing w:val="51"/>
          <w:sz w:val="20"/>
        </w:rPr>
        <w:t xml:space="preserve"> </w:t>
      </w:r>
      <w:r>
        <w:rPr>
          <w:sz w:val="20"/>
        </w:rPr>
        <w:t>Regulation (EU) 2020/852 of the European Parliament and of the Council of 18 June 2020 on the</w:t>
      </w:r>
      <w:r>
        <w:rPr>
          <w:spacing w:val="1"/>
          <w:sz w:val="20"/>
        </w:rPr>
        <w:t xml:space="preserve"> </w:t>
      </w:r>
      <w:r>
        <w:rPr>
          <w:sz w:val="20"/>
        </w:rPr>
        <w:t>establishment</w:t>
      </w:r>
      <w:r>
        <w:rPr>
          <w:spacing w:val="1"/>
          <w:sz w:val="20"/>
        </w:rPr>
        <w:t xml:space="preserve"> </w:t>
      </w:r>
      <w:r>
        <w:rPr>
          <w:sz w:val="20"/>
        </w:rPr>
        <w:t>of</w:t>
      </w:r>
      <w:r>
        <w:rPr>
          <w:spacing w:val="1"/>
          <w:sz w:val="20"/>
        </w:rPr>
        <w:t xml:space="preserve"> </w:t>
      </w:r>
      <w:r>
        <w:rPr>
          <w:sz w:val="20"/>
        </w:rPr>
        <w:t>a</w:t>
      </w:r>
      <w:r>
        <w:rPr>
          <w:spacing w:val="1"/>
          <w:sz w:val="20"/>
        </w:rPr>
        <w:t xml:space="preserve"> </w:t>
      </w:r>
      <w:r>
        <w:rPr>
          <w:sz w:val="20"/>
        </w:rPr>
        <w:t>framework</w:t>
      </w:r>
      <w:r>
        <w:rPr>
          <w:spacing w:val="1"/>
          <w:sz w:val="20"/>
        </w:rPr>
        <w:t xml:space="preserve"> </w:t>
      </w:r>
      <w:r>
        <w:rPr>
          <w:sz w:val="20"/>
        </w:rPr>
        <w:t>to</w:t>
      </w:r>
      <w:r>
        <w:rPr>
          <w:spacing w:val="1"/>
          <w:sz w:val="20"/>
        </w:rPr>
        <w:t xml:space="preserve"> </w:t>
      </w:r>
      <w:r>
        <w:rPr>
          <w:sz w:val="20"/>
        </w:rPr>
        <w:t>facilitate</w:t>
      </w:r>
      <w:r>
        <w:rPr>
          <w:spacing w:val="1"/>
          <w:sz w:val="20"/>
        </w:rPr>
        <w:t xml:space="preserve"> </w:t>
      </w:r>
      <w:r>
        <w:rPr>
          <w:sz w:val="20"/>
        </w:rPr>
        <w:t>sustainable</w:t>
      </w:r>
      <w:r>
        <w:rPr>
          <w:spacing w:val="1"/>
          <w:sz w:val="20"/>
        </w:rPr>
        <w:t xml:space="preserve"> </w:t>
      </w:r>
      <w:r>
        <w:rPr>
          <w:sz w:val="20"/>
        </w:rPr>
        <w:t>investment,</w:t>
      </w:r>
      <w:r>
        <w:rPr>
          <w:spacing w:val="1"/>
          <w:sz w:val="20"/>
        </w:rPr>
        <w:t xml:space="preserve"> </w:t>
      </w:r>
      <w:r>
        <w:rPr>
          <w:sz w:val="20"/>
        </w:rPr>
        <w:t>and</w:t>
      </w:r>
      <w:r>
        <w:rPr>
          <w:spacing w:val="1"/>
          <w:sz w:val="20"/>
        </w:rPr>
        <w:t xml:space="preserve"> </w:t>
      </w:r>
      <w:r>
        <w:rPr>
          <w:sz w:val="20"/>
        </w:rPr>
        <w:t>amending</w:t>
      </w:r>
      <w:r>
        <w:rPr>
          <w:spacing w:val="1"/>
          <w:sz w:val="20"/>
        </w:rPr>
        <w:t xml:space="preserve"> </w:t>
      </w:r>
      <w:r>
        <w:rPr>
          <w:sz w:val="20"/>
        </w:rPr>
        <w:t>Regulation</w:t>
      </w:r>
      <w:r>
        <w:rPr>
          <w:spacing w:val="1"/>
          <w:sz w:val="20"/>
        </w:rPr>
        <w:t xml:space="preserve"> </w:t>
      </w:r>
      <w:r>
        <w:rPr>
          <w:sz w:val="20"/>
        </w:rPr>
        <w:t>(EU)</w:t>
      </w:r>
      <w:r>
        <w:rPr>
          <w:spacing w:val="1"/>
          <w:sz w:val="20"/>
        </w:rPr>
        <w:t xml:space="preserve"> </w:t>
      </w:r>
      <w:r>
        <w:rPr>
          <w:sz w:val="20"/>
        </w:rPr>
        <w:t>2019/2088</w:t>
      </w:r>
      <w:r>
        <w:rPr>
          <w:spacing w:val="-1"/>
          <w:sz w:val="20"/>
        </w:rPr>
        <w:t xml:space="preserve"> </w:t>
      </w:r>
      <w:r>
        <w:rPr>
          <w:sz w:val="20"/>
        </w:rPr>
        <w:t>(OJ</w:t>
      </w:r>
      <w:r>
        <w:rPr>
          <w:spacing w:val="1"/>
          <w:sz w:val="20"/>
        </w:rPr>
        <w:t xml:space="preserve"> </w:t>
      </w:r>
      <w:r>
        <w:rPr>
          <w:sz w:val="20"/>
        </w:rPr>
        <w:t>L</w:t>
      </w:r>
      <w:r>
        <w:rPr>
          <w:spacing w:val="-2"/>
          <w:sz w:val="20"/>
        </w:rPr>
        <w:t xml:space="preserve"> </w:t>
      </w:r>
      <w:r>
        <w:rPr>
          <w:sz w:val="20"/>
        </w:rPr>
        <w:t>198, 22.6.2020, p.</w:t>
      </w:r>
      <w:r>
        <w:rPr>
          <w:spacing w:val="-2"/>
          <w:sz w:val="20"/>
        </w:rPr>
        <w:t xml:space="preserve"> </w:t>
      </w:r>
      <w:r>
        <w:rPr>
          <w:sz w:val="20"/>
        </w:rPr>
        <w:t>13).</w:t>
      </w:r>
    </w:p>
    <w:p w14:paraId="281FA22D" w14:textId="77777777" w:rsidR="004B799C" w:rsidRDefault="00CA4AAC">
      <w:pPr>
        <w:ind w:left="1525" w:right="955" w:hanging="567"/>
        <w:jc w:val="both"/>
        <w:rPr>
          <w:sz w:val="20"/>
        </w:rPr>
      </w:pPr>
      <w:r>
        <w:rPr>
          <w:sz w:val="20"/>
          <w:vertAlign w:val="superscript"/>
        </w:rPr>
        <w:t>51</w:t>
      </w:r>
      <w:r>
        <w:rPr>
          <w:spacing w:val="1"/>
          <w:sz w:val="20"/>
        </w:rPr>
        <w:t xml:space="preserve"> </w:t>
      </w:r>
      <w:r>
        <w:rPr>
          <w:sz w:val="20"/>
        </w:rPr>
        <w:t>This could also be the case where the aid distorts the operation of economic instruments put in place to</w:t>
      </w:r>
      <w:r>
        <w:rPr>
          <w:spacing w:val="1"/>
          <w:sz w:val="20"/>
        </w:rPr>
        <w:t xml:space="preserve"> </w:t>
      </w:r>
      <w:r>
        <w:rPr>
          <w:sz w:val="20"/>
        </w:rPr>
        <w:t>internalise</w:t>
      </w:r>
      <w:r>
        <w:rPr>
          <w:spacing w:val="4"/>
          <w:sz w:val="20"/>
        </w:rPr>
        <w:t xml:space="preserve"> </w:t>
      </w:r>
      <w:r>
        <w:rPr>
          <w:sz w:val="20"/>
        </w:rPr>
        <w:t>such</w:t>
      </w:r>
      <w:r>
        <w:rPr>
          <w:spacing w:val="4"/>
          <w:sz w:val="20"/>
        </w:rPr>
        <w:t xml:space="preserve"> </w:t>
      </w:r>
      <w:r>
        <w:rPr>
          <w:sz w:val="20"/>
        </w:rPr>
        <w:t>negative</w:t>
      </w:r>
      <w:r>
        <w:rPr>
          <w:spacing w:val="5"/>
          <w:sz w:val="20"/>
        </w:rPr>
        <w:t xml:space="preserve"> </w:t>
      </w:r>
      <w:r>
        <w:rPr>
          <w:sz w:val="20"/>
        </w:rPr>
        <w:t>externalities</w:t>
      </w:r>
      <w:r>
        <w:rPr>
          <w:spacing w:val="3"/>
          <w:sz w:val="20"/>
        </w:rPr>
        <w:t xml:space="preserve"> </w:t>
      </w:r>
      <w:r>
        <w:rPr>
          <w:sz w:val="20"/>
        </w:rPr>
        <w:t>(for</w:t>
      </w:r>
      <w:r>
        <w:rPr>
          <w:spacing w:val="5"/>
          <w:sz w:val="20"/>
        </w:rPr>
        <w:t xml:space="preserve"> </w:t>
      </w:r>
      <w:r>
        <w:rPr>
          <w:sz w:val="20"/>
        </w:rPr>
        <w:t>example,</w:t>
      </w:r>
      <w:r>
        <w:rPr>
          <w:spacing w:val="7"/>
          <w:sz w:val="20"/>
        </w:rPr>
        <w:t xml:space="preserve"> </w:t>
      </w:r>
      <w:r>
        <w:rPr>
          <w:sz w:val="20"/>
        </w:rPr>
        <w:t>by</w:t>
      </w:r>
      <w:r>
        <w:rPr>
          <w:spacing w:val="1"/>
          <w:sz w:val="20"/>
        </w:rPr>
        <w:t xml:space="preserve"> </w:t>
      </w:r>
      <w:r>
        <w:rPr>
          <w:sz w:val="20"/>
        </w:rPr>
        <w:t>affecting</w:t>
      </w:r>
      <w:r>
        <w:rPr>
          <w:spacing w:val="4"/>
          <w:sz w:val="20"/>
        </w:rPr>
        <w:t xml:space="preserve"> </w:t>
      </w:r>
      <w:r>
        <w:rPr>
          <w:sz w:val="20"/>
        </w:rPr>
        <w:t>price</w:t>
      </w:r>
      <w:r>
        <w:rPr>
          <w:spacing w:val="6"/>
          <w:sz w:val="20"/>
        </w:rPr>
        <w:t xml:space="preserve"> </w:t>
      </w:r>
      <w:r>
        <w:rPr>
          <w:sz w:val="20"/>
        </w:rPr>
        <w:t>signals</w:t>
      </w:r>
      <w:r>
        <w:rPr>
          <w:spacing w:val="4"/>
          <w:sz w:val="20"/>
        </w:rPr>
        <w:t xml:space="preserve"> </w:t>
      </w:r>
      <w:r>
        <w:rPr>
          <w:sz w:val="20"/>
        </w:rPr>
        <w:t>given</w:t>
      </w:r>
      <w:r>
        <w:rPr>
          <w:spacing w:val="3"/>
          <w:sz w:val="20"/>
        </w:rPr>
        <w:t xml:space="preserve"> </w:t>
      </w:r>
      <w:r>
        <w:rPr>
          <w:sz w:val="20"/>
        </w:rPr>
        <w:t>by</w:t>
      </w:r>
      <w:r>
        <w:rPr>
          <w:spacing w:val="1"/>
          <w:sz w:val="20"/>
        </w:rPr>
        <w:t xml:space="preserve"> </w:t>
      </w:r>
      <w:r>
        <w:rPr>
          <w:sz w:val="20"/>
        </w:rPr>
        <w:t>the</w:t>
      </w:r>
      <w:r>
        <w:rPr>
          <w:spacing w:val="10"/>
          <w:sz w:val="20"/>
        </w:rPr>
        <w:t xml:space="preserve"> </w:t>
      </w:r>
      <w:r>
        <w:rPr>
          <w:sz w:val="20"/>
        </w:rPr>
        <w:t>Union</w:t>
      </w:r>
      <w:r>
        <w:rPr>
          <w:spacing w:val="3"/>
          <w:sz w:val="20"/>
        </w:rPr>
        <w:t xml:space="preserve"> </w:t>
      </w:r>
      <w:r>
        <w:rPr>
          <w:sz w:val="20"/>
        </w:rPr>
        <w:t>ETS</w:t>
      </w:r>
      <w:r>
        <w:rPr>
          <w:spacing w:val="5"/>
          <w:sz w:val="20"/>
        </w:rPr>
        <w:t xml:space="preserve"> </w:t>
      </w:r>
      <w:r>
        <w:rPr>
          <w:sz w:val="20"/>
        </w:rPr>
        <w:t>or</w:t>
      </w:r>
      <w:r>
        <w:rPr>
          <w:spacing w:val="-47"/>
          <w:sz w:val="20"/>
        </w:rPr>
        <w:t xml:space="preserve"> </w:t>
      </w:r>
      <w:r>
        <w:rPr>
          <w:sz w:val="20"/>
        </w:rPr>
        <w:t>a</w:t>
      </w:r>
      <w:r>
        <w:rPr>
          <w:spacing w:val="-1"/>
          <w:sz w:val="20"/>
        </w:rPr>
        <w:t xml:space="preserve"> </w:t>
      </w:r>
      <w:r>
        <w:rPr>
          <w:sz w:val="20"/>
        </w:rPr>
        <w:t>similar</w:t>
      </w:r>
      <w:r>
        <w:rPr>
          <w:spacing w:val="1"/>
          <w:sz w:val="20"/>
        </w:rPr>
        <w:t xml:space="preserve"> </w:t>
      </w:r>
      <w:r>
        <w:rPr>
          <w:sz w:val="20"/>
        </w:rPr>
        <w:t>instrument).</w:t>
      </w:r>
    </w:p>
    <w:p w14:paraId="609D6D77" w14:textId="77777777" w:rsidR="004B799C" w:rsidRDefault="004B799C">
      <w:pPr>
        <w:jc w:val="both"/>
        <w:rPr>
          <w:sz w:val="20"/>
        </w:rPr>
        <w:sectPr w:rsidR="004B799C">
          <w:pgSz w:w="11910" w:h="16840"/>
          <w:pgMar w:top="1020" w:right="460" w:bottom="1620" w:left="460" w:header="0" w:footer="1426" w:gutter="0"/>
          <w:cols w:space="720"/>
        </w:sectPr>
      </w:pPr>
    </w:p>
    <w:p w14:paraId="127D60C3" w14:textId="77777777" w:rsidR="004B799C" w:rsidRDefault="00CA4AAC">
      <w:pPr>
        <w:spacing w:before="76"/>
        <w:ind w:left="1390"/>
        <w:rPr>
          <w:b/>
          <w:sz w:val="19"/>
        </w:rPr>
      </w:pPr>
      <w:bookmarkStart w:id="44" w:name="_bookmark35"/>
      <w:bookmarkEnd w:id="44"/>
      <w:r>
        <w:rPr>
          <w:b/>
          <w:sz w:val="24"/>
        </w:rPr>
        <w:lastRenderedPageBreak/>
        <w:t>4.</w:t>
      </w:r>
      <w:r>
        <w:rPr>
          <w:b/>
          <w:spacing w:val="43"/>
          <w:sz w:val="24"/>
        </w:rPr>
        <w:t xml:space="preserve"> </w:t>
      </w:r>
      <w:r>
        <w:rPr>
          <w:b/>
          <w:sz w:val="24"/>
        </w:rPr>
        <w:t>C</w:t>
      </w:r>
      <w:r>
        <w:rPr>
          <w:b/>
          <w:sz w:val="19"/>
        </w:rPr>
        <w:t>ATEGORIES</w:t>
      </w:r>
      <w:r>
        <w:rPr>
          <w:b/>
          <w:spacing w:val="-2"/>
          <w:sz w:val="19"/>
        </w:rPr>
        <w:t xml:space="preserve"> </w:t>
      </w:r>
      <w:r>
        <w:rPr>
          <w:b/>
          <w:sz w:val="19"/>
        </w:rPr>
        <w:t>OF</w:t>
      </w:r>
      <w:r>
        <w:rPr>
          <w:b/>
          <w:spacing w:val="-2"/>
          <w:sz w:val="19"/>
        </w:rPr>
        <w:t xml:space="preserve"> </w:t>
      </w:r>
      <w:r>
        <w:rPr>
          <w:b/>
          <w:sz w:val="19"/>
        </w:rPr>
        <w:t>AID</w:t>
      </w:r>
    </w:p>
    <w:p w14:paraId="6EF5D1A2" w14:textId="77777777" w:rsidR="004B799C" w:rsidRDefault="004B799C">
      <w:pPr>
        <w:pStyle w:val="BodyText"/>
        <w:spacing w:before="10"/>
        <w:rPr>
          <w:b/>
          <w:sz w:val="20"/>
        </w:rPr>
      </w:pPr>
    </w:p>
    <w:p w14:paraId="677827EA" w14:textId="77777777" w:rsidR="004B799C" w:rsidRDefault="00CA4AAC">
      <w:pPr>
        <w:pStyle w:val="Heading1"/>
        <w:numPr>
          <w:ilvl w:val="1"/>
          <w:numId w:val="17"/>
        </w:numPr>
        <w:tabs>
          <w:tab w:val="left" w:pos="1535"/>
        </w:tabs>
        <w:ind w:right="953"/>
        <w:jc w:val="both"/>
      </w:pPr>
      <w:bookmarkStart w:id="45" w:name="_bookmark36"/>
      <w:bookmarkEnd w:id="45"/>
      <w:r>
        <w:t>Aid for the reduction and removal of greenhouse gas emissions including through</w:t>
      </w:r>
      <w:r>
        <w:rPr>
          <w:spacing w:val="1"/>
        </w:rPr>
        <w:t xml:space="preserve"> </w:t>
      </w:r>
      <w:r>
        <w:t>support</w:t>
      </w:r>
      <w:r>
        <w:rPr>
          <w:spacing w:val="-1"/>
        </w:rPr>
        <w:t xml:space="preserve"> </w:t>
      </w:r>
      <w:r>
        <w:t>for renewable energy</w:t>
      </w:r>
    </w:p>
    <w:p w14:paraId="07A023CA" w14:textId="77777777" w:rsidR="004B799C" w:rsidRDefault="004B799C">
      <w:pPr>
        <w:pStyle w:val="BodyText"/>
        <w:spacing w:before="6"/>
        <w:rPr>
          <w:b/>
          <w:sz w:val="20"/>
        </w:rPr>
      </w:pPr>
    </w:p>
    <w:p w14:paraId="25899F74" w14:textId="77777777" w:rsidR="004B799C" w:rsidRDefault="00CA4AAC">
      <w:pPr>
        <w:ind w:left="1525"/>
        <w:rPr>
          <w:i/>
          <w:sz w:val="24"/>
        </w:rPr>
      </w:pPr>
      <w:r>
        <w:rPr>
          <w:noProof/>
        </w:rPr>
        <w:drawing>
          <wp:anchor distT="0" distB="0" distL="0" distR="0" simplePos="0" relativeHeight="15770112" behindDoc="0" locked="0" layoutInCell="1" allowOverlap="1" wp14:anchorId="188D2CAE" wp14:editId="7AF7C348">
            <wp:simplePos x="0" y="0"/>
            <wp:positionH relativeFrom="page">
              <wp:posOffset>903768</wp:posOffset>
            </wp:positionH>
            <wp:positionV relativeFrom="paragraph">
              <wp:posOffset>40013</wp:posOffset>
            </wp:positionV>
            <wp:extent cx="285713" cy="107346"/>
            <wp:effectExtent l="0" t="0" r="0" b="0"/>
            <wp:wrapNone/>
            <wp:docPr id="12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image7.png"/>
                    <pic:cNvPicPr/>
                  </pic:nvPicPr>
                  <pic:blipFill>
                    <a:blip r:embed="rId13" cstate="print"/>
                    <a:stretch>
                      <a:fillRect/>
                    </a:stretch>
                  </pic:blipFill>
                  <pic:spPr>
                    <a:xfrm>
                      <a:off x="0" y="0"/>
                      <a:ext cx="285713" cy="107346"/>
                    </a:xfrm>
                    <a:prstGeom prst="rect">
                      <a:avLst/>
                    </a:prstGeom>
                  </pic:spPr>
                </pic:pic>
              </a:graphicData>
            </a:graphic>
          </wp:anchor>
        </w:drawing>
      </w:r>
      <w:bookmarkStart w:id="46" w:name="_bookmark37"/>
      <w:bookmarkEnd w:id="46"/>
      <w:r>
        <w:rPr>
          <w:i/>
          <w:sz w:val="24"/>
        </w:rPr>
        <w:t>Rationale</w:t>
      </w:r>
    </w:p>
    <w:p w14:paraId="2BB6D8EB" w14:textId="77777777" w:rsidR="004B799C" w:rsidRDefault="004B799C">
      <w:pPr>
        <w:pStyle w:val="BodyText"/>
        <w:spacing w:before="10"/>
        <w:rPr>
          <w:i/>
          <w:sz w:val="20"/>
        </w:rPr>
      </w:pPr>
    </w:p>
    <w:p w14:paraId="20AC768E" w14:textId="77777777" w:rsidR="004B799C" w:rsidRDefault="00CA4AAC">
      <w:pPr>
        <w:pStyle w:val="ListParagraph"/>
        <w:numPr>
          <w:ilvl w:val="0"/>
          <w:numId w:val="28"/>
        </w:numPr>
        <w:tabs>
          <w:tab w:val="left" w:pos="1526"/>
        </w:tabs>
        <w:ind w:right="955"/>
        <w:jc w:val="both"/>
        <w:rPr>
          <w:sz w:val="24"/>
        </w:rPr>
      </w:pPr>
      <w:r>
        <w:rPr>
          <w:sz w:val="24"/>
        </w:rPr>
        <w:t>The Union has set binding and ambitious greenhouse gas emissions reduction targets in</w:t>
      </w:r>
      <w:r>
        <w:rPr>
          <w:spacing w:val="1"/>
          <w:sz w:val="24"/>
        </w:rPr>
        <w:t xml:space="preserve"> </w:t>
      </w:r>
      <w:r>
        <w:rPr>
          <w:sz w:val="24"/>
        </w:rPr>
        <w:t>law for 2030 and 2050. [reference to EU Climate Law once adopted]. State aid may be</w:t>
      </w:r>
      <w:r>
        <w:rPr>
          <w:spacing w:val="1"/>
          <w:sz w:val="24"/>
        </w:rPr>
        <w:t xml:space="preserve"> </w:t>
      </w:r>
      <w:r>
        <w:rPr>
          <w:sz w:val="24"/>
        </w:rPr>
        <w:t>necessary to contribute to the achievement of these Union targets and related national</w:t>
      </w:r>
      <w:r>
        <w:rPr>
          <w:spacing w:val="1"/>
          <w:sz w:val="24"/>
        </w:rPr>
        <w:t xml:space="preserve"> </w:t>
      </w:r>
      <w:r>
        <w:rPr>
          <w:sz w:val="24"/>
        </w:rPr>
        <w:t>targets.</w:t>
      </w:r>
    </w:p>
    <w:p w14:paraId="134CEE7F" w14:textId="77777777" w:rsidR="004B799C" w:rsidRDefault="004B799C">
      <w:pPr>
        <w:pStyle w:val="BodyText"/>
        <w:spacing w:before="10"/>
        <w:rPr>
          <w:sz w:val="20"/>
        </w:rPr>
      </w:pPr>
    </w:p>
    <w:p w14:paraId="09662780" w14:textId="77777777" w:rsidR="004B799C" w:rsidRDefault="00CA4AAC">
      <w:pPr>
        <w:ind w:left="1525"/>
        <w:rPr>
          <w:i/>
          <w:sz w:val="24"/>
        </w:rPr>
      </w:pPr>
      <w:r>
        <w:rPr>
          <w:noProof/>
        </w:rPr>
        <w:drawing>
          <wp:anchor distT="0" distB="0" distL="0" distR="0" simplePos="0" relativeHeight="15770624" behindDoc="0" locked="0" layoutInCell="1" allowOverlap="1" wp14:anchorId="0E0BAA94" wp14:editId="709BA855">
            <wp:simplePos x="0" y="0"/>
            <wp:positionH relativeFrom="page">
              <wp:posOffset>903743</wp:posOffset>
            </wp:positionH>
            <wp:positionV relativeFrom="paragraph">
              <wp:posOffset>40013</wp:posOffset>
            </wp:positionV>
            <wp:extent cx="297930" cy="107346"/>
            <wp:effectExtent l="0" t="0" r="0" b="0"/>
            <wp:wrapNone/>
            <wp:docPr id="123" name="image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image59.png"/>
                    <pic:cNvPicPr/>
                  </pic:nvPicPr>
                  <pic:blipFill>
                    <a:blip r:embed="rId80" cstate="print"/>
                    <a:stretch>
                      <a:fillRect/>
                    </a:stretch>
                  </pic:blipFill>
                  <pic:spPr>
                    <a:xfrm>
                      <a:off x="0" y="0"/>
                      <a:ext cx="297930" cy="107346"/>
                    </a:xfrm>
                    <a:prstGeom prst="rect">
                      <a:avLst/>
                    </a:prstGeom>
                  </pic:spPr>
                </pic:pic>
              </a:graphicData>
            </a:graphic>
          </wp:anchor>
        </w:drawing>
      </w:r>
      <w:bookmarkStart w:id="47" w:name="_bookmark38"/>
      <w:bookmarkEnd w:id="47"/>
      <w:r>
        <w:rPr>
          <w:i/>
          <w:sz w:val="24"/>
        </w:rPr>
        <w:t>Scope</w:t>
      </w:r>
      <w:r>
        <w:rPr>
          <w:i/>
          <w:spacing w:val="-2"/>
          <w:sz w:val="24"/>
        </w:rPr>
        <w:t xml:space="preserve"> </w:t>
      </w:r>
      <w:r>
        <w:rPr>
          <w:i/>
          <w:sz w:val="24"/>
        </w:rPr>
        <w:t>and supported</w:t>
      </w:r>
      <w:r>
        <w:rPr>
          <w:i/>
          <w:spacing w:val="-1"/>
          <w:sz w:val="24"/>
        </w:rPr>
        <w:t xml:space="preserve"> </w:t>
      </w:r>
      <w:r>
        <w:rPr>
          <w:i/>
          <w:sz w:val="24"/>
        </w:rPr>
        <w:t>activities</w:t>
      </w:r>
    </w:p>
    <w:p w14:paraId="2F06172B" w14:textId="77777777" w:rsidR="004B799C" w:rsidRDefault="004B799C">
      <w:pPr>
        <w:pStyle w:val="BodyText"/>
        <w:spacing w:before="10"/>
        <w:rPr>
          <w:i/>
          <w:sz w:val="20"/>
        </w:rPr>
      </w:pPr>
    </w:p>
    <w:p w14:paraId="17B392E8" w14:textId="77777777" w:rsidR="004B799C" w:rsidRDefault="00CA4AAC">
      <w:pPr>
        <w:pStyle w:val="ListParagraph"/>
        <w:numPr>
          <w:ilvl w:val="0"/>
          <w:numId w:val="28"/>
        </w:numPr>
        <w:tabs>
          <w:tab w:val="left" w:pos="1526"/>
        </w:tabs>
        <w:ind w:right="955"/>
        <w:jc w:val="both"/>
        <w:rPr>
          <w:sz w:val="24"/>
        </w:rPr>
      </w:pPr>
      <w:r>
        <w:rPr>
          <w:sz w:val="24"/>
        </w:rPr>
        <w:t>This Section lays down the compatibility rules for aid measures primarily aimed at</w:t>
      </w:r>
      <w:r>
        <w:rPr>
          <w:spacing w:val="1"/>
          <w:sz w:val="24"/>
        </w:rPr>
        <w:t xml:space="preserve"> </w:t>
      </w:r>
      <w:r>
        <w:rPr>
          <w:sz w:val="24"/>
        </w:rPr>
        <w:t>reducing greenhouse gas emissions, including aid for the production of renewable and</w:t>
      </w:r>
      <w:r>
        <w:rPr>
          <w:spacing w:val="1"/>
          <w:sz w:val="24"/>
        </w:rPr>
        <w:t xml:space="preserve"> </w:t>
      </w:r>
      <w:r>
        <w:rPr>
          <w:sz w:val="24"/>
        </w:rPr>
        <w:t>low carbon energy, aid for energy efficiency including high-efficiency cogeneration, aid</w:t>
      </w:r>
      <w:r>
        <w:rPr>
          <w:spacing w:val="-57"/>
          <w:sz w:val="24"/>
        </w:rPr>
        <w:t xml:space="preserve"> </w:t>
      </w:r>
      <w:r>
        <w:rPr>
          <w:sz w:val="24"/>
        </w:rPr>
        <w:t>for carbon capture, storage and use, and aid for the reduction or avoidance of emissions</w:t>
      </w:r>
      <w:r>
        <w:rPr>
          <w:spacing w:val="1"/>
          <w:sz w:val="24"/>
        </w:rPr>
        <w:t xml:space="preserve"> </w:t>
      </w:r>
      <w:r>
        <w:rPr>
          <w:sz w:val="24"/>
        </w:rPr>
        <w:t>resulting from industrial processes. It also covers support for the removal of greenhouse</w:t>
      </w:r>
      <w:r>
        <w:rPr>
          <w:spacing w:val="1"/>
          <w:sz w:val="24"/>
        </w:rPr>
        <w:t xml:space="preserve"> </w:t>
      </w:r>
      <w:r>
        <w:rPr>
          <w:sz w:val="24"/>
        </w:rPr>
        <w:t>gases from the environment. This Section does not apply to measures whose primary</w:t>
      </w:r>
      <w:r>
        <w:rPr>
          <w:spacing w:val="1"/>
          <w:sz w:val="24"/>
        </w:rPr>
        <w:t xml:space="preserve"> </w:t>
      </w:r>
      <w:r>
        <w:rPr>
          <w:sz w:val="24"/>
        </w:rPr>
        <w:t>objective is not the reduction or removal of greenhouse gas emission. Where a measure</w:t>
      </w:r>
      <w:r>
        <w:rPr>
          <w:spacing w:val="1"/>
          <w:sz w:val="24"/>
        </w:rPr>
        <w:t xml:space="preserve"> </w:t>
      </w:r>
      <w:r>
        <w:rPr>
          <w:sz w:val="24"/>
        </w:rPr>
        <w:t>contributes to both the reduction of greenhouse gas emissions and the prevention or</w:t>
      </w:r>
      <w:r>
        <w:rPr>
          <w:spacing w:val="1"/>
          <w:sz w:val="24"/>
        </w:rPr>
        <w:t xml:space="preserve"> </w:t>
      </w:r>
      <w:r>
        <w:rPr>
          <w:sz w:val="24"/>
        </w:rPr>
        <w:t>reduction of pollution other than from</w:t>
      </w:r>
      <w:r>
        <w:rPr>
          <w:spacing w:val="60"/>
          <w:sz w:val="24"/>
        </w:rPr>
        <w:t xml:space="preserve"> </w:t>
      </w:r>
      <w:r>
        <w:rPr>
          <w:sz w:val="24"/>
        </w:rPr>
        <w:t>greenhouse gas emissions, the compatibility of</w:t>
      </w:r>
      <w:r>
        <w:rPr>
          <w:spacing w:val="1"/>
          <w:sz w:val="24"/>
        </w:rPr>
        <w:t xml:space="preserve"> </w:t>
      </w:r>
      <w:r>
        <w:rPr>
          <w:sz w:val="24"/>
        </w:rPr>
        <w:t>the measure will be assessed on the basis of this Section or Section 4.5, depending on</w:t>
      </w:r>
      <w:r>
        <w:rPr>
          <w:spacing w:val="1"/>
          <w:sz w:val="24"/>
        </w:rPr>
        <w:t xml:space="preserve"> </w:t>
      </w:r>
      <w:r>
        <w:rPr>
          <w:sz w:val="24"/>
        </w:rPr>
        <w:t>which</w:t>
      </w:r>
      <w:r>
        <w:rPr>
          <w:spacing w:val="-1"/>
          <w:sz w:val="24"/>
        </w:rPr>
        <w:t xml:space="preserve"> </w:t>
      </w:r>
      <w:r>
        <w:rPr>
          <w:sz w:val="24"/>
        </w:rPr>
        <w:t>of the</w:t>
      </w:r>
      <w:r>
        <w:rPr>
          <w:spacing w:val="-2"/>
          <w:sz w:val="24"/>
        </w:rPr>
        <w:t xml:space="preserve"> </w:t>
      </w:r>
      <w:r>
        <w:rPr>
          <w:sz w:val="24"/>
        </w:rPr>
        <w:t>two objectives is predominant.</w:t>
      </w:r>
    </w:p>
    <w:p w14:paraId="5F17904B" w14:textId="77777777" w:rsidR="004B799C" w:rsidRDefault="004B799C">
      <w:pPr>
        <w:pStyle w:val="BodyText"/>
        <w:rPr>
          <w:sz w:val="21"/>
        </w:rPr>
      </w:pPr>
    </w:p>
    <w:p w14:paraId="26076810" w14:textId="77777777" w:rsidR="004B799C" w:rsidRDefault="00CA4AAC">
      <w:pPr>
        <w:pStyle w:val="ListParagraph"/>
        <w:numPr>
          <w:ilvl w:val="0"/>
          <w:numId w:val="28"/>
        </w:numPr>
        <w:tabs>
          <w:tab w:val="left" w:pos="1526"/>
        </w:tabs>
        <w:ind w:right="956"/>
        <w:jc w:val="both"/>
        <w:rPr>
          <w:sz w:val="24"/>
        </w:rPr>
      </w:pPr>
      <w:r>
        <w:rPr>
          <w:sz w:val="24"/>
        </w:rPr>
        <w:t>This Section also covers dedicated infrastructure projects (including for hydrogen and</w:t>
      </w:r>
      <w:r>
        <w:rPr>
          <w:spacing w:val="1"/>
          <w:sz w:val="24"/>
        </w:rPr>
        <w:t xml:space="preserve"> </w:t>
      </w:r>
      <w:r>
        <w:rPr>
          <w:sz w:val="24"/>
        </w:rPr>
        <w:t>other low-carbon gases,</w:t>
      </w:r>
      <w:r>
        <w:rPr>
          <w:spacing w:val="1"/>
          <w:sz w:val="24"/>
        </w:rPr>
        <w:t xml:space="preserve"> </w:t>
      </w:r>
      <w:r>
        <w:rPr>
          <w:sz w:val="24"/>
        </w:rPr>
        <w:t>and as well as CCS/CCU) that do not</w:t>
      </w:r>
      <w:r>
        <w:rPr>
          <w:spacing w:val="60"/>
          <w:sz w:val="24"/>
        </w:rPr>
        <w:t xml:space="preserve"> </w:t>
      </w:r>
      <w:r>
        <w:rPr>
          <w:sz w:val="24"/>
        </w:rPr>
        <w:t>fall under the definition</w:t>
      </w:r>
      <w:r>
        <w:rPr>
          <w:spacing w:val="1"/>
          <w:sz w:val="24"/>
        </w:rPr>
        <w:t xml:space="preserve"> </w:t>
      </w:r>
      <w:r>
        <w:rPr>
          <w:sz w:val="24"/>
        </w:rPr>
        <w:t>of</w:t>
      </w:r>
      <w:r>
        <w:rPr>
          <w:spacing w:val="-1"/>
          <w:sz w:val="24"/>
        </w:rPr>
        <w:t xml:space="preserve"> </w:t>
      </w:r>
      <w:r>
        <w:rPr>
          <w:sz w:val="24"/>
        </w:rPr>
        <w:t>energy</w:t>
      </w:r>
      <w:r>
        <w:rPr>
          <w:spacing w:val="-5"/>
          <w:sz w:val="24"/>
        </w:rPr>
        <w:t xml:space="preserve"> </w:t>
      </w:r>
      <w:r>
        <w:rPr>
          <w:sz w:val="24"/>
        </w:rPr>
        <w:t>infrastructure.</w:t>
      </w:r>
    </w:p>
    <w:p w14:paraId="052FE6FD" w14:textId="77777777" w:rsidR="004B799C" w:rsidRDefault="004B799C">
      <w:pPr>
        <w:pStyle w:val="BodyText"/>
        <w:spacing w:before="10"/>
        <w:rPr>
          <w:sz w:val="20"/>
        </w:rPr>
      </w:pPr>
    </w:p>
    <w:p w14:paraId="19BD1BBB" w14:textId="77777777" w:rsidR="004B799C" w:rsidRDefault="00CA4AAC">
      <w:pPr>
        <w:pStyle w:val="ListParagraph"/>
        <w:numPr>
          <w:ilvl w:val="0"/>
          <w:numId w:val="28"/>
        </w:numPr>
        <w:tabs>
          <w:tab w:val="left" w:pos="1526"/>
        </w:tabs>
        <w:ind w:right="958"/>
        <w:jc w:val="both"/>
        <w:rPr>
          <w:sz w:val="24"/>
        </w:rPr>
      </w:pPr>
      <w:r>
        <w:rPr>
          <w:sz w:val="24"/>
        </w:rPr>
        <w:t>Support for biofuels, bioliquids, biogas and biomass fuels can only be approved to the</w:t>
      </w:r>
      <w:r>
        <w:rPr>
          <w:spacing w:val="1"/>
          <w:sz w:val="24"/>
        </w:rPr>
        <w:t xml:space="preserve"> </w:t>
      </w:r>
      <w:r>
        <w:rPr>
          <w:sz w:val="24"/>
        </w:rPr>
        <w:t>extent that the aided fuels are compliant with the sustainability and greenhouse gases</w:t>
      </w:r>
      <w:r>
        <w:rPr>
          <w:spacing w:val="1"/>
          <w:sz w:val="24"/>
        </w:rPr>
        <w:t xml:space="preserve"> </w:t>
      </w:r>
      <w:r>
        <w:rPr>
          <w:sz w:val="24"/>
        </w:rPr>
        <w:t>emissions</w:t>
      </w:r>
      <w:r>
        <w:rPr>
          <w:spacing w:val="1"/>
          <w:sz w:val="24"/>
        </w:rPr>
        <w:t xml:space="preserve"> </w:t>
      </w:r>
      <w:r>
        <w:rPr>
          <w:sz w:val="24"/>
        </w:rPr>
        <w:t>saving</w:t>
      </w:r>
      <w:r>
        <w:rPr>
          <w:spacing w:val="1"/>
          <w:sz w:val="24"/>
        </w:rPr>
        <w:t xml:space="preserve"> </w:t>
      </w:r>
      <w:r>
        <w:rPr>
          <w:sz w:val="24"/>
        </w:rPr>
        <w:t>criteria</w:t>
      </w:r>
      <w:r>
        <w:rPr>
          <w:spacing w:val="1"/>
          <w:sz w:val="24"/>
        </w:rPr>
        <w:t xml:space="preserve"> </w:t>
      </w:r>
      <w:r>
        <w:rPr>
          <w:sz w:val="24"/>
        </w:rPr>
        <w:t>in</w:t>
      </w:r>
      <w:r>
        <w:rPr>
          <w:spacing w:val="1"/>
          <w:sz w:val="24"/>
        </w:rPr>
        <w:t xml:space="preserve"> </w:t>
      </w:r>
      <w:r>
        <w:rPr>
          <w:sz w:val="24"/>
        </w:rPr>
        <w:t>Directive</w:t>
      </w:r>
      <w:r>
        <w:rPr>
          <w:spacing w:val="1"/>
          <w:sz w:val="24"/>
        </w:rPr>
        <w:t xml:space="preserve"> </w:t>
      </w:r>
      <w:r>
        <w:rPr>
          <w:sz w:val="24"/>
        </w:rPr>
        <w:t>(EU)</w:t>
      </w:r>
      <w:r>
        <w:rPr>
          <w:spacing w:val="1"/>
          <w:sz w:val="24"/>
        </w:rPr>
        <w:t xml:space="preserve"> </w:t>
      </w:r>
      <w:r>
        <w:rPr>
          <w:sz w:val="24"/>
        </w:rPr>
        <w:t>2018/2001</w:t>
      </w:r>
      <w:r>
        <w:rPr>
          <w:spacing w:val="1"/>
          <w:sz w:val="24"/>
        </w:rPr>
        <w:t xml:space="preserve"> </w:t>
      </w:r>
      <w:r>
        <w:rPr>
          <w:sz w:val="24"/>
        </w:rPr>
        <w:t>and</w:t>
      </w:r>
      <w:r>
        <w:rPr>
          <w:spacing w:val="1"/>
          <w:sz w:val="24"/>
        </w:rPr>
        <w:t xml:space="preserve"> </w:t>
      </w:r>
      <w:r>
        <w:rPr>
          <w:sz w:val="24"/>
        </w:rPr>
        <w:t>its</w:t>
      </w:r>
      <w:r>
        <w:rPr>
          <w:spacing w:val="1"/>
          <w:sz w:val="24"/>
        </w:rPr>
        <w:t xml:space="preserve"> </w:t>
      </w:r>
      <w:r>
        <w:rPr>
          <w:sz w:val="24"/>
        </w:rPr>
        <w:t>implementing</w:t>
      </w:r>
      <w:r>
        <w:rPr>
          <w:spacing w:val="60"/>
          <w:sz w:val="24"/>
        </w:rPr>
        <w:t xml:space="preserve"> </w:t>
      </w:r>
      <w:r>
        <w:rPr>
          <w:sz w:val="24"/>
        </w:rPr>
        <w:t>or</w:t>
      </w:r>
      <w:r>
        <w:rPr>
          <w:spacing w:val="1"/>
          <w:sz w:val="24"/>
        </w:rPr>
        <w:t xml:space="preserve"> </w:t>
      </w:r>
      <w:r>
        <w:rPr>
          <w:sz w:val="24"/>
        </w:rPr>
        <w:t>delegated acts.</w:t>
      </w:r>
    </w:p>
    <w:p w14:paraId="06DD81AB" w14:textId="77777777" w:rsidR="004B799C" w:rsidRDefault="004B799C">
      <w:pPr>
        <w:pStyle w:val="BodyText"/>
        <w:spacing w:before="10"/>
        <w:rPr>
          <w:sz w:val="20"/>
        </w:rPr>
      </w:pPr>
    </w:p>
    <w:p w14:paraId="7AC44174" w14:textId="77777777" w:rsidR="004B799C" w:rsidRDefault="00CA4AAC">
      <w:pPr>
        <w:pStyle w:val="ListParagraph"/>
        <w:numPr>
          <w:ilvl w:val="0"/>
          <w:numId w:val="28"/>
        </w:numPr>
        <w:tabs>
          <w:tab w:val="left" w:pos="1526"/>
        </w:tabs>
        <w:ind w:right="956"/>
        <w:jc w:val="both"/>
        <w:rPr>
          <w:sz w:val="24"/>
        </w:rPr>
      </w:pPr>
      <w:r>
        <w:rPr>
          <w:sz w:val="24"/>
        </w:rPr>
        <w:t>Indirect land-use change (ILUC) occurs when the cultivation of crops for biofuels,</w:t>
      </w:r>
      <w:r>
        <w:rPr>
          <w:spacing w:val="1"/>
          <w:sz w:val="24"/>
        </w:rPr>
        <w:t xml:space="preserve"> </w:t>
      </w:r>
      <w:r>
        <w:rPr>
          <w:sz w:val="24"/>
        </w:rPr>
        <w:t>bioliquids and biomass fuels displaces production of crops for food and feed purposes.</w:t>
      </w:r>
      <w:r>
        <w:rPr>
          <w:spacing w:val="1"/>
          <w:sz w:val="24"/>
        </w:rPr>
        <w:t xml:space="preserve"> </w:t>
      </w:r>
      <w:r>
        <w:rPr>
          <w:sz w:val="24"/>
        </w:rPr>
        <w:t>Such additional demand increases the pressure on land and can lead to the extension of</w:t>
      </w:r>
      <w:r>
        <w:rPr>
          <w:spacing w:val="1"/>
          <w:sz w:val="24"/>
        </w:rPr>
        <w:t xml:space="preserve"> </w:t>
      </w:r>
      <w:r>
        <w:rPr>
          <w:sz w:val="24"/>
        </w:rPr>
        <w:t>agricultural</w:t>
      </w:r>
      <w:r>
        <w:rPr>
          <w:spacing w:val="1"/>
          <w:sz w:val="24"/>
        </w:rPr>
        <w:t xml:space="preserve"> </w:t>
      </w:r>
      <w:r>
        <w:rPr>
          <w:sz w:val="24"/>
        </w:rPr>
        <w:t>land</w:t>
      </w:r>
      <w:r>
        <w:rPr>
          <w:spacing w:val="1"/>
          <w:sz w:val="24"/>
        </w:rPr>
        <w:t xml:space="preserve"> </w:t>
      </w:r>
      <w:r>
        <w:rPr>
          <w:sz w:val="24"/>
        </w:rPr>
        <w:t>into</w:t>
      </w:r>
      <w:r>
        <w:rPr>
          <w:spacing w:val="1"/>
          <w:sz w:val="24"/>
        </w:rPr>
        <w:t xml:space="preserve"> </w:t>
      </w:r>
      <w:r>
        <w:rPr>
          <w:sz w:val="24"/>
        </w:rPr>
        <w:t>areas</w:t>
      </w:r>
      <w:r>
        <w:rPr>
          <w:spacing w:val="1"/>
          <w:sz w:val="24"/>
        </w:rPr>
        <w:t xml:space="preserve"> </w:t>
      </w:r>
      <w:r>
        <w:rPr>
          <w:sz w:val="24"/>
        </w:rPr>
        <w:t>with</w:t>
      </w:r>
      <w:r>
        <w:rPr>
          <w:spacing w:val="1"/>
          <w:sz w:val="24"/>
        </w:rPr>
        <w:t xml:space="preserve"> </w:t>
      </w:r>
      <w:r>
        <w:rPr>
          <w:sz w:val="24"/>
        </w:rPr>
        <w:t>high-carbon</w:t>
      </w:r>
      <w:r>
        <w:rPr>
          <w:spacing w:val="1"/>
          <w:sz w:val="24"/>
        </w:rPr>
        <w:t xml:space="preserve"> </w:t>
      </w:r>
      <w:r>
        <w:rPr>
          <w:sz w:val="24"/>
        </w:rPr>
        <w:t>stock,</w:t>
      </w:r>
      <w:r>
        <w:rPr>
          <w:spacing w:val="1"/>
          <w:sz w:val="24"/>
        </w:rPr>
        <w:t xml:space="preserve"> </w:t>
      </w:r>
      <w:r>
        <w:rPr>
          <w:sz w:val="24"/>
        </w:rPr>
        <w:t>such</w:t>
      </w:r>
      <w:r>
        <w:rPr>
          <w:spacing w:val="1"/>
          <w:sz w:val="24"/>
        </w:rPr>
        <w:t xml:space="preserve"> </w:t>
      </w:r>
      <w:r>
        <w:rPr>
          <w:sz w:val="24"/>
        </w:rPr>
        <w:t>as</w:t>
      </w:r>
      <w:r>
        <w:rPr>
          <w:spacing w:val="1"/>
          <w:sz w:val="24"/>
        </w:rPr>
        <w:t xml:space="preserve"> </w:t>
      </w:r>
      <w:r>
        <w:rPr>
          <w:sz w:val="24"/>
        </w:rPr>
        <w:t>forests,</w:t>
      </w:r>
      <w:r>
        <w:rPr>
          <w:spacing w:val="1"/>
          <w:sz w:val="24"/>
        </w:rPr>
        <w:t xml:space="preserve"> </w:t>
      </w:r>
      <w:r>
        <w:rPr>
          <w:sz w:val="24"/>
        </w:rPr>
        <w:t>wetlands</w:t>
      </w:r>
      <w:r>
        <w:rPr>
          <w:spacing w:val="1"/>
          <w:sz w:val="24"/>
        </w:rPr>
        <w:t xml:space="preserve"> </w:t>
      </w:r>
      <w:r>
        <w:rPr>
          <w:sz w:val="24"/>
        </w:rPr>
        <w:t>and</w:t>
      </w:r>
      <w:r>
        <w:rPr>
          <w:spacing w:val="1"/>
          <w:sz w:val="24"/>
        </w:rPr>
        <w:t xml:space="preserve"> </w:t>
      </w:r>
      <w:r>
        <w:rPr>
          <w:sz w:val="24"/>
        </w:rPr>
        <w:t>peatland, causing additional greenhouse gas emissions. This is why Directive</w:t>
      </w:r>
      <w:r>
        <w:rPr>
          <w:spacing w:val="1"/>
          <w:sz w:val="24"/>
        </w:rPr>
        <w:t xml:space="preserve"> </w:t>
      </w:r>
      <w:r>
        <w:rPr>
          <w:sz w:val="24"/>
        </w:rPr>
        <w:t>(EU)</w:t>
      </w:r>
      <w:r>
        <w:rPr>
          <w:spacing w:val="1"/>
          <w:sz w:val="24"/>
        </w:rPr>
        <w:t xml:space="preserve"> </w:t>
      </w:r>
      <w:r>
        <w:rPr>
          <w:sz w:val="24"/>
        </w:rPr>
        <w:t>2018/2001 limits food and feed crops-based biofuels, bioliquids and biomass fuels. The</w:t>
      </w:r>
      <w:r>
        <w:rPr>
          <w:spacing w:val="1"/>
          <w:sz w:val="24"/>
        </w:rPr>
        <w:t xml:space="preserve"> </w:t>
      </w:r>
      <w:r>
        <w:rPr>
          <w:sz w:val="24"/>
        </w:rPr>
        <w:t>Commission</w:t>
      </w:r>
      <w:r>
        <w:rPr>
          <w:spacing w:val="1"/>
          <w:sz w:val="24"/>
        </w:rPr>
        <w:t xml:space="preserve"> </w:t>
      </w:r>
      <w:r>
        <w:rPr>
          <w:sz w:val="24"/>
        </w:rPr>
        <w:t>considers</w:t>
      </w:r>
      <w:r>
        <w:rPr>
          <w:spacing w:val="1"/>
          <w:sz w:val="24"/>
        </w:rPr>
        <w:t xml:space="preserve"> </w:t>
      </w:r>
      <w:r>
        <w:rPr>
          <w:sz w:val="24"/>
        </w:rPr>
        <w:t>that</w:t>
      </w:r>
      <w:r>
        <w:rPr>
          <w:spacing w:val="1"/>
          <w:sz w:val="24"/>
        </w:rPr>
        <w:t xml:space="preserve"> </w:t>
      </w:r>
      <w:r>
        <w:rPr>
          <w:sz w:val="24"/>
        </w:rPr>
        <w:t>certain</w:t>
      </w:r>
      <w:r>
        <w:rPr>
          <w:spacing w:val="1"/>
          <w:sz w:val="24"/>
        </w:rPr>
        <w:t xml:space="preserve"> </w:t>
      </w:r>
      <w:r>
        <w:rPr>
          <w:sz w:val="24"/>
        </w:rPr>
        <w:t>aid</w:t>
      </w:r>
      <w:r>
        <w:rPr>
          <w:spacing w:val="1"/>
          <w:sz w:val="24"/>
        </w:rPr>
        <w:t xml:space="preserve"> </w:t>
      </w:r>
      <w:r>
        <w:rPr>
          <w:sz w:val="24"/>
        </w:rPr>
        <w:t>measures</w:t>
      </w:r>
      <w:r>
        <w:rPr>
          <w:spacing w:val="1"/>
          <w:sz w:val="24"/>
        </w:rPr>
        <w:t xml:space="preserve"> </w:t>
      </w:r>
      <w:r>
        <w:rPr>
          <w:sz w:val="24"/>
        </w:rPr>
        <w:t>can</w:t>
      </w:r>
      <w:r>
        <w:rPr>
          <w:spacing w:val="1"/>
          <w:sz w:val="24"/>
        </w:rPr>
        <w:t xml:space="preserve"> </w:t>
      </w:r>
      <w:r>
        <w:rPr>
          <w:sz w:val="24"/>
        </w:rPr>
        <w:t>aggravate</w:t>
      </w:r>
      <w:r>
        <w:rPr>
          <w:spacing w:val="1"/>
          <w:sz w:val="24"/>
        </w:rPr>
        <w:t xml:space="preserve"> </w:t>
      </w:r>
      <w:r>
        <w:rPr>
          <w:sz w:val="24"/>
        </w:rPr>
        <w:t>indirect</w:t>
      </w:r>
      <w:r>
        <w:rPr>
          <w:spacing w:val="1"/>
          <w:sz w:val="24"/>
        </w:rPr>
        <w:t xml:space="preserve"> </w:t>
      </w:r>
      <w:r>
        <w:rPr>
          <w:sz w:val="24"/>
        </w:rPr>
        <w:t>negative</w:t>
      </w:r>
      <w:r>
        <w:rPr>
          <w:spacing w:val="1"/>
          <w:sz w:val="24"/>
        </w:rPr>
        <w:t xml:space="preserve"> </w:t>
      </w:r>
      <w:r>
        <w:rPr>
          <w:sz w:val="24"/>
        </w:rPr>
        <w:t>externalities. The Commission will therefore, in principle, consider that support for</w:t>
      </w:r>
      <w:r>
        <w:rPr>
          <w:spacing w:val="1"/>
          <w:sz w:val="24"/>
        </w:rPr>
        <w:t xml:space="preserve"> </w:t>
      </w:r>
      <w:r>
        <w:rPr>
          <w:sz w:val="24"/>
        </w:rPr>
        <w:t>biofuels,</w:t>
      </w:r>
      <w:r>
        <w:rPr>
          <w:spacing w:val="1"/>
          <w:sz w:val="24"/>
        </w:rPr>
        <w:t xml:space="preserve"> </w:t>
      </w:r>
      <w:r>
        <w:rPr>
          <w:sz w:val="24"/>
        </w:rPr>
        <w:t>bioliquids,</w:t>
      </w:r>
      <w:r>
        <w:rPr>
          <w:spacing w:val="1"/>
          <w:sz w:val="24"/>
        </w:rPr>
        <w:t xml:space="preserve"> </w:t>
      </w:r>
      <w:r>
        <w:rPr>
          <w:sz w:val="24"/>
        </w:rPr>
        <w:t>biogas</w:t>
      </w:r>
      <w:r>
        <w:rPr>
          <w:spacing w:val="1"/>
          <w:sz w:val="24"/>
        </w:rPr>
        <w:t xml:space="preserve"> </w:t>
      </w:r>
      <w:r>
        <w:rPr>
          <w:sz w:val="24"/>
        </w:rPr>
        <w:t>and</w:t>
      </w:r>
      <w:r>
        <w:rPr>
          <w:spacing w:val="1"/>
          <w:sz w:val="24"/>
        </w:rPr>
        <w:t xml:space="preserve"> </w:t>
      </w:r>
      <w:r>
        <w:rPr>
          <w:sz w:val="24"/>
        </w:rPr>
        <w:t>biomass</w:t>
      </w:r>
      <w:r>
        <w:rPr>
          <w:spacing w:val="1"/>
          <w:sz w:val="24"/>
        </w:rPr>
        <w:t xml:space="preserve"> </w:t>
      </w:r>
      <w:r>
        <w:rPr>
          <w:sz w:val="24"/>
        </w:rPr>
        <w:t>fuels</w:t>
      </w:r>
      <w:r>
        <w:rPr>
          <w:spacing w:val="1"/>
          <w:sz w:val="24"/>
        </w:rPr>
        <w:t xml:space="preserve"> </w:t>
      </w:r>
      <w:r>
        <w:rPr>
          <w:sz w:val="24"/>
        </w:rPr>
        <w:t>exceeding</w:t>
      </w:r>
      <w:r>
        <w:rPr>
          <w:spacing w:val="1"/>
          <w:sz w:val="24"/>
        </w:rPr>
        <w:t xml:space="preserve"> </w:t>
      </w:r>
      <w:r>
        <w:rPr>
          <w:sz w:val="24"/>
        </w:rPr>
        <w:t>the</w:t>
      </w:r>
      <w:r>
        <w:rPr>
          <w:spacing w:val="1"/>
          <w:sz w:val="24"/>
        </w:rPr>
        <w:t xml:space="preserve"> </w:t>
      </w:r>
      <w:r>
        <w:rPr>
          <w:sz w:val="24"/>
        </w:rPr>
        <w:t>caps</w:t>
      </w:r>
      <w:r>
        <w:rPr>
          <w:spacing w:val="1"/>
          <w:sz w:val="24"/>
        </w:rPr>
        <w:t xml:space="preserve"> </w:t>
      </w:r>
      <w:r>
        <w:rPr>
          <w:sz w:val="24"/>
        </w:rPr>
        <w:t>defining</w:t>
      </w:r>
      <w:r>
        <w:rPr>
          <w:spacing w:val="1"/>
          <w:sz w:val="24"/>
        </w:rPr>
        <w:t xml:space="preserve"> </w:t>
      </w:r>
      <w:r>
        <w:rPr>
          <w:sz w:val="24"/>
        </w:rPr>
        <w:t>their</w:t>
      </w:r>
      <w:r>
        <w:rPr>
          <w:spacing w:val="1"/>
          <w:sz w:val="24"/>
        </w:rPr>
        <w:t xml:space="preserve"> </w:t>
      </w:r>
      <w:r>
        <w:rPr>
          <w:sz w:val="24"/>
        </w:rPr>
        <w:t>eligibility for the calculation of the gross final consumption of energy from renewable</w:t>
      </w:r>
      <w:r>
        <w:rPr>
          <w:spacing w:val="1"/>
          <w:sz w:val="24"/>
        </w:rPr>
        <w:t xml:space="preserve"> </w:t>
      </w:r>
      <w:r>
        <w:rPr>
          <w:sz w:val="24"/>
        </w:rPr>
        <w:t>sources in the Member State concerned in accordance with Article 26 of that Directive,</w:t>
      </w:r>
      <w:r>
        <w:rPr>
          <w:spacing w:val="1"/>
          <w:sz w:val="24"/>
        </w:rPr>
        <w:t xml:space="preserve"> </w:t>
      </w:r>
      <w:r>
        <w:rPr>
          <w:sz w:val="24"/>
        </w:rPr>
        <w:t>do not produce positive effects which outweigh the negative effects of the measure.</w:t>
      </w:r>
      <w:r>
        <w:rPr>
          <w:spacing w:val="1"/>
          <w:sz w:val="24"/>
        </w:rPr>
        <w:t xml:space="preserve"> </w:t>
      </w:r>
      <w:r>
        <w:rPr>
          <w:sz w:val="24"/>
        </w:rPr>
        <w:t>Furthermore, the Commission will verify whether Member States took into account in</w:t>
      </w:r>
      <w:r>
        <w:rPr>
          <w:spacing w:val="1"/>
          <w:sz w:val="24"/>
        </w:rPr>
        <w:t xml:space="preserve"> </w:t>
      </w:r>
      <w:r>
        <w:rPr>
          <w:sz w:val="24"/>
        </w:rPr>
        <w:t>the design of their support mechanisms the need to avoid distortions on the raw material</w:t>
      </w:r>
      <w:r>
        <w:rPr>
          <w:spacing w:val="-57"/>
          <w:sz w:val="24"/>
        </w:rPr>
        <w:t xml:space="preserve"> </w:t>
      </w:r>
      <w:r>
        <w:rPr>
          <w:sz w:val="24"/>
        </w:rPr>
        <w:t>markets</w:t>
      </w:r>
      <w:r>
        <w:rPr>
          <w:spacing w:val="-1"/>
          <w:sz w:val="24"/>
        </w:rPr>
        <w:t xml:space="preserve"> </w:t>
      </w:r>
      <w:r>
        <w:rPr>
          <w:sz w:val="24"/>
        </w:rPr>
        <w:t>from biomass support, in particular</w:t>
      </w:r>
      <w:r>
        <w:rPr>
          <w:spacing w:val="-2"/>
          <w:sz w:val="24"/>
        </w:rPr>
        <w:t xml:space="preserve"> </w:t>
      </w:r>
      <w:r>
        <w:rPr>
          <w:sz w:val="24"/>
        </w:rPr>
        <w:t>for forest biomass.</w:t>
      </w:r>
    </w:p>
    <w:p w14:paraId="560FF228" w14:textId="77777777" w:rsidR="004B799C" w:rsidRDefault="004B799C">
      <w:pPr>
        <w:jc w:val="both"/>
        <w:rPr>
          <w:sz w:val="24"/>
        </w:rPr>
        <w:sectPr w:rsidR="004B799C">
          <w:pgSz w:w="11910" w:h="16840"/>
          <w:pgMar w:top="1020" w:right="460" w:bottom="1620" w:left="460" w:header="0" w:footer="1426" w:gutter="0"/>
          <w:cols w:space="720"/>
        </w:sectPr>
      </w:pPr>
    </w:p>
    <w:p w14:paraId="3CC9BB7A" w14:textId="77777777" w:rsidR="004B799C" w:rsidRDefault="00CA4AAC">
      <w:pPr>
        <w:spacing w:before="72"/>
        <w:ind w:left="1525"/>
        <w:rPr>
          <w:i/>
          <w:sz w:val="24"/>
        </w:rPr>
      </w:pPr>
      <w:r>
        <w:rPr>
          <w:noProof/>
        </w:rPr>
        <w:lastRenderedPageBreak/>
        <w:drawing>
          <wp:anchor distT="0" distB="0" distL="0" distR="0" simplePos="0" relativeHeight="15771648" behindDoc="0" locked="0" layoutInCell="1" allowOverlap="1" wp14:anchorId="1E95CA67" wp14:editId="73829F44">
            <wp:simplePos x="0" y="0"/>
            <wp:positionH relativeFrom="page">
              <wp:posOffset>903791</wp:posOffset>
            </wp:positionH>
            <wp:positionV relativeFrom="paragraph">
              <wp:posOffset>85987</wp:posOffset>
            </wp:positionV>
            <wp:extent cx="291786" cy="107346"/>
            <wp:effectExtent l="0" t="0" r="0" b="0"/>
            <wp:wrapNone/>
            <wp:docPr id="12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image9.png"/>
                    <pic:cNvPicPr/>
                  </pic:nvPicPr>
                  <pic:blipFill>
                    <a:blip r:embed="rId15" cstate="print"/>
                    <a:stretch>
                      <a:fillRect/>
                    </a:stretch>
                  </pic:blipFill>
                  <pic:spPr>
                    <a:xfrm>
                      <a:off x="0" y="0"/>
                      <a:ext cx="291786" cy="107346"/>
                    </a:xfrm>
                    <a:prstGeom prst="rect">
                      <a:avLst/>
                    </a:prstGeom>
                  </pic:spPr>
                </pic:pic>
              </a:graphicData>
            </a:graphic>
          </wp:anchor>
        </w:drawing>
      </w:r>
      <w:bookmarkStart w:id="48" w:name="_bookmark39"/>
      <w:bookmarkEnd w:id="48"/>
      <w:r>
        <w:rPr>
          <w:i/>
          <w:sz w:val="24"/>
        </w:rPr>
        <w:t>Minimisation</w:t>
      </w:r>
      <w:r>
        <w:rPr>
          <w:i/>
          <w:spacing w:val="-2"/>
          <w:sz w:val="24"/>
        </w:rPr>
        <w:t xml:space="preserve"> </w:t>
      </w:r>
      <w:r>
        <w:rPr>
          <w:i/>
          <w:sz w:val="24"/>
        </w:rPr>
        <w:t>of</w:t>
      </w:r>
      <w:r>
        <w:rPr>
          <w:i/>
          <w:spacing w:val="-2"/>
          <w:sz w:val="24"/>
        </w:rPr>
        <w:t xml:space="preserve"> </w:t>
      </w:r>
      <w:r>
        <w:rPr>
          <w:i/>
          <w:sz w:val="24"/>
        </w:rPr>
        <w:t>distortions</w:t>
      </w:r>
      <w:r>
        <w:rPr>
          <w:i/>
          <w:spacing w:val="-2"/>
          <w:sz w:val="24"/>
        </w:rPr>
        <w:t xml:space="preserve"> </w:t>
      </w:r>
      <w:r>
        <w:rPr>
          <w:i/>
          <w:sz w:val="24"/>
        </w:rPr>
        <w:t>of</w:t>
      </w:r>
      <w:r>
        <w:rPr>
          <w:i/>
          <w:spacing w:val="-1"/>
          <w:sz w:val="24"/>
        </w:rPr>
        <w:t xml:space="preserve"> </w:t>
      </w:r>
      <w:r>
        <w:rPr>
          <w:i/>
          <w:sz w:val="24"/>
        </w:rPr>
        <w:t>competition</w:t>
      </w:r>
      <w:r>
        <w:rPr>
          <w:i/>
          <w:spacing w:val="-2"/>
          <w:sz w:val="24"/>
        </w:rPr>
        <w:t xml:space="preserve"> </w:t>
      </w:r>
      <w:r>
        <w:rPr>
          <w:i/>
          <w:sz w:val="24"/>
        </w:rPr>
        <w:t>and</w:t>
      </w:r>
      <w:r>
        <w:rPr>
          <w:i/>
          <w:spacing w:val="-2"/>
          <w:sz w:val="24"/>
        </w:rPr>
        <w:t xml:space="preserve"> </w:t>
      </w:r>
      <w:r>
        <w:rPr>
          <w:i/>
          <w:sz w:val="24"/>
        </w:rPr>
        <w:t>trade</w:t>
      </w:r>
    </w:p>
    <w:p w14:paraId="222A1415" w14:textId="77777777" w:rsidR="004B799C" w:rsidRDefault="004B799C">
      <w:pPr>
        <w:pStyle w:val="BodyText"/>
        <w:spacing w:before="9"/>
        <w:rPr>
          <w:i/>
          <w:sz w:val="20"/>
        </w:rPr>
      </w:pPr>
    </w:p>
    <w:p w14:paraId="43513E86" w14:textId="77777777" w:rsidR="004B799C" w:rsidRDefault="00CA4AAC">
      <w:pPr>
        <w:pStyle w:val="ListParagraph"/>
        <w:numPr>
          <w:ilvl w:val="3"/>
          <w:numId w:val="16"/>
        </w:numPr>
        <w:tabs>
          <w:tab w:val="left" w:pos="2302"/>
          <w:tab w:val="left" w:pos="2303"/>
        </w:tabs>
        <w:spacing w:before="1"/>
        <w:ind w:hanging="865"/>
        <w:rPr>
          <w:sz w:val="24"/>
        </w:rPr>
      </w:pPr>
      <w:bookmarkStart w:id="49" w:name="_bookmark40"/>
      <w:bookmarkEnd w:id="49"/>
      <w:r>
        <w:rPr>
          <w:sz w:val="24"/>
        </w:rPr>
        <w:t>Necessity</w:t>
      </w:r>
      <w:r>
        <w:rPr>
          <w:spacing w:val="-6"/>
          <w:sz w:val="24"/>
        </w:rPr>
        <w:t xml:space="preserve"> </w:t>
      </w:r>
      <w:r>
        <w:rPr>
          <w:sz w:val="24"/>
        </w:rPr>
        <w:t>of the aid</w:t>
      </w:r>
    </w:p>
    <w:p w14:paraId="1ED86CCE" w14:textId="77777777" w:rsidR="004B799C" w:rsidRDefault="004B799C">
      <w:pPr>
        <w:pStyle w:val="BodyText"/>
        <w:spacing w:before="10"/>
        <w:rPr>
          <w:sz w:val="20"/>
        </w:rPr>
      </w:pPr>
    </w:p>
    <w:p w14:paraId="6FD2D14E" w14:textId="77777777" w:rsidR="004B799C" w:rsidRDefault="00CA4AAC">
      <w:pPr>
        <w:pStyle w:val="ListParagraph"/>
        <w:numPr>
          <w:ilvl w:val="0"/>
          <w:numId w:val="28"/>
        </w:numPr>
        <w:tabs>
          <w:tab w:val="left" w:pos="1526"/>
        </w:tabs>
        <w:ind w:right="955"/>
        <w:jc w:val="both"/>
        <w:rPr>
          <w:sz w:val="24"/>
        </w:rPr>
      </w:pPr>
      <w:r>
        <w:rPr>
          <w:sz w:val="24"/>
        </w:rPr>
        <w:t>Points 33, 34, 35 and 36 do not apply to measures for the reduction of greenhouse gas</w:t>
      </w:r>
      <w:r>
        <w:rPr>
          <w:spacing w:val="1"/>
          <w:sz w:val="24"/>
        </w:rPr>
        <w:t xml:space="preserve"> </w:t>
      </w:r>
      <w:r>
        <w:rPr>
          <w:sz w:val="24"/>
        </w:rPr>
        <w:t>emissions. The Member State must identify the policy measures already in place to</w:t>
      </w:r>
      <w:r>
        <w:rPr>
          <w:spacing w:val="1"/>
          <w:sz w:val="24"/>
        </w:rPr>
        <w:t xml:space="preserve"> </w:t>
      </w:r>
      <w:r>
        <w:rPr>
          <w:sz w:val="24"/>
        </w:rPr>
        <w:t>reduce greenhouse gas emissions. However, while the Union’s ETS and related policies</w:t>
      </w:r>
      <w:r>
        <w:rPr>
          <w:spacing w:val="1"/>
          <w:sz w:val="24"/>
        </w:rPr>
        <w:t xml:space="preserve"> </w:t>
      </w:r>
      <w:r>
        <w:rPr>
          <w:sz w:val="24"/>
        </w:rPr>
        <w:t>and measures internalise some of the costs of greenhouse gas emissions, they may not</w:t>
      </w:r>
      <w:r>
        <w:rPr>
          <w:spacing w:val="1"/>
          <w:sz w:val="24"/>
        </w:rPr>
        <w:t xml:space="preserve"> </w:t>
      </w:r>
      <w:r>
        <w:rPr>
          <w:sz w:val="24"/>
        </w:rPr>
        <w:t>yet fully</w:t>
      </w:r>
      <w:r>
        <w:rPr>
          <w:spacing w:val="-5"/>
          <w:sz w:val="24"/>
        </w:rPr>
        <w:t xml:space="preserve"> </w:t>
      </w:r>
      <w:r>
        <w:rPr>
          <w:sz w:val="24"/>
        </w:rPr>
        <w:t>internalise</w:t>
      </w:r>
      <w:r>
        <w:rPr>
          <w:spacing w:val="-1"/>
          <w:sz w:val="24"/>
        </w:rPr>
        <w:t xml:space="preserve"> </w:t>
      </w:r>
      <w:r>
        <w:rPr>
          <w:sz w:val="24"/>
        </w:rPr>
        <w:t>those</w:t>
      </w:r>
      <w:r>
        <w:rPr>
          <w:spacing w:val="1"/>
          <w:sz w:val="24"/>
        </w:rPr>
        <w:t xml:space="preserve"> </w:t>
      </w:r>
      <w:r>
        <w:rPr>
          <w:sz w:val="24"/>
        </w:rPr>
        <w:t>costs.</w:t>
      </w:r>
    </w:p>
    <w:p w14:paraId="05B49F91" w14:textId="77777777" w:rsidR="004B799C" w:rsidRDefault="004B799C">
      <w:pPr>
        <w:pStyle w:val="BodyText"/>
        <w:spacing w:before="10"/>
        <w:rPr>
          <w:sz w:val="20"/>
        </w:rPr>
      </w:pPr>
    </w:p>
    <w:p w14:paraId="7D5A2576" w14:textId="77777777" w:rsidR="004B799C" w:rsidRDefault="00CA4AAC">
      <w:pPr>
        <w:pStyle w:val="ListParagraph"/>
        <w:numPr>
          <w:ilvl w:val="0"/>
          <w:numId w:val="28"/>
        </w:numPr>
        <w:tabs>
          <w:tab w:val="left" w:pos="1526"/>
        </w:tabs>
        <w:ind w:right="956"/>
        <w:jc w:val="both"/>
        <w:rPr>
          <w:sz w:val="24"/>
        </w:rPr>
      </w:pPr>
      <w:r>
        <w:rPr>
          <w:sz w:val="24"/>
        </w:rPr>
        <w:t>Member States should demonstrate that aid is needed for the proposed activities as</w:t>
      </w:r>
      <w:r>
        <w:rPr>
          <w:spacing w:val="1"/>
          <w:sz w:val="24"/>
        </w:rPr>
        <w:t xml:space="preserve"> </w:t>
      </w:r>
      <w:r>
        <w:rPr>
          <w:sz w:val="24"/>
        </w:rPr>
        <w:t>required under point 37, taking into account relevant costs and revenues including those</w:t>
      </w:r>
      <w:r>
        <w:rPr>
          <w:spacing w:val="1"/>
          <w:sz w:val="24"/>
        </w:rPr>
        <w:t xml:space="preserve"> </w:t>
      </w:r>
      <w:r>
        <w:rPr>
          <w:sz w:val="24"/>
        </w:rPr>
        <w:t>linked to the ETS and related policies and measures identified in point 78. Where the</w:t>
      </w:r>
      <w:r>
        <w:rPr>
          <w:spacing w:val="1"/>
          <w:sz w:val="24"/>
        </w:rPr>
        <w:t xml:space="preserve"> </w:t>
      </w:r>
      <w:r>
        <w:rPr>
          <w:sz w:val="24"/>
        </w:rPr>
        <w:t>Member State demonstrates that there is a need for aid, then the Commission presumes</w:t>
      </w:r>
      <w:r>
        <w:rPr>
          <w:spacing w:val="1"/>
          <w:sz w:val="24"/>
        </w:rPr>
        <w:t xml:space="preserve"> </w:t>
      </w:r>
      <w:r>
        <w:rPr>
          <w:sz w:val="24"/>
        </w:rPr>
        <w:t>that</w:t>
      </w:r>
      <w:r>
        <w:rPr>
          <w:spacing w:val="1"/>
          <w:sz w:val="24"/>
        </w:rPr>
        <w:t xml:space="preserve"> </w:t>
      </w:r>
      <w:r>
        <w:rPr>
          <w:sz w:val="24"/>
        </w:rPr>
        <w:t>a</w:t>
      </w:r>
      <w:r>
        <w:rPr>
          <w:spacing w:val="1"/>
          <w:sz w:val="24"/>
        </w:rPr>
        <w:t xml:space="preserve"> </w:t>
      </w:r>
      <w:r>
        <w:rPr>
          <w:sz w:val="24"/>
        </w:rPr>
        <w:t>residual</w:t>
      </w:r>
      <w:r>
        <w:rPr>
          <w:spacing w:val="1"/>
          <w:sz w:val="24"/>
        </w:rPr>
        <w:t xml:space="preserve"> </w:t>
      </w:r>
      <w:r>
        <w:rPr>
          <w:sz w:val="24"/>
        </w:rPr>
        <w:t>market</w:t>
      </w:r>
      <w:r>
        <w:rPr>
          <w:spacing w:val="1"/>
          <w:sz w:val="24"/>
        </w:rPr>
        <w:t xml:space="preserve"> </w:t>
      </w:r>
      <w:r>
        <w:rPr>
          <w:sz w:val="24"/>
        </w:rPr>
        <w:t>failure</w:t>
      </w:r>
      <w:r>
        <w:rPr>
          <w:spacing w:val="1"/>
          <w:sz w:val="24"/>
        </w:rPr>
        <w:t xml:space="preserve"> </w:t>
      </w:r>
      <w:r>
        <w:rPr>
          <w:sz w:val="24"/>
        </w:rPr>
        <w:t>remains,</w:t>
      </w:r>
      <w:r>
        <w:rPr>
          <w:spacing w:val="1"/>
          <w:sz w:val="24"/>
        </w:rPr>
        <w:t xml:space="preserve"> </w:t>
      </w:r>
      <w:r>
        <w:rPr>
          <w:sz w:val="24"/>
        </w:rPr>
        <w:t>which</w:t>
      </w:r>
      <w:r>
        <w:rPr>
          <w:spacing w:val="1"/>
          <w:sz w:val="24"/>
        </w:rPr>
        <w:t xml:space="preserve"> </w:t>
      </w:r>
      <w:r>
        <w:rPr>
          <w:sz w:val="24"/>
        </w:rPr>
        <w:t>can</w:t>
      </w:r>
      <w:r>
        <w:rPr>
          <w:spacing w:val="1"/>
          <w:sz w:val="24"/>
        </w:rPr>
        <w:t xml:space="preserve"> </w:t>
      </w:r>
      <w:r>
        <w:rPr>
          <w:sz w:val="24"/>
        </w:rPr>
        <w:t>be</w:t>
      </w:r>
      <w:r>
        <w:rPr>
          <w:spacing w:val="1"/>
          <w:sz w:val="24"/>
        </w:rPr>
        <w:t xml:space="preserve"> </w:t>
      </w:r>
      <w:r>
        <w:rPr>
          <w:sz w:val="24"/>
        </w:rPr>
        <w:t>addressed</w:t>
      </w:r>
      <w:r>
        <w:rPr>
          <w:spacing w:val="1"/>
          <w:sz w:val="24"/>
        </w:rPr>
        <w:t xml:space="preserve"> </w:t>
      </w:r>
      <w:r>
        <w:rPr>
          <w:sz w:val="24"/>
        </w:rPr>
        <w:t>through</w:t>
      </w:r>
      <w:r>
        <w:rPr>
          <w:spacing w:val="1"/>
          <w:sz w:val="24"/>
        </w:rPr>
        <w:t xml:space="preserve"> </w:t>
      </w:r>
      <w:r>
        <w:rPr>
          <w:sz w:val="24"/>
        </w:rPr>
        <w:t>aid</w:t>
      </w:r>
      <w:r>
        <w:rPr>
          <w:spacing w:val="1"/>
          <w:sz w:val="24"/>
        </w:rPr>
        <w:t xml:space="preserve"> </w:t>
      </w:r>
      <w:r>
        <w:rPr>
          <w:sz w:val="24"/>
        </w:rPr>
        <w:t>for</w:t>
      </w:r>
      <w:r>
        <w:rPr>
          <w:spacing w:val="1"/>
          <w:sz w:val="24"/>
        </w:rPr>
        <w:t xml:space="preserve"> </w:t>
      </w:r>
      <w:r>
        <w:rPr>
          <w:sz w:val="24"/>
        </w:rPr>
        <w:t>decarbonisation,</w:t>
      </w:r>
      <w:r>
        <w:rPr>
          <w:spacing w:val="-1"/>
          <w:sz w:val="24"/>
        </w:rPr>
        <w:t xml:space="preserve"> </w:t>
      </w:r>
      <w:r>
        <w:rPr>
          <w:sz w:val="24"/>
        </w:rPr>
        <w:t>unless it has evidence</w:t>
      </w:r>
      <w:r>
        <w:rPr>
          <w:spacing w:val="-1"/>
          <w:sz w:val="24"/>
        </w:rPr>
        <w:t xml:space="preserve"> </w:t>
      </w:r>
      <w:r>
        <w:rPr>
          <w:sz w:val="24"/>
        </w:rPr>
        <w:t>to the</w:t>
      </w:r>
      <w:r>
        <w:rPr>
          <w:spacing w:val="-1"/>
          <w:sz w:val="24"/>
        </w:rPr>
        <w:t xml:space="preserve"> </w:t>
      </w:r>
      <w:r>
        <w:rPr>
          <w:sz w:val="24"/>
        </w:rPr>
        <w:t>contrary.</w:t>
      </w:r>
    </w:p>
    <w:p w14:paraId="065C0B05" w14:textId="77777777" w:rsidR="004B799C" w:rsidRDefault="004B799C">
      <w:pPr>
        <w:pStyle w:val="BodyText"/>
        <w:spacing w:before="11"/>
        <w:rPr>
          <w:sz w:val="20"/>
        </w:rPr>
      </w:pPr>
    </w:p>
    <w:p w14:paraId="141F68B4" w14:textId="77777777" w:rsidR="004B799C" w:rsidRDefault="00CA4AAC">
      <w:pPr>
        <w:pStyle w:val="ListParagraph"/>
        <w:numPr>
          <w:ilvl w:val="0"/>
          <w:numId w:val="28"/>
        </w:numPr>
        <w:tabs>
          <w:tab w:val="left" w:pos="1526"/>
        </w:tabs>
        <w:ind w:right="955"/>
        <w:jc w:val="both"/>
        <w:rPr>
          <w:sz w:val="24"/>
        </w:rPr>
      </w:pPr>
      <w:r>
        <w:rPr>
          <w:sz w:val="24"/>
        </w:rPr>
        <w:t>Member States should ensure that aid remains necessary for the duration</w:t>
      </w:r>
      <w:r>
        <w:rPr>
          <w:spacing w:val="60"/>
          <w:sz w:val="24"/>
        </w:rPr>
        <w:t xml:space="preserve"> </w:t>
      </w:r>
      <w:r>
        <w:rPr>
          <w:sz w:val="24"/>
        </w:rPr>
        <w:t>of schemes</w:t>
      </w:r>
      <w:r>
        <w:rPr>
          <w:spacing w:val="1"/>
          <w:sz w:val="24"/>
        </w:rPr>
        <w:t xml:space="preserve"> </w:t>
      </w:r>
      <w:r>
        <w:rPr>
          <w:sz w:val="24"/>
        </w:rPr>
        <w:t>that run for more than one year by updating their analysis of relevant costs and revenues</w:t>
      </w:r>
      <w:r>
        <w:rPr>
          <w:spacing w:val="-57"/>
          <w:sz w:val="24"/>
        </w:rPr>
        <w:t xml:space="preserve"> </w:t>
      </w:r>
      <w:r>
        <w:rPr>
          <w:sz w:val="24"/>
        </w:rPr>
        <w:t>annually or, for schemes involving less frequent granting,</w:t>
      </w:r>
      <w:r>
        <w:rPr>
          <w:spacing w:val="60"/>
          <w:sz w:val="24"/>
        </w:rPr>
        <w:t xml:space="preserve"> </w:t>
      </w:r>
      <w:r>
        <w:rPr>
          <w:sz w:val="24"/>
        </w:rPr>
        <w:t>before aid is granted, to</w:t>
      </w:r>
      <w:r>
        <w:rPr>
          <w:spacing w:val="1"/>
          <w:sz w:val="24"/>
        </w:rPr>
        <w:t xml:space="preserve"> </w:t>
      </w:r>
      <w:r>
        <w:rPr>
          <w:sz w:val="24"/>
        </w:rPr>
        <w:t>ensure that aid remains necessary for each eligible category of beneficiary. Where aid is</w:t>
      </w:r>
      <w:r>
        <w:rPr>
          <w:spacing w:val="1"/>
          <w:sz w:val="24"/>
        </w:rPr>
        <w:t xml:space="preserve"> </w:t>
      </w:r>
      <w:r>
        <w:rPr>
          <w:sz w:val="24"/>
        </w:rPr>
        <w:t>no longer required for a category of beneficiary, this category should be removed before</w:t>
      </w:r>
      <w:r>
        <w:rPr>
          <w:spacing w:val="-57"/>
          <w:sz w:val="24"/>
        </w:rPr>
        <w:t xml:space="preserve"> </w:t>
      </w:r>
      <w:r>
        <w:rPr>
          <w:sz w:val="24"/>
        </w:rPr>
        <w:t>further</w:t>
      </w:r>
      <w:r>
        <w:rPr>
          <w:spacing w:val="-2"/>
          <w:sz w:val="24"/>
        </w:rPr>
        <w:t xml:space="preserve"> </w:t>
      </w:r>
      <w:r>
        <w:rPr>
          <w:sz w:val="24"/>
        </w:rPr>
        <w:t>aid is</w:t>
      </w:r>
      <w:r>
        <w:rPr>
          <w:spacing w:val="2"/>
          <w:sz w:val="24"/>
        </w:rPr>
        <w:t xml:space="preserve"> </w:t>
      </w:r>
      <w:r>
        <w:rPr>
          <w:sz w:val="24"/>
        </w:rPr>
        <w:t>granted</w:t>
      </w:r>
      <w:r>
        <w:rPr>
          <w:sz w:val="24"/>
          <w:vertAlign w:val="superscript"/>
        </w:rPr>
        <w:t>52</w:t>
      </w:r>
      <w:r>
        <w:rPr>
          <w:sz w:val="24"/>
        </w:rPr>
        <w:t>.</w:t>
      </w:r>
    </w:p>
    <w:p w14:paraId="1400897A" w14:textId="77777777" w:rsidR="004B799C" w:rsidRDefault="00CA4AAC">
      <w:pPr>
        <w:pStyle w:val="ListParagraph"/>
        <w:numPr>
          <w:ilvl w:val="3"/>
          <w:numId w:val="16"/>
        </w:numPr>
        <w:tabs>
          <w:tab w:val="left" w:pos="2302"/>
          <w:tab w:val="left" w:pos="2303"/>
        </w:tabs>
        <w:spacing w:before="240"/>
        <w:ind w:hanging="865"/>
        <w:rPr>
          <w:sz w:val="24"/>
        </w:rPr>
      </w:pPr>
      <w:bookmarkStart w:id="50" w:name="_bookmark41"/>
      <w:bookmarkEnd w:id="50"/>
      <w:r>
        <w:rPr>
          <w:sz w:val="24"/>
        </w:rPr>
        <w:t>Appropriateness</w:t>
      </w:r>
    </w:p>
    <w:p w14:paraId="73A6B6C1" w14:textId="77777777" w:rsidR="004B799C" w:rsidRDefault="004B799C">
      <w:pPr>
        <w:pStyle w:val="BodyText"/>
        <w:spacing w:before="10"/>
        <w:rPr>
          <w:sz w:val="20"/>
        </w:rPr>
      </w:pPr>
    </w:p>
    <w:p w14:paraId="5DBDF51C" w14:textId="77777777" w:rsidR="004B799C" w:rsidRDefault="00CA4AAC">
      <w:pPr>
        <w:pStyle w:val="ListParagraph"/>
        <w:numPr>
          <w:ilvl w:val="0"/>
          <w:numId w:val="28"/>
        </w:numPr>
        <w:tabs>
          <w:tab w:val="left" w:pos="1526"/>
        </w:tabs>
        <w:ind w:right="952"/>
        <w:jc w:val="both"/>
        <w:rPr>
          <w:sz w:val="24"/>
        </w:rPr>
      </w:pPr>
      <w:r>
        <w:rPr>
          <w:sz w:val="24"/>
        </w:rPr>
        <w:t>Section</w:t>
      </w:r>
      <w:r>
        <w:rPr>
          <w:spacing w:val="1"/>
          <w:sz w:val="24"/>
        </w:rPr>
        <w:t xml:space="preserve"> </w:t>
      </w:r>
      <w:r>
        <w:rPr>
          <w:sz w:val="24"/>
        </w:rPr>
        <w:t>3.2.1.2</w:t>
      </w:r>
      <w:r>
        <w:rPr>
          <w:spacing w:val="1"/>
          <w:sz w:val="24"/>
        </w:rPr>
        <w:t xml:space="preserve"> </w:t>
      </w:r>
      <w:r>
        <w:rPr>
          <w:sz w:val="24"/>
        </w:rPr>
        <w:t>does</w:t>
      </w:r>
      <w:r>
        <w:rPr>
          <w:spacing w:val="1"/>
          <w:sz w:val="24"/>
        </w:rPr>
        <w:t xml:space="preserve"> </w:t>
      </w:r>
      <w:r>
        <w:rPr>
          <w:sz w:val="24"/>
        </w:rPr>
        <w:t>not</w:t>
      </w:r>
      <w:r>
        <w:rPr>
          <w:spacing w:val="1"/>
          <w:sz w:val="24"/>
        </w:rPr>
        <w:t xml:space="preserve"> </w:t>
      </w:r>
      <w:r>
        <w:rPr>
          <w:sz w:val="24"/>
        </w:rPr>
        <w:t>apply</w:t>
      </w:r>
      <w:r>
        <w:rPr>
          <w:spacing w:val="1"/>
          <w:sz w:val="24"/>
        </w:rPr>
        <w:t xml:space="preserve"> </w:t>
      </w:r>
      <w:r>
        <w:rPr>
          <w:sz w:val="24"/>
        </w:rPr>
        <w:t>to</w:t>
      </w:r>
      <w:r>
        <w:rPr>
          <w:spacing w:val="1"/>
          <w:sz w:val="24"/>
        </w:rPr>
        <w:t xml:space="preserve"> </w:t>
      </w:r>
      <w:r>
        <w:rPr>
          <w:sz w:val="24"/>
        </w:rPr>
        <w:t>measures</w:t>
      </w:r>
      <w:r>
        <w:rPr>
          <w:spacing w:val="1"/>
          <w:sz w:val="24"/>
        </w:rPr>
        <w:t xml:space="preserve"> </w:t>
      </w:r>
      <w:r>
        <w:rPr>
          <w:sz w:val="24"/>
        </w:rPr>
        <w:t>for</w:t>
      </w:r>
      <w:r>
        <w:rPr>
          <w:spacing w:val="1"/>
          <w:sz w:val="24"/>
        </w:rPr>
        <w:t xml:space="preserve"> </w:t>
      </w:r>
      <w:r>
        <w:rPr>
          <w:sz w:val="24"/>
        </w:rPr>
        <w:t>the</w:t>
      </w:r>
      <w:r>
        <w:rPr>
          <w:spacing w:val="1"/>
          <w:sz w:val="24"/>
        </w:rPr>
        <w:t xml:space="preserve"> </w:t>
      </w:r>
      <w:r>
        <w:rPr>
          <w:sz w:val="24"/>
        </w:rPr>
        <w:t>reduction</w:t>
      </w:r>
      <w:r>
        <w:rPr>
          <w:spacing w:val="1"/>
          <w:sz w:val="24"/>
        </w:rPr>
        <w:t xml:space="preserve"> </w:t>
      </w:r>
      <w:r>
        <w:rPr>
          <w:sz w:val="24"/>
        </w:rPr>
        <w:t>of</w:t>
      </w:r>
      <w:r>
        <w:rPr>
          <w:spacing w:val="1"/>
          <w:sz w:val="24"/>
        </w:rPr>
        <w:t xml:space="preserve"> </w:t>
      </w:r>
      <w:r>
        <w:rPr>
          <w:sz w:val="24"/>
        </w:rPr>
        <w:t>greenhouse</w:t>
      </w:r>
      <w:r>
        <w:rPr>
          <w:spacing w:val="1"/>
          <w:sz w:val="24"/>
        </w:rPr>
        <w:t xml:space="preserve"> </w:t>
      </w:r>
      <w:r>
        <w:rPr>
          <w:sz w:val="24"/>
        </w:rPr>
        <w:t>gas</w:t>
      </w:r>
      <w:r>
        <w:rPr>
          <w:spacing w:val="1"/>
          <w:sz w:val="24"/>
        </w:rPr>
        <w:t xml:space="preserve"> </w:t>
      </w:r>
      <w:r>
        <w:rPr>
          <w:sz w:val="24"/>
        </w:rPr>
        <w:t>emissions. The Commission presumes that State aid can, in principle, be an appropriate</w:t>
      </w:r>
      <w:r>
        <w:rPr>
          <w:spacing w:val="1"/>
          <w:sz w:val="24"/>
        </w:rPr>
        <w:t xml:space="preserve"> </w:t>
      </w:r>
      <w:r>
        <w:rPr>
          <w:sz w:val="24"/>
        </w:rPr>
        <w:t>measure in achieving decarbonisation goals, given that other policy instruments are</w:t>
      </w:r>
      <w:r>
        <w:rPr>
          <w:spacing w:val="1"/>
          <w:sz w:val="24"/>
        </w:rPr>
        <w:t xml:space="preserve"> </w:t>
      </w:r>
      <w:r>
        <w:rPr>
          <w:sz w:val="24"/>
        </w:rPr>
        <w:t>typically not sufficient to achieve those goals, and provided all other compatibility</w:t>
      </w:r>
      <w:r>
        <w:rPr>
          <w:spacing w:val="1"/>
          <w:sz w:val="24"/>
        </w:rPr>
        <w:t xml:space="preserve"> </w:t>
      </w:r>
      <w:r>
        <w:rPr>
          <w:sz w:val="24"/>
        </w:rPr>
        <w:t>conditions are met. Given the scale and urgency of the decarbonisation challenge, a</w:t>
      </w:r>
      <w:r>
        <w:rPr>
          <w:spacing w:val="1"/>
          <w:sz w:val="24"/>
        </w:rPr>
        <w:t xml:space="preserve"> </w:t>
      </w:r>
      <w:r>
        <w:rPr>
          <w:sz w:val="24"/>
        </w:rPr>
        <w:t>variety</w:t>
      </w:r>
      <w:r>
        <w:rPr>
          <w:spacing w:val="-6"/>
          <w:sz w:val="24"/>
        </w:rPr>
        <w:t xml:space="preserve"> </w:t>
      </w:r>
      <w:r>
        <w:rPr>
          <w:sz w:val="24"/>
        </w:rPr>
        <w:t>of instruments, including</w:t>
      </w:r>
      <w:r>
        <w:rPr>
          <w:spacing w:val="-3"/>
          <w:sz w:val="24"/>
        </w:rPr>
        <w:t xml:space="preserve"> </w:t>
      </w:r>
      <w:r>
        <w:rPr>
          <w:sz w:val="24"/>
        </w:rPr>
        <w:t>direct</w:t>
      </w:r>
      <w:r>
        <w:rPr>
          <w:spacing w:val="2"/>
          <w:sz w:val="24"/>
        </w:rPr>
        <w:t xml:space="preserve"> </w:t>
      </w:r>
      <w:r>
        <w:rPr>
          <w:sz w:val="24"/>
        </w:rPr>
        <w:t>grants, may</w:t>
      </w:r>
      <w:r>
        <w:rPr>
          <w:spacing w:val="-3"/>
          <w:sz w:val="24"/>
        </w:rPr>
        <w:t xml:space="preserve"> </w:t>
      </w:r>
      <w:r>
        <w:rPr>
          <w:sz w:val="24"/>
        </w:rPr>
        <w:t>be</w:t>
      </w:r>
      <w:r>
        <w:rPr>
          <w:spacing w:val="-1"/>
          <w:sz w:val="24"/>
        </w:rPr>
        <w:t xml:space="preserve"> </w:t>
      </w:r>
      <w:r>
        <w:rPr>
          <w:sz w:val="24"/>
        </w:rPr>
        <w:t>used.</w:t>
      </w:r>
    </w:p>
    <w:p w14:paraId="5B711BB2" w14:textId="77777777" w:rsidR="004B799C" w:rsidRDefault="004B799C">
      <w:pPr>
        <w:pStyle w:val="BodyText"/>
        <w:spacing w:before="11"/>
        <w:rPr>
          <w:sz w:val="20"/>
        </w:rPr>
      </w:pPr>
    </w:p>
    <w:p w14:paraId="1D40646B" w14:textId="77777777" w:rsidR="004B799C" w:rsidRDefault="00CA4AAC">
      <w:pPr>
        <w:pStyle w:val="ListParagraph"/>
        <w:numPr>
          <w:ilvl w:val="3"/>
          <w:numId w:val="16"/>
        </w:numPr>
        <w:tabs>
          <w:tab w:val="left" w:pos="2302"/>
          <w:tab w:val="left" w:pos="2303"/>
        </w:tabs>
        <w:ind w:hanging="865"/>
        <w:rPr>
          <w:sz w:val="24"/>
        </w:rPr>
      </w:pPr>
      <w:bookmarkStart w:id="51" w:name="_bookmark42"/>
      <w:bookmarkEnd w:id="51"/>
      <w:r>
        <w:rPr>
          <w:sz w:val="24"/>
        </w:rPr>
        <w:t>Eligibility</w:t>
      </w:r>
    </w:p>
    <w:p w14:paraId="4A590DCD" w14:textId="77777777" w:rsidR="004B799C" w:rsidRDefault="004B799C">
      <w:pPr>
        <w:pStyle w:val="BodyText"/>
        <w:spacing w:before="10"/>
        <w:rPr>
          <w:sz w:val="20"/>
        </w:rPr>
      </w:pPr>
    </w:p>
    <w:p w14:paraId="55733C66" w14:textId="77777777" w:rsidR="004B799C" w:rsidRDefault="00CA4AAC">
      <w:pPr>
        <w:pStyle w:val="ListParagraph"/>
        <w:numPr>
          <w:ilvl w:val="0"/>
          <w:numId w:val="28"/>
        </w:numPr>
        <w:tabs>
          <w:tab w:val="left" w:pos="1526"/>
        </w:tabs>
        <w:ind w:right="952"/>
        <w:jc w:val="both"/>
        <w:rPr>
          <w:sz w:val="24"/>
        </w:rPr>
      </w:pPr>
      <w:r>
        <w:rPr>
          <w:sz w:val="24"/>
        </w:rPr>
        <w:t>Decarbonisation</w:t>
      </w:r>
      <w:r>
        <w:rPr>
          <w:spacing w:val="1"/>
          <w:sz w:val="24"/>
        </w:rPr>
        <w:t xml:space="preserve"> </w:t>
      </w:r>
      <w:r>
        <w:rPr>
          <w:sz w:val="24"/>
        </w:rPr>
        <w:t>measures</w:t>
      </w:r>
      <w:r>
        <w:rPr>
          <w:spacing w:val="1"/>
          <w:sz w:val="24"/>
        </w:rPr>
        <w:t xml:space="preserve"> </w:t>
      </w:r>
      <w:r>
        <w:rPr>
          <w:sz w:val="24"/>
        </w:rPr>
        <w:t>targeting</w:t>
      </w:r>
      <w:r>
        <w:rPr>
          <w:spacing w:val="1"/>
          <w:sz w:val="24"/>
        </w:rPr>
        <w:t xml:space="preserve"> </w:t>
      </w:r>
      <w:r>
        <w:rPr>
          <w:sz w:val="24"/>
        </w:rPr>
        <w:t>specific</w:t>
      </w:r>
      <w:r>
        <w:rPr>
          <w:spacing w:val="1"/>
          <w:sz w:val="24"/>
        </w:rPr>
        <w:t xml:space="preserve"> </w:t>
      </w:r>
      <w:r>
        <w:rPr>
          <w:sz w:val="24"/>
        </w:rPr>
        <w:t>activities</w:t>
      </w:r>
      <w:r>
        <w:rPr>
          <w:spacing w:val="1"/>
          <w:sz w:val="24"/>
        </w:rPr>
        <w:t xml:space="preserve"> </w:t>
      </w:r>
      <w:r>
        <w:rPr>
          <w:sz w:val="24"/>
        </w:rPr>
        <w:t>which</w:t>
      </w:r>
      <w:r>
        <w:rPr>
          <w:spacing w:val="1"/>
          <w:sz w:val="24"/>
        </w:rPr>
        <w:t xml:space="preserve"> </w:t>
      </w:r>
      <w:r>
        <w:rPr>
          <w:sz w:val="24"/>
        </w:rPr>
        <w:t>compete</w:t>
      </w:r>
      <w:r>
        <w:rPr>
          <w:spacing w:val="1"/>
          <w:sz w:val="24"/>
        </w:rPr>
        <w:t xml:space="preserve"> </w:t>
      </w:r>
      <w:r>
        <w:rPr>
          <w:sz w:val="24"/>
        </w:rPr>
        <w:t>with</w:t>
      </w:r>
      <w:r>
        <w:rPr>
          <w:spacing w:val="1"/>
          <w:sz w:val="24"/>
        </w:rPr>
        <w:t xml:space="preserve"> </w:t>
      </w:r>
      <w:r>
        <w:rPr>
          <w:sz w:val="24"/>
        </w:rPr>
        <w:t>other</w:t>
      </w:r>
      <w:r>
        <w:rPr>
          <w:spacing w:val="1"/>
          <w:sz w:val="24"/>
        </w:rPr>
        <w:t xml:space="preserve"> </w:t>
      </w:r>
      <w:r>
        <w:rPr>
          <w:sz w:val="24"/>
        </w:rPr>
        <w:t>unsubsidised activities can be expected to lead to greater distortions of competition,</w:t>
      </w:r>
      <w:r>
        <w:rPr>
          <w:spacing w:val="1"/>
          <w:sz w:val="24"/>
        </w:rPr>
        <w:t xml:space="preserve"> </w:t>
      </w:r>
      <w:r>
        <w:rPr>
          <w:sz w:val="24"/>
        </w:rPr>
        <w:t>compared</w:t>
      </w:r>
      <w:r>
        <w:rPr>
          <w:spacing w:val="1"/>
          <w:sz w:val="24"/>
        </w:rPr>
        <w:t xml:space="preserve"> </w:t>
      </w:r>
      <w:r>
        <w:rPr>
          <w:sz w:val="24"/>
        </w:rPr>
        <w:t>to</w:t>
      </w:r>
      <w:r>
        <w:rPr>
          <w:spacing w:val="1"/>
          <w:sz w:val="24"/>
        </w:rPr>
        <w:t xml:space="preserve"> </w:t>
      </w:r>
      <w:r>
        <w:rPr>
          <w:sz w:val="24"/>
        </w:rPr>
        <w:t>measures</w:t>
      </w:r>
      <w:r>
        <w:rPr>
          <w:spacing w:val="1"/>
          <w:sz w:val="24"/>
        </w:rPr>
        <w:t xml:space="preserve"> </w:t>
      </w:r>
      <w:r>
        <w:rPr>
          <w:sz w:val="24"/>
        </w:rPr>
        <w:t>open</w:t>
      </w:r>
      <w:r>
        <w:rPr>
          <w:spacing w:val="1"/>
          <w:sz w:val="24"/>
        </w:rPr>
        <w:t xml:space="preserve"> </w:t>
      </w:r>
      <w:r>
        <w:rPr>
          <w:sz w:val="24"/>
        </w:rPr>
        <w:t>to</w:t>
      </w:r>
      <w:r>
        <w:rPr>
          <w:spacing w:val="1"/>
          <w:sz w:val="24"/>
        </w:rPr>
        <w:t xml:space="preserve"> </w:t>
      </w:r>
      <w:r>
        <w:rPr>
          <w:sz w:val="24"/>
        </w:rPr>
        <w:t>all</w:t>
      </w:r>
      <w:r>
        <w:rPr>
          <w:spacing w:val="1"/>
          <w:sz w:val="24"/>
        </w:rPr>
        <w:t xml:space="preserve"> </w:t>
      </w:r>
      <w:r>
        <w:rPr>
          <w:sz w:val="24"/>
        </w:rPr>
        <w:t>competing</w:t>
      </w:r>
      <w:r>
        <w:rPr>
          <w:spacing w:val="1"/>
          <w:sz w:val="24"/>
        </w:rPr>
        <w:t xml:space="preserve"> </w:t>
      </w:r>
      <w:r>
        <w:rPr>
          <w:sz w:val="24"/>
        </w:rPr>
        <w:t>activities.</w:t>
      </w:r>
      <w:r>
        <w:rPr>
          <w:spacing w:val="1"/>
          <w:sz w:val="24"/>
        </w:rPr>
        <w:t xml:space="preserve"> </w:t>
      </w:r>
      <w:r>
        <w:rPr>
          <w:sz w:val="24"/>
        </w:rPr>
        <w:t>Therefore,</w:t>
      </w:r>
      <w:r>
        <w:rPr>
          <w:spacing w:val="1"/>
          <w:sz w:val="24"/>
        </w:rPr>
        <w:t xml:space="preserve"> </w:t>
      </w:r>
      <w:r>
        <w:rPr>
          <w:sz w:val="24"/>
        </w:rPr>
        <w:t>Member</w:t>
      </w:r>
      <w:r>
        <w:rPr>
          <w:spacing w:val="60"/>
          <w:sz w:val="24"/>
        </w:rPr>
        <w:t xml:space="preserve"> </w:t>
      </w:r>
      <w:r>
        <w:rPr>
          <w:sz w:val="24"/>
        </w:rPr>
        <w:t>States</w:t>
      </w:r>
      <w:r>
        <w:rPr>
          <w:spacing w:val="1"/>
          <w:sz w:val="24"/>
        </w:rPr>
        <w:t xml:space="preserve"> </w:t>
      </w:r>
      <w:r>
        <w:rPr>
          <w:sz w:val="24"/>
        </w:rPr>
        <w:t>should give reasons for measures which do not include all technologies and projects that</w:t>
      </w:r>
      <w:r>
        <w:rPr>
          <w:spacing w:val="-57"/>
          <w:sz w:val="24"/>
        </w:rPr>
        <w:t xml:space="preserve"> </w:t>
      </w:r>
      <w:r>
        <w:rPr>
          <w:sz w:val="24"/>
        </w:rPr>
        <w:t>are in competition – for example all projects operating in the electricity market, or all</w:t>
      </w:r>
      <w:r>
        <w:rPr>
          <w:spacing w:val="1"/>
          <w:sz w:val="24"/>
        </w:rPr>
        <w:t xml:space="preserve"> </w:t>
      </w:r>
      <w:r>
        <w:rPr>
          <w:sz w:val="24"/>
        </w:rPr>
        <w:t>undertakings producing substitutable products and which are technically capable of</w:t>
      </w:r>
      <w:r>
        <w:rPr>
          <w:spacing w:val="1"/>
          <w:sz w:val="24"/>
        </w:rPr>
        <w:t xml:space="preserve"> </w:t>
      </w:r>
      <w:r>
        <w:rPr>
          <w:sz w:val="24"/>
        </w:rPr>
        <w:t>contributing efficiently to greenhouse gas emissions reductions</w:t>
      </w:r>
      <w:r>
        <w:rPr>
          <w:sz w:val="24"/>
          <w:vertAlign w:val="superscript"/>
        </w:rPr>
        <w:t>53</w:t>
      </w:r>
      <w:r>
        <w:rPr>
          <w:sz w:val="24"/>
        </w:rPr>
        <w:t>. These reasons should</w:t>
      </w:r>
      <w:r>
        <w:rPr>
          <w:spacing w:val="1"/>
          <w:sz w:val="24"/>
        </w:rPr>
        <w:t xml:space="preserve"> </w:t>
      </w:r>
      <w:r>
        <w:rPr>
          <w:sz w:val="24"/>
        </w:rPr>
        <w:t>be based on objective considerations linked, for example, to efficiency or costs or other</w:t>
      </w:r>
      <w:r>
        <w:rPr>
          <w:spacing w:val="1"/>
          <w:sz w:val="24"/>
        </w:rPr>
        <w:t xml:space="preserve"> </w:t>
      </w:r>
      <w:r>
        <w:rPr>
          <w:sz w:val="24"/>
        </w:rPr>
        <w:t>relevant</w:t>
      </w:r>
      <w:r>
        <w:rPr>
          <w:spacing w:val="1"/>
          <w:sz w:val="24"/>
        </w:rPr>
        <w:t xml:space="preserve"> </w:t>
      </w:r>
      <w:r>
        <w:rPr>
          <w:sz w:val="24"/>
        </w:rPr>
        <w:t>circumstances.</w:t>
      </w:r>
      <w:r>
        <w:rPr>
          <w:spacing w:val="1"/>
          <w:sz w:val="24"/>
        </w:rPr>
        <w:t xml:space="preserve"> </w:t>
      </w:r>
      <w:r>
        <w:rPr>
          <w:sz w:val="24"/>
        </w:rPr>
        <w:t>Such</w:t>
      </w:r>
      <w:r>
        <w:rPr>
          <w:spacing w:val="1"/>
          <w:sz w:val="24"/>
        </w:rPr>
        <w:t xml:space="preserve"> </w:t>
      </w:r>
      <w:r>
        <w:rPr>
          <w:sz w:val="24"/>
        </w:rPr>
        <w:t>reasons</w:t>
      </w:r>
      <w:r>
        <w:rPr>
          <w:spacing w:val="1"/>
          <w:sz w:val="24"/>
        </w:rPr>
        <w:t xml:space="preserve"> </w:t>
      </w:r>
      <w:r>
        <w:rPr>
          <w:sz w:val="24"/>
        </w:rPr>
        <w:t>maydraw</w:t>
      </w:r>
      <w:r>
        <w:rPr>
          <w:spacing w:val="1"/>
          <w:sz w:val="24"/>
        </w:rPr>
        <w:t xml:space="preserve"> </w:t>
      </w:r>
      <w:r>
        <w:rPr>
          <w:sz w:val="24"/>
        </w:rPr>
        <w:t>on</w:t>
      </w:r>
      <w:r>
        <w:rPr>
          <w:spacing w:val="1"/>
          <w:sz w:val="24"/>
        </w:rPr>
        <w:t xml:space="preserve"> </w:t>
      </w:r>
      <w:r>
        <w:rPr>
          <w:sz w:val="24"/>
        </w:rPr>
        <w:t>evidence</w:t>
      </w:r>
      <w:r>
        <w:rPr>
          <w:spacing w:val="1"/>
          <w:sz w:val="24"/>
        </w:rPr>
        <w:t xml:space="preserve"> </w:t>
      </w:r>
      <w:r>
        <w:rPr>
          <w:sz w:val="24"/>
        </w:rPr>
        <w:t>gathered</w:t>
      </w:r>
      <w:r>
        <w:rPr>
          <w:spacing w:val="1"/>
          <w:sz w:val="24"/>
        </w:rPr>
        <w:t xml:space="preserve"> </w:t>
      </w:r>
      <w:r>
        <w:rPr>
          <w:sz w:val="24"/>
        </w:rPr>
        <w:t>in</w:t>
      </w:r>
      <w:r>
        <w:rPr>
          <w:spacing w:val="1"/>
          <w:sz w:val="24"/>
        </w:rPr>
        <w:t xml:space="preserve"> </w:t>
      </w:r>
      <w:r>
        <w:rPr>
          <w:sz w:val="24"/>
        </w:rPr>
        <w:t>the</w:t>
      </w:r>
      <w:r>
        <w:rPr>
          <w:spacing w:val="1"/>
          <w:sz w:val="24"/>
        </w:rPr>
        <w:t xml:space="preserve"> </w:t>
      </w:r>
      <w:r>
        <w:rPr>
          <w:sz w:val="24"/>
        </w:rPr>
        <w:t>public</w:t>
      </w:r>
      <w:r>
        <w:rPr>
          <w:spacing w:val="-57"/>
          <w:sz w:val="24"/>
        </w:rPr>
        <w:t xml:space="preserve"> </w:t>
      </w:r>
      <w:r>
        <w:rPr>
          <w:sz w:val="24"/>
        </w:rPr>
        <w:t>consultation</w:t>
      </w:r>
      <w:r>
        <w:rPr>
          <w:spacing w:val="-1"/>
          <w:sz w:val="24"/>
        </w:rPr>
        <w:t xml:space="preserve"> </w:t>
      </w:r>
      <w:r>
        <w:rPr>
          <w:sz w:val="24"/>
        </w:rPr>
        <w:t>pursuant to Section 4.1.3.4 where applicable.</w:t>
      </w:r>
    </w:p>
    <w:p w14:paraId="40E10778" w14:textId="77777777" w:rsidR="004B799C" w:rsidRDefault="004B799C">
      <w:pPr>
        <w:pStyle w:val="BodyText"/>
        <w:rPr>
          <w:sz w:val="20"/>
        </w:rPr>
      </w:pPr>
    </w:p>
    <w:p w14:paraId="13E86E73" w14:textId="465CFBDF" w:rsidR="004B799C" w:rsidRDefault="00161D3B">
      <w:pPr>
        <w:pStyle w:val="BodyText"/>
        <w:spacing w:before="10"/>
        <w:rPr>
          <w:sz w:val="22"/>
        </w:rPr>
      </w:pPr>
      <w:r>
        <w:rPr>
          <w:noProof/>
        </w:rPr>
        <mc:AlternateContent>
          <mc:Choice Requires="wps">
            <w:drawing>
              <wp:anchor distT="0" distB="0" distL="0" distR="0" simplePos="0" relativeHeight="487630336" behindDoc="1" locked="0" layoutInCell="1" allowOverlap="1" wp14:anchorId="7524E956" wp14:editId="46B5C540">
                <wp:simplePos x="0" y="0"/>
                <wp:positionH relativeFrom="page">
                  <wp:posOffset>901065</wp:posOffset>
                </wp:positionH>
                <wp:positionV relativeFrom="paragraph">
                  <wp:posOffset>182880</wp:posOffset>
                </wp:positionV>
                <wp:extent cx="1828800" cy="7620"/>
                <wp:effectExtent l="0" t="0" r="0" b="0"/>
                <wp:wrapTopAndBottom/>
                <wp:docPr id="98" name="docshape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0A4A54" id="docshape30" o:spid="_x0000_s1026" style="position:absolute;margin-left:70.95pt;margin-top:14.4pt;width:2in;height:.6pt;z-index:-15686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" fillcolor="black" stroked="f">
                <w10:wrap type="topAndBottom" anchorx="page"/>
              </v:rect>
            </w:pict>
          </mc:Fallback>
        </mc:AlternateContent>
      </w:r>
    </w:p>
    <w:p w14:paraId="56E1DBD0" w14:textId="77777777" w:rsidR="004B799C" w:rsidRDefault="00CA4AAC">
      <w:pPr>
        <w:tabs>
          <w:tab w:val="left" w:pos="1525"/>
        </w:tabs>
        <w:spacing w:before="103"/>
        <w:ind w:left="958"/>
        <w:rPr>
          <w:sz w:val="20"/>
        </w:rPr>
      </w:pPr>
      <w:r>
        <w:rPr>
          <w:sz w:val="20"/>
          <w:vertAlign w:val="superscript"/>
        </w:rPr>
        <w:t>52</w:t>
      </w:r>
      <w:r>
        <w:rPr>
          <w:sz w:val="20"/>
        </w:rPr>
        <w:tab/>
        <w:t>This</w:t>
      </w:r>
      <w:r>
        <w:rPr>
          <w:spacing w:val="-2"/>
          <w:sz w:val="20"/>
        </w:rPr>
        <w:t xml:space="preserve"> </w:t>
      </w:r>
      <w:r>
        <w:rPr>
          <w:sz w:val="20"/>
        </w:rPr>
        <w:t>would</w:t>
      </w:r>
      <w:r>
        <w:rPr>
          <w:spacing w:val="-1"/>
          <w:sz w:val="20"/>
        </w:rPr>
        <w:t xml:space="preserve"> </w:t>
      </w:r>
      <w:r>
        <w:rPr>
          <w:sz w:val="20"/>
        </w:rPr>
        <w:t>not</w:t>
      </w:r>
      <w:r>
        <w:rPr>
          <w:spacing w:val="-4"/>
          <w:sz w:val="20"/>
        </w:rPr>
        <w:t xml:space="preserve"> </w:t>
      </w:r>
      <w:r>
        <w:rPr>
          <w:sz w:val="20"/>
        </w:rPr>
        <w:t>affect</w:t>
      </w:r>
      <w:r>
        <w:rPr>
          <w:spacing w:val="-3"/>
          <w:sz w:val="20"/>
        </w:rPr>
        <w:t xml:space="preserve"> </w:t>
      </w:r>
      <w:r>
        <w:rPr>
          <w:sz w:val="20"/>
        </w:rPr>
        <w:t>the</w:t>
      </w:r>
      <w:r>
        <w:rPr>
          <w:spacing w:val="-2"/>
          <w:sz w:val="20"/>
        </w:rPr>
        <w:t xml:space="preserve"> </w:t>
      </w:r>
      <w:r>
        <w:rPr>
          <w:sz w:val="20"/>
        </w:rPr>
        <w:t>entitlement</w:t>
      </w:r>
      <w:r>
        <w:rPr>
          <w:spacing w:val="-4"/>
          <w:sz w:val="20"/>
        </w:rPr>
        <w:t xml:space="preserve"> </w:t>
      </w:r>
      <w:r>
        <w:rPr>
          <w:sz w:val="20"/>
        </w:rPr>
        <w:t>to</w:t>
      </w:r>
      <w:r>
        <w:rPr>
          <w:spacing w:val="-1"/>
          <w:sz w:val="20"/>
        </w:rPr>
        <w:t xml:space="preserve"> </w:t>
      </w:r>
      <w:r>
        <w:rPr>
          <w:sz w:val="20"/>
        </w:rPr>
        <w:t>receive</w:t>
      </w:r>
      <w:r>
        <w:rPr>
          <w:spacing w:val="-3"/>
          <w:sz w:val="20"/>
        </w:rPr>
        <w:t xml:space="preserve"> </w:t>
      </w:r>
      <w:r>
        <w:rPr>
          <w:sz w:val="20"/>
        </w:rPr>
        <w:t>aid</w:t>
      </w:r>
      <w:r>
        <w:rPr>
          <w:spacing w:val="-1"/>
          <w:sz w:val="20"/>
        </w:rPr>
        <w:t xml:space="preserve"> </w:t>
      </w:r>
      <w:r>
        <w:rPr>
          <w:sz w:val="20"/>
        </w:rPr>
        <w:t>already</w:t>
      </w:r>
      <w:r>
        <w:rPr>
          <w:spacing w:val="-6"/>
          <w:sz w:val="20"/>
        </w:rPr>
        <w:t xml:space="preserve"> </w:t>
      </w:r>
      <w:r>
        <w:rPr>
          <w:sz w:val="20"/>
        </w:rPr>
        <w:t>granted</w:t>
      </w:r>
      <w:r>
        <w:rPr>
          <w:spacing w:val="-2"/>
          <w:sz w:val="20"/>
        </w:rPr>
        <w:t xml:space="preserve"> </w:t>
      </w:r>
      <w:r>
        <w:rPr>
          <w:sz w:val="20"/>
        </w:rPr>
        <w:t>(e.g.</w:t>
      </w:r>
      <w:r>
        <w:rPr>
          <w:spacing w:val="-2"/>
          <w:sz w:val="20"/>
        </w:rPr>
        <w:t xml:space="preserve"> </w:t>
      </w:r>
      <w:r>
        <w:rPr>
          <w:sz w:val="20"/>
        </w:rPr>
        <w:t>under</w:t>
      </w:r>
      <w:r>
        <w:rPr>
          <w:spacing w:val="-1"/>
          <w:sz w:val="20"/>
        </w:rPr>
        <w:t xml:space="preserve"> </w:t>
      </w:r>
      <w:r>
        <w:rPr>
          <w:sz w:val="20"/>
        </w:rPr>
        <w:t>a</w:t>
      </w:r>
      <w:r>
        <w:rPr>
          <w:spacing w:val="-3"/>
          <w:sz w:val="20"/>
        </w:rPr>
        <w:t xml:space="preserve"> </w:t>
      </w:r>
      <w:r>
        <w:rPr>
          <w:sz w:val="20"/>
        </w:rPr>
        <w:t>10</w:t>
      </w:r>
      <w:r>
        <w:rPr>
          <w:spacing w:val="-1"/>
          <w:sz w:val="20"/>
        </w:rPr>
        <w:t xml:space="preserve"> </w:t>
      </w:r>
      <w:r>
        <w:rPr>
          <w:sz w:val="20"/>
        </w:rPr>
        <w:t>year</w:t>
      </w:r>
      <w:r>
        <w:rPr>
          <w:spacing w:val="-3"/>
          <w:sz w:val="20"/>
        </w:rPr>
        <w:t xml:space="preserve"> </w:t>
      </w:r>
      <w:r>
        <w:rPr>
          <w:sz w:val="20"/>
        </w:rPr>
        <w:t>contract).</w:t>
      </w:r>
    </w:p>
    <w:p w14:paraId="31BA9095" w14:textId="77777777" w:rsidR="004B799C" w:rsidRDefault="00CA4AAC">
      <w:pPr>
        <w:tabs>
          <w:tab w:val="left" w:pos="1525"/>
        </w:tabs>
        <w:spacing w:before="1"/>
        <w:ind w:left="1525" w:right="960" w:hanging="567"/>
        <w:rPr>
          <w:sz w:val="20"/>
        </w:rPr>
      </w:pPr>
      <w:r>
        <w:rPr>
          <w:sz w:val="20"/>
          <w:vertAlign w:val="superscript"/>
        </w:rPr>
        <w:t>53</w:t>
      </w:r>
      <w:r>
        <w:rPr>
          <w:sz w:val="20"/>
        </w:rPr>
        <w:tab/>
        <w:t>The</w:t>
      </w:r>
      <w:r>
        <w:rPr>
          <w:spacing w:val="7"/>
          <w:sz w:val="20"/>
        </w:rPr>
        <w:t xml:space="preserve"> </w:t>
      </w:r>
      <w:r>
        <w:rPr>
          <w:sz w:val="20"/>
        </w:rPr>
        <w:t>Commission</w:t>
      </w:r>
      <w:r>
        <w:rPr>
          <w:spacing w:val="8"/>
          <w:sz w:val="20"/>
        </w:rPr>
        <w:t xml:space="preserve"> </w:t>
      </w:r>
      <w:r>
        <w:rPr>
          <w:sz w:val="20"/>
        </w:rPr>
        <w:t>will</w:t>
      </w:r>
      <w:r>
        <w:rPr>
          <w:spacing w:val="7"/>
          <w:sz w:val="20"/>
        </w:rPr>
        <w:t xml:space="preserve"> </w:t>
      </w:r>
      <w:r>
        <w:rPr>
          <w:sz w:val="20"/>
        </w:rPr>
        <w:t>not</w:t>
      </w:r>
      <w:r>
        <w:rPr>
          <w:spacing w:val="7"/>
          <w:sz w:val="20"/>
        </w:rPr>
        <w:t xml:space="preserve"> </w:t>
      </w:r>
      <w:r>
        <w:rPr>
          <w:sz w:val="20"/>
        </w:rPr>
        <w:t>generally</w:t>
      </w:r>
      <w:r>
        <w:rPr>
          <w:spacing w:val="4"/>
          <w:sz w:val="20"/>
        </w:rPr>
        <w:t xml:space="preserve"> </w:t>
      </w:r>
      <w:r>
        <w:rPr>
          <w:sz w:val="20"/>
        </w:rPr>
        <w:t>require</w:t>
      </w:r>
      <w:r>
        <w:rPr>
          <w:spacing w:val="7"/>
          <w:sz w:val="20"/>
        </w:rPr>
        <w:t xml:space="preserve"> </w:t>
      </w:r>
      <w:r>
        <w:rPr>
          <w:sz w:val="20"/>
        </w:rPr>
        <w:t>measures</w:t>
      </w:r>
      <w:r>
        <w:rPr>
          <w:spacing w:val="7"/>
          <w:sz w:val="20"/>
        </w:rPr>
        <w:t xml:space="preserve"> </w:t>
      </w:r>
      <w:r>
        <w:rPr>
          <w:sz w:val="20"/>
        </w:rPr>
        <w:t>to</w:t>
      </w:r>
      <w:r>
        <w:rPr>
          <w:spacing w:val="8"/>
          <w:sz w:val="20"/>
        </w:rPr>
        <w:t xml:space="preserve"> </w:t>
      </w:r>
      <w:r>
        <w:rPr>
          <w:sz w:val="20"/>
        </w:rPr>
        <w:t>be</w:t>
      </w:r>
      <w:r>
        <w:rPr>
          <w:spacing w:val="3"/>
          <w:sz w:val="20"/>
        </w:rPr>
        <w:t xml:space="preserve"> </w:t>
      </w:r>
      <w:r>
        <w:rPr>
          <w:sz w:val="20"/>
        </w:rPr>
        <w:t>opened</w:t>
      </w:r>
      <w:r>
        <w:rPr>
          <w:spacing w:val="9"/>
          <w:sz w:val="20"/>
        </w:rPr>
        <w:t xml:space="preserve"> </w:t>
      </w:r>
      <w:r>
        <w:rPr>
          <w:sz w:val="20"/>
        </w:rPr>
        <w:t>across</w:t>
      </w:r>
      <w:r>
        <w:rPr>
          <w:spacing w:val="7"/>
          <w:sz w:val="20"/>
        </w:rPr>
        <w:t xml:space="preserve"> </w:t>
      </w:r>
      <w:r>
        <w:rPr>
          <w:sz w:val="20"/>
        </w:rPr>
        <w:t>borders,</w:t>
      </w:r>
      <w:r>
        <w:rPr>
          <w:spacing w:val="7"/>
          <w:sz w:val="20"/>
        </w:rPr>
        <w:t xml:space="preserve"> </w:t>
      </w:r>
      <w:r>
        <w:rPr>
          <w:sz w:val="20"/>
        </w:rPr>
        <w:t>although</w:t>
      </w:r>
      <w:r>
        <w:rPr>
          <w:spacing w:val="6"/>
          <w:sz w:val="20"/>
        </w:rPr>
        <w:t xml:space="preserve"> </w:t>
      </w:r>
      <w:r>
        <w:rPr>
          <w:sz w:val="20"/>
        </w:rPr>
        <w:t>this</w:t>
      </w:r>
      <w:r>
        <w:rPr>
          <w:spacing w:val="6"/>
          <w:sz w:val="20"/>
        </w:rPr>
        <w:t xml:space="preserve"> </w:t>
      </w:r>
      <w:r>
        <w:rPr>
          <w:sz w:val="20"/>
        </w:rPr>
        <w:t>can</w:t>
      </w:r>
      <w:r>
        <w:rPr>
          <w:spacing w:val="6"/>
          <w:sz w:val="20"/>
        </w:rPr>
        <w:t xml:space="preserve"> </w:t>
      </w:r>
      <w:r>
        <w:rPr>
          <w:sz w:val="20"/>
        </w:rPr>
        <w:t>help</w:t>
      </w:r>
      <w:r>
        <w:rPr>
          <w:spacing w:val="-47"/>
          <w:sz w:val="20"/>
        </w:rPr>
        <w:t xml:space="preserve"> </w:t>
      </w:r>
      <w:r>
        <w:rPr>
          <w:sz w:val="20"/>
        </w:rPr>
        <w:t>alleviate</w:t>
      </w:r>
      <w:r>
        <w:rPr>
          <w:spacing w:val="-1"/>
          <w:sz w:val="20"/>
        </w:rPr>
        <w:t xml:space="preserve"> </w:t>
      </w:r>
      <w:r>
        <w:rPr>
          <w:sz w:val="20"/>
        </w:rPr>
        <w:t>competition</w:t>
      </w:r>
      <w:r>
        <w:rPr>
          <w:spacing w:val="-1"/>
          <w:sz w:val="20"/>
        </w:rPr>
        <w:t xml:space="preserve"> </w:t>
      </w:r>
      <w:r>
        <w:rPr>
          <w:sz w:val="20"/>
        </w:rPr>
        <w:t>concerns.</w:t>
      </w:r>
    </w:p>
    <w:p w14:paraId="5D496BAF" w14:textId="77777777" w:rsidR="004B799C" w:rsidRDefault="004B799C">
      <w:pPr>
        <w:rPr>
          <w:sz w:val="20"/>
        </w:rPr>
        <w:sectPr w:rsidR="004B799C">
          <w:pgSz w:w="11910" w:h="16840"/>
          <w:pgMar w:top="1020" w:right="460" w:bottom="1620" w:left="460" w:header="0" w:footer="1426" w:gutter="0"/>
          <w:cols w:space="720"/>
        </w:sectPr>
      </w:pPr>
    </w:p>
    <w:p w14:paraId="64B50452" w14:textId="77777777" w:rsidR="004B799C" w:rsidRDefault="00CA4AAC">
      <w:pPr>
        <w:pStyle w:val="ListParagraph"/>
        <w:numPr>
          <w:ilvl w:val="0"/>
          <w:numId w:val="28"/>
        </w:numPr>
        <w:tabs>
          <w:tab w:val="left" w:pos="1526"/>
        </w:tabs>
        <w:spacing w:before="72"/>
        <w:ind w:right="956"/>
        <w:jc w:val="both"/>
        <w:rPr>
          <w:sz w:val="24"/>
        </w:rPr>
      </w:pPr>
      <w:r>
        <w:rPr>
          <w:sz w:val="24"/>
        </w:rPr>
        <w:lastRenderedPageBreak/>
        <w:t>The Commission will assess the reasons given as justification and will, for instance,</w:t>
      </w:r>
      <w:r>
        <w:rPr>
          <w:spacing w:val="1"/>
          <w:sz w:val="24"/>
        </w:rPr>
        <w:t xml:space="preserve"> </w:t>
      </w:r>
      <w:r>
        <w:rPr>
          <w:sz w:val="24"/>
        </w:rPr>
        <w:t>consider</w:t>
      </w:r>
      <w:r>
        <w:rPr>
          <w:spacing w:val="-1"/>
          <w:sz w:val="24"/>
        </w:rPr>
        <w:t xml:space="preserve"> </w:t>
      </w:r>
      <w:r>
        <w:rPr>
          <w:sz w:val="24"/>
        </w:rPr>
        <w:t>that a</w:t>
      </w:r>
      <w:r>
        <w:rPr>
          <w:spacing w:val="-1"/>
          <w:sz w:val="24"/>
        </w:rPr>
        <w:t xml:space="preserve"> </w:t>
      </w:r>
      <w:r>
        <w:rPr>
          <w:sz w:val="24"/>
        </w:rPr>
        <w:t>more</w:t>
      </w:r>
      <w:r>
        <w:rPr>
          <w:spacing w:val="-1"/>
          <w:sz w:val="24"/>
        </w:rPr>
        <w:t xml:space="preserve"> </w:t>
      </w:r>
      <w:r>
        <w:rPr>
          <w:sz w:val="24"/>
        </w:rPr>
        <w:t>limited</w:t>
      </w:r>
      <w:r>
        <w:rPr>
          <w:spacing w:val="-1"/>
          <w:sz w:val="24"/>
        </w:rPr>
        <w:t xml:space="preserve"> </w:t>
      </w:r>
      <w:r>
        <w:rPr>
          <w:sz w:val="24"/>
        </w:rPr>
        <w:t>eligibility</w:t>
      </w:r>
      <w:r>
        <w:rPr>
          <w:spacing w:val="-3"/>
          <w:sz w:val="24"/>
        </w:rPr>
        <w:t xml:space="preserve"> </w:t>
      </w:r>
      <w:r>
        <w:rPr>
          <w:sz w:val="24"/>
        </w:rPr>
        <w:t>does not</w:t>
      </w:r>
      <w:r>
        <w:rPr>
          <w:spacing w:val="-1"/>
          <w:sz w:val="24"/>
        </w:rPr>
        <w:t xml:space="preserve"> </w:t>
      </w:r>
      <w:r>
        <w:rPr>
          <w:sz w:val="24"/>
        </w:rPr>
        <w:t>unduly</w:t>
      </w:r>
      <w:r>
        <w:rPr>
          <w:spacing w:val="-5"/>
          <w:sz w:val="24"/>
        </w:rPr>
        <w:t xml:space="preserve"> </w:t>
      </w:r>
      <w:r>
        <w:rPr>
          <w:sz w:val="24"/>
        </w:rPr>
        <w:t>distort</w:t>
      </w:r>
      <w:r>
        <w:rPr>
          <w:spacing w:val="-1"/>
          <w:sz w:val="24"/>
        </w:rPr>
        <w:t xml:space="preserve"> </w:t>
      </w:r>
      <w:r>
        <w:rPr>
          <w:sz w:val="24"/>
        </w:rPr>
        <w:t>competition</w:t>
      </w:r>
      <w:r>
        <w:rPr>
          <w:spacing w:val="2"/>
          <w:sz w:val="24"/>
        </w:rPr>
        <w:t xml:space="preserve"> </w:t>
      </w:r>
      <w:r>
        <w:rPr>
          <w:sz w:val="24"/>
        </w:rPr>
        <w:t>where:</w:t>
      </w:r>
    </w:p>
    <w:p w14:paraId="0F739F46" w14:textId="77777777" w:rsidR="004B799C" w:rsidRDefault="004B799C">
      <w:pPr>
        <w:pStyle w:val="BodyText"/>
        <w:spacing w:before="10"/>
        <w:rPr>
          <w:sz w:val="20"/>
        </w:rPr>
      </w:pPr>
    </w:p>
    <w:p w14:paraId="61B1FFF8" w14:textId="77777777" w:rsidR="004B799C" w:rsidRDefault="00CA4AAC">
      <w:pPr>
        <w:pStyle w:val="ListParagraph"/>
        <w:numPr>
          <w:ilvl w:val="1"/>
          <w:numId w:val="28"/>
        </w:numPr>
        <w:tabs>
          <w:tab w:val="left" w:pos="2092"/>
        </w:tabs>
        <w:ind w:right="963"/>
        <w:jc w:val="both"/>
        <w:rPr>
          <w:sz w:val="24"/>
        </w:rPr>
      </w:pPr>
      <w:r>
        <w:rPr>
          <w:sz w:val="24"/>
        </w:rPr>
        <w:t>a measure targets a specific sectoral or technology based target established in</w:t>
      </w:r>
      <w:r>
        <w:rPr>
          <w:spacing w:val="1"/>
          <w:sz w:val="24"/>
        </w:rPr>
        <w:t xml:space="preserve"> </w:t>
      </w:r>
      <w:r>
        <w:rPr>
          <w:sz w:val="24"/>
        </w:rPr>
        <w:t>Union law, such as</w:t>
      </w:r>
      <w:r>
        <w:rPr>
          <w:spacing w:val="1"/>
          <w:sz w:val="24"/>
        </w:rPr>
        <w:t xml:space="preserve"> </w:t>
      </w:r>
      <w:r>
        <w:rPr>
          <w:sz w:val="24"/>
        </w:rPr>
        <w:t>a</w:t>
      </w:r>
      <w:r>
        <w:rPr>
          <w:spacing w:val="1"/>
          <w:sz w:val="24"/>
        </w:rPr>
        <w:t xml:space="preserve"> </w:t>
      </w:r>
      <w:r>
        <w:rPr>
          <w:sz w:val="24"/>
        </w:rPr>
        <w:t>renewable</w:t>
      </w:r>
      <w:r>
        <w:rPr>
          <w:spacing w:val="1"/>
          <w:sz w:val="24"/>
        </w:rPr>
        <w:t xml:space="preserve"> </w:t>
      </w:r>
      <w:r>
        <w:rPr>
          <w:sz w:val="24"/>
        </w:rPr>
        <w:t>energy</w:t>
      </w:r>
      <w:r>
        <w:rPr>
          <w:spacing w:val="-4"/>
          <w:sz w:val="24"/>
        </w:rPr>
        <w:t xml:space="preserve"> </w:t>
      </w:r>
      <w:r>
        <w:rPr>
          <w:sz w:val="24"/>
        </w:rPr>
        <w:t>or energy</w:t>
      </w:r>
      <w:r>
        <w:rPr>
          <w:spacing w:val="-3"/>
          <w:sz w:val="24"/>
        </w:rPr>
        <w:t xml:space="preserve"> </w:t>
      </w:r>
      <w:r>
        <w:rPr>
          <w:sz w:val="24"/>
        </w:rPr>
        <w:t>efficiency</w:t>
      </w:r>
      <w:r>
        <w:rPr>
          <w:spacing w:val="-4"/>
          <w:sz w:val="24"/>
        </w:rPr>
        <w:t xml:space="preserve"> </w:t>
      </w:r>
      <w:r>
        <w:rPr>
          <w:sz w:val="24"/>
        </w:rPr>
        <w:t>scheme</w:t>
      </w:r>
      <w:r>
        <w:rPr>
          <w:sz w:val="24"/>
          <w:vertAlign w:val="superscript"/>
        </w:rPr>
        <w:t>54</w:t>
      </w:r>
      <w:r>
        <w:rPr>
          <w:sz w:val="24"/>
        </w:rPr>
        <w:t>;</w:t>
      </w:r>
    </w:p>
    <w:p w14:paraId="04B5A823" w14:textId="77777777" w:rsidR="004B799C" w:rsidRDefault="00CA4AAC">
      <w:pPr>
        <w:pStyle w:val="ListParagraph"/>
        <w:numPr>
          <w:ilvl w:val="1"/>
          <w:numId w:val="28"/>
        </w:numPr>
        <w:tabs>
          <w:tab w:val="left" w:pos="2091"/>
          <w:tab w:val="left" w:pos="2092"/>
        </w:tabs>
        <w:spacing w:before="240"/>
        <w:rPr>
          <w:sz w:val="24"/>
        </w:rPr>
      </w:pPr>
      <w:r>
        <w:rPr>
          <w:sz w:val="24"/>
        </w:rPr>
        <w:t>a</w:t>
      </w:r>
      <w:r>
        <w:rPr>
          <w:spacing w:val="-2"/>
          <w:sz w:val="24"/>
        </w:rPr>
        <w:t xml:space="preserve"> </w:t>
      </w:r>
      <w:r>
        <w:rPr>
          <w:sz w:val="24"/>
        </w:rPr>
        <w:t>measure</w:t>
      </w:r>
      <w:r>
        <w:rPr>
          <w:spacing w:val="-1"/>
          <w:sz w:val="24"/>
        </w:rPr>
        <w:t xml:space="preserve"> </w:t>
      </w:r>
      <w:r>
        <w:rPr>
          <w:sz w:val="24"/>
        </w:rPr>
        <w:t>aims</w:t>
      </w:r>
      <w:r>
        <w:rPr>
          <w:spacing w:val="-1"/>
          <w:sz w:val="24"/>
        </w:rPr>
        <w:t xml:space="preserve"> </w:t>
      </w:r>
      <w:r>
        <w:rPr>
          <w:sz w:val="24"/>
        </w:rPr>
        <w:t>specifically</w:t>
      </w:r>
      <w:r>
        <w:rPr>
          <w:spacing w:val="-5"/>
          <w:sz w:val="24"/>
        </w:rPr>
        <w:t xml:space="preserve"> </w:t>
      </w:r>
      <w:r>
        <w:rPr>
          <w:sz w:val="24"/>
        </w:rPr>
        <w:t>to support</w:t>
      </w:r>
      <w:r>
        <w:rPr>
          <w:spacing w:val="-1"/>
          <w:sz w:val="24"/>
        </w:rPr>
        <w:t xml:space="preserve"> </w:t>
      </w:r>
      <w:r>
        <w:rPr>
          <w:sz w:val="24"/>
        </w:rPr>
        <w:t>demonstration projects;</w:t>
      </w:r>
    </w:p>
    <w:p w14:paraId="47FFEE6D" w14:textId="77777777" w:rsidR="004B799C" w:rsidRDefault="004B799C">
      <w:pPr>
        <w:pStyle w:val="BodyText"/>
        <w:spacing w:before="10"/>
        <w:rPr>
          <w:sz w:val="20"/>
        </w:rPr>
      </w:pPr>
    </w:p>
    <w:p w14:paraId="406AAFC7" w14:textId="77777777" w:rsidR="004B799C" w:rsidRDefault="00CA4AAC">
      <w:pPr>
        <w:pStyle w:val="ListParagraph"/>
        <w:numPr>
          <w:ilvl w:val="1"/>
          <w:numId w:val="28"/>
        </w:numPr>
        <w:tabs>
          <w:tab w:val="left" w:pos="2092"/>
        </w:tabs>
        <w:ind w:right="959"/>
        <w:jc w:val="both"/>
        <w:rPr>
          <w:sz w:val="24"/>
        </w:rPr>
      </w:pPr>
      <w:r>
        <w:rPr>
          <w:sz w:val="24"/>
        </w:rPr>
        <w:t>a measure aims to address not only decarbonisation but also air quality or other</w:t>
      </w:r>
      <w:r>
        <w:rPr>
          <w:spacing w:val="1"/>
          <w:sz w:val="24"/>
        </w:rPr>
        <w:t xml:space="preserve"> </w:t>
      </w:r>
      <w:r>
        <w:rPr>
          <w:sz w:val="24"/>
        </w:rPr>
        <w:t>pollution;</w:t>
      </w:r>
    </w:p>
    <w:p w14:paraId="57E63983" w14:textId="77777777" w:rsidR="004B799C" w:rsidRDefault="004B799C">
      <w:pPr>
        <w:pStyle w:val="BodyText"/>
        <w:spacing w:before="10"/>
        <w:rPr>
          <w:sz w:val="20"/>
        </w:rPr>
      </w:pPr>
    </w:p>
    <w:p w14:paraId="363936B9" w14:textId="77777777" w:rsidR="004B799C" w:rsidRDefault="00CA4AAC">
      <w:pPr>
        <w:pStyle w:val="ListParagraph"/>
        <w:numPr>
          <w:ilvl w:val="1"/>
          <w:numId w:val="28"/>
        </w:numPr>
        <w:tabs>
          <w:tab w:val="left" w:pos="2092"/>
        </w:tabs>
        <w:ind w:right="957"/>
        <w:jc w:val="both"/>
        <w:rPr>
          <w:sz w:val="24"/>
        </w:rPr>
      </w:pPr>
      <w:r>
        <w:rPr>
          <w:sz w:val="24"/>
        </w:rPr>
        <w:t>a Member State provides evidence that eligible sectors or innovative technologies</w:t>
      </w:r>
      <w:r>
        <w:rPr>
          <w:spacing w:val="1"/>
          <w:sz w:val="24"/>
        </w:rPr>
        <w:t xml:space="preserve"> </w:t>
      </w:r>
      <w:r>
        <w:rPr>
          <w:sz w:val="24"/>
        </w:rPr>
        <w:t>have the potential to make an important contribution to environmental protection</w:t>
      </w:r>
      <w:r>
        <w:rPr>
          <w:spacing w:val="1"/>
          <w:sz w:val="24"/>
        </w:rPr>
        <w:t xml:space="preserve"> </w:t>
      </w:r>
      <w:r>
        <w:rPr>
          <w:sz w:val="24"/>
        </w:rPr>
        <w:t>and</w:t>
      </w:r>
      <w:r>
        <w:rPr>
          <w:spacing w:val="1"/>
          <w:sz w:val="24"/>
        </w:rPr>
        <w:t xml:space="preserve"> </w:t>
      </w:r>
      <w:r>
        <w:rPr>
          <w:sz w:val="24"/>
        </w:rPr>
        <w:t>deep</w:t>
      </w:r>
      <w:r>
        <w:rPr>
          <w:spacing w:val="1"/>
          <w:sz w:val="24"/>
        </w:rPr>
        <w:t xml:space="preserve"> </w:t>
      </w:r>
      <w:r>
        <w:rPr>
          <w:sz w:val="24"/>
        </w:rPr>
        <w:t>decarbonisation</w:t>
      </w:r>
      <w:r>
        <w:rPr>
          <w:spacing w:val="1"/>
          <w:sz w:val="24"/>
        </w:rPr>
        <w:t xml:space="preserve"> </w:t>
      </w:r>
      <w:r>
        <w:rPr>
          <w:sz w:val="24"/>
        </w:rPr>
        <w:t>in</w:t>
      </w:r>
      <w:r>
        <w:rPr>
          <w:spacing w:val="1"/>
          <w:sz w:val="24"/>
        </w:rPr>
        <w:t xml:space="preserve"> </w:t>
      </w:r>
      <w:r>
        <w:rPr>
          <w:sz w:val="24"/>
        </w:rPr>
        <w:t>the</w:t>
      </w:r>
      <w:r>
        <w:rPr>
          <w:spacing w:val="1"/>
          <w:sz w:val="24"/>
        </w:rPr>
        <w:t xml:space="preserve"> </w:t>
      </w:r>
      <w:r>
        <w:rPr>
          <w:sz w:val="24"/>
        </w:rPr>
        <w:t>longer</w:t>
      </w:r>
      <w:r>
        <w:rPr>
          <w:spacing w:val="1"/>
          <w:sz w:val="24"/>
        </w:rPr>
        <w:t xml:space="preserve"> </w:t>
      </w:r>
      <w:r>
        <w:rPr>
          <w:sz w:val="24"/>
        </w:rPr>
        <w:t>term,</w:t>
      </w:r>
      <w:r>
        <w:rPr>
          <w:spacing w:val="1"/>
          <w:sz w:val="24"/>
        </w:rPr>
        <w:t xml:space="preserve"> </w:t>
      </w:r>
      <w:r>
        <w:rPr>
          <w:sz w:val="24"/>
        </w:rPr>
        <w:t>particularly</w:t>
      </w:r>
      <w:r>
        <w:rPr>
          <w:spacing w:val="1"/>
          <w:sz w:val="24"/>
        </w:rPr>
        <w:t xml:space="preserve"> </w:t>
      </w:r>
      <w:r>
        <w:rPr>
          <w:sz w:val="24"/>
        </w:rPr>
        <w:t>in</w:t>
      </w:r>
      <w:r>
        <w:rPr>
          <w:spacing w:val="1"/>
          <w:sz w:val="24"/>
        </w:rPr>
        <w:t xml:space="preserve"> </w:t>
      </w:r>
      <w:r>
        <w:rPr>
          <w:sz w:val="24"/>
        </w:rPr>
        <w:t>terms</w:t>
      </w:r>
      <w:r>
        <w:rPr>
          <w:spacing w:val="1"/>
          <w:sz w:val="24"/>
        </w:rPr>
        <w:t xml:space="preserve"> </w:t>
      </w:r>
      <w:r>
        <w:rPr>
          <w:sz w:val="24"/>
        </w:rPr>
        <w:t>of</w:t>
      </w:r>
      <w:r>
        <w:rPr>
          <w:spacing w:val="1"/>
          <w:sz w:val="24"/>
        </w:rPr>
        <w:t xml:space="preserve"> </w:t>
      </w:r>
      <w:r>
        <w:rPr>
          <w:sz w:val="24"/>
        </w:rPr>
        <w:t>cost</w:t>
      </w:r>
      <w:r>
        <w:rPr>
          <w:spacing w:val="1"/>
          <w:sz w:val="24"/>
        </w:rPr>
        <w:t xml:space="preserve"> </w:t>
      </w:r>
      <w:r>
        <w:rPr>
          <w:sz w:val="24"/>
        </w:rPr>
        <w:t>effectiveness;</w:t>
      </w:r>
    </w:p>
    <w:p w14:paraId="4BF532C5" w14:textId="77777777" w:rsidR="004B799C" w:rsidRDefault="004B799C">
      <w:pPr>
        <w:pStyle w:val="BodyText"/>
        <w:spacing w:before="10"/>
        <w:rPr>
          <w:sz w:val="20"/>
        </w:rPr>
      </w:pPr>
    </w:p>
    <w:p w14:paraId="18A9880F" w14:textId="77777777" w:rsidR="004B799C" w:rsidRDefault="00CA4AAC">
      <w:pPr>
        <w:pStyle w:val="ListParagraph"/>
        <w:numPr>
          <w:ilvl w:val="1"/>
          <w:numId w:val="28"/>
        </w:numPr>
        <w:tabs>
          <w:tab w:val="left" w:pos="2092"/>
        </w:tabs>
        <w:ind w:right="954"/>
        <w:jc w:val="both"/>
        <w:rPr>
          <w:sz w:val="24"/>
        </w:rPr>
      </w:pPr>
      <w:r>
        <w:rPr>
          <w:sz w:val="24"/>
        </w:rPr>
        <w:t>a measure is required to achieve diversification necessary to avoid exacerbating</w:t>
      </w:r>
      <w:r>
        <w:rPr>
          <w:spacing w:val="1"/>
          <w:sz w:val="24"/>
        </w:rPr>
        <w:t xml:space="preserve"> </w:t>
      </w:r>
      <w:r>
        <w:rPr>
          <w:sz w:val="24"/>
        </w:rPr>
        <w:t>issues</w:t>
      </w:r>
      <w:r>
        <w:rPr>
          <w:spacing w:val="-1"/>
          <w:sz w:val="24"/>
        </w:rPr>
        <w:t xml:space="preserve"> </w:t>
      </w:r>
      <w:r>
        <w:rPr>
          <w:sz w:val="24"/>
        </w:rPr>
        <w:t>related to network</w:t>
      </w:r>
      <w:r>
        <w:rPr>
          <w:spacing w:val="2"/>
          <w:sz w:val="24"/>
        </w:rPr>
        <w:t xml:space="preserve"> </w:t>
      </w:r>
      <w:r>
        <w:rPr>
          <w:sz w:val="24"/>
        </w:rPr>
        <w:t>stability</w:t>
      </w:r>
      <w:r>
        <w:rPr>
          <w:sz w:val="24"/>
          <w:vertAlign w:val="superscript"/>
        </w:rPr>
        <w:t>55</w:t>
      </w:r>
      <w:r>
        <w:rPr>
          <w:sz w:val="24"/>
        </w:rPr>
        <w:t>;</w:t>
      </w:r>
    </w:p>
    <w:p w14:paraId="3AD56EC8" w14:textId="77777777" w:rsidR="004B799C" w:rsidRDefault="00CA4AAC">
      <w:pPr>
        <w:pStyle w:val="ListParagraph"/>
        <w:numPr>
          <w:ilvl w:val="1"/>
          <w:numId w:val="28"/>
        </w:numPr>
        <w:tabs>
          <w:tab w:val="left" w:pos="2092"/>
        </w:tabs>
        <w:spacing w:before="241"/>
        <w:ind w:right="956"/>
        <w:jc w:val="both"/>
        <w:rPr>
          <w:sz w:val="24"/>
        </w:rPr>
      </w:pPr>
      <w:r>
        <w:rPr>
          <w:sz w:val="24"/>
        </w:rPr>
        <w:t>a more selective approach can be expected to lead to lower costs of achieving</w:t>
      </w:r>
      <w:r>
        <w:rPr>
          <w:spacing w:val="1"/>
          <w:sz w:val="24"/>
        </w:rPr>
        <w:t xml:space="preserve"> </w:t>
      </w:r>
      <w:r>
        <w:rPr>
          <w:sz w:val="24"/>
        </w:rPr>
        <w:t>environmental protection (for example through reduced grid integration costs),</w:t>
      </w:r>
      <w:r>
        <w:rPr>
          <w:spacing w:val="1"/>
          <w:sz w:val="24"/>
        </w:rPr>
        <w:t xml:space="preserve"> </w:t>
      </w:r>
      <w:r>
        <w:rPr>
          <w:sz w:val="24"/>
        </w:rPr>
        <w:t>and/or</w:t>
      </w:r>
      <w:r>
        <w:rPr>
          <w:spacing w:val="-2"/>
          <w:sz w:val="24"/>
        </w:rPr>
        <w:t xml:space="preserve"> </w:t>
      </w:r>
      <w:r>
        <w:rPr>
          <w:sz w:val="24"/>
        </w:rPr>
        <w:t>result in less distortion of</w:t>
      </w:r>
      <w:r>
        <w:rPr>
          <w:spacing w:val="1"/>
          <w:sz w:val="24"/>
        </w:rPr>
        <w:t xml:space="preserve"> </w:t>
      </w:r>
      <w:r>
        <w:rPr>
          <w:sz w:val="24"/>
        </w:rPr>
        <w:t>competition.</w:t>
      </w:r>
    </w:p>
    <w:p w14:paraId="2907C580" w14:textId="77777777" w:rsidR="004B799C" w:rsidRDefault="004B799C">
      <w:pPr>
        <w:pStyle w:val="BodyText"/>
        <w:spacing w:before="10"/>
        <w:rPr>
          <w:sz w:val="20"/>
        </w:rPr>
      </w:pPr>
    </w:p>
    <w:p w14:paraId="2A3086FC" w14:textId="77777777" w:rsidR="004B799C" w:rsidRDefault="00CA4AAC">
      <w:pPr>
        <w:pStyle w:val="ListParagraph"/>
        <w:numPr>
          <w:ilvl w:val="0"/>
          <w:numId w:val="28"/>
        </w:numPr>
        <w:tabs>
          <w:tab w:val="left" w:pos="1526"/>
        </w:tabs>
        <w:ind w:right="955"/>
        <w:jc w:val="both"/>
        <w:rPr>
          <w:sz w:val="24"/>
        </w:rPr>
      </w:pPr>
      <w:r>
        <w:rPr>
          <w:sz w:val="24"/>
        </w:rPr>
        <w:t>Member States should keep eligibility rules and</w:t>
      </w:r>
      <w:r>
        <w:rPr>
          <w:spacing w:val="1"/>
          <w:sz w:val="24"/>
        </w:rPr>
        <w:t xml:space="preserve"> </w:t>
      </w:r>
      <w:r>
        <w:rPr>
          <w:sz w:val="24"/>
        </w:rPr>
        <w:t>any rules</w:t>
      </w:r>
      <w:r>
        <w:rPr>
          <w:spacing w:val="1"/>
          <w:sz w:val="24"/>
        </w:rPr>
        <w:t xml:space="preserve"> </w:t>
      </w:r>
      <w:r>
        <w:rPr>
          <w:sz w:val="24"/>
        </w:rPr>
        <w:t>related thereto</w:t>
      </w:r>
      <w:r>
        <w:rPr>
          <w:spacing w:val="60"/>
          <w:sz w:val="24"/>
        </w:rPr>
        <w:t xml:space="preserve"> </w:t>
      </w:r>
      <w:r>
        <w:rPr>
          <w:sz w:val="24"/>
        </w:rPr>
        <w:t>under review</w:t>
      </w:r>
      <w:r>
        <w:rPr>
          <w:spacing w:val="-57"/>
          <w:sz w:val="24"/>
        </w:rPr>
        <w:t xml:space="preserve"> </w:t>
      </w:r>
      <w:r>
        <w:rPr>
          <w:sz w:val="24"/>
        </w:rPr>
        <w:t>to ensure that reasons provided to justify a more limited eligibility continue to apply for</w:t>
      </w:r>
      <w:r>
        <w:rPr>
          <w:spacing w:val="1"/>
          <w:sz w:val="24"/>
        </w:rPr>
        <w:t xml:space="preserve"> </w:t>
      </w:r>
      <w:r>
        <w:rPr>
          <w:sz w:val="24"/>
        </w:rPr>
        <w:t>the lifetime of each scheme,</w:t>
      </w:r>
      <w:r>
        <w:rPr>
          <w:spacing w:val="1"/>
          <w:sz w:val="24"/>
        </w:rPr>
        <w:t xml:space="preserve"> </w:t>
      </w:r>
      <w:r>
        <w:rPr>
          <w:sz w:val="24"/>
        </w:rPr>
        <w:t>that is to say, to</w:t>
      </w:r>
      <w:r>
        <w:rPr>
          <w:spacing w:val="1"/>
          <w:sz w:val="24"/>
        </w:rPr>
        <w:t xml:space="preserve"> </w:t>
      </w:r>
      <w:r>
        <w:rPr>
          <w:sz w:val="24"/>
        </w:rPr>
        <w:t>ensure that</w:t>
      </w:r>
      <w:r>
        <w:rPr>
          <w:spacing w:val="60"/>
          <w:sz w:val="24"/>
        </w:rPr>
        <w:t xml:space="preserve"> </w:t>
      </w:r>
      <w:r>
        <w:rPr>
          <w:sz w:val="24"/>
        </w:rPr>
        <w:t>any limitations on eligibility</w:t>
      </w:r>
      <w:r>
        <w:rPr>
          <w:spacing w:val="1"/>
          <w:sz w:val="24"/>
        </w:rPr>
        <w:t xml:space="preserve"> </w:t>
      </w:r>
      <w:r>
        <w:rPr>
          <w:sz w:val="24"/>
        </w:rPr>
        <w:t>can still be justified when new technologies or approaches are developed or more data</w:t>
      </w:r>
      <w:r>
        <w:rPr>
          <w:spacing w:val="1"/>
          <w:sz w:val="24"/>
        </w:rPr>
        <w:t xml:space="preserve"> </w:t>
      </w:r>
      <w:r>
        <w:rPr>
          <w:sz w:val="24"/>
        </w:rPr>
        <w:t>becomes available</w:t>
      </w:r>
      <w:r>
        <w:rPr>
          <w:sz w:val="24"/>
          <w:vertAlign w:val="superscript"/>
        </w:rPr>
        <w:t>56</w:t>
      </w:r>
      <w:r>
        <w:rPr>
          <w:sz w:val="24"/>
        </w:rPr>
        <w:t>.</w:t>
      </w:r>
    </w:p>
    <w:p w14:paraId="22B72FF7" w14:textId="77777777" w:rsidR="004B799C" w:rsidRDefault="00CA4AAC">
      <w:pPr>
        <w:pStyle w:val="ListParagraph"/>
        <w:numPr>
          <w:ilvl w:val="3"/>
          <w:numId w:val="16"/>
        </w:numPr>
        <w:tabs>
          <w:tab w:val="left" w:pos="2302"/>
          <w:tab w:val="left" w:pos="2303"/>
        </w:tabs>
        <w:spacing w:before="240"/>
        <w:ind w:hanging="865"/>
        <w:rPr>
          <w:sz w:val="24"/>
        </w:rPr>
      </w:pPr>
      <w:bookmarkStart w:id="52" w:name="_bookmark43"/>
      <w:bookmarkEnd w:id="52"/>
      <w:r>
        <w:rPr>
          <w:sz w:val="24"/>
        </w:rPr>
        <w:t>Public</w:t>
      </w:r>
      <w:r>
        <w:rPr>
          <w:spacing w:val="-3"/>
          <w:sz w:val="24"/>
        </w:rPr>
        <w:t xml:space="preserve"> </w:t>
      </w:r>
      <w:r>
        <w:rPr>
          <w:sz w:val="24"/>
        </w:rPr>
        <w:t>consultation</w:t>
      </w:r>
    </w:p>
    <w:p w14:paraId="68B7D5F8" w14:textId="77777777" w:rsidR="004B799C" w:rsidRDefault="004B799C">
      <w:pPr>
        <w:pStyle w:val="BodyText"/>
        <w:spacing w:before="10"/>
        <w:rPr>
          <w:sz w:val="20"/>
        </w:rPr>
      </w:pPr>
    </w:p>
    <w:p w14:paraId="6F98709E" w14:textId="77777777" w:rsidR="004B799C" w:rsidRDefault="00CA4AAC">
      <w:pPr>
        <w:pStyle w:val="ListParagraph"/>
        <w:numPr>
          <w:ilvl w:val="0"/>
          <w:numId w:val="28"/>
        </w:numPr>
        <w:tabs>
          <w:tab w:val="left" w:pos="1526"/>
        </w:tabs>
        <w:spacing w:before="1"/>
        <w:ind w:right="951"/>
        <w:jc w:val="both"/>
        <w:rPr>
          <w:sz w:val="24"/>
        </w:rPr>
      </w:pPr>
      <w:bookmarkStart w:id="53" w:name="_bookmark44"/>
      <w:bookmarkEnd w:id="53"/>
      <w:r>
        <w:rPr>
          <w:sz w:val="24"/>
        </w:rPr>
        <w:t>Prior to the notification of aid, other than in duly justified exceptional circumstances,</w:t>
      </w:r>
      <w:r>
        <w:rPr>
          <w:spacing w:val="1"/>
          <w:sz w:val="24"/>
        </w:rPr>
        <w:t xml:space="preserve"> </w:t>
      </w:r>
      <w:r>
        <w:rPr>
          <w:sz w:val="24"/>
        </w:rPr>
        <w:t>Member States must consult publicly on measures to be notified under this Section. The</w:t>
      </w:r>
      <w:r>
        <w:rPr>
          <w:spacing w:val="1"/>
          <w:sz w:val="24"/>
        </w:rPr>
        <w:t xml:space="preserve"> </w:t>
      </w:r>
      <w:r>
        <w:rPr>
          <w:sz w:val="24"/>
        </w:rPr>
        <w:t>obligation to consult does not apply in respect of amendments to already approved</w:t>
      </w:r>
      <w:r>
        <w:rPr>
          <w:spacing w:val="1"/>
          <w:sz w:val="24"/>
        </w:rPr>
        <w:t xml:space="preserve"> </w:t>
      </w:r>
      <w:r>
        <w:rPr>
          <w:sz w:val="24"/>
        </w:rPr>
        <w:t>measures that do not alter their scope or eligibility, and the cases referred to in point 86.</w:t>
      </w:r>
      <w:r>
        <w:rPr>
          <w:spacing w:val="1"/>
          <w:sz w:val="24"/>
        </w:rPr>
        <w:t xml:space="preserve"> </w:t>
      </w:r>
      <w:r>
        <w:rPr>
          <w:sz w:val="24"/>
        </w:rPr>
        <w:t>To</w:t>
      </w:r>
      <w:r>
        <w:rPr>
          <w:spacing w:val="1"/>
          <w:sz w:val="24"/>
        </w:rPr>
        <w:t xml:space="preserve"> </w:t>
      </w:r>
      <w:r>
        <w:rPr>
          <w:sz w:val="24"/>
        </w:rPr>
        <w:t>determine</w:t>
      </w:r>
      <w:r>
        <w:rPr>
          <w:spacing w:val="1"/>
          <w:sz w:val="24"/>
        </w:rPr>
        <w:t xml:space="preserve"> </w:t>
      </w:r>
      <w:r>
        <w:rPr>
          <w:sz w:val="24"/>
        </w:rPr>
        <w:t>whether</w:t>
      </w:r>
      <w:r>
        <w:rPr>
          <w:spacing w:val="1"/>
          <w:sz w:val="24"/>
        </w:rPr>
        <w:t xml:space="preserve"> </w:t>
      </w:r>
      <w:r>
        <w:rPr>
          <w:sz w:val="24"/>
        </w:rPr>
        <w:t>a measure is</w:t>
      </w:r>
      <w:r>
        <w:rPr>
          <w:spacing w:val="1"/>
          <w:sz w:val="24"/>
        </w:rPr>
        <w:t xml:space="preserve"> </w:t>
      </w:r>
      <w:r>
        <w:rPr>
          <w:sz w:val="24"/>
        </w:rPr>
        <w:t>justified,</w:t>
      </w:r>
      <w:r>
        <w:rPr>
          <w:spacing w:val="1"/>
          <w:sz w:val="24"/>
        </w:rPr>
        <w:t xml:space="preserve"> </w:t>
      </w:r>
      <w:r>
        <w:rPr>
          <w:sz w:val="24"/>
        </w:rPr>
        <w:t>bearing in</w:t>
      </w:r>
      <w:r>
        <w:rPr>
          <w:spacing w:val="1"/>
          <w:sz w:val="24"/>
        </w:rPr>
        <w:t xml:space="preserve"> </w:t>
      </w:r>
      <w:r>
        <w:rPr>
          <w:sz w:val="24"/>
        </w:rPr>
        <w:t>mind</w:t>
      </w:r>
      <w:r>
        <w:rPr>
          <w:spacing w:val="1"/>
          <w:sz w:val="24"/>
        </w:rPr>
        <w:t xml:space="preserve"> </w:t>
      </w:r>
      <w:r>
        <w:rPr>
          <w:sz w:val="24"/>
        </w:rPr>
        <w:t>the</w:t>
      </w:r>
      <w:r>
        <w:rPr>
          <w:spacing w:val="1"/>
          <w:sz w:val="24"/>
        </w:rPr>
        <w:t xml:space="preserve"> </w:t>
      </w:r>
      <w:r>
        <w:rPr>
          <w:sz w:val="24"/>
        </w:rPr>
        <w:t>criteria in</w:t>
      </w:r>
      <w:r>
        <w:rPr>
          <w:spacing w:val="1"/>
          <w:sz w:val="24"/>
        </w:rPr>
        <w:t xml:space="preserve"> </w:t>
      </w:r>
      <w:r>
        <w:rPr>
          <w:sz w:val="24"/>
        </w:rPr>
        <w:t>these</w:t>
      </w:r>
      <w:r>
        <w:rPr>
          <w:spacing w:val="1"/>
          <w:sz w:val="24"/>
        </w:rPr>
        <w:t xml:space="preserve"> </w:t>
      </w:r>
      <w:r>
        <w:rPr>
          <w:sz w:val="24"/>
        </w:rPr>
        <w:t>guidelines,</w:t>
      </w:r>
      <w:r>
        <w:rPr>
          <w:spacing w:val="-2"/>
          <w:sz w:val="24"/>
        </w:rPr>
        <w:t xml:space="preserve"> </w:t>
      </w:r>
      <w:r>
        <w:rPr>
          <w:sz w:val="24"/>
        </w:rPr>
        <w:t>the</w:t>
      </w:r>
      <w:r>
        <w:rPr>
          <w:spacing w:val="1"/>
          <w:sz w:val="24"/>
        </w:rPr>
        <w:t xml:space="preserve"> </w:t>
      </w:r>
      <w:r>
        <w:rPr>
          <w:sz w:val="24"/>
        </w:rPr>
        <w:t>following public consultation is required:</w:t>
      </w:r>
    </w:p>
    <w:p w14:paraId="46256252" w14:textId="5B04F729" w:rsidR="004B799C" w:rsidRDefault="00161D3B">
      <w:pPr>
        <w:pStyle w:val="BodyText"/>
        <w:rPr>
          <w:sz w:val="18"/>
        </w:rPr>
      </w:pPr>
      <w:r>
        <w:rPr>
          <w:noProof/>
        </w:rPr>
        <mc:AlternateContent>
          <mc:Choice Requires="wps">
            <w:drawing>
              <wp:anchor distT="0" distB="0" distL="0" distR="0" simplePos="0" relativeHeight="487631360" behindDoc="1" locked="0" layoutInCell="1" allowOverlap="1" wp14:anchorId="24188F57" wp14:editId="56BAE58B">
                <wp:simplePos x="0" y="0"/>
                <wp:positionH relativeFrom="page">
                  <wp:posOffset>901065</wp:posOffset>
                </wp:positionH>
                <wp:positionV relativeFrom="paragraph">
                  <wp:posOffset>146685</wp:posOffset>
                </wp:positionV>
                <wp:extent cx="1828800" cy="7620"/>
                <wp:effectExtent l="0" t="0" r="0" b="0"/>
                <wp:wrapTopAndBottom/>
                <wp:docPr id="96" name="docshape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F79170" id="docshape31" o:spid="_x0000_s1026" style="position:absolute;margin-left:70.95pt;margin-top:11.55pt;width:2in;height:.6pt;z-index:-15685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" fillcolor="black" stroked="f">
                <w10:wrap type="topAndBottom" anchorx="page"/>
              </v:rect>
            </w:pict>
          </mc:Fallback>
        </mc:AlternateContent>
      </w:r>
    </w:p>
    <w:p w14:paraId="2339C69F" w14:textId="77777777" w:rsidR="004B799C" w:rsidRDefault="00CA4AAC">
      <w:pPr>
        <w:spacing w:before="103"/>
        <w:ind w:left="1525" w:right="954" w:hanging="567"/>
        <w:jc w:val="both"/>
        <w:rPr>
          <w:sz w:val="20"/>
        </w:rPr>
      </w:pPr>
      <w:r>
        <w:rPr>
          <w:sz w:val="20"/>
          <w:vertAlign w:val="superscript"/>
        </w:rPr>
        <w:t>54</w:t>
      </w:r>
      <w:r>
        <w:rPr>
          <w:sz w:val="20"/>
        </w:rPr>
        <w:t xml:space="preserve">  </w:t>
      </w:r>
      <w:r>
        <w:rPr>
          <w:spacing w:val="1"/>
          <w:sz w:val="20"/>
        </w:rPr>
        <w:t xml:space="preserve"> </w:t>
      </w:r>
      <w:r>
        <w:rPr>
          <w:sz w:val="20"/>
        </w:rPr>
        <w:t>Eligibility in such a case should only be limited in line with relevant definitions where available in the</w:t>
      </w:r>
      <w:r>
        <w:rPr>
          <w:spacing w:val="1"/>
          <w:sz w:val="20"/>
        </w:rPr>
        <w:t xml:space="preserve"> </w:t>
      </w:r>
      <w:r>
        <w:rPr>
          <w:sz w:val="20"/>
        </w:rPr>
        <w:t>sectoral legislation. For example, renewable energy sources--specific schemes should be open to all</w:t>
      </w:r>
      <w:r>
        <w:rPr>
          <w:spacing w:val="1"/>
          <w:sz w:val="20"/>
        </w:rPr>
        <w:t xml:space="preserve"> </w:t>
      </w:r>
      <w:r>
        <w:rPr>
          <w:sz w:val="20"/>
        </w:rPr>
        <w:t>technologies that meet the definition of ‘renewable energy sources’ in Directive (EU) 2018/2001 of the</w:t>
      </w:r>
      <w:r>
        <w:rPr>
          <w:spacing w:val="1"/>
          <w:sz w:val="20"/>
        </w:rPr>
        <w:t xml:space="preserve"> </w:t>
      </w:r>
      <w:r>
        <w:rPr>
          <w:sz w:val="20"/>
        </w:rPr>
        <w:t>European</w:t>
      </w:r>
      <w:r>
        <w:rPr>
          <w:spacing w:val="23"/>
          <w:sz w:val="20"/>
        </w:rPr>
        <w:t xml:space="preserve"> </w:t>
      </w:r>
      <w:r>
        <w:rPr>
          <w:sz w:val="20"/>
        </w:rPr>
        <w:t>Parliament</w:t>
      </w:r>
      <w:r>
        <w:rPr>
          <w:spacing w:val="24"/>
          <w:sz w:val="20"/>
        </w:rPr>
        <w:t xml:space="preserve"> </w:t>
      </w:r>
      <w:r>
        <w:rPr>
          <w:sz w:val="20"/>
        </w:rPr>
        <w:t>and</w:t>
      </w:r>
      <w:r>
        <w:rPr>
          <w:spacing w:val="25"/>
          <w:sz w:val="20"/>
        </w:rPr>
        <w:t xml:space="preserve"> </w:t>
      </w:r>
      <w:r>
        <w:rPr>
          <w:sz w:val="20"/>
        </w:rPr>
        <w:t>of</w:t>
      </w:r>
      <w:r>
        <w:rPr>
          <w:spacing w:val="23"/>
          <w:sz w:val="20"/>
        </w:rPr>
        <w:t xml:space="preserve"> </w:t>
      </w:r>
      <w:r>
        <w:rPr>
          <w:sz w:val="20"/>
        </w:rPr>
        <w:t>the</w:t>
      </w:r>
      <w:r>
        <w:rPr>
          <w:spacing w:val="24"/>
          <w:sz w:val="20"/>
        </w:rPr>
        <w:t xml:space="preserve"> </w:t>
      </w:r>
      <w:r>
        <w:rPr>
          <w:sz w:val="20"/>
        </w:rPr>
        <w:t>Council</w:t>
      </w:r>
      <w:r>
        <w:rPr>
          <w:spacing w:val="24"/>
          <w:sz w:val="20"/>
        </w:rPr>
        <w:t xml:space="preserve"> </w:t>
      </w:r>
      <w:r>
        <w:rPr>
          <w:sz w:val="20"/>
        </w:rPr>
        <w:t>of</w:t>
      </w:r>
      <w:r>
        <w:rPr>
          <w:spacing w:val="23"/>
          <w:sz w:val="20"/>
        </w:rPr>
        <w:t xml:space="preserve"> </w:t>
      </w:r>
      <w:r>
        <w:rPr>
          <w:sz w:val="20"/>
        </w:rPr>
        <w:t>11</w:t>
      </w:r>
      <w:r>
        <w:rPr>
          <w:spacing w:val="25"/>
          <w:sz w:val="20"/>
        </w:rPr>
        <w:t xml:space="preserve"> </w:t>
      </w:r>
      <w:r>
        <w:rPr>
          <w:sz w:val="20"/>
        </w:rPr>
        <w:t>December</w:t>
      </w:r>
      <w:r>
        <w:rPr>
          <w:spacing w:val="25"/>
          <w:sz w:val="20"/>
        </w:rPr>
        <w:t xml:space="preserve"> </w:t>
      </w:r>
      <w:r>
        <w:rPr>
          <w:sz w:val="20"/>
        </w:rPr>
        <w:t>2018</w:t>
      </w:r>
      <w:r>
        <w:rPr>
          <w:spacing w:val="24"/>
          <w:sz w:val="20"/>
        </w:rPr>
        <w:t xml:space="preserve"> </w:t>
      </w:r>
      <w:r>
        <w:rPr>
          <w:sz w:val="20"/>
        </w:rPr>
        <w:t>on</w:t>
      </w:r>
      <w:r>
        <w:rPr>
          <w:spacing w:val="23"/>
          <w:sz w:val="20"/>
        </w:rPr>
        <w:t xml:space="preserve"> </w:t>
      </w:r>
      <w:r>
        <w:rPr>
          <w:sz w:val="20"/>
        </w:rPr>
        <w:t>the</w:t>
      </w:r>
      <w:r>
        <w:rPr>
          <w:spacing w:val="24"/>
          <w:sz w:val="20"/>
        </w:rPr>
        <w:t xml:space="preserve"> </w:t>
      </w:r>
      <w:r>
        <w:rPr>
          <w:sz w:val="20"/>
        </w:rPr>
        <w:t>promotion</w:t>
      </w:r>
      <w:r>
        <w:rPr>
          <w:spacing w:val="23"/>
          <w:sz w:val="20"/>
        </w:rPr>
        <w:t xml:space="preserve"> </w:t>
      </w:r>
      <w:r>
        <w:rPr>
          <w:sz w:val="20"/>
        </w:rPr>
        <w:t>of</w:t>
      </w:r>
      <w:r>
        <w:rPr>
          <w:spacing w:val="23"/>
          <w:sz w:val="20"/>
        </w:rPr>
        <w:t xml:space="preserve"> </w:t>
      </w:r>
      <w:r>
        <w:rPr>
          <w:sz w:val="20"/>
        </w:rPr>
        <w:t>the</w:t>
      </w:r>
      <w:r>
        <w:rPr>
          <w:spacing w:val="24"/>
          <w:sz w:val="20"/>
        </w:rPr>
        <w:t xml:space="preserve"> </w:t>
      </w:r>
      <w:r>
        <w:rPr>
          <w:sz w:val="20"/>
        </w:rPr>
        <w:t>use</w:t>
      </w:r>
      <w:r>
        <w:rPr>
          <w:spacing w:val="24"/>
          <w:sz w:val="20"/>
        </w:rPr>
        <w:t xml:space="preserve"> </w:t>
      </w:r>
      <w:r>
        <w:rPr>
          <w:sz w:val="20"/>
        </w:rPr>
        <w:t>of</w:t>
      </w:r>
      <w:r>
        <w:rPr>
          <w:spacing w:val="23"/>
          <w:sz w:val="20"/>
        </w:rPr>
        <w:t xml:space="preserve"> </w:t>
      </w:r>
      <w:r>
        <w:rPr>
          <w:sz w:val="20"/>
        </w:rPr>
        <w:t>energy</w:t>
      </w:r>
      <w:r>
        <w:rPr>
          <w:spacing w:val="-47"/>
          <w:sz w:val="20"/>
        </w:rPr>
        <w:t xml:space="preserve"> </w:t>
      </w:r>
      <w:r>
        <w:rPr>
          <w:sz w:val="20"/>
        </w:rPr>
        <w:t>from</w:t>
      </w:r>
      <w:r>
        <w:rPr>
          <w:spacing w:val="-5"/>
          <w:sz w:val="20"/>
        </w:rPr>
        <w:t xml:space="preserve"> </w:t>
      </w:r>
      <w:r>
        <w:rPr>
          <w:sz w:val="20"/>
        </w:rPr>
        <w:t>renewable sources</w:t>
      </w:r>
      <w:r>
        <w:rPr>
          <w:spacing w:val="-1"/>
          <w:sz w:val="20"/>
        </w:rPr>
        <w:t xml:space="preserve"> </w:t>
      </w:r>
      <w:r>
        <w:rPr>
          <w:sz w:val="20"/>
        </w:rPr>
        <w:t>(OJ</w:t>
      </w:r>
      <w:r>
        <w:rPr>
          <w:spacing w:val="1"/>
          <w:sz w:val="20"/>
        </w:rPr>
        <w:t xml:space="preserve"> </w:t>
      </w:r>
      <w:r>
        <w:rPr>
          <w:sz w:val="20"/>
        </w:rPr>
        <w:t>L 328,</w:t>
      </w:r>
      <w:r>
        <w:rPr>
          <w:spacing w:val="-2"/>
          <w:sz w:val="20"/>
        </w:rPr>
        <w:t xml:space="preserve"> </w:t>
      </w:r>
      <w:r>
        <w:rPr>
          <w:sz w:val="20"/>
        </w:rPr>
        <w:t>21.12.2018, p.</w:t>
      </w:r>
      <w:r>
        <w:rPr>
          <w:spacing w:val="-2"/>
          <w:sz w:val="20"/>
        </w:rPr>
        <w:t xml:space="preserve"> </w:t>
      </w:r>
      <w:r>
        <w:rPr>
          <w:sz w:val="20"/>
        </w:rPr>
        <w:t>8).</w:t>
      </w:r>
    </w:p>
    <w:p w14:paraId="7A858BA3" w14:textId="77777777" w:rsidR="004B799C" w:rsidRDefault="00CA4AAC">
      <w:pPr>
        <w:ind w:left="1525" w:right="954" w:hanging="567"/>
        <w:jc w:val="both"/>
        <w:rPr>
          <w:sz w:val="20"/>
        </w:rPr>
      </w:pPr>
      <w:r>
        <w:rPr>
          <w:sz w:val="20"/>
          <w:vertAlign w:val="superscript"/>
        </w:rPr>
        <w:t>55</w:t>
      </w:r>
      <w:r>
        <w:rPr>
          <w:spacing w:val="1"/>
          <w:sz w:val="20"/>
        </w:rPr>
        <w:t xml:space="preserve"> </w:t>
      </w:r>
      <w:r>
        <w:rPr>
          <w:sz w:val="20"/>
        </w:rPr>
        <w:t>In such a case, the Member State should demonstrate that appropriate steps have first been taken through</w:t>
      </w:r>
      <w:r>
        <w:rPr>
          <w:spacing w:val="1"/>
          <w:sz w:val="20"/>
        </w:rPr>
        <w:t xml:space="preserve"> </w:t>
      </w:r>
      <w:r>
        <w:rPr>
          <w:sz w:val="20"/>
        </w:rPr>
        <w:t>market and ancillary service design to expose investors to risks associated with curtailment and reward</w:t>
      </w:r>
      <w:r>
        <w:rPr>
          <w:spacing w:val="1"/>
          <w:sz w:val="20"/>
        </w:rPr>
        <w:t xml:space="preserve"> </w:t>
      </w:r>
      <w:r>
        <w:rPr>
          <w:sz w:val="20"/>
        </w:rPr>
        <w:t>locational</w:t>
      </w:r>
      <w:r>
        <w:rPr>
          <w:spacing w:val="1"/>
          <w:sz w:val="20"/>
        </w:rPr>
        <w:t xml:space="preserve"> </w:t>
      </w:r>
      <w:r>
        <w:rPr>
          <w:sz w:val="20"/>
        </w:rPr>
        <w:t>and</w:t>
      </w:r>
      <w:r>
        <w:rPr>
          <w:spacing w:val="1"/>
          <w:sz w:val="20"/>
        </w:rPr>
        <w:t xml:space="preserve"> </w:t>
      </w:r>
      <w:r>
        <w:rPr>
          <w:sz w:val="20"/>
        </w:rPr>
        <w:t>technology</w:t>
      </w:r>
      <w:r>
        <w:rPr>
          <w:spacing w:val="1"/>
          <w:sz w:val="20"/>
        </w:rPr>
        <w:t xml:space="preserve"> </w:t>
      </w:r>
      <w:r>
        <w:rPr>
          <w:sz w:val="20"/>
        </w:rPr>
        <w:t>choices</w:t>
      </w:r>
      <w:r>
        <w:rPr>
          <w:spacing w:val="1"/>
          <w:sz w:val="20"/>
        </w:rPr>
        <w:t xml:space="preserve"> </w:t>
      </w:r>
      <w:r>
        <w:rPr>
          <w:sz w:val="20"/>
        </w:rPr>
        <w:t>that</w:t>
      </w:r>
      <w:r>
        <w:rPr>
          <w:spacing w:val="1"/>
          <w:sz w:val="20"/>
        </w:rPr>
        <w:t xml:space="preserve"> </w:t>
      </w:r>
      <w:r>
        <w:rPr>
          <w:sz w:val="20"/>
        </w:rPr>
        <w:t>support</w:t>
      </w:r>
      <w:r>
        <w:rPr>
          <w:spacing w:val="1"/>
          <w:sz w:val="20"/>
        </w:rPr>
        <w:t xml:space="preserve"> </w:t>
      </w:r>
      <w:r>
        <w:rPr>
          <w:sz w:val="20"/>
        </w:rPr>
        <w:t>grid</w:t>
      </w:r>
      <w:r>
        <w:rPr>
          <w:spacing w:val="1"/>
          <w:sz w:val="20"/>
        </w:rPr>
        <w:t xml:space="preserve"> </w:t>
      </w:r>
      <w:r>
        <w:rPr>
          <w:sz w:val="20"/>
        </w:rPr>
        <w:t>stability.</w:t>
      </w:r>
      <w:r>
        <w:rPr>
          <w:spacing w:val="1"/>
          <w:sz w:val="20"/>
        </w:rPr>
        <w:t xml:space="preserve"> </w:t>
      </w:r>
      <w:r>
        <w:rPr>
          <w:sz w:val="20"/>
        </w:rPr>
        <w:t>Where</w:t>
      </w:r>
      <w:r>
        <w:rPr>
          <w:spacing w:val="1"/>
          <w:sz w:val="20"/>
        </w:rPr>
        <w:t xml:space="preserve"> </w:t>
      </w:r>
      <w:r>
        <w:rPr>
          <w:sz w:val="20"/>
        </w:rPr>
        <w:t>the</w:t>
      </w:r>
      <w:r>
        <w:rPr>
          <w:spacing w:val="1"/>
          <w:sz w:val="20"/>
        </w:rPr>
        <w:t xml:space="preserve"> </w:t>
      </w:r>
      <w:r>
        <w:rPr>
          <w:sz w:val="20"/>
        </w:rPr>
        <w:t>Member</w:t>
      </w:r>
      <w:r>
        <w:rPr>
          <w:spacing w:val="1"/>
          <w:sz w:val="20"/>
        </w:rPr>
        <w:t xml:space="preserve"> </w:t>
      </w:r>
      <w:r>
        <w:rPr>
          <w:sz w:val="20"/>
        </w:rPr>
        <w:t>State</w:t>
      </w:r>
      <w:r>
        <w:rPr>
          <w:spacing w:val="1"/>
          <w:sz w:val="20"/>
        </w:rPr>
        <w:t xml:space="preserve"> </w:t>
      </w:r>
      <w:r>
        <w:rPr>
          <w:sz w:val="20"/>
        </w:rPr>
        <w:t>identifies</w:t>
      </w:r>
      <w:r>
        <w:rPr>
          <w:spacing w:val="1"/>
          <w:sz w:val="20"/>
        </w:rPr>
        <w:t xml:space="preserve"> </w:t>
      </w:r>
      <w:r>
        <w:rPr>
          <w:sz w:val="20"/>
        </w:rPr>
        <w:t>a</w:t>
      </w:r>
      <w:r>
        <w:rPr>
          <w:spacing w:val="-47"/>
          <w:sz w:val="20"/>
        </w:rPr>
        <w:t xml:space="preserve"> </w:t>
      </w:r>
      <w:r>
        <w:rPr>
          <w:sz w:val="20"/>
        </w:rPr>
        <w:t>persistent local security of supply problem that cannot be solved in the medium term with improvements</w:t>
      </w:r>
      <w:r>
        <w:rPr>
          <w:spacing w:val="1"/>
          <w:sz w:val="20"/>
        </w:rPr>
        <w:t xml:space="preserve"> </w:t>
      </w:r>
      <w:r>
        <w:rPr>
          <w:sz w:val="20"/>
        </w:rPr>
        <w:t>to</w:t>
      </w:r>
      <w:r>
        <w:rPr>
          <w:spacing w:val="1"/>
          <w:sz w:val="20"/>
        </w:rPr>
        <w:t xml:space="preserve"> </w:t>
      </w:r>
      <w:r>
        <w:rPr>
          <w:sz w:val="20"/>
        </w:rPr>
        <w:t>market design or sufficient network reinforcement, a</w:t>
      </w:r>
      <w:r>
        <w:rPr>
          <w:spacing w:val="1"/>
          <w:sz w:val="20"/>
        </w:rPr>
        <w:t xml:space="preserve"> </w:t>
      </w:r>
      <w:r>
        <w:rPr>
          <w:sz w:val="20"/>
        </w:rPr>
        <w:t>measure to</w:t>
      </w:r>
      <w:r>
        <w:rPr>
          <w:spacing w:val="1"/>
          <w:sz w:val="20"/>
        </w:rPr>
        <w:t xml:space="preserve"> </w:t>
      </w:r>
      <w:r>
        <w:rPr>
          <w:sz w:val="20"/>
        </w:rPr>
        <w:t>address this concern should</w:t>
      </w:r>
      <w:r>
        <w:rPr>
          <w:spacing w:val="1"/>
          <w:sz w:val="20"/>
        </w:rPr>
        <w:t xml:space="preserve"> </w:t>
      </w:r>
      <w:r>
        <w:rPr>
          <w:sz w:val="20"/>
        </w:rPr>
        <w:t>be</w:t>
      </w:r>
      <w:r>
        <w:rPr>
          <w:spacing w:val="1"/>
          <w:sz w:val="20"/>
        </w:rPr>
        <w:t xml:space="preserve"> </w:t>
      </w:r>
      <w:r>
        <w:rPr>
          <w:sz w:val="20"/>
        </w:rPr>
        <w:t>designed and</w:t>
      </w:r>
      <w:r>
        <w:rPr>
          <w:spacing w:val="1"/>
          <w:sz w:val="20"/>
        </w:rPr>
        <w:t xml:space="preserve"> </w:t>
      </w:r>
      <w:r>
        <w:rPr>
          <w:sz w:val="20"/>
        </w:rPr>
        <w:t>assessed</w:t>
      </w:r>
      <w:r>
        <w:rPr>
          <w:spacing w:val="1"/>
          <w:sz w:val="20"/>
        </w:rPr>
        <w:t xml:space="preserve"> </w:t>
      </w:r>
      <w:r>
        <w:rPr>
          <w:sz w:val="20"/>
        </w:rPr>
        <w:t>under</w:t>
      </w:r>
      <w:r>
        <w:rPr>
          <w:spacing w:val="4"/>
          <w:sz w:val="20"/>
        </w:rPr>
        <w:t xml:space="preserve"> </w:t>
      </w:r>
      <w:r>
        <w:rPr>
          <w:sz w:val="20"/>
        </w:rPr>
        <w:t>Section</w:t>
      </w:r>
      <w:r>
        <w:rPr>
          <w:spacing w:val="-1"/>
          <w:sz w:val="20"/>
        </w:rPr>
        <w:t xml:space="preserve"> </w:t>
      </w:r>
      <w:r>
        <w:rPr>
          <w:sz w:val="20"/>
        </w:rPr>
        <w:t>4.8.</w:t>
      </w:r>
    </w:p>
    <w:p w14:paraId="704AF029" w14:textId="77777777" w:rsidR="004B799C" w:rsidRDefault="00CA4AAC">
      <w:pPr>
        <w:spacing w:before="1"/>
        <w:ind w:left="1525" w:right="960" w:hanging="567"/>
        <w:jc w:val="both"/>
        <w:rPr>
          <w:sz w:val="20"/>
        </w:rPr>
      </w:pPr>
      <w:r>
        <w:rPr>
          <w:sz w:val="20"/>
          <w:vertAlign w:val="superscript"/>
        </w:rPr>
        <w:t>56</w:t>
      </w:r>
      <w:r>
        <w:rPr>
          <w:sz w:val="20"/>
        </w:rPr>
        <w:t xml:space="preserve">       </w:t>
      </w:r>
      <w:r>
        <w:rPr>
          <w:spacing w:val="1"/>
          <w:sz w:val="20"/>
        </w:rPr>
        <w:t xml:space="preserve"> </w:t>
      </w:r>
      <w:r>
        <w:rPr>
          <w:sz w:val="20"/>
        </w:rPr>
        <w:t>This point is without prejudice to</w:t>
      </w:r>
      <w:r>
        <w:rPr>
          <w:spacing w:val="50"/>
          <w:sz w:val="20"/>
        </w:rPr>
        <w:t xml:space="preserve"> </w:t>
      </w:r>
      <w:r>
        <w:rPr>
          <w:sz w:val="20"/>
        </w:rPr>
        <w:t>Article 4 of Commission Regulation (EC) No 794/2004 of 21 April</w:t>
      </w:r>
      <w:r>
        <w:rPr>
          <w:spacing w:val="1"/>
          <w:sz w:val="20"/>
        </w:rPr>
        <w:t xml:space="preserve"> </w:t>
      </w:r>
      <w:r>
        <w:rPr>
          <w:sz w:val="20"/>
        </w:rPr>
        <w:t>2004 implementing Council Regulation (EU) 2015/1589 laying down detailed rules for the application of</w:t>
      </w:r>
      <w:r>
        <w:rPr>
          <w:spacing w:val="1"/>
          <w:sz w:val="20"/>
        </w:rPr>
        <w:t xml:space="preserve"> </w:t>
      </w:r>
      <w:r>
        <w:rPr>
          <w:sz w:val="20"/>
        </w:rPr>
        <w:t>Article</w:t>
      </w:r>
      <w:r>
        <w:rPr>
          <w:spacing w:val="-1"/>
          <w:sz w:val="20"/>
        </w:rPr>
        <w:t xml:space="preserve"> </w:t>
      </w:r>
      <w:r>
        <w:rPr>
          <w:sz w:val="20"/>
        </w:rPr>
        <w:t>108</w:t>
      </w:r>
      <w:r>
        <w:rPr>
          <w:spacing w:val="1"/>
          <w:sz w:val="20"/>
        </w:rPr>
        <w:t xml:space="preserve"> </w:t>
      </w:r>
      <w:r>
        <w:rPr>
          <w:sz w:val="20"/>
        </w:rPr>
        <w:t>of</w:t>
      </w:r>
      <w:r>
        <w:rPr>
          <w:spacing w:val="-3"/>
          <w:sz w:val="20"/>
        </w:rPr>
        <w:t xml:space="preserve"> </w:t>
      </w:r>
      <w:r>
        <w:rPr>
          <w:sz w:val="20"/>
        </w:rPr>
        <w:t>the Treaty</w:t>
      </w:r>
      <w:r>
        <w:rPr>
          <w:spacing w:val="-4"/>
          <w:sz w:val="20"/>
        </w:rPr>
        <w:t xml:space="preserve"> </w:t>
      </w:r>
      <w:r>
        <w:rPr>
          <w:sz w:val="20"/>
        </w:rPr>
        <w:t>on</w:t>
      </w:r>
      <w:r>
        <w:rPr>
          <w:spacing w:val="-2"/>
          <w:sz w:val="20"/>
        </w:rPr>
        <w:t xml:space="preserve"> </w:t>
      </w:r>
      <w:r>
        <w:rPr>
          <w:sz w:val="20"/>
        </w:rPr>
        <w:t>the Functioning</w:t>
      </w:r>
      <w:r>
        <w:rPr>
          <w:spacing w:val="-1"/>
          <w:sz w:val="20"/>
        </w:rPr>
        <w:t xml:space="preserve"> </w:t>
      </w:r>
      <w:r>
        <w:rPr>
          <w:sz w:val="20"/>
        </w:rPr>
        <w:t>of</w:t>
      </w:r>
      <w:r>
        <w:rPr>
          <w:spacing w:val="-3"/>
          <w:sz w:val="20"/>
        </w:rPr>
        <w:t xml:space="preserve"> </w:t>
      </w:r>
      <w:r>
        <w:rPr>
          <w:sz w:val="20"/>
        </w:rPr>
        <w:t>the European Union</w:t>
      </w:r>
      <w:r>
        <w:rPr>
          <w:spacing w:val="6"/>
          <w:sz w:val="20"/>
        </w:rPr>
        <w:t xml:space="preserve"> </w:t>
      </w:r>
      <w:r>
        <w:rPr>
          <w:sz w:val="20"/>
        </w:rPr>
        <w:t>(OJ</w:t>
      </w:r>
      <w:r>
        <w:rPr>
          <w:spacing w:val="1"/>
          <w:sz w:val="20"/>
        </w:rPr>
        <w:t xml:space="preserve"> </w:t>
      </w:r>
      <w:r>
        <w:rPr>
          <w:sz w:val="20"/>
        </w:rPr>
        <w:t>L</w:t>
      </w:r>
      <w:r>
        <w:rPr>
          <w:spacing w:val="-3"/>
          <w:sz w:val="20"/>
        </w:rPr>
        <w:t xml:space="preserve"> </w:t>
      </w:r>
      <w:r>
        <w:rPr>
          <w:sz w:val="20"/>
        </w:rPr>
        <w:t>140, 30.4.2004,</w:t>
      </w:r>
      <w:r>
        <w:rPr>
          <w:spacing w:val="-3"/>
          <w:sz w:val="20"/>
        </w:rPr>
        <w:t xml:space="preserve"> </w:t>
      </w:r>
      <w:r>
        <w:rPr>
          <w:sz w:val="20"/>
        </w:rPr>
        <w:t>p. 1).</w:t>
      </w:r>
    </w:p>
    <w:p w14:paraId="05EC5028" w14:textId="77777777" w:rsidR="004B799C" w:rsidRDefault="004B799C">
      <w:pPr>
        <w:jc w:val="both"/>
        <w:rPr>
          <w:sz w:val="20"/>
        </w:rPr>
        <w:sectPr w:rsidR="004B799C">
          <w:pgSz w:w="11910" w:h="16840"/>
          <w:pgMar w:top="1020" w:right="460" w:bottom="1620" w:left="460" w:header="0" w:footer="1426" w:gutter="0"/>
          <w:cols w:space="720"/>
        </w:sectPr>
      </w:pPr>
    </w:p>
    <w:p w14:paraId="55CBBA5D" w14:textId="77777777" w:rsidR="004B799C" w:rsidRDefault="00CA4AAC">
      <w:pPr>
        <w:pStyle w:val="ListParagraph"/>
        <w:numPr>
          <w:ilvl w:val="1"/>
          <w:numId w:val="28"/>
        </w:numPr>
        <w:tabs>
          <w:tab w:val="left" w:pos="2091"/>
          <w:tab w:val="left" w:pos="2092"/>
        </w:tabs>
        <w:spacing w:before="72"/>
        <w:ind w:right="958"/>
        <w:rPr>
          <w:sz w:val="24"/>
        </w:rPr>
      </w:pPr>
      <w:r>
        <w:rPr>
          <w:sz w:val="24"/>
        </w:rPr>
        <w:lastRenderedPageBreak/>
        <w:t>for</w:t>
      </w:r>
      <w:r>
        <w:rPr>
          <w:spacing w:val="10"/>
          <w:sz w:val="24"/>
        </w:rPr>
        <w:t xml:space="preserve"> </w:t>
      </w:r>
      <w:r>
        <w:rPr>
          <w:sz w:val="24"/>
        </w:rPr>
        <w:t>measures</w:t>
      </w:r>
      <w:r>
        <w:rPr>
          <w:spacing w:val="13"/>
          <w:sz w:val="24"/>
        </w:rPr>
        <w:t xml:space="preserve"> </w:t>
      </w:r>
      <w:r>
        <w:rPr>
          <w:sz w:val="24"/>
        </w:rPr>
        <w:t>where</w:t>
      </w:r>
      <w:r>
        <w:rPr>
          <w:spacing w:val="11"/>
          <w:sz w:val="24"/>
        </w:rPr>
        <w:t xml:space="preserve"> </w:t>
      </w:r>
      <w:r>
        <w:rPr>
          <w:sz w:val="24"/>
        </w:rPr>
        <w:t>the</w:t>
      </w:r>
      <w:r>
        <w:rPr>
          <w:spacing w:val="12"/>
          <w:sz w:val="24"/>
        </w:rPr>
        <w:t xml:space="preserve"> </w:t>
      </w:r>
      <w:r>
        <w:rPr>
          <w:sz w:val="24"/>
        </w:rPr>
        <w:t>estimated</w:t>
      </w:r>
      <w:r>
        <w:rPr>
          <w:spacing w:val="10"/>
          <w:sz w:val="24"/>
        </w:rPr>
        <w:t xml:space="preserve"> </w:t>
      </w:r>
      <w:r>
        <w:rPr>
          <w:sz w:val="24"/>
        </w:rPr>
        <w:t>average</w:t>
      </w:r>
      <w:r>
        <w:rPr>
          <w:spacing w:val="12"/>
          <w:sz w:val="24"/>
        </w:rPr>
        <w:t xml:space="preserve"> </w:t>
      </w:r>
      <w:r>
        <w:rPr>
          <w:sz w:val="24"/>
        </w:rPr>
        <w:t>annual</w:t>
      </w:r>
      <w:r>
        <w:rPr>
          <w:spacing w:val="14"/>
          <w:sz w:val="24"/>
        </w:rPr>
        <w:t xml:space="preserve"> </w:t>
      </w:r>
      <w:r>
        <w:rPr>
          <w:sz w:val="24"/>
        </w:rPr>
        <w:t>aid</w:t>
      </w:r>
      <w:r>
        <w:rPr>
          <w:spacing w:val="13"/>
          <w:sz w:val="24"/>
        </w:rPr>
        <w:t xml:space="preserve"> </w:t>
      </w:r>
      <w:r>
        <w:rPr>
          <w:sz w:val="24"/>
        </w:rPr>
        <w:t>to</w:t>
      </w:r>
      <w:r>
        <w:rPr>
          <w:spacing w:val="11"/>
          <w:sz w:val="24"/>
        </w:rPr>
        <w:t xml:space="preserve"> </w:t>
      </w:r>
      <w:r>
        <w:rPr>
          <w:sz w:val="24"/>
        </w:rPr>
        <w:t>be</w:t>
      </w:r>
      <w:r>
        <w:rPr>
          <w:spacing w:val="12"/>
          <w:sz w:val="24"/>
        </w:rPr>
        <w:t xml:space="preserve"> </w:t>
      </w:r>
      <w:r>
        <w:rPr>
          <w:sz w:val="24"/>
        </w:rPr>
        <w:t>granted</w:t>
      </w:r>
      <w:r>
        <w:rPr>
          <w:spacing w:val="12"/>
          <w:sz w:val="24"/>
        </w:rPr>
        <w:t xml:space="preserve"> </w:t>
      </w:r>
      <w:r>
        <w:rPr>
          <w:sz w:val="24"/>
        </w:rPr>
        <w:t>is</w:t>
      </w:r>
      <w:r>
        <w:rPr>
          <w:spacing w:val="11"/>
          <w:sz w:val="24"/>
        </w:rPr>
        <w:t xml:space="preserve"> </w:t>
      </w:r>
      <w:r>
        <w:rPr>
          <w:sz w:val="24"/>
        </w:rPr>
        <w:t>≥</w:t>
      </w:r>
      <w:r>
        <w:rPr>
          <w:spacing w:val="11"/>
          <w:sz w:val="24"/>
        </w:rPr>
        <w:t xml:space="preserve"> </w:t>
      </w:r>
      <w:r>
        <w:rPr>
          <w:sz w:val="24"/>
        </w:rPr>
        <w:t>EUR</w:t>
      </w:r>
      <w:r>
        <w:rPr>
          <w:spacing w:val="11"/>
          <w:sz w:val="24"/>
        </w:rPr>
        <w:t xml:space="preserve"> </w:t>
      </w:r>
      <w:r>
        <w:rPr>
          <w:sz w:val="24"/>
        </w:rPr>
        <w:t>150</w:t>
      </w:r>
      <w:r>
        <w:rPr>
          <w:spacing w:val="-57"/>
          <w:sz w:val="24"/>
        </w:rPr>
        <w:t xml:space="preserve"> </w:t>
      </w:r>
      <w:r>
        <w:rPr>
          <w:sz w:val="24"/>
        </w:rPr>
        <w:t>million</w:t>
      </w:r>
      <w:r>
        <w:rPr>
          <w:spacing w:val="-1"/>
          <w:sz w:val="24"/>
        </w:rPr>
        <w:t xml:space="preserve"> </w:t>
      </w:r>
      <w:r>
        <w:rPr>
          <w:sz w:val="24"/>
        </w:rPr>
        <w:t>per year,</w:t>
      </w:r>
      <w:r>
        <w:rPr>
          <w:spacing w:val="-1"/>
          <w:sz w:val="24"/>
        </w:rPr>
        <w:t xml:space="preserve"> </w:t>
      </w:r>
      <w:r>
        <w:rPr>
          <w:sz w:val="24"/>
        </w:rPr>
        <w:t>a</w:t>
      </w:r>
      <w:r>
        <w:rPr>
          <w:spacing w:val="-1"/>
          <w:sz w:val="24"/>
        </w:rPr>
        <w:t xml:space="preserve"> </w:t>
      </w:r>
      <w:r>
        <w:rPr>
          <w:sz w:val="24"/>
        </w:rPr>
        <w:t>public consultation</w:t>
      </w:r>
      <w:r>
        <w:rPr>
          <w:spacing w:val="-1"/>
          <w:sz w:val="24"/>
        </w:rPr>
        <w:t xml:space="preserve"> </w:t>
      </w:r>
      <w:r>
        <w:rPr>
          <w:sz w:val="24"/>
        </w:rPr>
        <w:t>of</w:t>
      </w:r>
      <w:r>
        <w:rPr>
          <w:spacing w:val="-1"/>
          <w:sz w:val="24"/>
        </w:rPr>
        <w:t xml:space="preserve"> </w:t>
      </w:r>
      <w:r>
        <w:rPr>
          <w:sz w:val="24"/>
        </w:rPr>
        <w:t>at least</w:t>
      </w:r>
      <w:r>
        <w:rPr>
          <w:spacing w:val="-1"/>
          <w:sz w:val="24"/>
        </w:rPr>
        <w:t xml:space="preserve"> </w:t>
      </w:r>
      <w:r>
        <w:rPr>
          <w:sz w:val="24"/>
        </w:rPr>
        <w:t>8</w:t>
      </w:r>
      <w:r>
        <w:rPr>
          <w:spacing w:val="1"/>
          <w:sz w:val="24"/>
        </w:rPr>
        <w:t xml:space="preserve"> </w:t>
      </w:r>
      <w:r>
        <w:rPr>
          <w:sz w:val="24"/>
        </w:rPr>
        <w:t>weeks’</w:t>
      </w:r>
      <w:r>
        <w:rPr>
          <w:spacing w:val="-1"/>
          <w:sz w:val="24"/>
        </w:rPr>
        <w:t xml:space="preserve"> </w:t>
      </w:r>
      <w:r>
        <w:rPr>
          <w:sz w:val="24"/>
        </w:rPr>
        <w:t>duration, covering:</w:t>
      </w:r>
    </w:p>
    <w:p w14:paraId="03B96598" w14:textId="77777777" w:rsidR="004B799C" w:rsidRDefault="004B799C">
      <w:pPr>
        <w:pStyle w:val="BodyText"/>
        <w:spacing w:before="10"/>
        <w:rPr>
          <w:sz w:val="20"/>
        </w:rPr>
      </w:pPr>
    </w:p>
    <w:p w14:paraId="7A7B2998" w14:textId="77777777" w:rsidR="004B799C" w:rsidRDefault="00CA4AAC">
      <w:pPr>
        <w:pStyle w:val="ListParagraph"/>
        <w:numPr>
          <w:ilvl w:val="2"/>
          <w:numId w:val="28"/>
        </w:numPr>
        <w:tabs>
          <w:tab w:val="left" w:pos="2943"/>
          <w:tab w:val="left" w:pos="2944"/>
        </w:tabs>
        <w:rPr>
          <w:sz w:val="24"/>
        </w:rPr>
      </w:pPr>
      <w:r>
        <w:rPr>
          <w:sz w:val="24"/>
        </w:rPr>
        <w:t>eligibility;</w:t>
      </w:r>
    </w:p>
    <w:p w14:paraId="61F7A0F5" w14:textId="77777777" w:rsidR="004B799C" w:rsidRDefault="004B799C">
      <w:pPr>
        <w:pStyle w:val="BodyText"/>
        <w:spacing w:before="9"/>
        <w:rPr>
          <w:sz w:val="20"/>
        </w:rPr>
      </w:pPr>
    </w:p>
    <w:p w14:paraId="73E6B0D7" w14:textId="77777777" w:rsidR="004B799C" w:rsidRDefault="00CA4AAC">
      <w:pPr>
        <w:pStyle w:val="ListParagraph"/>
        <w:numPr>
          <w:ilvl w:val="2"/>
          <w:numId w:val="28"/>
        </w:numPr>
        <w:tabs>
          <w:tab w:val="left" w:pos="2944"/>
        </w:tabs>
        <w:ind w:right="953"/>
        <w:jc w:val="both"/>
        <w:rPr>
          <w:sz w:val="24"/>
        </w:rPr>
      </w:pPr>
      <w:r>
        <w:rPr>
          <w:position w:val="2"/>
          <w:sz w:val="24"/>
        </w:rPr>
        <w:t>method and estimate of subsidy per tonne of CO</w:t>
      </w:r>
      <w:r>
        <w:rPr>
          <w:sz w:val="16"/>
        </w:rPr>
        <w:t>2</w:t>
      </w:r>
      <w:r>
        <w:rPr>
          <w:spacing w:val="1"/>
          <w:sz w:val="16"/>
        </w:rPr>
        <w:t xml:space="preserve"> </w:t>
      </w:r>
      <w:r>
        <w:rPr>
          <w:position w:val="2"/>
          <w:sz w:val="24"/>
        </w:rPr>
        <w:t>equivalent emissions</w:t>
      </w:r>
      <w:r>
        <w:rPr>
          <w:spacing w:val="1"/>
          <w:position w:val="2"/>
          <w:sz w:val="24"/>
        </w:rPr>
        <w:t xml:space="preserve"> </w:t>
      </w:r>
      <w:r>
        <w:rPr>
          <w:sz w:val="24"/>
        </w:rPr>
        <w:t>avoided</w:t>
      </w:r>
      <w:r>
        <w:rPr>
          <w:spacing w:val="-1"/>
          <w:sz w:val="24"/>
        </w:rPr>
        <w:t xml:space="preserve"> </w:t>
      </w:r>
      <w:r>
        <w:rPr>
          <w:sz w:val="24"/>
        </w:rPr>
        <w:t>(per</w:t>
      </w:r>
      <w:r>
        <w:rPr>
          <w:spacing w:val="-1"/>
          <w:sz w:val="24"/>
        </w:rPr>
        <w:t xml:space="preserve"> </w:t>
      </w:r>
      <w:r>
        <w:rPr>
          <w:sz w:val="24"/>
        </w:rPr>
        <w:t>reference</w:t>
      </w:r>
      <w:r>
        <w:rPr>
          <w:spacing w:val="-1"/>
          <w:sz w:val="24"/>
        </w:rPr>
        <w:t xml:space="preserve"> </w:t>
      </w:r>
      <w:r>
        <w:rPr>
          <w:sz w:val="24"/>
        </w:rPr>
        <w:t>project);</w:t>
      </w:r>
    </w:p>
    <w:p w14:paraId="741B2023" w14:textId="77777777" w:rsidR="004B799C" w:rsidRDefault="004B799C">
      <w:pPr>
        <w:pStyle w:val="BodyText"/>
        <w:spacing w:before="8"/>
        <w:rPr>
          <w:sz w:val="20"/>
        </w:rPr>
      </w:pPr>
    </w:p>
    <w:p w14:paraId="4FACDE9E" w14:textId="77777777" w:rsidR="004B799C" w:rsidRDefault="00CA4AAC">
      <w:pPr>
        <w:pStyle w:val="ListParagraph"/>
        <w:numPr>
          <w:ilvl w:val="2"/>
          <w:numId w:val="28"/>
        </w:numPr>
        <w:tabs>
          <w:tab w:val="left" w:pos="2944"/>
        </w:tabs>
        <w:spacing w:before="1"/>
        <w:ind w:right="957"/>
        <w:jc w:val="both"/>
        <w:rPr>
          <w:sz w:val="24"/>
        </w:rPr>
      </w:pPr>
      <w:r>
        <w:rPr>
          <w:sz w:val="24"/>
        </w:rPr>
        <w:t>proposed</w:t>
      </w:r>
      <w:r>
        <w:rPr>
          <w:spacing w:val="1"/>
          <w:sz w:val="24"/>
        </w:rPr>
        <w:t xml:space="preserve"> </w:t>
      </w:r>
      <w:r>
        <w:rPr>
          <w:sz w:val="24"/>
        </w:rPr>
        <w:t>use</w:t>
      </w:r>
      <w:r>
        <w:rPr>
          <w:spacing w:val="1"/>
          <w:sz w:val="24"/>
        </w:rPr>
        <w:t xml:space="preserve"> </w:t>
      </w:r>
      <w:r>
        <w:rPr>
          <w:sz w:val="24"/>
        </w:rPr>
        <w:t>and</w:t>
      </w:r>
      <w:r>
        <w:rPr>
          <w:spacing w:val="1"/>
          <w:sz w:val="24"/>
        </w:rPr>
        <w:t xml:space="preserve"> </w:t>
      </w:r>
      <w:r>
        <w:rPr>
          <w:sz w:val="24"/>
        </w:rPr>
        <w:t>scope</w:t>
      </w:r>
      <w:r>
        <w:rPr>
          <w:spacing w:val="1"/>
          <w:sz w:val="24"/>
        </w:rPr>
        <w:t xml:space="preserve"> </w:t>
      </w:r>
      <w:r>
        <w:rPr>
          <w:sz w:val="24"/>
        </w:rPr>
        <w:t>of</w:t>
      </w:r>
      <w:r>
        <w:rPr>
          <w:spacing w:val="1"/>
          <w:sz w:val="24"/>
        </w:rPr>
        <w:t xml:space="preserve"> </w:t>
      </w:r>
      <w:r>
        <w:rPr>
          <w:sz w:val="24"/>
        </w:rPr>
        <w:t>competitive</w:t>
      </w:r>
      <w:r>
        <w:rPr>
          <w:spacing w:val="1"/>
          <w:sz w:val="24"/>
        </w:rPr>
        <w:t xml:space="preserve"> </w:t>
      </w:r>
      <w:r>
        <w:rPr>
          <w:sz w:val="24"/>
        </w:rPr>
        <w:t>bidding</w:t>
      </w:r>
      <w:r>
        <w:rPr>
          <w:spacing w:val="1"/>
          <w:sz w:val="24"/>
        </w:rPr>
        <w:t xml:space="preserve"> </w:t>
      </w:r>
      <w:r>
        <w:rPr>
          <w:sz w:val="24"/>
        </w:rPr>
        <w:t>processes</w:t>
      </w:r>
      <w:r>
        <w:rPr>
          <w:spacing w:val="1"/>
          <w:sz w:val="24"/>
        </w:rPr>
        <w:t xml:space="preserve"> </w:t>
      </w:r>
      <w:r>
        <w:rPr>
          <w:sz w:val="24"/>
        </w:rPr>
        <w:t>and</w:t>
      </w:r>
      <w:r>
        <w:rPr>
          <w:spacing w:val="1"/>
          <w:sz w:val="24"/>
        </w:rPr>
        <w:t xml:space="preserve"> </w:t>
      </w:r>
      <w:r>
        <w:rPr>
          <w:sz w:val="24"/>
        </w:rPr>
        <w:t>any</w:t>
      </w:r>
      <w:r>
        <w:rPr>
          <w:spacing w:val="1"/>
          <w:sz w:val="24"/>
        </w:rPr>
        <w:t xml:space="preserve"> </w:t>
      </w:r>
      <w:r>
        <w:rPr>
          <w:sz w:val="24"/>
        </w:rPr>
        <w:t>proposed</w:t>
      </w:r>
      <w:r>
        <w:rPr>
          <w:spacing w:val="-1"/>
          <w:sz w:val="24"/>
        </w:rPr>
        <w:t xml:space="preserve"> </w:t>
      </w:r>
      <w:r>
        <w:rPr>
          <w:sz w:val="24"/>
        </w:rPr>
        <w:t>exceptions;</w:t>
      </w:r>
    </w:p>
    <w:p w14:paraId="35E52FA3" w14:textId="77777777" w:rsidR="004B799C" w:rsidRDefault="004B799C">
      <w:pPr>
        <w:pStyle w:val="BodyText"/>
        <w:spacing w:before="9"/>
        <w:rPr>
          <w:sz w:val="20"/>
        </w:rPr>
      </w:pPr>
    </w:p>
    <w:p w14:paraId="34614AB2" w14:textId="77777777" w:rsidR="004B799C" w:rsidRDefault="00CA4AAC">
      <w:pPr>
        <w:pStyle w:val="ListParagraph"/>
        <w:numPr>
          <w:ilvl w:val="2"/>
          <w:numId w:val="28"/>
        </w:numPr>
        <w:tabs>
          <w:tab w:val="left" w:pos="2944"/>
        </w:tabs>
        <w:spacing w:before="1"/>
        <w:ind w:right="953"/>
        <w:jc w:val="both"/>
        <w:rPr>
          <w:sz w:val="24"/>
        </w:rPr>
      </w:pPr>
      <w:r>
        <w:rPr>
          <w:sz w:val="24"/>
        </w:rPr>
        <w:t>main parameters for the aid allocation process</w:t>
      </w:r>
      <w:r>
        <w:rPr>
          <w:sz w:val="24"/>
          <w:vertAlign w:val="superscript"/>
        </w:rPr>
        <w:t>57</w:t>
      </w:r>
      <w:r>
        <w:rPr>
          <w:sz w:val="24"/>
        </w:rPr>
        <w:t xml:space="preserve"> including for enabling</w:t>
      </w:r>
      <w:r>
        <w:rPr>
          <w:spacing w:val="1"/>
          <w:sz w:val="24"/>
        </w:rPr>
        <w:t xml:space="preserve"> </w:t>
      </w:r>
      <w:r>
        <w:rPr>
          <w:sz w:val="24"/>
        </w:rPr>
        <w:t>competition</w:t>
      </w:r>
      <w:r>
        <w:rPr>
          <w:spacing w:val="-1"/>
          <w:sz w:val="24"/>
        </w:rPr>
        <w:t xml:space="preserve"> </w:t>
      </w:r>
      <w:r>
        <w:rPr>
          <w:sz w:val="24"/>
        </w:rPr>
        <w:t>between different types of beneficiary</w:t>
      </w:r>
      <w:r>
        <w:rPr>
          <w:sz w:val="24"/>
          <w:vertAlign w:val="superscript"/>
        </w:rPr>
        <w:t>58</w:t>
      </w:r>
      <w:r>
        <w:rPr>
          <w:sz w:val="24"/>
        </w:rPr>
        <w:t>;</w:t>
      </w:r>
    </w:p>
    <w:p w14:paraId="137B5746" w14:textId="77777777" w:rsidR="004B799C" w:rsidRDefault="00CA4AAC">
      <w:pPr>
        <w:pStyle w:val="ListParagraph"/>
        <w:numPr>
          <w:ilvl w:val="2"/>
          <w:numId w:val="28"/>
        </w:numPr>
        <w:tabs>
          <w:tab w:val="left" w:pos="2944"/>
        </w:tabs>
        <w:spacing w:before="240"/>
        <w:ind w:right="954"/>
        <w:jc w:val="both"/>
        <w:rPr>
          <w:sz w:val="24"/>
        </w:rPr>
      </w:pPr>
      <w:r>
        <w:rPr>
          <w:sz w:val="24"/>
        </w:rPr>
        <w:t>main assumptions informing the quantification used to demonstrate the</w:t>
      </w:r>
      <w:r>
        <w:rPr>
          <w:spacing w:val="1"/>
          <w:sz w:val="24"/>
        </w:rPr>
        <w:t xml:space="preserve"> </w:t>
      </w:r>
      <w:r>
        <w:rPr>
          <w:sz w:val="24"/>
        </w:rPr>
        <w:t>incentive</w:t>
      </w:r>
      <w:r>
        <w:rPr>
          <w:spacing w:val="-2"/>
          <w:sz w:val="24"/>
        </w:rPr>
        <w:t xml:space="preserve"> </w:t>
      </w:r>
      <w:r>
        <w:rPr>
          <w:sz w:val="24"/>
        </w:rPr>
        <w:t>effect, necessity</w:t>
      </w:r>
      <w:r>
        <w:rPr>
          <w:spacing w:val="-3"/>
          <w:sz w:val="24"/>
        </w:rPr>
        <w:t xml:space="preserve"> </w:t>
      </w:r>
      <w:r>
        <w:rPr>
          <w:sz w:val="24"/>
        </w:rPr>
        <w:t>and proportionality;</w:t>
      </w:r>
    </w:p>
    <w:p w14:paraId="7DCFCC47" w14:textId="77777777" w:rsidR="004B799C" w:rsidRDefault="004B799C">
      <w:pPr>
        <w:pStyle w:val="BodyText"/>
        <w:spacing w:before="10"/>
        <w:rPr>
          <w:sz w:val="20"/>
        </w:rPr>
      </w:pPr>
    </w:p>
    <w:p w14:paraId="27DCB44F" w14:textId="77777777" w:rsidR="004B799C" w:rsidRDefault="00CA4AAC">
      <w:pPr>
        <w:pStyle w:val="ListParagraph"/>
        <w:numPr>
          <w:ilvl w:val="2"/>
          <w:numId w:val="28"/>
        </w:numPr>
        <w:tabs>
          <w:tab w:val="left" w:pos="2944"/>
        </w:tabs>
        <w:ind w:right="960"/>
        <w:jc w:val="both"/>
        <w:rPr>
          <w:sz w:val="24"/>
        </w:rPr>
      </w:pPr>
      <w:r>
        <w:rPr>
          <w:sz w:val="24"/>
        </w:rPr>
        <w:t>where</w:t>
      </w:r>
      <w:r>
        <w:rPr>
          <w:spacing w:val="1"/>
          <w:sz w:val="24"/>
        </w:rPr>
        <w:t xml:space="preserve"> </w:t>
      </w:r>
      <w:r>
        <w:rPr>
          <w:sz w:val="24"/>
        </w:rPr>
        <w:t>new</w:t>
      </w:r>
      <w:r>
        <w:rPr>
          <w:spacing w:val="1"/>
          <w:sz w:val="24"/>
        </w:rPr>
        <w:t xml:space="preserve"> </w:t>
      </w:r>
      <w:r>
        <w:rPr>
          <w:sz w:val="24"/>
        </w:rPr>
        <w:t>investments</w:t>
      </w:r>
      <w:r>
        <w:rPr>
          <w:spacing w:val="1"/>
          <w:sz w:val="24"/>
        </w:rPr>
        <w:t xml:space="preserve"> </w:t>
      </w:r>
      <w:r>
        <w:rPr>
          <w:sz w:val="24"/>
        </w:rPr>
        <w:t>in</w:t>
      </w:r>
      <w:r>
        <w:rPr>
          <w:spacing w:val="1"/>
          <w:sz w:val="24"/>
        </w:rPr>
        <w:t xml:space="preserve"> </w:t>
      </w:r>
      <w:r>
        <w:rPr>
          <w:sz w:val="24"/>
        </w:rPr>
        <w:t>natural</w:t>
      </w:r>
      <w:r>
        <w:rPr>
          <w:spacing w:val="1"/>
          <w:sz w:val="24"/>
        </w:rPr>
        <w:t xml:space="preserve"> </w:t>
      </w:r>
      <w:r>
        <w:rPr>
          <w:sz w:val="24"/>
        </w:rPr>
        <w:t>gas</w:t>
      </w:r>
      <w:r>
        <w:rPr>
          <w:spacing w:val="1"/>
          <w:sz w:val="24"/>
        </w:rPr>
        <w:t xml:space="preserve"> </w:t>
      </w:r>
      <w:r>
        <w:rPr>
          <w:sz w:val="24"/>
        </w:rPr>
        <w:t>based</w:t>
      </w:r>
      <w:r>
        <w:rPr>
          <w:spacing w:val="1"/>
          <w:sz w:val="24"/>
        </w:rPr>
        <w:t xml:space="preserve"> </w:t>
      </w:r>
      <w:r>
        <w:rPr>
          <w:sz w:val="24"/>
        </w:rPr>
        <w:t>generation</w:t>
      </w:r>
      <w:r>
        <w:rPr>
          <w:spacing w:val="1"/>
          <w:sz w:val="24"/>
        </w:rPr>
        <w:t xml:space="preserve"> </w:t>
      </w:r>
      <w:r>
        <w:rPr>
          <w:sz w:val="24"/>
        </w:rPr>
        <w:t>or</w:t>
      </w:r>
      <w:r>
        <w:rPr>
          <w:spacing w:val="1"/>
          <w:sz w:val="24"/>
        </w:rPr>
        <w:t xml:space="preserve"> </w:t>
      </w:r>
      <w:r>
        <w:rPr>
          <w:sz w:val="24"/>
        </w:rPr>
        <w:t>industrial</w:t>
      </w:r>
      <w:r>
        <w:rPr>
          <w:spacing w:val="-57"/>
          <w:sz w:val="24"/>
        </w:rPr>
        <w:t xml:space="preserve"> </w:t>
      </w:r>
      <w:r>
        <w:rPr>
          <w:sz w:val="24"/>
        </w:rPr>
        <w:t>production</w:t>
      </w:r>
      <w:r>
        <w:rPr>
          <w:spacing w:val="1"/>
          <w:sz w:val="24"/>
        </w:rPr>
        <w:t xml:space="preserve"> </w:t>
      </w:r>
      <w:r>
        <w:rPr>
          <w:sz w:val="24"/>
        </w:rPr>
        <w:t>may</w:t>
      </w:r>
      <w:r>
        <w:rPr>
          <w:spacing w:val="1"/>
          <w:sz w:val="24"/>
        </w:rPr>
        <w:t xml:space="preserve"> </w:t>
      </w:r>
      <w:r>
        <w:rPr>
          <w:sz w:val="24"/>
        </w:rPr>
        <w:t>be</w:t>
      </w:r>
      <w:r>
        <w:rPr>
          <w:spacing w:val="1"/>
          <w:sz w:val="24"/>
        </w:rPr>
        <w:t xml:space="preserve"> </w:t>
      </w:r>
      <w:r>
        <w:rPr>
          <w:sz w:val="24"/>
        </w:rPr>
        <w:t>supported,</w:t>
      </w:r>
      <w:r>
        <w:rPr>
          <w:spacing w:val="1"/>
          <w:sz w:val="24"/>
        </w:rPr>
        <w:t xml:space="preserve"> </w:t>
      </w:r>
      <w:r>
        <w:rPr>
          <w:sz w:val="24"/>
        </w:rPr>
        <w:t>proposed</w:t>
      </w:r>
      <w:r>
        <w:rPr>
          <w:spacing w:val="1"/>
          <w:sz w:val="24"/>
        </w:rPr>
        <w:t xml:space="preserve"> </w:t>
      </w:r>
      <w:r>
        <w:rPr>
          <w:sz w:val="24"/>
        </w:rPr>
        <w:t>safeguards</w:t>
      </w:r>
      <w:r>
        <w:rPr>
          <w:spacing w:val="1"/>
          <w:sz w:val="24"/>
        </w:rPr>
        <w:t xml:space="preserve"> </w:t>
      </w:r>
      <w:r>
        <w:rPr>
          <w:sz w:val="24"/>
        </w:rPr>
        <w:t>to</w:t>
      </w:r>
      <w:r>
        <w:rPr>
          <w:spacing w:val="1"/>
          <w:sz w:val="24"/>
        </w:rPr>
        <w:t xml:space="preserve"> </w:t>
      </w:r>
      <w:r>
        <w:rPr>
          <w:sz w:val="24"/>
        </w:rPr>
        <w:t>ensure</w:t>
      </w:r>
      <w:r>
        <w:rPr>
          <w:spacing w:val="1"/>
          <w:sz w:val="24"/>
        </w:rPr>
        <w:t xml:space="preserve"> </w:t>
      </w:r>
      <w:r>
        <w:rPr>
          <w:sz w:val="24"/>
        </w:rPr>
        <w:t>compatibility</w:t>
      </w:r>
      <w:r>
        <w:rPr>
          <w:spacing w:val="-7"/>
          <w:sz w:val="24"/>
        </w:rPr>
        <w:t xml:space="preserve"> </w:t>
      </w:r>
      <w:r>
        <w:rPr>
          <w:sz w:val="24"/>
        </w:rPr>
        <w:t>with</w:t>
      </w:r>
      <w:r>
        <w:rPr>
          <w:spacing w:val="2"/>
          <w:sz w:val="24"/>
        </w:rPr>
        <w:t xml:space="preserve"> </w:t>
      </w:r>
      <w:r>
        <w:rPr>
          <w:sz w:val="24"/>
        </w:rPr>
        <w:t>the</w:t>
      </w:r>
      <w:r>
        <w:rPr>
          <w:spacing w:val="-1"/>
          <w:sz w:val="24"/>
        </w:rPr>
        <w:t xml:space="preserve"> </w:t>
      </w:r>
      <w:r>
        <w:rPr>
          <w:sz w:val="24"/>
        </w:rPr>
        <w:t>Union’s climate targets</w:t>
      </w:r>
      <w:r>
        <w:rPr>
          <w:spacing w:val="-1"/>
          <w:sz w:val="24"/>
        </w:rPr>
        <w:t xml:space="preserve"> </w:t>
      </w:r>
      <w:r>
        <w:rPr>
          <w:sz w:val="24"/>
        </w:rPr>
        <w:t>(see</w:t>
      </w:r>
      <w:r>
        <w:rPr>
          <w:spacing w:val="-1"/>
          <w:sz w:val="24"/>
        </w:rPr>
        <w:t xml:space="preserve"> </w:t>
      </w:r>
      <w:r>
        <w:rPr>
          <w:sz w:val="24"/>
        </w:rPr>
        <w:t>point</w:t>
      </w:r>
      <w:r>
        <w:rPr>
          <w:spacing w:val="1"/>
          <w:sz w:val="24"/>
        </w:rPr>
        <w:t xml:space="preserve"> </w:t>
      </w:r>
      <w:r>
        <w:rPr>
          <w:sz w:val="24"/>
        </w:rPr>
        <w:t>110).</w:t>
      </w:r>
    </w:p>
    <w:p w14:paraId="58FDFF8F" w14:textId="77777777" w:rsidR="004B799C" w:rsidRDefault="004B799C">
      <w:pPr>
        <w:pStyle w:val="BodyText"/>
        <w:spacing w:before="10"/>
        <w:rPr>
          <w:sz w:val="20"/>
        </w:rPr>
      </w:pPr>
    </w:p>
    <w:p w14:paraId="2341E805" w14:textId="77777777" w:rsidR="004B799C" w:rsidRDefault="00CA4AAC">
      <w:pPr>
        <w:pStyle w:val="ListParagraph"/>
        <w:numPr>
          <w:ilvl w:val="1"/>
          <w:numId w:val="28"/>
        </w:numPr>
        <w:tabs>
          <w:tab w:val="left" w:pos="2091"/>
          <w:tab w:val="left" w:pos="2092"/>
        </w:tabs>
        <w:ind w:right="956"/>
        <w:rPr>
          <w:sz w:val="24"/>
        </w:rPr>
      </w:pPr>
      <w:r>
        <w:rPr>
          <w:sz w:val="24"/>
        </w:rPr>
        <w:t>for</w:t>
      </w:r>
      <w:r>
        <w:rPr>
          <w:spacing w:val="10"/>
          <w:sz w:val="24"/>
        </w:rPr>
        <w:t xml:space="preserve"> </w:t>
      </w:r>
      <w:r>
        <w:rPr>
          <w:sz w:val="24"/>
        </w:rPr>
        <w:t>measures</w:t>
      </w:r>
      <w:r>
        <w:rPr>
          <w:spacing w:val="11"/>
          <w:sz w:val="24"/>
        </w:rPr>
        <w:t xml:space="preserve"> </w:t>
      </w:r>
      <w:r>
        <w:rPr>
          <w:sz w:val="24"/>
        </w:rPr>
        <w:t>where</w:t>
      </w:r>
      <w:r>
        <w:rPr>
          <w:spacing w:val="11"/>
          <w:sz w:val="24"/>
        </w:rPr>
        <w:t xml:space="preserve"> </w:t>
      </w:r>
      <w:r>
        <w:rPr>
          <w:sz w:val="24"/>
        </w:rPr>
        <w:t>the</w:t>
      </w:r>
      <w:r>
        <w:rPr>
          <w:spacing w:val="13"/>
          <w:sz w:val="24"/>
        </w:rPr>
        <w:t xml:space="preserve"> </w:t>
      </w:r>
      <w:r>
        <w:rPr>
          <w:sz w:val="24"/>
        </w:rPr>
        <w:t>estimated</w:t>
      </w:r>
      <w:r>
        <w:rPr>
          <w:spacing w:val="10"/>
          <w:sz w:val="24"/>
        </w:rPr>
        <w:t xml:space="preserve"> </w:t>
      </w:r>
      <w:r>
        <w:rPr>
          <w:sz w:val="24"/>
        </w:rPr>
        <w:t>average</w:t>
      </w:r>
      <w:r>
        <w:rPr>
          <w:spacing w:val="12"/>
          <w:sz w:val="24"/>
        </w:rPr>
        <w:t xml:space="preserve"> </w:t>
      </w:r>
      <w:r>
        <w:rPr>
          <w:sz w:val="24"/>
        </w:rPr>
        <w:t>annual</w:t>
      </w:r>
      <w:r>
        <w:rPr>
          <w:spacing w:val="13"/>
          <w:sz w:val="24"/>
        </w:rPr>
        <w:t xml:space="preserve"> </w:t>
      </w:r>
      <w:r>
        <w:rPr>
          <w:sz w:val="24"/>
        </w:rPr>
        <w:t>aid</w:t>
      </w:r>
      <w:r>
        <w:rPr>
          <w:spacing w:val="14"/>
          <w:sz w:val="24"/>
        </w:rPr>
        <w:t xml:space="preserve"> </w:t>
      </w:r>
      <w:r>
        <w:rPr>
          <w:sz w:val="24"/>
        </w:rPr>
        <w:t>to</w:t>
      </w:r>
      <w:r>
        <w:rPr>
          <w:spacing w:val="11"/>
          <w:sz w:val="24"/>
        </w:rPr>
        <w:t xml:space="preserve"> </w:t>
      </w:r>
      <w:r>
        <w:rPr>
          <w:sz w:val="24"/>
        </w:rPr>
        <w:t>be</w:t>
      </w:r>
      <w:r>
        <w:rPr>
          <w:spacing w:val="12"/>
          <w:sz w:val="24"/>
        </w:rPr>
        <w:t xml:space="preserve"> </w:t>
      </w:r>
      <w:r>
        <w:rPr>
          <w:sz w:val="24"/>
        </w:rPr>
        <w:t>granted</w:t>
      </w:r>
      <w:r>
        <w:rPr>
          <w:spacing w:val="11"/>
          <w:sz w:val="24"/>
        </w:rPr>
        <w:t xml:space="preserve"> </w:t>
      </w:r>
      <w:r>
        <w:rPr>
          <w:sz w:val="24"/>
        </w:rPr>
        <w:t>is</w:t>
      </w:r>
      <w:r>
        <w:rPr>
          <w:spacing w:val="13"/>
          <w:sz w:val="24"/>
        </w:rPr>
        <w:t xml:space="preserve"> </w:t>
      </w:r>
      <w:r>
        <w:rPr>
          <w:sz w:val="24"/>
        </w:rPr>
        <w:t>&lt;</w:t>
      </w:r>
      <w:r>
        <w:rPr>
          <w:spacing w:val="9"/>
          <w:sz w:val="24"/>
        </w:rPr>
        <w:t xml:space="preserve"> </w:t>
      </w:r>
      <w:r>
        <w:rPr>
          <w:sz w:val="24"/>
        </w:rPr>
        <w:t>EUR</w:t>
      </w:r>
      <w:r>
        <w:rPr>
          <w:spacing w:val="11"/>
          <w:sz w:val="24"/>
        </w:rPr>
        <w:t xml:space="preserve"> </w:t>
      </w:r>
      <w:r>
        <w:rPr>
          <w:sz w:val="24"/>
        </w:rPr>
        <w:t>150</w:t>
      </w:r>
      <w:r>
        <w:rPr>
          <w:spacing w:val="-57"/>
          <w:sz w:val="24"/>
        </w:rPr>
        <w:t xml:space="preserve"> </w:t>
      </w:r>
      <w:r>
        <w:rPr>
          <w:sz w:val="24"/>
        </w:rPr>
        <w:t>million</w:t>
      </w:r>
      <w:r>
        <w:rPr>
          <w:spacing w:val="-1"/>
          <w:sz w:val="24"/>
        </w:rPr>
        <w:t xml:space="preserve"> </w:t>
      </w:r>
      <w:r>
        <w:rPr>
          <w:sz w:val="24"/>
        </w:rPr>
        <w:t>per</w:t>
      </w:r>
      <w:r>
        <w:rPr>
          <w:spacing w:val="-1"/>
          <w:sz w:val="24"/>
        </w:rPr>
        <w:t xml:space="preserve"> </w:t>
      </w:r>
      <w:r>
        <w:rPr>
          <w:sz w:val="24"/>
        </w:rPr>
        <w:t>year,</w:t>
      </w:r>
      <w:r>
        <w:rPr>
          <w:spacing w:val="-1"/>
          <w:sz w:val="24"/>
        </w:rPr>
        <w:t xml:space="preserve"> </w:t>
      </w:r>
      <w:r>
        <w:rPr>
          <w:sz w:val="24"/>
        </w:rPr>
        <w:t>a</w:t>
      </w:r>
      <w:r>
        <w:rPr>
          <w:spacing w:val="-1"/>
          <w:sz w:val="24"/>
        </w:rPr>
        <w:t xml:space="preserve"> </w:t>
      </w:r>
      <w:r>
        <w:rPr>
          <w:sz w:val="24"/>
        </w:rPr>
        <w:t>public consultation</w:t>
      </w:r>
      <w:r>
        <w:rPr>
          <w:spacing w:val="-1"/>
          <w:sz w:val="24"/>
        </w:rPr>
        <w:t xml:space="preserve"> </w:t>
      </w:r>
      <w:r>
        <w:rPr>
          <w:sz w:val="24"/>
        </w:rPr>
        <w:t>of</w:t>
      </w:r>
      <w:r>
        <w:rPr>
          <w:spacing w:val="-1"/>
          <w:sz w:val="24"/>
        </w:rPr>
        <w:t xml:space="preserve"> </w:t>
      </w:r>
      <w:r>
        <w:rPr>
          <w:sz w:val="24"/>
        </w:rPr>
        <w:t>at least</w:t>
      </w:r>
      <w:r>
        <w:rPr>
          <w:spacing w:val="-1"/>
          <w:sz w:val="24"/>
        </w:rPr>
        <w:t xml:space="preserve"> </w:t>
      </w:r>
      <w:r>
        <w:rPr>
          <w:sz w:val="24"/>
        </w:rPr>
        <w:t>4</w:t>
      </w:r>
      <w:r>
        <w:rPr>
          <w:spacing w:val="1"/>
          <w:sz w:val="24"/>
        </w:rPr>
        <w:t xml:space="preserve"> </w:t>
      </w:r>
      <w:r>
        <w:rPr>
          <w:sz w:val="24"/>
        </w:rPr>
        <w:t>weeks’</w:t>
      </w:r>
      <w:r>
        <w:rPr>
          <w:spacing w:val="-1"/>
          <w:sz w:val="24"/>
        </w:rPr>
        <w:t xml:space="preserve"> </w:t>
      </w:r>
      <w:r>
        <w:rPr>
          <w:sz w:val="24"/>
        </w:rPr>
        <w:t>duration, covering:</w:t>
      </w:r>
    </w:p>
    <w:p w14:paraId="326EBDD7" w14:textId="77777777" w:rsidR="004B799C" w:rsidRDefault="004B799C">
      <w:pPr>
        <w:pStyle w:val="BodyText"/>
        <w:spacing w:before="10"/>
        <w:rPr>
          <w:sz w:val="20"/>
        </w:rPr>
      </w:pPr>
    </w:p>
    <w:p w14:paraId="5D75B985" w14:textId="77777777" w:rsidR="004B799C" w:rsidRDefault="00CA4AAC">
      <w:pPr>
        <w:pStyle w:val="ListParagraph"/>
        <w:numPr>
          <w:ilvl w:val="2"/>
          <w:numId w:val="28"/>
        </w:numPr>
        <w:tabs>
          <w:tab w:val="left" w:pos="2943"/>
          <w:tab w:val="left" w:pos="2944"/>
        </w:tabs>
        <w:rPr>
          <w:sz w:val="24"/>
        </w:rPr>
      </w:pPr>
      <w:r>
        <w:rPr>
          <w:sz w:val="24"/>
        </w:rPr>
        <w:t>eligibility;</w:t>
      </w:r>
    </w:p>
    <w:p w14:paraId="085B0A0C" w14:textId="77777777" w:rsidR="004B799C" w:rsidRDefault="004B799C">
      <w:pPr>
        <w:pStyle w:val="BodyText"/>
        <w:spacing w:before="10"/>
        <w:rPr>
          <w:sz w:val="20"/>
        </w:rPr>
      </w:pPr>
    </w:p>
    <w:p w14:paraId="279D22F6" w14:textId="77777777" w:rsidR="004B799C" w:rsidRDefault="00CA4AAC">
      <w:pPr>
        <w:pStyle w:val="ListParagraph"/>
        <w:numPr>
          <w:ilvl w:val="2"/>
          <w:numId w:val="28"/>
        </w:numPr>
        <w:tabs>
          <w:tab w:val="left" w:pos="2944"/>
        </w:tabs>
        <w:ind w:right="952"/>
        <w:jc w:val="both"/>
        <w:rPr>
          <w:sz w:val="24"/>
        </w:rPr>
      </w:pPr>
      <w:r>
        <w:rPr>
          <w:sz w:val="24"/>
        </w:rPr>
        <w:t>proposed</w:t>
      </w:r>
      <w:r>
        <w:rPr>
          <w:spacing w:val="1"/>
          <w:sz w:val="24"/>
        </w:rPr>
        <w:t xml:space="preserve"> </w:t>
      </w:r>
      <w:r>
        <w:rPr>
          <w:sz w:val="24"/>
        </w:rPr>
        <w:t>use</w:t>
      </w:r>
      <w:r>
        <w:rPr>
          <w:spacing w:val="1"/>
          <w:sz w:val="24"/>
        </w:rPr>
        <w:t xml:space="preserve"> </w:t>
      </w:r>
      <w:r>
        <w:rPr>
          <w:sz w:val="24"/>
        </w:rPr>
        <w:t>and</w:t>
      </w:r>
      <w:r>
        <w:rPr>
          <w:spacing w:val="1"/>
          <w:sz w:val="24"/>
        </w:rPr>
        <w:t xml:space="preserve"> </w:t>
      </w:r>
      <w:r>
        <w:rPr>
          <w:sz w:val="24"/>
        </w:rPr>
        <w:t>scope</w:t>
      </w:r>
      <w:r>
        <w:rPr>
          <w:spacing w:val="1"/>
          <w:sz w:val="24"/>
        </w:rPr>
        <w:t xml:space="preserve"> </w:t>
      </w:r>
      <w:r>
        <w:rPr>
          <w:sz w:val="24"/>
        </w:rPr>
        <w:t>of</w:t>
      </w:r>
      <w:r>
        <w:rPr>
          <w:spacing w:val="1"/>
          <w:sz w:val="24"/>
        </w:rPr>
        <w:t xml:space="preserve"> </w:t>
      </w:r>
      <w:r>
        <w:rPr>
          <w:sz w:val="24"/>
        </w:rPr>
        <w:t>competitive</w:t>
      </w:r>
      <w:r>
        <w:rPr>
          <w:spacing w:val="1"/>
          <w:sz w:val="24"/>
        </w:rPr>
        <w:t xml:space="preserve"> </w:t>
      </w:r>
      <w:r>
        <w:rPr>
          <w:sz w:val="24"/>
        </w:rPr>
        <w:t>bidding</w:t>
      </w:r>
      <w:r>
        <w:rPr>
          <w:spacing w:val="1"/>
          <w:sz w:val="24"/>
        </w:rPr>
        <w:t xml:space="preserve"> </w:t>
      </w:r>
      <w:r>
        <w:rPr>
          <w:sz w:val="24"/>
        </w:rPr>
        <w:t>processes</w:t>
      </w:r>
      <w:r>
        <w:rPr>
          <w:spacing w:val="1"/>
          <w:sz w:val="24"/>
        </w:rPr>
        <w:t xml:space="preserve"> </w:t>
      </w:r>
      <w:r>
        <w:rPr>
          <w:sz w:val="24"/>
        </w:rPr>
        <w:t>and</w:t>
      </w:r>
      <w:r>
        <w:rPr>
          <w:spacing w:val="1"/>
          <w:sz w:val="24"/>
        </w:rPr>
        <w:t xml:space="preserve"> </w:t>
      </w:r>
      <w:r>
        <w:rPr>
          <w:sz w:val="24"/>
        </w:rPr>
        <w:t>any</w:t>
      </w:r>
      <w:r>
        <w:rPr>
          <w:spacing w:val="1"/>
          <w:sz w:val="24"/>
        </w:rPr>
        <w:t xml:space="preserve"> </w:t>
      </w:r>
      <w:r>
        <w:rPr>
          <w:sz w:val="24"/>
        </w:rPr>
        <w:t>proposed</w:t>
      </w:r>
      <w:r>
        <w:rPr>
          <w:spacing w:val="-1"/>
          <w:sz w:val="24"/>
        </w:rPr>
        <w:t xml:space="preserve"> </w:t>
      </w:r>
      <w:r>
        <w:rPr>
          <w:sz w:val="24"/>
        </w:rPr>
        <w:t>exceptions;</w:t>
      </w:r>
    </w:p>
    <w:p w14:paraId="5252FE79" w14:textId="77777777" w:rsidR="004B799C" w:rsidRDefault="004B799C">
      <w:pPr>
        <w:pStyle w:val="BodyText"/>
        <w:spacing w:before="10"/>
        <w:rPr>
          <w:sz w:val="20"/>
        </w:rPr>
      </w:pPr>
    </w:p>
    <w:p w14:paraId="54F95042" w14:textId="77777777" w:rsidR="004B799C" w:rsidRDefault="00CA4AAC">
      <w:pPr>
        <w:pStyle w:val="ListParagraph"/>
        <w:numPr>
          <w:ilvl w:val="2"/>
          <w:numId w:val="28"/>
        </w:numPr>
        <w:tabs>
          <w:tab w:val="left" w:pos="2944"/>
        </w:tabs>
        <w:spacing w:before="1"/>
        <w:ind w:right="960"/>
        <w:jc w:val="both"/>
        <w:rPr>
          <w:sz w:val="24"/>
        </w:rPr>
      </w:pPr>
      <w:r>
        <w:rPr>
          <w:sz w:val="24"/>
        </w:rPr>
        <w:t>here</w:t>
      </w:r>
      <w:r>
        <w:rPr>
          <w:spacing w:val="1"/>
          <w:sz w:val="24"/>
        </w:rPr>
        <w:t xml:space="preserve"> </w:t>
      </w:r>
      <w:r>
        <w:rPr>
          <w:sz w:val="24"/>
        </w:rPr>
        <w:t>new</w:t>
      </w:r>
      <w:r>
        <w:rPr>
          <w:spacing w:val="1"/>
          <w:sz w:val="24"/>
        </w:rPr>
        <w:t xml:space="preserve"> </w:t>
      </w:r>
      <w:r>
        <w:rPr>
          <w:sz w:val="24"/>
        </w:rPr>
        <w:t>investments</w:t>
      </w:r>
      <w:r>
        <w:rPr>
          <w:spacing w:val="1"/>
          <w:sz w:val="24"/>
        </w:rPr>
        <w:t xml:space="preserve"> </w:t>
      </w:r>
      <w:r>
        <w:rPr>
          <w:sz w:val="24"/>
        </w:rPr>
        <w:t>in</w:t>
      </w:r>
      <w:r>
        <w:rPr>
          <w:spacing w:val="1"/>
          <w:sz w:val="24"/>
        </w:rPr>
        <w:t xml:space="preserve"> </w:t>
      </w:r>
      <w:r>
        <w:rPr>
          <w:sz w:val="24"/>
        </w:rPr>
        <w:t>natural</w:t>
      </w:r>
      <w:r>
        <w:rPr>
          <w:spacing w:val="1"/>
          <w:sz w:val="24"/>
        </w:rPr>
        <w:t xml:space="preserve"> </w:t>
      </w:r>
      <w:r>
        <w:rPr>
          <w:sz w:val="24"/>
        </w:rPr>
        <w:t>gas</w:t>
      </w:r>
      <w:r>
        <w:rPr>
          <w:spacing w:val="1"/>
          <w:sz w:val="24"/>
        </w:rPr>
        <w:t xml:space="preserve"> </w:t>
      </w:r>
      <w:r>
        <w:rPr>
          <w:sz w:val="24"/>
        </w:rPr>
        <w:t>based</w:t>
      </w:r>
      <w:r>
        <w:rPr>
          <w:spacing w:val="1"/>
          <w:sz w:val="24"/>
        </w:rPr>
        <w:t xml:space="preserve"> </w:t>
      </w:r>
      <w:r>
        <w:rPr>
          <w:sz w:val="24"/>
        </w:rPr>
        <w:t>generation</w:t>
      </w:r>
      <w:r>
        <w:rPr>
          <w:spacing w:val="1"/>
          <w:sz w:val="24"/>
        </w:rPr>
        <w:t xml:space="preserve"> </w:t>
      </w:r>
      <w:r>
        <w:rPr>
          <w:sz w:val="24"/>
        </w:rPr>
        <w:t>or</w:t>
      </w:r>
      <w:r>
        <w:rPr>
          <w:spacing w:val="1"/>
          <w:sz w:val="24"/>
        </w:rPr>
        <w:t xml:space="preserve"> </w:t>
      </w:r>
      <w:r>
        <w:rPr>
          <w:sz w:val="24"/>
        </w:rPr>
        <w:t>industrial</w:t>
      </w:r>
      <w:r>
        <w:rPr>
          <w:spacing w:val="1"/>
          <w:sz w:val="24"/>
        </w:rPr>
        <w:t xml:space="preserve"> </w:t>
      </w:r>
      <w:r>
        <w:rPr>
          <w:sz w:val="24"/>
        </w:rPr>
        <w:t>production</w:t>
      </w:r>
      <w:r>
        <w:rPr>
          <w:spacing w:val="1"/>
          <w:sz w:val="24"/>
        </w:rPr>
        <w:t xml:space="preserve"> </w:t>
      </w:r>
      <w:r>
        <w:rPr>
          <w:sz w:val="24"/>
        </w:rPr>
        <w:t>may</w:t>
      </w:r>
      <w:r>
        <w:rPr>
          <w:spacing w:val="1"/>
          <w:sz w:val="24"/>
        </w:rPr>
        <w:t xml:space="preserve"> </w:t>
      </w:r>
      <w:r>
        <w:rPr>
          <w:sz w:val="24"/>
        </w:rPr>
        <w:t>be</w:t>
      </w:r>
      <w:r>
        <w:rPr>
          <w:spacing w:val="1"/>
          <w:sz w:val="24"/>
        </w:rPr>
        <w:t xml:space="preserve"> </w:t>
      </w:r>
      <w:r>
        <w:rPr>
          <w:sz w:val="24"/>
        </w:rPr>
        <w:t>supported,</w:t>
      </w:r>
      <w:r>
        <w:rPr>
          <w:spacing w:val="1"/>
          <w:sz w:val="24"/>
        </w:rPr>
        <w:t xml:space="preserve"> </w:t>
      </w:r>
      <w:r>
        <w:rPr>
          <w:sz w:val="24"/>
        </w:rPr>
        <w:t>proposed</w:t>
      </w:r>
      <w:r>
        <w:rPr>
          <w:spacing w:val="1"/>
          <w:sz w:val="24"/>
        </w:rPr>
        <w:t xml:space="preserve"> </w:t>
      </w:r>
      <w:r>
        <w:rPr>
          <w:sz w:val="24"/>
        </w:rPr>
        <w:t>safeguards</w:t>
      </w:r>
      <w:r>
        <w:rPr>
          <w:spacing w:val="1"/>
          <w:sz w:val="24"/>
        </w:rPr>
        <w:t xml:space="preserve"> </w:t>
      </w:r>
      <w:r>
        <w:rPr>
          <w:sz w:val="24"/>
        </w:rPr>
        <w:t>to</w:t>
      </w:r>
      <w:r>
        <w:rPr>
          <w:spacing w:val="1"/>
          <w:sz w:val="24"/>
        </w:rPr>
        <w:t xml:space="preserve"> </w:t>
      </w:r>
      <w:r>
        <w:rPr>
          <w:sz w:val="24"/>
        </w:rPr>
        <w:t>ensure</w:t>
      </w:r>
      <w:r>
        <w:rPr>
          <w:spacing w:val="1"/>
          <w:sz w:val="24"/>
        </w:rPr>
        <w:t xml:space="preserve"> </w:t>
      </w:r>
      <w:r>
        <w:rPr>
          <w:sz w:val="24"/>
        </w:rPr>
        <w:t>compatibility</w:t>
      </w:r>
      <w:r>
        <w:rPr>
          <w:spacing w:val="-7"/>
          <w:sz w:val="24"/>
        </w:rPr>
        <w:t xml:space="preserve"> </w:t>
      </w:r>
      <w:r>
        <w:rPr>
          <w:sz w:val="24"/>
        </w:rPr>
        <w:t>with the</w:t>
      </w:r>
      <w:r>
        <w:rPr>
          <w:spacing w:val="1"/>
          <w:sz w:val="24"/>
        </w:rPr>
        <w:t xml:space="preserve"> </w:t>
      </w:r>
      <w:r>
        <w:rPr>
          <w:sz w:val="24"/>
        </w:rPr>
        <w:t>Union’s</w:t>
      </w:r>
      <w:r>
        <w:rPr>
          <w:spacing w:val="-1"/>
          <w:sz w:val="24"/>
        </w:rPr>
        <w:t xml:space="preserve"> </w:t>
      </w:r>
      <w:r>
        <w:rPr>
          <w:sz w:val="24"/>
        </w:rPr>
        <w:t>climate</w:t>
      </w:r>
      <w:r>
        <w:rPr>
          <w:spacing w:val="-1"/>
          <w:sz w:val="24"/>
        </w:rPr>
        <w:t xml:space="preserve"> </w:t>
      </w:r>
      <w:r>
        <w:rPr>
          <w:sz w:val="24"/>
        </w:rPr>
        <w:t>targets</w:t>
      </w:r>
      <w:r>
        <w:rPr>
          <w:spacing w:val="-1"/>
          <w:sz w:val="24"/>
        </w:rPr>
        <w:t xml:space="preserve"> </w:t>
      </w:r>
      <w:r>
        <w:rPr>
          <w:sz w:val="24"/>
        </w:rPr>
        <w:t>(see</w:t>
      </w:r>
      <w:r>
        <w:rPr>
          <w:spacing w:val="-1"/>
          <w:sz w:val="24"/>
        </w:rPr>
        <w:t xml:space="preserve"> </w:t>
      </w:r>
      <w:r>
        <w:rPr>
          <w:sz w:val="24"/>
        </w:rPr>
        <w:t>point</w:t>
      </w:r>
      <w:r>
        <w:rPr>
          <w:spacing w:val="1"/>
          <w:sz w:val="24"/>
        </w:rPr>
        <w:t xml:space="preserve"> </w:t>
      </w:r>
      <w:r>
        <w:rPr>
          <w:sz w:val="24"/>
        </w:rPr>
        <w:t>110).</w:t>
      </w:r>
    </w:p>
    <w:p w14:paraId="7B88C7D1" w14:textId="77777777" w:rsidR="004B799C" w:rsidRDefault="004B799C">
      <w:pPr>
        <w:pStyle w:val="BodyText"/>
        <w:spacing w:before="10"/>
        <w:rPr>
          <w:sz w:val="20"/>
        </w:rPr>
      </w:pPr>
    </w:p>
    <w:p w14:paraId="4966A6F2" w14:textId="77777777" w:rsidR="004B799C" w:rsidRDefault="00CA4AAC">
      <w:pPr>
        <w:pStyle w:val="ListParagraph"/>
        <w:numPr>
          <w:ilvl w:val="0"/>
          <w:numId w:val="28"/>
        </w:numPr>
        <w:tabs>
          <w:tab w:val="left" w:pos="1526"/>
        </w:tabs>
        <w:ind w:right="955"/>
        <w:jc w:val="both"/>
        <w:rPr>
          <w:sz w:val="24"/>
        </w:rPr>
      </w:pPr>
      <w:r>
        <w:rPr>
          <w:sz w:val="24"/>
        </w:rPr>
        <w:t>No</w:t>
      </w:r>
      <w:r>
        <w:rPr>
          <w:spacing w:val="1"/>
          <w:sz w:val="24"/>
        </w:rPr>
        <w:t xml:space="preserve"> </w:t>
      </w:r>
      <w:r>
        <w:rPr>
          <w:sz w:val="24"/>
        </w:rPr>
        <w:t>public</w:t>
      </w:r>
      <w:r>
        <w:rPr>
          <w:spacing w:val="1"/>
          <w:sz w:val="24"/>
        </w:rPr>
        <w:t xml:space="preserve"> </w:t>
      </w:r>
      <w:r>
        <w:rPr>
          <w:sz w:val="24"/>
        </w:rPr>
        <w:t>consultation</w:t>
      </w:r>
      <w:r>
        <w:rPr>
          <w:spacing w:val="1"/>
          <w:sz w:val="24"/>
        </w:rPr>
        <w:t xml:space="preserve"> </w:t>
      </w:r>
      <w:r>
        <w:rPr>
          <w:sz w:val="24"/>
        </w:rPr>
        <w:t>is</w:t>
      </w:r>
      <w:r>
        <w:rPr>
          <w:spacing w:val="1"/>
          <w:sz w:val="24"/>
        </w:rPr>
        <w:t xml:space="preserve"> </w:t>
      </w:r>
      <w:r>
        <w:rPr>
          <w:sz w:val="24"/>
        </w:rPr>
        <w:t>required</w:t>
      </w:r>
      <w:r>
        <w:rPr>
          <w:spacing w:val="1"/>
          <w:sz w:val="24"/>
        </w:rPr>
        <w:t xml:space="preserve"> </w:t>
      </w:r>
      <w:r>
        <w:rPr>
          <w:sz w:val="24"/>
        </w:rPr>
        <w:t>for</w:t>
      </w:r>
      <w:r>
        <w:rPr>
          <w:spacing w:val="1"/>
          <w:sz w:val="24"/>
        </w:rPr>
        <w:t xml:space="preserve"> </w:t>
      </w:r>
      <w:r>
        <w:rPr>
          <w:sz w:val="24"/>
        </w:rPr>
        <w:t>measures</w:t>
      </w:r>
      <w:r>
        <w:rPr>
          <w:spacing w:val="1"/>
          <w:sz w:val="24"/>
        </w:rPr>
        <w:t xml:space="preserve"> </w:t>
      </w:r>
      <w:r>
        <w:rPr>
          <w:sz w:val="24"/>
        </w:rPr>
        <w:t>falling</w:t>
      </w:r>
      <w:r>
        <w:rPr>
          <w:spacing w:val="1"/>
          <w:sz w:val="24"/>
        </w:rPr>
        <w:t xml:space="preserve"> </w:t>
      </w:r>
      <w:r>
        <w:rPr>
          <w:sz w:val="24"/>
        </w:rPr>
        <w:t>under</w:t>
      </w:r>
      <w:r>
        <w:rPr>
          <w:spacing w:val="1"/>
          <w:sz w:val="24"/>
        </w:rPr>
        <w:t xml:space="preserve"> </w:t>
      </w:r>
      <w:r>
        <w:rPr>
          <w:sz w:val="24"/>
        </w:rPr>
        <w:t>point</w:t>
      </w:r>
      <w:r>
        <w:rPr>
          <w:spacing w:val="1"/>
          <w:sz w:val="24"/>
        </w:rPr>
        <w:t xml:space="preserve"> </w:t>
      </w:r>
      <w:hyperlink w:anchor="_bookmark44" w:history="1">
        <w:r>
          <w:rPr>
            <w:sz w:val="24"/>
          </w:rPr>
          <w:t>85</w:t>
        </w:r>
      </w:hyperlink>
      <w:r>
        <w:rPr>
          <w:sz w:val="24"/>
        </w:rPr>
        <w:t>(b)</w:t>
      </w:r>
      <w:r>
        <w:rPr>
          <w:spacing w:val="1"/>
          <w:sz w:val="24"/>
        </w:rPr>
        <w:t xml:space="preserve"> </w:t>
      </w:r>
      <w:r>
        <w:rPr>
          <w:sz w:val="24"/>
        </w:rPr>
        <w:t>where</w:t>
      </w:r>
      <w:r>
        <w:rPr>
          <w:spacing w:val="1"/>
          <w:sz w:val="24"/>
        </w:rPr>
        <w:t xml:space="preserve"> </w:t>
      </w:r>
      <w:r>
        <w:rPr>
          <w:sz w:val="24"/>
        </w:rPr>
        <w:t>competitive bidding processes are used and the measure does not support investments in</w:t>
      </w:r>
      <w:r>
        <w:rPr>
          <w:spacing w:val="-57"/>
          <w:sz w:val="24"/>
        </w:rPr>
        <w:t xml:space="preserve"> </w:t>
      </w:r>
      <w:r>
        <w:rPr>
          <w:sz w:val="24"/>
        </w:rPr>
        <w:t>fossil-fuel</w:t>
      </w:r>
      <w:r>
        <w:rPr>
          <w:spacing w:val="-1"/>
          <w:sz w:val="24"/>
        </w:rPr>
        <w:t xml:space="preserve"> </w:t>
      </w:r>
      <w:r>
        <w:rPr>
          <w:sz w:val="24"/>
        </w:rPr>
        <w:t>based</w:t>
      </w:r>
      <w:r>
        <w:rPr>
          <w:spacing w:val="2"/>
          <w:sz w:val="24"/>
        </w:rPr>
        <w:t xml:space="preserve"> </w:t>
      </w:r>
      <w:r>
        <w:rPr>
          <w:sz w:val="24"/>
        </w:rPr>
        <w:t>energy</w:t>
      </w:r>
      <w:r>
        <w:rPr>
          <w:spacing w:val="-3"/>
          <w:sz w:val="24"/>
        </w:rPr>
        <w:t xml:space="preserve"> </w:t>
      </w:r>
      <w:r>
        <w:rPr>
          <w:sz w:val="24"/>
        </w:rPr>
        <w:t>generation or</w:t>
      </w:r>
      <w:r>
        <w:rPr>
          <w:spacing w:val="-1"/>
          <w:sz w:val="24"/>
        </w:rPr>
        <w:t xml:space="preserve"> </w:t>
      </w:r>
      <w:r>
        <w:rPr>
          <w:sz w:val="24"/>
        </w:rPr>
        <w:t>industrial</w:t>
      </w:r>
      <w:r>
        <w:rPr>
          <w:spacing w:val="-1"/>
          <w:sz w:val="24"/>
        </w:rPr>
        <w:t xml:space="preserve"> </w:t>
      </w:r>
      <w:r>
        <w:rPr>
          <w:sz w:val="24"/>
        </w:rPr>
        <w:t>production.</w:t>
      </w:r>
    </w:p>
    <w:p w14:paraId="021F5BDF" w14:textId="77777777" w:rsidR="004B799C" w:rsidRDefault="004B799C">
      <w:pPr>
        <w:pStyle w:val="BodyText"/>
        <w:spacing w:before="10"/>
        <w:rPr>
          <w:sz w:val="20"/>
        </w:rPr>
      </w:pPr>
    </w:p>
    <w:p w14:paraId="08143835" w14:textId="77777777" w:rsidR="004B799C" w:rsidRDefault="00CA4AAC">
      <w:pPr>
        <w:pStyle w:val="ListParagraph"/>
        <w:numPr>
          <w:ilvl w:val="0"/>
          <w:numId w:val="28"/>
        </w:numPr>
        <w:tabs>
          <w:tab w:val="left" w:pos="1559"/>
        </w:tabs>
        <w:ind w:left="1558" w:right="955"/>
        <w:jc w:val="both"/>
        <w:rPr>
          <w:sz w:val="24"/>
        </w:rPr>
      </w:pPr>
      <w:r>
        <w:rPr>
          <w:sz w:val="24"/>
        </w:rPr>
        <w:t>Consultation</w:t>
      </w:r>
      <w:r>
        <w:rPr>
          <w:spacing w:val="49"/>
          <w:sz w:val="24"/>
        </w:rPr>
        <w:t xml:space="preserve"> </w:t>
      </w:r>
      <w:r>
        <w:rPr>
          <w:sz w:val="24"/>
        </w:rPr>
        <w:t>questionnaires</w:t>
      </w:r>
      <w:r>
        <w:rPr>
          <w:spacing w:val="49"/>
          <w:sz w:val="24"/>
        </w:rPr>
        <w:t xml:space="preserve"> </w:t>
      </w:r>
      <w:r>
        <w:rPr>
          <w:sz w:val="24"/>
        </w:rPr>
        <w:t>must</w:t>
      </w:r>
      <w:r>
        <w:rPr>
          <w:spacing w:val="50"/>
          <w:sz w:val="24"/>
        </w:rPr>
        <w:t xml:space="preserve"> </w:t>
      </w:r>
      <w:r>
        <w:rPr>
          <w:sz w:val="24"/>
        </w:rPr>
        <w:t>be</w:t>
      </w:r>
      <w:r>
        <w:rPr>
          <w:spacing w:val="48"/>
          <w:sz w:val="24"/>
        </w:rPr>
        <w:t xml:space="preserve"> </w:t>
      </w:r>
      <w:r>
        <w:rPr>
          <w:sz w:val="24"/>
        </w:rPr>
        <w:t>published</w:t>
      </w:r>
      <w:r>
        <w:rPr>
          <w:spacing w:val="51"/>
          <w:sz w:val="24"/>
        </w:rPr>
        <w:t xml:space="preserve"> </w:t>
      </w:r>
      <w:r>
        <w:rPr>
          <w:sz w:val="24"/>
        </w:rPr>
        <w:t>on</w:t>
      </w:r>
      <w:r>
        <w:rPr>
          <w:spacing w:val="49"/>
          <w:sz w:val="24"/>
        </w:rPr>
        <w:t xml:space="preserve"> </w:t>
      </w:r>
      <w:r>
        <w:rPr>
          <w:sz w:val="24"/>
        </w:rPr>
        <w:t>a</w:t>
      </w:r>
      <w:r>
        <w:rPr>
          <w:spacing w:val="48"/>
          <w:sz w:val="24"/>
        </w:rPr>
        <w:t xml:space="preserve"> </w:t>
      </w:r>
      <w:r>
        <w:rPr>
          <w:sz w:val="24"/>
        </w:rPr>
        <w:t>public</w:t>
      </w:r>
      <w:r>
        <w:rPr>
          <w:spacing w:val="48"/>
          <w:sz w:val="24"/>
        </w:rPr>
        <w:t xml:space="preserve"> </w:t>
      </w:r>
      <w:r>
        <w:rPr>
          <w:sz w:val="24"/>
        </w:rPr>
        <w:t>website.</w:t>
      </w:r>
      <w:r>
        <w:rPr>
          <w:spacing w:val="49"/>
          <w:sz w:val="24"/>
        </w:rPr>
        <w:t xml:space="preserve"> </w:t>
      </w:r>
      <w:r>
        <w:rPr>
          <w:sz w:val="24"/>
        </w:rPr>
        <w:t>Member</w:t>
      </w:r>
      <w:r>
        <w:rPr>
          <w:spacing w:val="47"/>
          <w:sz w:val="24"/>
        </w:rPr>
        <w:t xml:space="preserve"> </w:t>
      </w:r>
      <w:r>
        <w:rPr>
          <w:sz w:val="24"/>
        </w:rPr>
        <w:t>States</w:t>
      </w:r>
      <w:r>
        <w:rPr>
          <w:spacing w:val="-57"/>
          <w:sz w:val="24"/>
        </w:rPr>
        <w:t xml:space="preserve"> </w:t>
      </w:r>
      <w:r>
        <w:rPr>
          <w:sz w:val="24"/>
        </w:rPr>
        <w:t>must</w:t>
      </w:r>
      <w:r>
        <w:rPr>
          <w:spacing w:val="1"/>
          <w:sz w:val="24"/>
        </w:rPr>
        <w:t xml:space="preserve"> </w:t>
      </w:r>
      <w:r>
        <w:rPr>
          <w:sz w:val="24"/>
        </w:rPr>
        <w:t>publish</w:t>
      </w:r>
      <w:r>
        <w:rPr>
          <w:spacing w:val="1"/>
          <w:sz w:val="24"/>
        </w:rPr>
        <w:t xml:space="preserve"> </w:t>
      </w:r>
      <w:r>
        <w:rPr>
          <w:sz w:val="24"/>
        </w:rPr>
        <w:t>a response to</w:t>
      </w:r>
      <w:r>
        <w:rPr>
          <w:spacing w:val="1"/>
          <w:sz w:val="24"/>
        </w:rPr>
        <w:t xml:space="preserve"> </w:t>
      </w:r>
      <w:r>
        <w:rPr>
          <w:sz w:val="24"/>
        </w:rPr>
        <w:t>the consultation</w:t>
      </w:r>
      <w:r>
        <w:rPr>
          <w:spacing w:val="1"/>
          <w:sz w:val="24"/>
        </w:rPr>
        <w:t xml:space="preserve"> </w:t>
      </w:r>
      <w:r>
        <w:rPr>
          <w:sz w:val="24"/>
        </w:rPr>
        <w:t>summarising and</w:t>
      </w:r>
      <w:r>
        <w:rPr>
          <w:spacing w:val="1"/>
          <w:sz w:val="24"/>
        </w:rPr>
        <w:t xml:space="preserve"> </w:t>
      </w:r>
      <w:r>
        <w:rPr>
          <w:sz w:val="24"/>
        </w:rPr>
        <w:t>addressing the</w:t>
      </w:r>
      <w:r>
        <w:rPr>
          <w:spacing w:val="1"/>
          <w:sz w:val="24"/>
        </w:rPr>
        <w:t xml:space="preserve"> </w:t>
      </w:r>
      <w:r>
        <w:rPr>
          <w:sz w:val="24"/>
        </w:rPr>
        <w:t>input</w:t>
      </w:r>
      <w:r>
        <w:rPr>
          <w:spacing w:val="1"/>
          <w:sz w:val="24"/>
        </w:rPr>
        <w:t xml:space="preserve"> </w:t>
      </w:r>
      <w:r>
        <w:rPr>
          <w:sz w:val="24"/>
        </w:rPr>
        <w:t>received. This should include explaining how possible negative impacts on competition</w:t>
      </w:r>
      <w:r>
        <w:rPr>
          <w:spacing w:val="1"/>
          <w:sz w:val="24"/>
        </w:rPr>
        <w:t xml:space="preserve"> </w:t>
      </w:r>
      <w:r>
        <w:rPr>
          <w:sz w:val="24"/>
        </w:rPr>
        <w:t>have been minimised through the scope or eligibility of the proposed measure. Member</w:t>
      </w:r>
      <w:r>
        <w:rPr>
          <w:spacing w:val="1"/>
          <w:sz w:val="24"/>
        </w:rPr>
        <w:t xml:space="preserve"> </w:t>
      </w:r>
      <w:r>
        <w:rPr>
          <w:sz w:val="24"/>
        </w:rPr>
        <w:t>States must provide a link to their consultation response as part of the notification of aid</w:t>
      </w:r>
      <w:r>
        <w:rPr>
          <w:spacing w:val="-57"/>
          <w:sz w:val="24"/>
        </w:rPr>
        <w:t xml:space="preserve"> </w:t>
      </w:r>
      <w:r>
        <w:rPr>
          <w:sz w:val="24"/>
        </w:rPr>
        <w:t>measures</w:t>
      </w:r>
      <w:r>
        <w:rPr>
          <w:spacing w:val="-1"/>
          <w:sz w:val="24"/>
        </w:rPr>
        <w:t xml:space="preserve"> </w:t>
      </w:r>
      <w:r>
        <w:rPr>
          <w:sz w:val="24"/>
        </w:rPr>
        <w:t>under this</w:t>
      </w:r>
      <w:r>
        <w:rPr>
          <w:spacing w:val="1"/>
          <w:sz w:val="24"/>
        </w:rPr>
        <w:t xml:space="preserve"> </w:t>
      </w:r>
      <w:r>
        <w:rPr>
          <w:sz w:val="24"/>
        </w:rPr>
        <w:t>Section.</w:t>
      </w:r>
    </w:p>
    <w:p w14:paraId="0ABCF398" w14:textId="77777777" w:rsidR="004B799C" w:rsidRDefault="004B799C">
      <w:pPr>
        <w:pStyle w:val="BodyText"/>
        <w:rPr>
          <w:sz w:val="20"/>
        </w:rPr>
      </w:pPr>
    </w:p>
    <w:p w14:paraId="0DD9CA61" w14:textId="77777777" w:rsidR="004B799C" w:rsidRDefault="004B799C">
      <w:pPr>
        <w:pStyle w:val="BodyText"/>
        <w:rPr>
          <w:sz w:val="20"/>
        </w:rPr>
      </w:pPr>
    </w:p>
    <w:p w14:paraId="7735B059" w14:textId="70D67B36" w:rsidR="004B799C" w:rsidRDefault="00161D3B">
      <w:pPr>
        <w:pStyle w:val="BodyText"/>
        <w:spacing w:before="7"/>
        <w:rPr>
          <w:sz w:val="23"/>
        </w:rPr>
      </w:pPr>
      <w:r>
        <w:rPr>
          <w:noProof/>
        </w:rPr>
        <mc:AlternateContent>
          <mc:Choice Requires="wps">
            <w:drawing>
              <wp:anchor distT="0" distB="0" distL="0" distR="0" simplePos="0" relativeHeight="487631872" behindDoc="1" locked="0" layoutInCell="1" allowOverlap="1" wp14:anchorId="5D3FC343" wp14:editId="7728BC8E">
                <wp:simplePos x="0" y="0"/>
                <wp:positionH relativeFrom="page">
                  <wp:posOffset>901065</wp:posOffset>
                </wp:positionH>
                <wp:positionV relativeFrom="paragraph">
                  <wp:posOffset>187960</wp:posOffset>
                </wp:positionV>
                <wp:extent cx="1828800" cy="7620"/>
                <wp:effectExtent l="0" t="0" r="0" b="0"/>
                <wp:wrapTopAndBottom/>
                <wp:docPr id="94" name="docshape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A4FE1A" id="docshape32" o:spid="_x0000_s1026" style="position:absolute;margin-left:70.95pt;margin-top:14.8pt;width:2in;height:.6pt;z-index:-156846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" fillcolor="black" stroked="f">
                <w10:wrap type="topAndBottom" anchorx="page"/>
              </v:rect>
            </w:pict>
          </mc:Fallback>
        </mc:AlternateContent>
      </w:r>
    </w:p>
    <w:p w14:paraId="61BB39B8" w14:textId="77777777" w:rsidR="004B799C" w:rsidRDefault="00CA4AAC">
      <w:pPr>
        <w:spacing w:before="103"/>
        <w:ind w:left="1525" w:right="957" w:hanging="567"/>
        <w:jc w:val="both"/>
        <w:rPr>
          <w:sz w:val="20"/>
        </w:rPr>
      </w:pPr>
      <w:r>
        <w:rPr>
          <w:sz w:val="20"/>
          <w:vertAlign w:val="superscript"/>
        </w:rPr>
        <w:t>57</w:t>
      </w:r>
      <w:r>
        <w:rPr>
          <w:sz w:val="20"/>
        </w:rPr>
        <w:t xml:space="preserve">        For example, the lead-time between the competitive process and the delivery period, bid/offer rules,</w:t>
      </w:r>
      <w:r>
        <w:rPr>
          <w:spacing w:val="1"/>
          <w:sz w:val="20"/>
        </w:rPr>
        <w:t xml:space="preserve"> </w:t>
      </w:r>
      <w:r>
        <w:rPr>
          <w:sz w:val="20"/>
        </w:rPr>
        <w:t>pricing</w:t>
      </w:r>
      <w:r>
        <w:rPr>
          <w:spacing w:val="-2"/>
          <w:sz w:val="20"/>
        </w:rPr>
        <w:t xml:space="preserve"> </w:t>
      </w:r>
      <w:r>
        <w:rPr>
          <w:sz w:val="20"/>
        </w:rPr>
        <w:t>rules.</w:t>
      </w:r>
    </w:p>
    <w:p w14:paraId="66A23D8E" w14:textId="77777777" w:rsidR="004B799C" w:rsidRDefault="00CA4AAC">
      <w:pPr>
        <w:ind w:left="1525" w:right="968" w:hanging="567"/>
        <w:jc w:val="both"/>
        <w:rPr>
          <w:sz w:val="20"/>
        </w:rPr>
      </w:pPr>
      <w:r>
        <w:rPr>
          <w:sz w:val="20"/>
          <w:vertAlign w:val="superscript"/>
        </w:rPr>
        <w:t>58</w:t>
      </w:r>
      <w:r>
        <w:rPr>
          <w:sz w:val="20"/>
        </w:rPr>
        <w:t xml:space="preserve">        For example, if there are different contract durations, different methodologies for calculating the amount</w:t>
      </w:r>
      <w:r>
        <w:rPr>
          <w:spacing w:val="1"/>
          <w:sz w:val="20"/>
        </w:rPr>
        <w:t xml:space="preserve"> </w:t>
      </w:r>
      <w:r>
        <w:rPr>
          <w:sz w:val="20"/>
        </w:rPr>
        <w:t>of eligible capacity / output from different technologies, different methodologies for calculating or paying</w:t>
      </w:r>
      <w:r>
        <w:rPr>
          <w:spacing w:val="-47"/>
          <w:sz w:val="20"/>
        </w:rPr>
        <w:t xml:space="preserve"> </w:t>
      </w:r>
      <w:r>
        <w:rPr>
          <w:sz w:val="20"/>
        </w:rPr>
        <w:t>subsidies.</w:t>
      </w:r>
    </w:p>
    <w:p w14:paraId="79205822" w14:textId="77777777" w:rsidR="004B799C" w:rsidRDefault="004B799C">
      <w:pPr>
        <w:jc w:val="both"/>
        <w:rPr>
          <w:sz w:val="20"/>
        </w:rPr>
        <w:sectPr w:rsidR="004B799C">
          <w:pgSz w:w="11910" w:h="16840"/>
          <w:pgMar w:top="1020" w:right="460" w:bottom="1620" w:left="460" w:header="0" w:footer="1426" w:gutter="0"/>
          <w:cols w:space="720"/>
        </w:sectPr>
      </w:pPr>
    </w:p>
    <w:p w14:paraId="68E2119A" w14:textId="77777777" w:rsidR="004B799C" w:rsidRDefault="00CA4AAC">
      <w:pPr>
        <w:pStyle w:val="ListParagraph"/>
        <w:numPr>
          <w:ilvl w:val="0"/>
          <w:numId w:val="28"/>
        </w:numPr>
        <w:tabs>
          <w:tab w:val="left" w:pos="1526"/>
        </w:tabs>
        <w:spacing w:before="72"/>
        <w:ind w:right="957"/>
        <w:jc w:val="both"/>
        <w:rPr>
          <w:sz w:val="24"/>
        </w:rPr>
      </w:pPr>
      <w:r>
        <w:rPr>
          <w:sz w:val="24"/>
        </w:rPr>
        <w:lastRenderedPageBreak/>
        <w:t>In</w:t>
      </w:r>
      <w:r>
        <w:rPr>
          <w:spacing w:val="1"/>
          <w:sz w:val="24"/>
        </w:rPr>
        <w:t xml:space="preserve"> </w:t>
      </w:r>
      <w:r>
        <w:rPr>
          <w:sz w:val="24"/>
        </w:rPr>
        <w:t>exceptional</w:t>
      </w:r>
      <w:r>
        <w:rPr>
          <w:spacing w:val="1"/>
          <w:sz w:val="24"/>
        </w:rPr>
        <w:t xml:space="preserve"> </w:t>
      </w:r>
      <w:r>
        <w:rPr>
          <w:sz w:val="24"/>
        </w:rPr>
        <w:t>and</w:t>
      </w:r>
      <w:r>
        <w:rPr>
          <w:spacing w:val="1"/>
          <w:sz w:val="24"/>
        </w:rPr>
        <w:t xml:space="preserve"> </w:t>
      </w:r>
      <w:r>
        <w:rPr>
          <w:sz w:val="24"/>
        </w:rPr>
        <w:t>duly justified</w:t>
      </w:r>
      <w:r>
        <w:rPr>
          <w:spacing w:val="1"/>
          <w:sz w:val="24"/>
        </w:rPr>
        <w:t xml:space="preserve"> </w:t>
      </w:r>
      <w:r>
        <w:rPr>
          <w:sz w:val="24"/>
        </w:rPr>
        <w:t>cases,</w:t>
      </w:r>
      <w:r>
        <w:rPr>
          <w:spacing w:val="1"/>
          <w:sz w:val="24"/>
        </w:rPr>
        <w:t xml:space="preserve"> </w:t>
      </w:r>
      <w:r>
        <w:rPr>
          <w:sz w:val="24"/>
        </w:rPr>
        <w:t>the Commission</w:t>
      </w:r>
      <w:r>
        <w:rPr>
          <w:spacing w:val="1"/>
          <w:sz w:val="24"/>
        </w:rPr>
        <w:t xml:space="preserve"> </w:t>
      </w:r>
      <w:r>
        <w:rPr>
          <w:sz w:val="24"/>
        </w:rPr>
        <w:t>might</w:t>
      </w:r>
      <w:r>
        <w:rPr>
          <w:spacing w:val="1"/>
          <w:sz w:val="24"/>
        </w:rPr>
        <w:t xml:space="preserve"> </w:t>
      </w:r>
      <w:r>
        <w:rPr>
          <w:sz w:val="24"/>
        </w:rPr>
        <w:t>consider alternative</w:t>
      </w:r>
      <w:r>
        <w:rPr>
          <w:spacing w:val="1"/>
          <w:sz w:val="24"/>
        </w:rPr>
        <w:t xml:space="preserve"> </w:t>
      </w:r>
      <w:r>
        <w:rPr>
          <w:sz w:val="24"/>
        </w:rPr>
        <w:t>methods of consultation provided that the views of interested parties are taken into</w:t>
      </w:r>
      <w:r>
        <w:rPr>
          <w:spacing w:val="1"/>
          <w:sz w:val="24"/>
        </w:rPr>
        <w:t xml:space="preserve"> </w:t>
      </w:r>
      <w:r>
        <w:rPr>
          <w:sz w:val="24"/>
        </w:rPr>
        <w:t>account in the (continued) implementation of the aid. In such cases, the consultation</w:t>
      </w:r>
      <w:r>
        <w:rPr>
          <w:spacing w:val="1"/>
          <w:sz w:val="24"/>
        </w:rPr>
        <w:t xml:space="preserve"> </w:t>
      </w:r>
      <w:r>
        <w:rPr>
          <w:sz w:val="24"/>
        </w:rPr>
        <w:t>might</w:t>
      </w:r>
      <w:r>
        <w:rPr>
          <w:spacing w:val="1"/>
          <w:sz w:val="24"/>
        </w:rPr>
        <w:t xml:space="preserve"> </w:t>
      </w:r>
      <w:r>
        <w:rPr>
          <w:sz w:val="24"/>
        </w:rPr>
        <w:t>have to</w:t>
      </w:r>
      <w:r>
        <w:rPr>
          <w:spacing w:val="1"/>
          <w:sz w:val="24"/>
        </w:rPr>
        <w:t xml:space="preserve"> </w:t>
      </w:r>
      <w:r>
        <w:rPr>
          <w:sz w:val="24"/>
        </w:rPr>
        <w:t>be combined with</w:t>
      </w:r>
      <w:r>
        <w:rPr>
          <w:spacing w:val="1"/>
          <w:sz w:val="24"/>
        </w:rPr>
        <w:t xml:space="preserve"> </w:t>
      </w:r>
      <w:r>
        <w:rPr>
          <w:sz w:val="24"/>
        </w:rPr>
        <w:t>corrective actions</w:t>
      </w:r>
      <w:r>
        <w:rPr>
          <w:spacing w:val="1"/>
          <w:sz w:val="24"/>
        </w:rPr>
        <w:t xml:space="preserve"> </w:t>
      </w:r>
      <w:r>
        <w:rPr>
          <w:sz w:val="24"/>
        </w:rPr>
        <w:t>to</w:t>
      </w:r>
      <w:r>
        <w:rPr>
          <w:spacing w:val="1"/>
          <w:sz w:val="24"/>
        </w:rPr>
        <w:t xml:space="preserve"> </w:t>
      </w:r>
      <w:r>
        <w:rPr>
          <w:sz w:val="24"/>
        </w:rPr>
        <w:t>minimise possible distortive</w:t>
      </w:r>
      <w:r>
        <w:rPr>
          <w:spacing w:val="1"/>
          <w:sz w:val="24"/>
        </w:rPr>
        <w:t xml:space="preserve"> </w:t>
      </w:r>
      <w:r>
        <w:rPr>
          <w:sz w:val="24"/>
        </w:rPr>
        <w:t>effects</w:t>
      </w:r>
      <w:r>
        <w:rPr>
          <w:spacing w:val="-1"/>
          <w:sz w:val="24"/>
        </w:rPr>
        <w:t xml:space="preserve"> </w:t>
      </w:r>
      <w:r>
        <w:rPr>
          <w:sz w:val="24"/>
        </w:rPr>
        <w:t>of the measure.</w:t>
      </w:r>
    </w:p>
    <w:p w14:paraId="43CA2786" w14:textId="77777777" w:rsidR="004B799C" w:rsidRDefault="004B799C">
      <w:pPr>
        <w:pStyle w:val="BodyText"/>
        <w:spacing w:before="10"/>
        <w:rPr>
          <w:sz w:val="20"/>
        </w:rPr>
      </w:pPr>
    </w:p>
    <w:p w14:paraId="3D5B0CB5" w14:textId="77777777" w:rsidR="004B799C" w:rsidRDefault="00CA4AAC">
      <w:pPr>
        <w:pStyle w:val="ListParagraph"/>
        <w:numPr>
          <w:ilvl w:val="3"/>
          <w:numId w:val="16"/>
        </w:numPr>
        <w:tabs>
          <w:tab w:val="left" w:pos="2302"/>
          <w:tab w:val="left" w:pos="2303"/>
        </w:tabs>
        <w:ind w:hanging="865"/>
        <w:rPr>
          <w:sz w:val="24"/>
        </w:rPr>
      </w:pPr>
      <w:bookmarkStart w:id="54" w:name="_bookmark45"/>
      <w:bookmarkEnd w:id="54"/>
      <w:r>
        <w:rPr>
          <w:sz w:val="24"/>
        </w:rPr>
        <w:t>Proportionality</w:t>
      </w:r>
    </w:p>
    <w:p w14:paraId="69034B1A" w14:textId="77777777" w:rsidR="004B799C" w:rsidRDefault="004B799C">
      <w:pPr>
        <w:pStyle w:val="BodyText"/>
        <w:spacing w:before="10"/>
        <w:rPr>
          <w:sz w:val="20"/>
        </w:rPr>
      </w:pPr>
    </w:p>
    <w:p w14:paraId="3E650BFF" w14:textId="77777777" w:rsidR="004B799C" w:rsidRDefault="00CA4AAC">
      <w:pPr>
        <w:pStyle w:val="ListParagraph"/>
        <w:numPr>
          <w:ilvl w:val="0"/>
          <w:numId w:val="28"/>
        </w:numPr>
        <w:tabs>
          <w:tab w:val="left" w:pos="1526"/>
        </w:tabs>
        <w:ind w:right="960"/>
        <w:jc w:val="both"/>
        <w:rPr>
          <w:sz w:val="24"/>
        </w:rPr>
      </w:pPr>
      <w:r>
        <w:rPr>
          <w:sz w:val="24"/>
        </w:rPr>
        <w:t>Aid for reducing greenhouse gas emissions should in general be granted through a</w:t>
      </w:r>
      <w:r>
        <w:rPr>
          <w:spacing w:val="1"/>
          <w:sz w:val="24"/>
        </w:rPr>
        <w:t xml:space="preserve"> </w:t>
      </w:r>
      <w:r>
        <w:rPr>
          <w:sz w:val="24"/>
        </w:rPr>
        <w:t>competitive</w:t>
      </w:r>
      <w:r>
        <w:rPr>
          <w:spacing w:val="-1"/>
          <w:sz w:val="24"/>
        </w:rPr>
        <w:t xml:space="preserve"> </w:t>
      </w:r>
      <w:r>
        <w:rPr>
          <w:sz w:val="24"/>
        </w:rPr>
        <w:t>bidding</w:t>
      </w:r>
      <w:r>
        <w:rPr>
          <w:spacing w:val="-2"/>
          <w:sz w:val="24"/>
        </w:rPr>
        <w:t xml:space="preserve"> </w:t>
      </w:r>
      <w:r>
        <w:rPr>
          <w:sz w:val="24"/>
        </w:rPr>
        <w:t>process as described in points 48 and</w:t>
      </w:r>
      <w:r>
        <w:rPr>
          <w:spacing w:val="-1"/>
          <w:sz w:val="24"/>
        </w:rPr>
        <w:t xml:space="preserve"> </w:t>
      </w:r>
      <w:r>
        <w:rPr>
          <w:sz w:val="24"/>
        </w:rPr>
        <w:t>49.</w:t>
      </w:r>
    </w:p>
    <w:p w14:paraId="458A1086" w14:textId="77777777" w:rsidR="004B799C" w:rsidRDefault="004B799C">
      <w:pPr>
        <w:pStyle w:val="BodyText"/>
        <w:spacing w:before="10"/>
        <w:rPr>
          <w:sz w:val="20"/>
        </w:rPr>
      </w:pPr>
    </w:p>
    <w:p w14:paraId="5CA8CB2E" w14:textId="77777777" w:rsidR="004B799C" w:rsidRDefault="00CA4AAC">
      <w:pPr>
        <w:pStyle w:val="ListParagraph"/>
        <w:numPr>
          <w:ilvl w:val="0"/>
          <w:numId w:val="28"/>
        </w:numPr>
        <w:tabs>
          <w:tab w:val="left" w:pos="1526"/>
        </w:tabs>
        <w:ind w:right="952"/>
        <w:jc w:val="both"/>
        <w:rPr>
          <w:sz w:val="24"/>
        </w:rPr>
      </w:pPr>
      <w:r>
        <w:rPr>
          <w:sz w:val="24"/>
        </w:rPr>
        <w:t>The bidding process should, in principle, be open to all eligible beneficiaries to enable a</w:t>
      </w:r>
      <w:r>
        <w:rPr>
          <w:spacing w:val="1"/>
          <w:sz w:val="24"/>
        </w:rPr>
        <w:t xml:space="preserve"> </w:t>
      </w:r>
      <w:r>
        <w:rPr>
          <w:sz w:val="24"/>
        </w:rPr>
        <w:t>cost effective allocation of aid and reduce competition distortions. However, the bidding</w:t>
      </w:r>
      <w:r>
        <w:rPr>
          <w:spacing w:val="-57"/>
          <w:sz w:val="24"/>
        </w:rPr>
        <w:t xml:space="preserve"> </w:t>
      </w:r>
      <w:r>
        <w:rPr>
          <w:sz w:val="24"/>
        </w:rPr>
        <w:t>process can be limited to one or more specific categories of beneficiary where evidence,</w:t>
      </w:r>
      <w:r>
        <w:rPr>
          <w:spacing w:val="-57"/>
          <w:sz w:val="24"/>
        </w:rPr>
        <w:t xml:space="preserve"> </w:t>
      </w:r>
      <w:r>
        <w:rPr>
          <w:sz w:val="24"/>
        </w:rPr>
        <w:t>including</w:t>
      </w:r>
      <w:r>
        <w:rPr>
          <w:spacing w:val="1"/>
          <w:sz w:val="24"/>
        </w:rPr>
        <w:t xml:space="preserve"> </w:t>
      </w:r>
      <w:r>
        <w:rPr>
          <w:sz w:val="24"/>
        </w:rPr>
        <w:t>any</w:t>
      </w:r>
      <w:r>
        <w:rPr>
          <w:spacing w:val="1"/>
          <w:sz w:val="24"/>
        </w:rPr>
        <w:t xml:space="preserve"> </w:t>
      </w:r>
      <w:r>
        <w:rPr>
          <w:sz w:val="24"/>
        </w:rPr>
        <w:t>relevant</w:t>
      </w:r>
      <w:r>
        <w:rPr>
          <w:spacing w:val="1"/>
          <w:sz w:val="24"/>
        </w:rPr>
        <w:t xml:space="preserve"> </w:t>
      </w:r>
      <w:r>
        <w:rPr>
          <w:sz w:val="24"/>
        </w:rPr>
        <w:t>evidence</w:t>
      </w:r>
      <w:r>
        <w:rPr>
          <w:spacing w:val="1"/>
          <w:sz w:val="24"/>
        </w:rPr>
        <w:t xml:space="preserve"> </w:t>
      </w:r>
      <w:r>
        <w:rPr>
          <w:sz w:val="24"/>
        </w:rPr>
        <w:t>gathered</w:t>
      </w:r>
      <w:r>
        <w:rPr>
          <w:spacing w:val="1"/>
          <w:sz w:val="24"/>
        </w:rPr>
        <w:t xml:space="preserve"> </w:t>
      </w:r>
      <w:r>
        <w:rPr>
          <w:sz w:val="24"/>
        </w:rPr>
        <w:t>in</w:t>
      </w:r>
      <w:r>
        <w:rPr>
          <w:spacing w:val="1"/>
          <w:sz w:val="24"/>
        </w:rPr>
        <w:t xml:space="preserve"> </w:t>
      </w:r>
      <w:r>
        <w:rPr>
          <w:sz w:val="24"/>
        </w:rPr>
        <w:t>the</w:t>
      </w:r>
      <w:r>
        <w:rPr>
          <w:spacing w:val="1"/>
          <w:sz w:val="24"/>
        </w:rPr>
        <w:t xml:space="preserve"> </w:t>
      </w:r>
      <w:r>
        <w:rPr>
          <w:sz w:val="24"/>
        </w:rPr>
        <w:t>public</w:t>
      </w:r>
      <w:r>
        <w:rPr>
          <w:spacing w:val="1"/>
          <w:sz w:val="24"/>
        </w:rPr>
        <w:t xml:space="preserve"> </w:t>
      </w:r>
      <w:r>
        <w:rPr>
          <w:sz w:val="24"/>
        </w:rPr>
        <w:t>consultation,</w:t>
      </w:r>
      <w:r>
        <w:rPr>
          <w:spacing w:val="1"/>
          <w:sz w:val="24"/>
        </w:rPr>
        <w:t xml:space="preserve"> </w:t>
      </w:r>
      <w:r>
        <w:rPr>
          <w:sz w:val="24"/>
        </w:rPr>
        <w:t>is</w:t>
      </w:r>
      <w:r>
        <w:rPr>
          <w:spacing w:val="60"/>
          <w:sz w:val="24"/>
        </w:rPr>
        <w:t xml:space="preserve"> </w:t>
      </w:r>
      <w:r>
        <w:rPr>
          <w:sz w:val="24"/>
        </w:rPr>
        <w:t>provided,</w:t>
      </w:r>
      <w:r>
        <w:rPr>
          <w:spacing w:val="1"/>
          <w:sz w:val="24"/>
        </w:rPr>
        <w:t xml:space="preserve"> </w:t>
      </w:r>
      <w:r>
        <w:rPr>
          <w:sz w:val="24"/>
        </w:rPr>
        <w:t>showing</w:t>
      </w:r>
      <w:r>
        <w:rPr>
          <w:spacing w:val="-3"/>
          <w:sz w:val="24"/>
        </w:rPr>
        <w:t xml:space="preserve"> </w:t>
      </w:r>
      <w:r>
        <w:rPr>
          <w:sz w:val="24"/>
        </w:rPr>
        <w:t>for example</w:t>
      </w:r>
      <w:r>
        <w:rPr>
          <w:spacing w:val="-1"/>
          <w:sz w:val="24"/>
        </w:rPr>
        <w:t xml:space="preserve"> </w:t>
      </w:r>
      <w:r>
        <w:rPr>
          <w:sz w:val="24"/>
        </w:rPr>
        <w:t>that:</w:t>
      </w:r>
    </w:p>
    <w:p w14:paraId="52879022" w14:textId="77777777" w:rsidR="004B799C" w:rsidRDefault="004B799C">
      <w:pPr>
        <w:pStyle w:val="BodyText"/>
        <w:spacing w:before="11"/>
        <w:rPr>
          <w:sz w:val="20"/>
        </w:rPr>
      </w:pPr>
    </w:p>
    <w:p w14:paraId="35B13BD3" w14:textId="77777777" w:rsidR="004B799C" w:rsidRDefault="00CA4AAC">
      <w:pPr>
        <w:pStyle w:val="ListParagraph"/>
        <w:numPr>
          <w:ilvl w:val="1"/>
          <w:numId w:val="28"/>
        </w:numPr>
        <w:tabs>
          <w:tab w:val="left" w:pos="2092"/>
        </w:tabs>
        <w:ind w:right="954"/>
        <w:jc w:val="both"/>
        <w:rPr>
          <w:sz w:val="24"/>
        </w:rPr>
      </w:pPr>
      <w:r>
        <w:rPr>
          <w:sz w:val="24"/>
        </w:rPr>
        <w:t>a single process open to all eligible beneficiaries would lead to a suboptimal result</w:t>
      </w:r>
      <w:r>
        <w:rPr>
          <w:spacing w:val="-57"/>
          <w:sz w:val="24"/>
        </w:rPr>
        <w:t xml:space="preserve"> </w:t>
      </w:r>
      <w:r>
        <w:rPr>
          <w:sz w:val="24"/>
        </w:rPr>
        <w:t>or not allow the achievement of the objectives of the measure; that justification</w:t>
      </w:r>
      <w:r>
        <w:rPr>
          <w:spacing w:val="1"/>
          <w:sz w:val="24"/>
        </w:rPr>
        <w:t xml:space="preserve"> </w:t>
      </w:r>
      <w:r>
        <w:rPr>
          <w:sz w:val="24"/>
        </w:rPr>
        <w:t>may</w:t>
      </w:r>
      <w:r>
        <w:rPr>
          <w:spacing w:val="-5"/>
          <w:sz w:val="24"/>
        </w:rPr>
        <w:t xml:space="preserve"> </w:t>
      </w:r>
      <w:r>
        <w:rPr>
          <w:sz w:val="24"/>
        </w:rPr>
        <w:t>refer to the</w:t>
      </w:r>
      <w:r>
        <w:rPr>
          <w:spacing w:val="-1"/>
          <w:sz w:val="24"/>
        </w:rPr>
        <w:t xml:space="preserve"> </w:t>
      </w:r>
      <w:r>
        <w:rPr>
          <w:sz w:val="24"/>
        </w:rPr>
        <w:t>criteria</w:t>
      </w:r>
      <w:r>
        <w:rPr>
          <w:spacing w:val="-2"/>
          <w:sz w:val="24"/>
        </w:rPr>
        <w:t xml:space="preserve"> </w:t>
      </w:r>
      <w:r>
        <w:rPr>
          <w:sz w:val="24"/>
        </w:rPr>
        <w:t>in</w:t>
      </w:r>
      <w:r>
        <w:rPr>
          <w:spacing w:val="2"/>
          <w:sz w:val="24"/>
        </w:rPr>
        <w:t xml:space="preserve"> </w:t>
      </w:r>
      <w:r>
        <w:rPr>
          <w:sz w:val="24"/>
        </w:rPr>
        <w:t>point</w:t>
      </w:r>
      <w:r>
        <w:rPr>
          <w:spacing w:val="1"/>
          <w:sz w:val="24"/>
        </w:rPr>
        <w:t xml:space="preserve"> </w:t>
      </w:r>
      <w:r>
        <w:rPr>
          <w:sz w:val="24"/>
        </w:rPr>
        <w:t>83;</w:t>
      </w:r>
    </w:p>
    <w:p w14:paraId="6B50CE77" w14:textId="77777777" w:rsidR="004B799C" w:rsidRDefault="004B799C">
      <w:pPr>
        <w:pStyle w:val="BodyText"/>
        <w:spacing w:before="10"/>
        <w:rPr>
          <w:sz w:val="20"/>
        </w:rPr>
      </w:pPr>
    </w:p>
    <w:p w14:paraId="160D89A5" w14:textId="77777777" w:rsidR="004B799C" w:rsidRDefault="00CA4AAC">
      <w:pPr>
        <w:pStyle w:val="ListParagraph"/>
        <w:numPr>
          <w:ilvl w:val="1"/>
          <w:numId w:val="28"/>
        </w:numPr>
        <w:tabs>
          <w:tab w:val="left" w:pos="2092"/>
        </w:tabs>
        <w:ind w:right="954"/>
        <w:jc w:val="both"/>
        <w:rPr>
          <w:sz w:val="24"/>
        </w:rPr>
      </w:pPr>
      <w:r>
        <w:rPr>
          <w:sz w:val="24"/>
        </w:rPr>
        <w:t>the level of support that different categories of beneficiary are expected to require</w:t>
      </w:r>
      <w:r>
        <w:rPr>
          <w:spacing w:val="1"/>
          <w:sz w:val="24"/>
        </w:rPr>
        <w:t xml:space="preserve"> </w:t>
      </w:r>
      <w:r>
        <w:rPr>
          <w:sz w:val="24"/>
        </w:rPr>
        <w:t>deviates significantly</w:t>
      </w:r>
      <w:r>
        <w:rPr>
          <w:sz w:val="24"/>
          <w:vertAlign w:val="superscript"/>
        </w:rPr>
        <w:t>59</w:t>
      </w:r>
      <w:r>
        <w:rPr>
          <w:sz w:val="24"/>
        </w:rPr>
        <w:t>; in that case, separate competitive bidding processes may</w:t>
      </w:r>
      <w:r>
        <w:rPr>
          <w:spacing w:val="1"/>
          <w:sz w:val="24"/>
        </w:rPr>
        <w:t xml:space="preserve"> </w:t>
      </w:r>
      <w:r>
        <w:rPr>
          <w:sz w:val="24"/>
        </w:rPr>
        <w:t>be used so that categories of beneficiary with similar costs compete against each</w:t>
      </w:r>
      <w:r>
        <w:rPr>
          <w:spacing w:val="1"/>
          <w:sz w:val="24"/>
        </w:rPr>
        <w:t xml:space="preserve"> </w:t>
      </w:r>
      <w:r>
        <w:rPr>
          <w:sz w:val="24"/>
        </w:rPr>
        <w:t>other.</w:t>
      </w:r>
    </w:p>
    <w:p w14:paraId="20662D53" w14:textId="77777777" w:rsidR="004B799C" w:rsidRDefault="004B799C">
      <w:pPr>
        <w:pStyle w:val="BodyText"/>
        <w:spacing w:before="10"/>
        <w:rPr>
          <w:sz w:val="20"/>
        </w:rPr>
      </w:pPr>
    </w:p>
    <w:p w14:paraId="0AE58D57" w14:textId="77777777" w:rsidR="004B799C" w:rsidRDefault="00CA4AAC">
      <w:pPr>
        <w:pStyle w:val="ListParagraph"/>
        <w:numPr>
          <w:ilvl w:val="0"/>
          <w:numId w:val="28"/>
        </w:numPr>
        <w:tabs>
          <w:tab w:val="left" w:pos="1526"/>
        </w:tabs>
        <w:ind w:right="953"/>
        <w:jc w:val="both"/>
        <w:rPr>
          <w:sz w:val="24"/>
        </w:rPr>
      </w:pPr>
      <w:r>
        <w:rPr>
          <w:sz w:val="24"/>
        </w:rPr>
        <w:t>Where multiple categories of beneficiary expected to require a level of support that</w:t>
      </w:r>
      <w:r>
        <w:rPr>
          <w:spacing w:val="1"/>
          <w:sz w:val="24"/>
        </w:rPr>
        <w:t xml:space="preserve"> </w:t>
      </w:r>
      <w:r>
        <w:rPr>
          <w:sz w:val="24"/>
        </w:rPr>
        <w:t>deviates significantly are put into a single competitive bidding process, Member States</w:t>
      </w:r>
      <w:r>
        <w:rPr>
          <w:spacing w:val="1"/>
          <w:sz w:val="24"/>
        </w:rPr>
        <w:t xml:space="preserve"> </w:t>
      </w:r>
      <w:r>
        <w:rPr>
          <w:sz w:val="24"/>
        </w:rPr>
        <w:t>should consider the potential for overcompensation of cheaper technologies. This will</w:t>
      </w:r>
      <w:r>
        <w:rPr>
          <w:spacing w:val="1"/>
          <w:sz w:val="24"/>
        </w:rPr>
        <w:t xml:space="preserve"> </w:t>
      </w:r>
      <w:r>
        <w:rPr>
          <w:sz w:val="24"/>
        </w:rPr>
        <w:t>also be taken into account by the Commission in its assessment. Where appropriate, bid</w:t>
      </w:r>
      <w:r>
        <w:rPr>
          <w:spacing w:val="1"/>
          <w:sz w:val="24"/>
        </w:rPr>
        <w:t xml:space="preserve"> </w:t>
      </w:r>
      <w:r>
        <w:rPr>
          <w:sz w:val="24"/>
        </w:rPr>
        <w:t>caps may be required to limit the maximum bid from individual bidders in particular</w:t>
      </w:r>
      <w:r>
        <w:rPr>
          <w:spacing w:val="1"/>
          <w:sz w:val="24"/>
        </w:rPr>
        <w:t xml:space="preserve"> </w:t>
      </w:r>
      <w:r>
        <w:rPr>
          <w:sz w:val="24"/>
        </w:rPr>
        <w:t>categories. Any bid caps should be justified with reference to the quantification for</w:t>
      </w:r>
      <w:r>
        <w:rPr>
          <w:spacing w:val="1"/>
          <w:sz w:val="24"/>
        </w:rPr>
        <w:t xml:space="preserve"> </w:t>
      </w:r>
      <w:r>
        <w:rPr>
          <w:sz w:val="24"/>
        </w:rPr>
        <w:t>reference</w:t>
      </w:r>
      <w:r>
        <w:rPr>
          <w:spacing w:val="-2"/>
          <w:sz w:val="24"/>
        </w:rPr>
        <w:t xml:space="preserve"> </w:t>
      </w:r>
      <w:r>
        <w:rPr>
          <w:sz w:val="24"/>
        </w:rPr>
        <w:t>projects referred to in points 50</w:t>
      </w:r>
      <w:r>
        <w:rPr>
          <w:spacing w:val="3"/>
          <w:sz w:val="24"/>
        </w:rPr>
        <w:t xml:space="preserve"> </w:t>
      </w:r>
      <w:r>
        <w:rPr>
          <w:sz w:val="24"/>
        </w:rPr>
        <w:t>and 51.</w:t>
      </w:r>
    </w:p>
    <w:p w14:paraId="236C0153" w14:textId="77777777" w:rsidR="004B799C" w:rsidRDefault="004B799C">
      <w:pPr>
        <w:pStyle w:val="BodyText"/>
        <w:spacing w:before="11"/>
        <w:rPr>
          <w:sz w:val="20"/>
        </w:rPr>
      </w:pPr>
    </w:p>
    <w:p w14:paraId="017B81E8" w14:textId="77777777" w:rsidR="004B799C" w:rsidRDefault="00CA4AAC">
      <w:pPr>
        <w:pStyle w:val="ListParagraph"/>
        <w:numPr>
          <w:ilvl w:val="0"/>
          <w:numId w:val="28"/>
        </w:numPr>
        <w:tabs>
          <w:tab w:val="left" w:pos="1526"/>
        </w:tabs>
        <w:ind w:right="960"/>
        <w:jc w:val="both"/>
        <w:rPr>
          <w:sz w:val="24"/>
        </w:rPr>
      </w:pPr>
      <w:r>
        <w:rPr>
          <w:sz w:val="24"/>
        </w:rPr>
        <w:t>Exceptions from the requirement to allocate aid and determine the aid level through a</w:t>
      </w:r>
      <w:r>
        <w:rPr>
          <w:spacing w:val="1"/>
          <w:sz w:val="24"/>
        </w:rPr>
        <w:t xml:space="preserve"> </w:t>
      </w:r>
      <w:r>
        <w:rPr>
          <w:sz w:val="24"/>
        </w:rPr>
        <w:t>competitive bidding process can be justified where evidence, including that gathered in</w:t>
      </w:r>
      <w:r>
        <w:rPr>
          <w:spacing w:val="1"/>
          <w:sz w:val="24"/>
        </w:rPr>
        <w:t xml:space="preserve"> </w:t>
      </w:r>
      <w:r>
        <w:rPr>
          <w:sz w:val="24"/>
        </w:rPr>
        <w:t>the</w:t>
      </w:r>
      <w:r>
        <w:rPr>
          <w:spacing w:val="-1"/>
          <w:sz w:val="24"/>
        </w:rPr>
        <w:t xml:space="preserve"> </w:t>
      </w:r>
      <w:r>
        <w:rPr>
          <w:sz w:val="24"/>
        </w:rPr>
        <w:t>public consultation, is provided that</w:t>
      </w:r>
      <w:r>
        <w:rPr>
          <w:spacing w:val="1"/>
          <w:sz w:val="24"/>
        </w:rPr>
        <w:t xml:space="preserve"> </w:t>
      </w:r>
      <w:r>
        <w:rPr>
          <w:sz w:val="24"/>
        </w:rPr>
        <w:t>one</w:t>
      </w:r>
      <w:r>
        <w:rPr>
          <w:spacing w:val="-2"/>
          <w:sz w:val="24"/>
        </w:rPr>
        <w:t xml:space="preserve"> </w:t>
      </w:r>
      <w:r>
        <w:rPr>
          <w:sz w:val="24"/>
        </w:rPr>
        <w:t>of the following</w:t>
      </w:r>
      <w:r>
        <w:rPr>
          <w:spacing w:val="-3"/>
          <w:sz w:val="24"/>
        </w:rPr>
        <w:t xml:space="preserve"> </w:t>
      </w:r>
      <w:r>
        <w:rPr>
          <w:sz w:val="24"/>
        </w:rPr>
        <w:t>applies:</w:t>
      </w:r>
    </w:p>
    <w:p w14:paraId="7A334FF5" w14:textId="77777777" w:rsidR="004B799C" w:rsidRDefault="004B799C">
      <w:pPr>
        <w:pStyle w:val="BodyText"/>
        <w:spacing w:before="10"/>
        <w:rPr>
          <w:sz w:val="20"/>
        </w:rPr>
      </w:pPr>
    </w:p>
    <w:p w14:paraId="1D8F706E" w14:textId="77777777" w:rsidR="004B799C" w:rsidRDefault="00CA4AAC">
      <w:pPr>
        <w:pStyle w:val="ListParagraph"/>
        <w:numPr>
          <w:ilvl w:val="1"/>
          <w:numId w:val="28"/>
        </w:numPr>
        <w:tabs>
          <w:tab w:val="left" w:pos="2092"/>
        </w:tabs>
        <w:ind w:right="956"/>
        <w:jc w:val="both"/>
        <w:rPr>
          <w:sz w:val="24"/>
        </w:rPr>
      </w:pPr>
      <w:r>
        <w:rPr>
          <w:sz w:val="24"/>
        </w:rPr>
        <w:t>there</w:t>
      </w:r>
      <w:r>
        <w:rPr>
          <w:spacing w:val="1"/>
          <w:sz w:val="24"/>
        </w:rPr>
        <w:t xml:space="preserve"> </w:t>
      </w:r>
      <w:r>
        <w:rPr>
          <w:sz w:val="24"/>
        </w:rPr>
        <w:t>is</w:t>
      </w:r>
      <w:r>
        <w:rPr>
          <w:spacing w:val="1"/>
          <w:sz w:val="24"/>
        </w:rPr>
        <w:t xml:space="preserve"> </w:t>
      </w:r>
      <w:r>
        <w:rPr>
          <w:sz w:val="24"/>
        </w:rPr>
        <w:t>insufficient</w:t>
      </w:r>
      <w:r>
        <w:rPr>
          <w:spacing w:val="1"/>
          <w:sz w:val="24"/>
        </w:rPr>
        <w:t xml:space="preserve"> </w:t>
      </w:r>
      <w:r>
        <w:rPr>
          <w:sz w:val="24"/>
        </w:rPr>
        <w:t>potential</w:t>
      </w:r>
      <w:r>
        <w:rPr>
          <w:spacing w:val="1"/>
          <w:sz w:val="24"/>
        </w:rPr>
        <w:t xml:space="preserve"> </w:t>
      </w:r>
      <w:r>
        <w:rPr>
          <w:sz w:val="24"/>
        </w:rPr>
        <w:t>supply</w:t>
      </w:r>
      <w:r>
        <w:rPr>
          <w:spacing w:val="1"/>
          <w:sz w:val="24"/>
        </w:rPr>
        <w:t xml:space="preserve"> </w:t>
      </w:r>
      <w:r>
        <w:rPr>
          <w:sz w:val="24"/>
        </w:rPr>
        <w:t>to</w:t>
      </w:r>
      <w:r>
        <w:rPr>
          <w:spacing w:val="1"/>
          <w:sz w:val="24"/>
        </w:rPr>
        <w:t xml:space="preserve"> </w:t>
      </w:r>
      <w:r>
        <w:rPr>
          <w:sz w:val="24"/>
        </w:rPr>
        <w:t>ensure</w:t>
      </w:r>
      <w:r>
        <w:rPr>
          <w:spacing w:val="1"/>
          <w:sz w:val="24"/>
        </w:rPr>
        <w:t xml:space="preserve"> </w:t>
      </w:r>
      <w:r>
        <w:rPr>
          <w:sz w:val="24"/>
        </w:rPr>
        <w:t>competition;</w:t>
      </w:r>
      <w:r>
        <w:rPr>
          <w:spacing w:val="1"/>
          <w:sz w:val="24"/>
        </w:rPr>
        <w:t xml:space="preserve"> </w:t>
      </w:r>
      <w:r>
        <w:rPr>
          <w:sz w:val="24"/>
        </w:rPr>
        <w:t>in</w:t>
      </w:r>
      <w:r>
        <w:rPr>
          <w:spacing w:val="1"/>
          <w:sz w:val="24"/>
        </w:rPr>
        <w:t xml:space="preserve"> </w:t>
      </w:r>
      <w:r>
        <w:rPr>
          <w:sz w:val="24"/>
        </w:rPr>
        <w:t>that</w:t>
      </w:r>
      <w:r>
        <w:rPr>
          <w:spacing w:val="1"/>
          <w:sz w:val="24"/>
        </w:rPr>
        <w:t xml:space="preserve"> </w:t>
      </w:r>
      <w:r>
        <w:rPr>
          <w:sz w:val="24"/>
        </w:rPr>
        <w:t>case,</w:t>
      </w:r>
      <w:r>
        <w:rPr>
          <w:spacing w:val="1"/>
          <w:sz w:val="24"/>
        </w:rPr>
        <w:t xml:space="preserve"> </w:t>
      </w:r>
      <w:r>
        <w:rPr>
          <w:sz w:val="24"/>
        </w:rPr>
        <w:t>the</w:t>
      </w:r>
      <w:r>
        <w:rPr>
          <w:spacing w:val="1"/>
          <w:sz w:val="24"/>
        </w:rPr>
        <w:t xml:space="preserve"> </w:t>
      </w:r>
      <w:r>
        <w:rPr>
          <w:sz w:val="24"/>
        </w:rPr>
        <w:t>Member State must demonstrate that it is not possible to increase competition by</w:t>
      </w:r>
      <w:r>
        <w:rPr>
          <w:spacing w:val="1"/>
          <w:sz w:val="24"/>
        </w:rPr>
        <w:t xml:space="preserve"> </w:t>
      </w:r>
      <w:r>
        <w:rPr>
          <w:sz w:val="24"/>
        </w:rPr>
        <w:t>reducing</w:t>
      </w:r>
      <w:r>
        <w:rPr>
          <w:spacing w:val="-4"/>
          <w:sz w:val="24"/>
        </w:rPr>
        <w:t xml:space="preserve"> </w:t>
      </w:r>
      <w:r>
        <w:rPr>
          <w:sz w:val="24"/>
        </w:rPr>
        <w:t>the budget or expanding</w:t>
      </w:r>
      <w:r>
        <w:rPr>
          <w:spacing w:val="-2"/>
          <w:sz w:val="24"/>
        </w:rPr>
        <w:t xml:space="preserve"> </w:t>
      </w:r>
      <w:r>
        <w:rPr>
          <w:sz w:val="24"/>
        </w:rPr>
        <w:t>the</w:t>
      </w:r>
      <w:r>
        <w:rPr>
          <w:spacing w:val="1"/>
          <w:sz w:val="24"/>
        </w:rPr>
        <w:t xml:space="preserve"> </w:t>
      </w:r>
      <w:r>
        <w:rPr>
          <w:sz w:val="24"/>
        </w:rPr>
        <w:t>eligibility</w:t>
      </w:r>
      <w:r>
        <w:rPr>
          <w:spacing w:val="-5"/>
          <w:sz w:val="24"/>
        </w:rPr>
        <w:t xml:space="preserve"> </w:t>
      </w:r>
      <w:r>
        <w:rPr>
          <w:sz w:val="24"/>
        </w:rPr>
        <w:t>of</w:t>
      </w:r>
      <w:r>
        <w:rPr>
          <w:spacing w:val="1"/>
          <w:sz w:val="24"/>
        </w:rPr>
        <w:t xml:space="preserve"> </w:t>
      </w:r>
      <w:r>
        <w:rPr>
          <w:sz w:val="24"/>
        </w:rPr>
        <w:t>the scheme;</w:t>
      </w:r>
    </w:p>
    <w:p w14:paraId="22D8E5BC" w14:textId="77777777" w:rsidR="004B799C" w:rsidRDefault="004B799C">
      <w:pPr>
        <w:pStyle w:val="BodyText"/>
        <w:spacing w:before="10"/>
        <w:rPr>
          <w:sz w:val="20"/>
        </w:rPr>
      </w:pPr>
    </w:p>
    <w:p w14:paraId="75F2127E" w14:textId="77777777" w:rsidR="004B799C" w:rsidRDefault="00CA4AAC">
      <w:pPr>
        <w:pStyle w:val="ListParagraph"/>
        <w:numPr>
          <w:ilvl w:val="1"/>
          <w:numId w:val="28"/>
        </w:numPr>
        <w:tabs>
          <w:tab w:val="left" w:pos="2091"/>
          <w:tab w:val="left" w:pos="2092"/>
        </w:tabs>
        <w:rPr>
          <w:sz w:val="24"/>
        </w:rPr>
      </w:pPr>
      <w:r>
        <w:rPr>
          <w:sz w:val="24"/>
        </w:rPr>
        <w:t>beneficiaries</w:t>
      </w:r>
      <w:r>
        <w:rPr>
          <w:spacing w:val="-1"/>
          <w:sz w:val="24"/>
        </w:rPr>
        <w:t xml:space="preserve"> </w:t>
      </w:r>
      <w:r>
        <w:rPr>
          <w:sz w:val="24"/>
        </w:rPr>
        <w:t>are</w:t>
      </w:r>
      <w:r>
        <w:rPr>
          <w:spacing w:val="-3"/>
          <w:sz w:val="24"/>
        </w:rPr>
        <w:t xml:space="preserve"> </w:t>
      </w:r>
      <w:r>
        <w:rPr>
          <w:sz w:val="24"/>
        </w:rPr>
        <w:t>small</w:t>
      </w:r>
      <w:r>
        <w:rPr>
          <w:spacing w:val="-1"/>
          <w:sz w:val="24"/>
        </w:rPr>
        <w:t xml:space="preserve"> </w:t>
      </w:r>
      <w:r>
        <w:rPr>
          <w:sz w:val="24"/>
        </w:rPr>
        <w:t>projects,</w:t>
      </w:r>
      <w:r>
        <w:rPr>
          <w:spacing w:val="-1"/>
          <w:sz w:val="24"/>
        </w:rPr>
        <w:t xml:space="preserve"> </w:t>
      </w:r>
      <w:r>
        <w:rPr>
          <w:sz w:val="24"/>
        </w:rPr>
        <w:t>defined</w:t>
      </w:r>
      <w:r>
        <w:rPr>
          <w:spacing w:val="1"/>
          <w:sz w:val="24"/>
        </w:rPr>
        <w:t xml:space="preserve"> </w:t>
      </w:r>
      <w:r>
        <w:rPr>
          <w:sz w:val="24"/>
        </w:rPr>
        <w:t>as</w:t>
      </w:r>
      <w:r>
        <w:rPr>
          <w:spacing w:val="-1"/>
          <w:sz w:val="24"/>
        </w:rPr>
        <w:t xml:space="preserve"> </w:t>
      </w:r>
      <w:r>
        <w:rPr>
          <w:sz w:val="24"/>
        </w:rPr>
        <w:t>follows:</w:t>
      </w:r>
    </w:p>
    <w:p w14:paraId="62BC6AA0" w14:textId="77777777" w:rsidR="004B799C" w:rsidRDefault="004B799C">
      <w:pPr>
        <w:pStyle w:val="BodyText"/>
        <w:spacing w:before="10"/>
        <w:rPr>
          <w:sz w:val="20"/>
        </w:rPr>
      </w:pPr>
    </w:p>
    <w:p w14:paraId="715369E4" w14:textId="77777777" w:rsidR="004B799C" w:rsidRDefault="00CA4AAC">
      <w:pPr>
        <w:pStyle w:val="ListParagraph"/>
        <w:numPr>
          <w:ilvl w:val="2"/>
          <w:numId w:val="28"/>
        </w:numPr>
        <w:tabs>
          <w:tab w:val="left" w:pos="2943"/>
          <w:tab w:val="left" w:pos="2944"/>
        </w:tabs>
        <w:ind w:right="1837"/>
        <w:rPr>
          <w:sz w:val="24"/>
        </w:rPr>
      </w:pPr>
      <w:r>
        <w:rPr>
          <w:sz w:val="24"/>
        </w:rPr>
        <w:t>for electricity generation or storage projects – projects below the</w:t>
      </w:r>
      <w:r>
        <w:rPr>
          <w:spacing w:val="-57"/>
          <w:sz w:val="24"/>
        </w:rPr>
        <w:t xml:space="preserve"> </w:t>
      </w:r>
      <w:r>
        <w:rPr>
          <w:sz w:val="24"/>
        </w:rPr>
        <w:t>threshold</w:t>
      </w:r>
      <w:r>
        <w:rPr>
          <w:spacing w:val="-1"/>
          <w:sz w:val="24"/>
        </w:rPr>
        <w:t xml:space="preserve"> </w:t>
      </w:r>
      <w:r>
        <w:rPr>
          <w:sz w:val="24"/>
        </w:rPr>
        <w:t>in Article 5</w:t>
      </w:r>
      <w:r>
        <w:rPr>
          <w:spacing w:val="-1"/>
          <w:sz w:val="24"/>
        </w:rPr>
        <w:t xml:space="preserve"> </w:t>
      </w:r>
      <w:r>
        <w:rPr>
          <w:sz w:val="24"/>
        </w:rPr>
        <w:t>of Regulation</w:t>
      </w:r>
      <w:r>
        <w:rPr>
          <w:spacing w:val="2"/>
          <w:sz w:val="24"/>
        </w:rPr>
        <w:t xml:space="preserve"> </w:t>
      </w:r>
      <w:r>
        <w:rPr>
          <w:sz w:val="24"/>
        </w:rPr>
        <w:t>(EU) 2019/943;</w:t>
      </w:r>
    </w:p>
    <w:p w14:paraId="28125401" w14:textId="77777777" w:rsidR="004B799C" w:rsidRDefault="004B799C">
      <w:pPr>
        <w:pStyle w:val="BodyText"/>
        <w:rPr>
          <w:sz w:val="20"/>
        </w:rPr>
      </w:pPr>
    </w:p>
    <w:p w14:paraId="622D6DB9" w14:textId="77777777" w:rsidR="004B799C" w:rsidRDefault="004B799C">
      <w:pPr>
        <w:pStyle w:val="BodyText"/>
        <w:rPr>
          <w:sz w:val="20"/>
        </w:rPr>
      </w:pPr>
    </w:p>
    <w:p w14:paraId="03D7375D" w14:textId="5F3735EE" w:rsidR="004B799C" w:rsidRDefault="00161D3B">
      <w:pPr>
        <w:pStyle w:val="BodyText"/>
        <w:spacing w:before="3"/>
        <w:rPr>
          <w:sz w:val="25"/>
        </w:rPr>
      </w:pPr>
      <w:r>
        <w:rPr>
          <w:noProof/>
        </w:rPr>
        <mc:AlternateContent>
          <mc:Choice Requires="wps">
            <w:drawing>
              <wp:anchor distT="0" distB="0" distL="0" distR="0" simplePos="0" relativeHeight="487632384" behindDoc="1" locked="0" layoutInCell="1" allowOverlap="1" wp14:anchorId="7232C631" wp14:editId="7A927248">
                <wp:simplePos x="0" y="0"/>
                <wp:positionH relativeFrom="page">
                  <wp:posOffset>901065</wp:posOffset>
                </wp:positionH>
                <wp:positionV relativeFrom="paragraph">
                  <wp:posOffset>200025</wp:posOffset>
                </wp:positionV>
                <wp:extent cx="1828800" cy="7620"/>
                <wp:effectExtent l="0" t="0" r="0" b="0"/>
                <wp:wrapTopAndBottom/>
                <wp:docPr id="92" name="docshape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B05BF5" id="docshape33" o:spid="_x0000_s1026" style="position:absolute;margin-left:70.95pt;margin-top:15.75pt;width:2in;height:.6pt;z-index:-15684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" fillcolor="black" stroked="f">
                <w10:wrap type="topAndBottom" anchorx="page"/>
              </v:rect>
            </w:pict>
          </mc:Fallback>
        </mc:AlternateContent>
      </w:r>
    </w:p>
    <w:p w14:paraId="7273A680" w14:textId="77777777" w:rsidR="004B799C" w:rsidRDefault="00CA4AAC">
      <w:pPr>
        <w:tabs>
          <w:tab w:val="left" w:pos="1525"/>
        </w:tabs>
        <w:spacing w:before="103"/>
        <w:ind w:left="958"/>
        <w:rPr>
          <w:sz w:val="20"/>
        </w:rPr>
      </w:pPr>
      <w:r>
        <w:rPr>
          <w:sz w:val="20"/>
          <w:vertAlign w:val="superscript"/>
        </w:rPr>
        <w:t>59</w:t>
      </w:r>
      <w:r>
        <w:rPr>
          <w:sz w:val="20"/>
        </w:rPr>
        <w:tab/>
        <w:t>Generally,</w:t>
      </w:r>
      <w:r>
        <w:rPr>
          <w:spacing w:val="-2"/>
          <w:sz w:val="20"/>
        </w:rPr>
        <w:t xml:space="preserve"> </w:t>
      </w:r>
      <w:r>
        <w:rPr>
          <w:sz w:val="20"/>
        </w:rPr>
        <w:t>this would</w:t>
      </w:r>
      <w:r>
        <w:rPr>
          <w:spacing w:val="-1"/>
          <w:sz w:val="20"/>
        </w:rPr>
        <w:t xml:space="preserve"> </w:t>
      </w:r>
      <w:r>
        <w:rPr>
          <w:sz w:val="20"/>
        </w:rPr>
        <w:t>be</w:t>
      </w:r>
      <w:r>
        <w:rPr>
          <w:spacing w:val="-2"/>
          <w:sz w:val="20"/>
        </w:rPr>
        <w:t xml:space="preserve"> </w:t>
      </w:r>
      <w:r>
        <w:rPr>
          <w:sz w:val="20"/>
        </w:rPr>
        <w:t>the</w:t>
      </w:r>
      <w:r>
        <w:rPr>
          <w:spacing w:val="-2"/>
          <w:sz w:val="20"/>
        </w:rPr>
        <w:t xml:space="preserve"> </w:t>
      </w:r>
      <w:r>
        <w:rPr>
          <w:sz w:val="20"/>
        </w:rPr>
        <w:t>case where</w:t>
      </w:r>
      <w:r>
        <w:rPr>
          <w:spacing w:val="-2"/>
          <w:sz w:val="20"/>
        </w:rPr>
        <w:t xml:space="preserve"> </w:t>
      </w:r>
      <w:r>
        <w:rPr>
          <w:sz w:val="20"/>
        </w:rPr>
        <w:t>costs</w:t>
      </w:r>
      <w:r>
        <w:rPr>
          <w:spacing w:val="-2"/>
          <w:sz w:val="20"/>
        </w:rPr>
        <w:t xml:space="preserve"> </w:t>
      </w:r>
      <w:r>
        <w:rPr>
          <w:sz w:val="20"/>
        </w:rPr>
        <w:t>differ by</w:t>
      </w:r>
      <w:r>
        <w:rPr>
          <w:spacing w:val="-3"/>
          <w:sz w:val="20"/>
        </w:rPr>
        <w:t xml:space="preserve"> </w:t>
      </w:r>
      <w:r>
        <w:rPr>
          <w:sz w:val="20"/>
        </w:rPr>
        <w:t>more</w:t>
      </w:r>
      <w:r>
        <w:rPr>
          <w:spacing w:val="2"/>
          <w:sz w:val="20"/>
        </w:rPr>
        <w:t xml:space="preserve"> </w:t>
      </w:r>
      <w:r>
        <w:rPr>
          <w:sz w:val="20"/>
        </w:rPr>
        <w:t>than</w:t>
      </w:r>
      <w:r>
        <w:rPr>
          <w:spacing w:val="-3"/>
          <w:sz w:val="20"/>
        </w:rPr>
        <w:t xml:space="preserve"> </w:t>
      </w:r>
      <w:r>
        <w:rPr>
          <w:sz w:val="20"/>
        </w:rPr>
        <w:t>15</w:t>
      </w:r>
      <w:r>
        <w:rPr>
          <w:spacing w:val="-1"/>
          <w:sz w:val="20"/>
        </w:rPr>
        <w:t xml:space="preserve"> </w:t>
      </w:r>
      <w:r>
        <w:rPr>
          <w:sz w:val="20"/>
        </w:rPr>
        <w:t>%.</w:t>
      </w:r>
    </w:p>
    <w:p w14:paraId="59C773C9" w14:textId="77777777" w:rsidR="004B799C" w:rsidRDefault="004B799C">
      <w:pPr>
        <w:rPr>
          <w:sz w:val="20"/>
        </w:rPr>
        <w:sectPr w:rsidR="004B799C">
          <w:pgSz w:w="11910" w:h="16840"/>
          <w:pgMar w:top="1020" w:right="460" w:bottom="1620" w:left="460" w:header="0" w:footer="1426" w:gutter="0"/>
          <w:cols w:space="720"/>
        </w:sectPr>
      </w:pPr>
    </w:p>
    <w:p w14:paraId="53B1C674" w14:textId="77777777" w:rsidR="004B799C" w:rsidRDefault="00CA4AAC">
      <w:pPr>
        <w:pStyle w:val="ListParagraph"/>
        <w:numPr>
          <w:ilvl w:val="2"/>
          <w:numId w:val="28"/>
        </w:numPr>
        <w:tabs>
          <w:tab w:val="left" w:pos="2943"/>
          <w:tab w:val="left" w:pos="2944"/>
        </w:tabs>
        <w:spacing w:before="72"/>
        <w:ind w:right="1040"/>
        <w:rPr>
          <w:sz w:val="24"/>
        </w:rPr>
      </w:pPr>
      <w:r>
        <w:rPr>
          <w:sz w:val="24"/>
        </w:rPr>
        <w:lastRenderedPageBreak/>
        <w:t>for electricity consumption – projects with a maximum demand less than</w:t>
      </w:r>
      <w:r>
        <w:rPr>
          <w:spacing w:val="-57"/>
          <w:sz w:val="24"/>
        </w:rPr>
        <w:t xml:space="preserve"> </w:t>
      </w:r>
      <w:r>
        <w:rPr>
          <w:sz w:val="24"/>
        </w:rPr>
        <w:t>400kW;</w:t>
      </w:r>
    </w:p>
    <w:p w14:paraId="66172136" w14:textId="77777777" w:rsidR="004B799C" w:rsidRDefault="004B799C">
      <w:pPr>
        <w:pStyle w:val="BodyText"/>
        <w:spacing w:before="10"/>
        <w:rPr>
          <w:sz w:val="20"/>
        </w:rPr>
      </w:pPr>
    </w:p>
    <w:p w14:paraId="206202FD" w14:textId="77777777" w:rsidR="004B799C" w:rsidRDefault="00CA4AAC">
      <w:pPr>
        <w:pStyle w:val="ListParagraph"/>
        <w:numPr>
          <w:ilvl w:val="2"/>
          <w:numId w:val="28"/>
        </w:numPr>
        <w:tabs>
          <w:tab w:val="left" w:pos="2943"/>
          <w:tab w:val="left" w:pos="2944"/>
        </w:tabs>
        <w:ind w:right="1422"/>
        <w:rPr>
          <w:sz w:val="24"/>
        </w:rPr>
      </w:pPr>
      <w:r>
        <w:rPr>
          <w:sz w:val="24"/>
        </w:rPr>
        <w:t>for heat generation and gas production technologies – projects below</w:t>
      </w:r>
      <w:r>
        <w:rPr>
          <w:spacing w:val="-57"/>
          <w:sz w:val="24"/>
        </w:rPr>
        <w:t xml:space="preserve"> </w:t>
      </w:r>
      <w:r>
        <w:rPr>
          <w:sz w:val="24"/>
        </w:rPr>
        <w:t>400kW installed capacity.</w:t>
      </w:r>
    </w:p>
    <w:p w14:paraId="6B196CBD" w14:textId="77777777" w:rsidR="004B799C" w:rsidRDefault="004B799C">
      <w:pPr>
        <w:pStyle w:val="BodyText"/>
        <w:spacing w:before="10"/>
        <w:rPr>
          <w:sz w:val="20"/>
        </w:rPr>
      </w:pPr>
    </w:p>
    <w:p w14:paraId="496D7DC7" w14:textId="77777777" w:rsidR="004B799C" w:rsidRDefault="00CA4AAC">
      <w:pPr>
        <w:pStyle w:val="ListParagraph"/>
        <w:numPr>
          <w:ilvl w:val="0"/>
          <w:numId w:val="28"/>
        </w:numPr>
        <w:tabs>
          <w:tab w:val="left" w:pos="1526"/>
        </w:tabs>
        <w:ind w:right="955"/>
        <w:jc w:val="both"/>
        <w:rPr>
          <w:sz w:val="24"/>
        </w:rPr>
      </w:pPr>
      <w:r>
        <w:rPr>
          <w:sz w:val="24"/>
        </w:rPr>
        <w:t>For an individual aid award without a competitive bidding process, Member States must</w:t>
      </w:r>
      <w:r>
        <w:rPr>
          <w:spacing w:val="-57"/>
          <w:sz w:val="24"/>
        </w:rPr>
        <w:t xml:space="preserve"> </w:t>
      </w:r>
      <w:r>
        <w:rPr>
          <w:sz w:val="24"/>
        </w:rPr>
        <w:t>justify the proposed aid levels based on an individual business plan for the specific</w:t>
      </w:r>
      <w:r>
        <w:rPr>
          <w:spacing w:val="1"/>
          <w:sz w:val="24"/>
        </w:rPr>
        <w:t xml:space="preserve"> </w:t>
      </w:r>
      <w:r>
        <w:rPr>
          <w:sz w:val="24"/>
        </w:rPr>
        <w:t>project</w:t>
      </w:r>
      <w:r>
        <w:rPr>
          <w:spacing w:val="-1"/>
          <w:sz w:val="24"/>
        </w:rPr>
        <w:t xml:space="preserve"> </w:t>
      </w:r>
      <w:r>
        <w:rPr>
          <w:sz w:val="24"/>
        </w:rPr>
        <w:t>to be</w:t>
      </w:r>
      <w:r>
        <w:rPr>
          <w:spacing w:val="-1"/>
          <w:sz w:val="24"/>
        </w:rPr>
        <w:t xml:space="preserve"> </w:t>
      </w:r>
      <w:r>
        <w:rPr>
          <w:sz w:val="24"/>
        </w:rPr>
        <w:t>aided, including</w:t>
      </w:r>
      <w:r>
        <w:rPr>
          <w:spacing w:val="-3"/>
          <w:sz w:val="24"/>
        </w:rPr>
        <w:t xml:space="preserve"> </w:t>
      </w:r>
      <w:r>
        <w:rPr>
          <w:sz w:val="24"/>
        </w:rPr>
        <w:t>all</w:t>
      </w:r>
      <w:r>
        <w:rPr>
          <w:spacing w:val="-1"/>
          <w:sz w:val="24"/>
        </w:rPr>
        <w:t xml:space="preserve"> </w:t>
      </w:r>
      <w:r>
        <w:rPr>
          <w:sz w:val="24"/>
        </w:rPr>
        <w:t>the elements listed in points</w:t>
      </w:r>
      <w:r>
        <w:rPr>
          <w:spacing w:val="3"/>
          <w:sz w:val="24"/>
        </w:rPr>
        <w:t xml:space="preserve"> </w:t>
      </w:r>
      <w:r>
        <w:rPr>
          <w:sz w:val="24"/>
        </w:rPr>
        <w:t>50</w:t>
      </w:r>
      <w:r>
        <w:rPr>
          <w:spacing w:val="-1"/>
          <w:sz w:val="24"/>
        </w:rPr>
        <w:t xml:space="preserve"> </w:t>
      </w:r>
      <w:r>
        <w:rPr>
          <w:sz w:val="24"/>
        </w:rPr>
        <w:t>and 51.</w:t>
      </w:r>
    </w:p>
    <w:p w14:paraId="087F2386" w14:textId="77777777" w:rsidR="004B799C" w:rsidRDefault="004B799C">
      <w:pPr>
        <w:pStyle w:val="BodyText"/>
        <w:spacing w:before="10"/>
        <w:rPr>
          <w:sz w:val="20"/>
        </w:rPr>
      </w:pPr>
    </w:p>
    <w:p w14:paraId="10827232" w14:textId="77777777" w:rsidR="004B799C" w:rsidRDefault="00CA4AAC">
      <w:pPr>
        <w:pStyle w:val="ListParagraph"/>
        <w:numPr>
          <w:ilvl w:val="0"/>
          <w:numId w:val="28"/>
        </w:numPr>
        <w:tabs>
          <w:tab w:val="left" w:pos="1526"/>
        </w:tabs>
        <w:ind w:right="957"/>
        <w:jc w:val="both"/>
        <w:rPr>
          <w:sz w:val="24"/>
        </w:rPr>
      </w:pPr>
      <w:r>
        <w:rPr>
          <w:sz w:val="24"/>
        </w:rPr>
        <w:t>Member States may also use competitive certificates or supplier obligation schemes to</w:t>
      </w:r>
      <w:r>
        <w:rPr>
          <w:spacing w:val="1"/>
          <w:sz w:val="24"/>
        </w:rPr>
        <w:t xml:space="preserve"> </w:t>
      </w:r>
      <w:r>
        <w:rPr>
          <w:sz w:val="24"/>
        </w:rPr>
        <w:t>establish</w:t>
      </w:r>
      <w:r>
        <w:rPr>
          <w:spacing w:val="-1"/>
          <w:sz w:val="24"/>
        </w:rPr>
        <w:t xml:space="preserve"> </w:t>
      </w:r>
      <w:r>
        <w:rPr>
          <w:sz w:val="24"/>
        </w:rPr>
        <w:t>the aid amount and allocate</w:t>
      </w:r>
      <w:r>
        <w:rPr>
          <w:spacing w:val="1"/>
          <w:sz w:val="24"/>
        </w:rPr>
        <w:t xml:space="preserve"> </w:t>
      </w:r>
      <w:r>
        <w:rPr>
          <w:sz w:val="24"/>
        </w:rPr>
        <w:t>aid,</w:t>
      </w:r>
      <w:r>
        <w:rPr>
          <w:spacing w:val="1"/>
          <w:sz w:val="24"/>
        </w:rPr>
        <w:t xml:space="preserve"> </w:t>
      </w:r>
      <w:r>
        <w:rPr>
          <w:sz w:val="24"/>
        </w:rPr>
        <w:t>provided:</w:t>
      </w:r>
    </w:p>
    <w:p w14:paraId="7763A993" w14:textId="77777777" w:rsidR="004B799C" w:rsidRDefault="004B799C">
      <w:pPr>
        <w:pStyle w:val="BodyText"/>
        <w:spacing w:before="10"/>
        <w:rPr>
          <w:sz w:val="20"/>
        </w:rPr>
      </w:pPr>
    </w:p>
    <w:p w14:paraId="456D5C32" w14:textId="77777777" w:rsidR="004B799C" w:rsidRDefault="00CA4AAC">
      <w:pPr>
        <w:pStyle w:val="ListParagraph"/>
        <w:numPr>
          <w:ilvl w:val="1"/>
          <w:numId w:val="28"/>
        </w:numPr>
        <w:tabs>
          <w:tab w:val="left" w:pos="2091"/>
          <w:tab w:val="left" w:pos="2092"/>
        </w:tabs>
        <w:rPr>
          <w:sz w:val="24"/>
        </w:rPr>
      </w:pPr>
      <w:r>
        <w:rPr>
          <w:sz w:val="24"/>
        </w:rPr>
        <w:t>demand</w:t>
      </w:r>
      <w:r>
        <w:rPr>
          <w:spacing w:val="-2"/>
          <w:sz w:val="24"/>
        </w:rPr>
        <w:t xml:space="preserve"> </w:t>
      </w:r>
      <w:r>
        <w:rPr>
          <w:sz w:val="24"/>
        </w:rPr>
        <w:t>in</w:t>
      </w:r>
      <w:r>
        <w:rPr>
          <w:spacing w:val="-1"/>
          <w:sz w:val="24"/>
        </w:rPr>
        <w:t xml:space="preserve"> </w:t>
      </w:r>
      <w:r>
        <w:rPr>
          <w:sz w:val="24"/>
        </w:rPr>
        <w:t>the</w:t>
      </w:r>
      <w:r>
        <w:rPr>
          <w:spacing w:val="-1"/>
          <w:sz w:val="24"/>
        </w:rPr>
        <w:t xml:space="preserve"> </w:t>
      </w:r>
      <w:r>
        <w:rPr>
          <w:sz w:val="24"/>
        </w:rPr>
        <w:t>scheme</w:t>
      </w:r>
      <w:r>
        <w:rPr>
          <w:spacing w:val="-2"/>
          <w:sz w:val="24"/>
        </w:rPr>
        <w:t xml:space="preserve"> </w:t>
      </w:r>
      <w:r>
        <w:rPr>
          <w:sz w:val="24"/>
        </w:rPr>
        <w:t>is</w:t>
      </w:r>
      <w:r>
        <w:rPr>
          <w:spacing w:val="1"/>
          <w:sz w:val="24"/>
        </w:rPr>
        <w:t xml:space="preserve"> </w:t>
      </w:r>
      <w:r>
        <w:rPr>
          <w:sz w:val="24"/>
        </w:rPr>
        <w:t>set</w:t>
      </w:r>
      <w:r>
        <w:rPr>
          <w:spacing w:val="-1"/>
          <w:sz w:val="24"/>
        </w:rPr>
        <w:t xml:space="preserve"> </w:t>
      </w:r>
      <w:r>
        <w:rPr>
          <w:sz w:val="24"/>
        </w:rPr>
        <w:t>below</w:t>
      </w:r>
      <w:r>
        <w:rPr>
          <w:spacing w:val="-2"/>
          <w:sz w:val="24"/>
        </w:rPr>
        <w:t xml:space="preserve"> </w:t>
      </w:r>
      <w:r>
        <w:rPr>
          <w:sz w:val="24"/>
        </w:rPr>
        <w:t>potential</w:t>
      </w:r>
      <w:r>
        <w:rPr>
          <w:spacing w:val="-1"/>
          <w:sz w:val="24"/>
        </w:rPr>
        <w:t xml:space="preserve"> </w:t>
      </w:r>
      <w:r>
        <w:rPr>
          <w:sz w:val="24"/>
        </w:rPr>
        <w:t>supply;</w:t>
      </w:r>
    </w:p>
    <w:p w14:paraId="0F76C44E" w14:textId="77777777" w:rsidR="004B799C" w:rsidRDefault="004B799C">
      <w:pPr>
        <w:pStyle w:val="BodyText"/>
        <w:spacing w:before="10"/>
        <w:rPr>
          <w:sz w:val="20"/>
        </w:rPr>
      </w:pPr>
    </w:p>
    <w:p w14:paraId="5A55AB84" w14:textId="77777777" w:rsidR="004B799C" w:rsidRDefault="00CA4AAC">
      <w:pPr>
        <w:pStyle w:val="ListParagraph"/>
        <w:numPr>
          <w:ilvl w:val="1"/>
          <w:numId w:val="28"/>
        </w:numPr>
        <w:tabs>
          <w:tab w:val="left" w:pos="2092"/>
        </w:tabs>
        <w:ind w:right="952"/>
        <w:jc w:val="both"/>
        <w:rPr>
          <w:sz w:val="24"/>
        </w:rPr>
      </w:pPr>
      <w:r>
        <w:rPr>
          <w:sz w:val="24"/>
        </w:rPr>
        <w:t>the buyout or penalty price that applies to a consumer or supplier that has not</w:t>
      </w:r>
      <w:r>
        <w:rPr>
          <w:spacing w:val="1"/>
          <w:sz w:val="24"/>
        </w:rPr>
        <w:t xml:space="preserve"> </w:t>
      </w:r>
      <w:r>
        <w:rPr>
          <w:sz w:val="24"/>
        </w:rPr>
        <w:t>bought</w:t>
      </w:r>
      <w:r>
        <w:rPr>
          <w:spacing w:val="1"/>
          <w:sz w:val="24"/>
        </w:rPr>
        <w:t xml:space="preserve"> </w:t>
      </w:r>
      <w:r>
        <w:rPr>
          <w:sz w:val="24"/>
        </w:rPr>
        <w:t>the</w:t>
      </w:r>
      <w:r>
        <w:rPr>
          <w:spacing w:val="1"/>
          <w:sz w:val="24"/>
        </w:rPr>
        <w:t xml:space="preserve"> </w:t>
      </w:r>
      <w:r>
        <w:rPr>
          <w:sz w:val="24"/>
        </w:rPr>
        <w:t>number</w:t>
      </w:r>
      <w:r>
        <w:rPr>
          <w:spacing w:val="1"/>
          <w:sz w:val="24"/>
        </w:rPr>
        <w:t xml:space="preserve"> </w:t>
      </w:r>
      <w:r>
        <w:rPr>
          <w:sz w:val="24"/>
        </w:rPr>
        <w:t>of</w:t>
      </w:r>
      <w:r>
        <w:rPr>
          <w:spacing w:val="1"/>
          <w:sz w:val="24"/>
        </w:rPr>
        <w:t xml:space="preserve"> </w:t>
      </w:r>
      <w:r>
        <w:rPr>
          <w:sz w:val="24"/>
        </w:rPr>
        <w:t>certificates</w:t>
      </w:r>
      <w:r>
        <w:rPr>
          <w:spacing w:val="1"/>
          <w:sz w:val="24"/>
        </w:rPr>
        <w:t xml:space="preserve"> </w:t>
      </w:r>
      <w:r>
        <w:rPr>
          <w:sz w:val="24"/>
        </w:rPr>
        <w:t>required</w:t>
      </w:r>
      <w:r>
        <w:rPr>
          <w:spacing w:val="1"/>
          <w:sz w:val="24"/>
        </w:rPr>
        <w:t xml:space="preserve"> </w:t>
      </w:r>
      <w:r>
        <w:rPr>
          <w:sz w:val="24"/>
        </w:rPr>
        <w:t>(that</w:t>
      </w:r>
      <w:r>
        <w:rPr>
          <w:spacing w:val="1"/>
          <w:sz w:val="24"/>
        </w:rPr>
        <w:t xml:space="preserve"> </w:t>
      </w:r>
      <w:r>
        <w:rPr>
          <w:sz w:val="24"/>
        </w:rPr>
        <w:t>is</w:t>
      </w:r>
      <w:r>
        <w:rPr>
          <w:spacing w:val="1"/>
          <w:sz w:val="24"/>
        </w:rPr>
        <w:t xml:space="preserve"> </w:t>
      </w:r>
      <w:r>
        <w:rPr>
          <w:sz w:val="24"/>
        </w:rPr>
        <w:t>to</w:t>
      </w:r>
      <w:r>
        <w:rPr>
          <w:spacing w:val="1"/>
          <w:sz w:val="24"/>
        </w:rPr>
        <w:t xml:space="preserve"> </w:t>
      </w:r>
      <w:r>
        <w:rPr>
          <w:sz w:val="24"/>
        </w:rPr>
        <w:t>say,</w:t>
      </w:r>
      <w:r>
        <w:rPr>
          <w:spacing w:val="1"/>
          <w:sz w:val="24"/>
        </w:rPr>
        <w:t xml:space="preserve"> </w:t>
      </w:r>
      <w:r>
        <w:rPr>
          <w:sz w:val="24"/>
        </w:rPr>
        <w:t>the</w:t>
      </w:r>
      <w:r>
        <w:rPr>
          <w:spacing w:val="1"/>
          <w:sz w:val="24"/>
        </w:rPr>
        <w:t xml:space="preserve"> </w:t>
      </w:r>
      <w:r>
        <w:rPr>
          <w:sz w:val="24"/>
        </w:rPr>
        <w:t>price</w:t>
      </w:r>
      <w:r>
        <w:rPr>
          <w:spacing w:val="1"/>
          <w:sz w:val="24"/>
        </w:rPr>
        <w:t xml:space="preserve"> </w:t>
      </w:r>
      <w:r>
        <w:rPr>
          <w:sz w:val="24"/>
        </w:rPr>
        <w:t>which</w:t>
      </w:r>
      <w:r>
        <w:rPr>
          <w:spacing w:val="1"/>
          <w:sz w:val="24"/>
        </w:rPr>
        <w:t xml:space="preserve"> </w:t>
      </w:r>
      <w:r>
        <w:rPr>
          <w:sz w:val="24"/>
        </w:rPr>
        <w:t>constitutes the maximum that would be paid for support) is set at a sufficiently</w:t>
      </w:r>
      <w:r>
        <w:rPr>
          <w:spacing w:val="1"/>
          <w:sz w:val="24"/>
        </w:rPr>
        <w:t xml:space="preserve"> </w:t>
      </w:r>
      <w:r>
        <w:rPr>
          <w:sz w:val="24"/>
        </w:rPr>
        <w:t>high level to incentivise compliance with the obligation. However, the penalty</w:t>
      </w:r>
      <w:r>
        <w:rPr>
          <w:spacing w:val="1"/>
          <w:sz w:val="24"/>
        </w:rPr>
        <w:t xml:space="preserve"> </w:t>
      </w:r>
      <w:r>
        <w:rPr>
          <w:sz w:val="24"/>
        </w:rPr>
        <w:t>price should be based on the quantification referred to in points 50 and 51 to avoid</w:t>
      </w:r>
      <w:r>
        <w:rPr>
          <w:spacing w:val="-57"/>
          <w:sz w:val="24"/>
        </w:rPr>
        <w:t xml:space="preserve"> </w:t>
      </w:r>
      <w:r>
        <w:rPr>
          <w:sz w:val="24"/>
        </w:rPr>
        <w:t>that</w:t>
      </w:r>
      <w:r>
        <w:rPr>
          <w:spacing w:val="-1"/>
          <w:sz w:val="24"/>
        </w:rPr>
        <w:t xml:space="preserve"> </w:t>
      </w:r>
      <w:r>
        <w:rPr>
          <w:sz w:val="24"/>
        </w:rPr>
        <w:t>an excessively</w:t>
      </w:r>
      <w:r>
        <w:rPr>
          <w:spacing w:val="-5"/>
          <w:sz w:val="24"/>
        </w:rPr>
        <w:t xml:space="preserve"> </w:t>
      </w:r>
      <w:r>
        <w:rPr>
          <w:sz w:val="24"/>
        </w:rPr>
        <w:t>high level leads to overcompensation.</w:t>
      </w:r>
    </w:p>
    <w:p w14:paraId="23A1D639" w14:textId="77777777" w:rsidR="004B799C" w:rsidRDefault="004B799C">
      <w:pPr>
        <w:pStyle w:val="BodyText"/>
        <w:spacing w:before="11"/>
        <w:rPr>
          <w:sz w:val="20"/>
        </w:rPr>
      </w:pPr>
    </w:p>
    <w:p w14:paraId="12A4186F" w14:textId="77777777" w:rsidR="004B799C" w:rsidRDefault="00CA4AAC">
      <w:pPr>
        <w:pStyle w:val="ListParagraph"/>
        <w:numPr>
          <w:ilvl w:val="0"/>
          <w:numId w:val="28"/>
        </w:numPr>
        <w:tabs>
          <w:tab w:val="left" w:pos="1526"/>
        </w:tabs>
        <w:ind w:right="956"/>
        <w:jc w:val="both"/>
        <w:rPr>
          <w:sz w:val="24"/>
        </w:rPr>
      </w:pPr>
      <w:r>
        <w:rPr>
          <w:sz w:val="24"/>
        </w:rPr>
        <w:t>Member States may also design support schemes targeting decarbonisation in the form</w:t>
      </w:r>
      <w:r>
        <w:rPr>
          <w:spacing w:val="1"/>
          <w:sz w:val="24"/>
        </w:rPr>
        <w:t xml:space="preserve"> </w:t>
      </w:r>
      <w:r>
        <w:rPr>
          <w:sz w:val="24"/>
        </w:rPr>
        <w:t>of reductions in taxes or parafiscal levies. The application of a competitive bidding</w:t>
      </w:r>
      <w:r>
        <w:rPr>
          <w:spacing w:val="1"/>
          <w:sz w:val="24"/>
        </w:rPr>
        <w:t xml:space="preserve"> </w:t>
      </w:r>
      <w:r>
        <w:rPr>
          <w:sz w:val="24"/>
        </w:rPr>
        <w:t>process is not obligatory for such schemes. However, such aid must be granted, in</w:t>
      </w:r>
      <w:r>
        <w:rPr>
          <w:spacing w:val="1"/>
          <w:sz w:val="24"/>
        </w:rPr>
        <w:t xml:space="preserve"> </w:t>
      </w:r>
      <w:r>
        <w:rPr>
          <w:sz w:val="24"/>
        </w:rPr>
        <w:t>principle, in the same way for all eligible undertakings operating in the same sector of</w:t>
      </w:r>
      <w:r>
        <w:rPr>
          <w:spacing w:val="1"/>
          <w:sz w:val="24"/>
        </w:rPr>
        <w:t xml:space="preserve"> </w:t>
      </w:r>
      <w:r>
        <w:rPr>
          <w:sz w:val="24"/>
        </w:rPr>
        <w:t>economic activity that are in the same or similar factual situation in respect of the aims</w:t>
      </w:r>
      <w:r>
        <w:rPr>
          <w:spacing w:val="1"/>
          <w:sz w:val="24"/>
        </w:rPr>
        <w:t xml:space="preserve"> </w:t>
      </w:r>
      <w:r>
        <w:rPr>
          <w:sz w:val="24"/>
        </w:rPr>
        <w:t>or objectives of the aid measure. The notifying Member State must put in place an</w:t>
      </w:r>
      <w:r>
        <w:rPr>
          <w:spacing w:val="1"/>
          <w:sz w:val="24"/>
        </w:rPr>
        <w:t xml:space="preserve"> </w:t>
      </w:r>
      <w:r>
        <w:rPr>
          <w:sz w:val="24"/>
        </w:rPr>
        <w:t>annual</w:t>
      </w:r>
      <w:r>
        <w:rPr>
          <w:spacing w:val="-1"/>
          <w:sz w:val="24"/>
        </w:rPr>
        <w:t xml:space="preserve"> </w:t>
      </w:r>
      <w:r>
        <w:rPr>
          <w:sz w:val="24"/>
        </w:rPr>
        <w:t>monitoring</w:t>
      </w:r>
      <w:r>
        <w:rPr>
          <w:spacing w:val="-3"/>
          <w:sz w:val="24"/>
        </w:rPr>
        <w:t xml:space="preserve"> </w:t>
      </w:r>
      <w:r>
        <w:rPr>
          <w:sz w:val="24"/>
        </w:rPr>
        <w:t>mechanism to verify</w:t>
      </w:r>
      <w:r>
        <w:rPr>
          <w:spacing w:val="-5"/>
          <w:sz w:val="24"/>
        </w:rPr>
        <w:t xml:space="preserve"> </w:t>
      </w:r>
      <w:r>
        <w:rPr>
          <w:sz w:val="24"/>
        </w:rPr>
        <w:t>that</w:t>
      </w:r>
      <w:r>
        <w:rPr>
          <w:spacing w:val="-1"/>
          <w:sz w:val="24"/>
        </w:rPr>
        <w:t xml:space="preserve"> </w:t>
      </w:r>
      <w:r>
        <w:rPr>
          <w:sz w:val="24"/>
        </w:rPr>
        <w:t>the measure</w:t>
      </w:r>
      <w:r>
        <w:rPr>
          <w:spacing w:val="-2"/>
          <w:sz w:val="24"/>
        </w:rPr>
        <w:t xml:space="preserve"> </w:t>
      </w:r>
      <w:r>
        <w:rPr>
          <w:sz w:val="24"/>
        </w:rPr>
        <w:t>is still necessary.</w:t>
      </w:r>
    </w:p>
    <w:p w14:paraId="3C4A17FE" w14:textId="77777777" w:rsidR="004B799C" w:rsidRDefault="004B799C">
      <w:pPr>
        <w:pStyle w:val="BodyText"/>
        <w:spacing w:before="10"/>
        <w:rPr>
          <w:sz w:val="20"/>
        </w:rPr>
      </w:pPr>
    </w:p>
    <w:p w14:paraId="0187318F" w14:textId="77777777" w:rsidR="004B799C" w:rsidRDefault="00CA4AAC">
      <w:pPr>
        <w:pStyle w:val="ListParagraph"/>
        <w:numPr>
          <w:ilvl w:val="0"/>
          <w:numId w:val="28"/>
        </w:numPr>
        <w:tabs>
          <w:tab w:val="left" w:pos="1526"/>
        </w:tabs>
        <w:ind w:right="959"/>
        <w:jc w:val="both"/>
        <w:rPr>
          <w:sz w:val="24"/>
        </w:rPr>
      </w:pPr>
      <w:r>
        <w:rPr>
          <w:sz w:val="24"/>
        </w:rPr>
        <w:t>When aid is granted in the form of operating aid or a tax reduction to support biofuels,</w:t>
      </w:r>
      <w:r>
        <w:rPr>
          <w:spacing w:val="1"/>
          <w:sz w:val="24"/>
        </w:rPr>
        <w:t xml:space="preserve"> </w:t>
      </w:r>
      <w:r>
        <w:rPr>
          <w:sz w:val="24"/>
        </w:rPr>
        <w:t>bioliquids or biogas, and there is a quota or supply obligation which effectively sets a</w:t>
      </w:r>
      <w:r>
        <w:rPr>
          <w:spacing w:val="1"/>
          <w:sz w:val="24"/>
        </w:rPr>
        <w:t xml:space="preserve"> </w:t>
      </w:r>
      <w:r>
        <w:rPr>
          <w:sz w:val="24"/>
        </w:rPr>
        <w:t>separate</w:t>
      </w:r>
      <w:r>
        <w:rPr>
          <w:spacing w:val="1"/>
          <w:sz w:val="24"/>
        </w:rPr>
        <w:t xml:space="preserve"> </w:t>
      </w:r>
      <w:r>
        <w:rPr>
          <w:sz w:val="24"/>
        </w:rPr>
        <w:t>market</w:t>
      </w:r>
      <w:r>
        <w:rPr>
          <w:spacing w:val="1"/>
          <w:sz w:val="24"/>
        </w:rPr>
        <w:t xml:space="preserve"> </w:t>
      </w:r>
      <w:r>
        <w:rPr>
          <w:sz w:val="24"/>
        </w:rPr>
        <w:t>price</w:t>
      </w:r>
      <w:r>
        <w:rPr>
          <w:spacing w:val="1"/>
          <w:sz w:val="24"/>
        </w:rPr>
        <w:t xml:space="preserve"> </w:t>
      </w:r>
      <w:r>
        <w:rPr>
          <w:sz w:val="24"/>
        </w:rPr>
        <w:t>for</w:t>
      </w:r>
      <w:r>
        <w:rPr>
          <w:spacing w:val="1"/>
          <w:sz w:val="24"/>
        </w:rPr>
        <w:t xml:space="preserve"> </w:t>
      </w:r>
      <w:r>
        <w:rPr>
          <w:sz w:val="24"/>
        </w:rPr>
        <w:t>biofuels,</w:t>
      </w:r>
      <w:r>
        <w:rPr>
          <w:spacing w:val="1"/>
          <w:sz w:val="24"/>
        </w:rPr>
        <w:t xml:space="preserve"> </w:t>
      </w:r>
      <w:r>
        <w:rPr>
          <w:sz w:val="24"/>
        </w:rPr>
        <w:t>the</w:t>
      </w:r>
      <w:r>
        <w:rPr>
          <w:spacing w:val="1"/>
          <w:sz w:val="24"/>
        </w:rPr>
        <w:t xml:space="preserve"> </w:t>
      </w:r>
      <w:r>
        <w:rPr>
          <w:sz w:val="24"/>
        </w:rPr>
        <w:t>aid</w:t>
      </w:r>
      <w:r>
        <w:rPr>
          <w:spacing w:val="1"/>
          <w:sz w:val="24"/>
        </w:rPr>
        <w:t xml:space="preserve"> </w:t>
      </w:r>
      <w:r>
        <w:rPr>
          <w:sz w:val="24"/>
        </w:rPr>
        <w:t>amount</w:t>
      </w:r>
      <w:r>
        <w:rPr>
          <w:spacing w:val="1"/>
          <w:sz w:val="24"/>
        </w:rPr>
        <w:t xml:space="preserve"> </w:t>
      </w:r>
      <w:r>
        <w:rPr>
          <w:sz w:val="24"/>
        </w:rPr>
        <w:t>must</w:t>
      </w:r>
      <w:r>
        <w:rPr>
          <w:spacing w:val="1"/>
          <w:sz w:val="24"/>
        </w:rPr>
        <w:t xml:space="preserve"> </w:t>
      </w:r>
      <w:r>
        <w:rPr>
          <w:sz w:val="24"/>
        </w:rPr>
        <w:t>not</w:t>
      </w:r>
      <w:r>
        <w:rPr>
          <w:spacing w:val="1"/>
          <w:sz w:val="24"/>
        </w:rPr>
        <w:t xml:space="preserve"> </w:t>
      </w:r>
      <w:r>
        <w:rPr>
          <w:sz w:val="24"/>
        </w:rPr>
        <w:t>exceed</w:t>
      </w:r>
      <w:r>
        <w:rPr>
          <w:spacing w:val="1"/>
          <w:sz w:val="24"/>
        </w:rPr>
        <w:t xml:space="preserve"> </w:t>
      </w:r>
      <w:r>
        <w:rPr>
          <w:sz w:val="24"/>
        </w:rPr>
        <w:t>the</w:t>
      </w:r>
      <w:r>
        <w:rPr>
          <w:spacing w:val="1"/>
          <w:sz w:val="24"/>
        </w:rPr>
        <w:t xml:space="preserve"> </w:t>
      </w:r>
      <w:r>
        <w:rPr>
          <w:sz w:val="24"/>
        </w:rPr>
        <w:t>difference</w:t>
      </w:r>
      <w:r>
        <w:rPr>
          <w:spacing w:val="-57"/>
          <w:sz w:val="24"/>
        </w:rPr>
        <w:t xml:space="preserve"> </w:t>
      </w:r>
      <w:r>
        <w:rPr>
          <w:sz w:val="24"/>
        </w:rPr>
        <w:t>between their production costs and that market price. Production costs may include a</w:t>
      </w:r>
      <w:r>
        <w:rPr>
          <w:spacing w:val="1"/>
          <w:sz w:val="24"/>
        </w:rPr>
        <w:t xml:space="preserve"> </w:t>
      </w:r>
      <w:r>
        <w:rPr>
          <w:sz w:val="24"/>
        </w:rPr>
        <w:t>reasonable</w:t>
      </w:r>
      <w:r>
        <w:rPr>
          <w:spacing w:val="-2"/>
          <w:sz w:val="24"/>
        </w:rPr>
        <w:t xml:space="preserve"> </w:t>
      </w:r>
      <w:r>
        <w:rPr>
          <w:sz w:val="24"/>
        </w:rPr>
        <w:t>profit.</w:t>
      </w:r>
    </w:p>
    <w:p w14:paraId="3A84FCF6" w14:textId="77777777" w:rsidR="004B799C" w:rsidRDefault="004B799C">
      <w:pPr>
        <w:pStyle w:val="BodyText"/>
        <w:spacing w:before="11"/>
        <w:rPr>
          <w:sz w:val="20"/>
        </w:rPr>
      </w:pPr>
    </w:p>
    <w:p w14:paraId="1AE9442F" w14:textId="77777777" w:rsidR="004B799C" w:rsidRDefault="00CA4AAC">
      <w:pPr>
        <w:ind w:left="1525"/>
        <w:rPr>
          <w:i/>
          <w:sz w:val="24"/>
        </w:rPr>
      </w:pPr>
      <w:r>
        <w:rPr>
          <w:noProof/>
        </w:rPr>
        <w:drawing>
          <wp:anchor distT="0" distB="0" distL="0" distR="0" simplePos="0" relativeHeight="15773696" behindDoc="0" locked="0" layoutInCell="1" allowOverlap="1" wp14:anchorId="20EA3260" wp14:editId="539B47FE">
            <wp:simplePos x="0" y="0"/>
            <wp:positionH relativeFrom="page">
              <wp:posOffset>903766</wp:posOffset>
            </wp:positionH>
            <wp:positionV relativeFrom="paragraph">
              <wp:posOffset>39379</wp:posOffset>
            </wp:positionV>
            <wp:extent cx="299431" cy="107345"/>
            <wp:effectExtent l="0" t="0" r="0" b="0"/>
            <wp:wrapNone/>
            <wp:docPr id="127" name="image6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image60.png"/>
                    <pic:cNvPicPr/>
                  </pic:nvPicPr>
                  <pic:blipFill>
                    <a:blip r:embed="rId81" cstate="print"/>
                    <a:stretch>
                      <a:fillRect/>
                    </a:stretch>
                  </pic:blipFill>
                  <pic:spPr>
                    <a:xfrm>
                      <a:off x="0" y="0"/>
                      <a:ext cx="299431" cy="107345"/>
                    </a:xfrm>
                    <a:prstGeom prst="rect">
                      <a:avLst/>
                    </a:prstGeom>
                  </pic:spPr>
                </pic:pic>
              </a:graphicData>
            </a:graphic>
          </wp:anchor>
        </w:drawing>
      </w:r>
      <w:bookmarkStart w:id="55" w:name="_bookmark46"/>
      <w:bookmarkEnd w:id="55"/>
      <w:r>
        <w:rPr>
          <w:i/>
          <w:sz w:val="24"/>
        </w:rPr>
        <w:t>Avoidance</w:t>
      </w:r>
      <w:r>
        <w:rPr>
          <w:i/>
          <w:spacing w:val="-3"/>
          <w:sz w:val="24"/>
        </w:rPr>
        <w:t xml:space="preserve"> </w:t>
      </w:r>
      <w:r>
        <w:rPr>
          <w:i/>
          <w:sz w:val="24"/>
        </w:rPr>
        <w:t>of undue negative</w:t>
      </w:r>
      <w:r>
        <w:rPr>
          <w:i/>
          <w:spacing w:val="-1"/>
          <w:sz w:val="24"/>
        </w:rPr>
        <w:t xml:space="preserve"> </w:t>
      </w:r>
      <w:r>
        <w:rPr>
          <w:i/>
          <w:sz w:val="24"/>
        </w:rPr>
        <w:t>effects</w:t>
      </w:r>
      <w:r>
        <w:rPr>
          <w:i/>
          <w:spacing w:val="-1"/>
          <w:sz w:val="24"/>
        </w:rPr>
        <w:t xml:space="preserve"> </w:t>
      </w:r>
      <w:r>
        <w:rPr>
          <w:i/>
          <w:sz w:val="24"/>
        </w:rPr>
        <w:t>on competition and trade</w:t>
      </w:r>
      <w:r>
        <w:rPr>
          <w:i/>
          <w:spacing w:val="-1"/>
          <w:sz w:val="24"/>
        </w:rPr>
        <w:t xml:space="preserve"> </w:t>
      </w:r>
      <w:r>
        <w:rPr>
          <w:i/>
          <w:sz w:val="24"/>
        </w:rPr>
        <w:t>and</w:t>
      </w:r>
      <w:r>
        <w:rPr>
          <w:i/>
          <w:spacing w:val="-1"/>
          <w:sz w:val="24"/>
        </w:rPr>
        <w:t xml:space="preserve"> </w:t>
      </w:r>
      <w:r>
        <w:rPr>
          <w:i/>
          <w:sz w:val="24"/>
        </w:rPr>
        <w:t>balancing</w:t>
      </w:r>
    </w:p>
    <w:p w14:paraId="01E983B6" w14:textId="77777777" w:rsidR="004B799C" w:rsidRDefault="004B799C">
      <w:pPr>
        <w:pStyle w:val="BodyText"/>
        <w:spacing w:before="10"/>
        <w:rPr>
          <w:i/>
          <w:sz w:val="20"/>
        </w:rPr>
      </w:pPr>
    </w:p>
    <w:p w14:paraId="766E9F47" w14:textId="77777777" w:rsidR="004B799C" w:rsidRDefault="00CA4AAC">
      <w:pPr>
        <w:pStyle w:val="ListParagraph"/>
        <w:numPr>
          <w:ilvl w:val="0"/>
          <w:numId w:val="28"/>
        </w:numPr>
        <w:tabs>
          <w:tab w:val="left" w:pos="1526"/>
        </w:tabs>
        <w:ind w:right="962"/>
        <w:jc w:val="both"/>
        <w:rPr>
          <w:sz w:val="24"/>
        </w:rPr>
      </w:pPr>
      <w:r>
        <w:rPr>
          <w:sz w:val="24"/>
        </w:rPr>
        <w:t>Sections 3.2.2 and 3.3 do not apply to measures for the reduction of greenhouse gas</w:t>
      </w:r>
      <w:r>
        <w:rPr>
          <w:spacing w:val="1"/>
          <w:sz w:val="24"/>
        </w:rPr>
        <w:t xml:space="preserve"> </w:t>
      </w:r>
      <w:r>
        <w:rPr>
          <w:sz w:val="24"/>
        </w:rPr>
        <w:t>emissions.</w:t>
      </w:r>
    </w:p>
    <w:p w14:paraId="0CE14F8C" w14:textId="77777777" w:rsidR="004B799C" w:rsidRDefault="004B799C">
      <w:pPr>
        <w:pStyle w:val="BodyText"/>
        <w:spacing w:before="9"/>
        <w:rPr>
          <w:sz w:val="20"/>
        </w:rPr>
      </w:pPr>
    </w:p>
    <w:p w14:paraId="3AB575DE" w14:textId="77777777" w:rsidR="004B799C" w:rsidRDefault="00CA4AAC">
      <w:pPr>
        <w:pStyle w:val="ListParagraph"/>
        <w:numPr>
          <w:ilvl w:val="0"/>
          <w:numId w:val="28"/>
        </w:numPr>
        <w:tabs>
          <w:tab w:val="left" w:pos="1526"/>
        </w:tabs>
        <w:ind w:right="954"/>
        <w:jc w:val="both"/>
        <w:rPr>
          <w:sz w:val="24"/>
        </w:rPr>
      </w:pPr>
      <w:r>
        <w:rPr>
          <w:position w:val="2"/>
          <w:sz w:val="24"/>
        </w:rPr>
        <w:t>The subsidy per tonne of CO</w:t>
      </w:r>
      <w:r>
        <w:rPr>
          <w:sz w:val="16"/>
        </w:rPr>
        <w:t xml:space="preserve">2 </w:t>
      </w:r>
      <w:r>
        <w:rPr>
          <w:position w:val="2"/>
          <w:sz w:val="24"/>
        </w:rPr>
        <w:t>equivalent emissions avoided must be estimated for each</w:t>
      </w:r>
      <w:r>
        <w:rPr>
          <w:spacing w:val="1"/>
          <w:position w:val="2"/>
          <w:sz w:val="24"/>
        </w:rPr>
        <w:t xml:space="preserve"> </w:t>
      </w:r>
      <w:r>
        <w:rPr>
          <w:sz w:val="24"/>
        </w:rPr>
        <w:t>beneficiary</w:t>
      </w:r>
      <w:r>
        <w:rPr>
          <w:spacing w:val="1"/>
          <w:sz w:val="24"/>
        </w:rPr>
        <w:t xml:space="preserve"> </w:t>
      </w:r>
      <w:r>
        <w:rPr>
          <w:sz w:val="24"/>
        </w:rPr>
        <w:t>or</w:t>
      </w:r>
      <w:r>
        <w:rPr>
          <w:spacing w:val="1"/>
          <w:sz w:val="24"/>
        </w:rPr>
        <w:t xml:space="preserve"> </w:t>
      </w:r>
      <w:r>
        <w:rPr>
          <w:sz w:val="24"/>
        </w:rPr>
        <w:t>reference</w:t>
      </w:r>
      <w:r>
        <w:rPr>
          <w:spacing w:val="1"/>
          <w:sz w:val="24"/>
        </w:rPr>
        <w:t xml:space="preserve"> </w:t>
      </w:r>
      <w:r>
        <w:rPr>
          <w:sz w:val="24"/>
        </w:rPr>
        <w:t>project,</w:t>
      </w:r>
      <w:r>
        <w:rPr>
          <w:spacing w:val="1"/>
          <w:sz w:val="24"/>
        </w:rPr>
        <w:t xml:space="preserve"> </w:t>
      </w:r>
      <w:r>
        <w:rPr>
          <w:sz w:val="24"/>
        </w:rPr>
        <w:t>and</w:t>
      </w:r>
      <w:r>
        <w:rPr>
          <w:spacing w:val="1"/>
          <w:sz w:val="24"/>
        </w:rPr>
        <w:t xml:space="preserve"> </w:t>
      </w:r>
      <w:r>
        <w:rPr>
          <w:sz w:val="24"/>
        </w:rPr>
        <w:t>the</w:t>
      </w:r>
      <w:r>
        <w:rPr>
          <w:spacing w:val="1"/>
          <w:sz w:val="24"/>
        </w:rPr>
        <w:t xml:space="preserve"> </w:t>
      </w:r>
      <w:r>
        <w:rPr>
          <w:sz w:val="24"/>
        </w:rPr>
        <w:t>assumptions</w:t>
      </w:r>
      <w:r>
        <w:rPr>
          <w:spacing w:val="1"/>
          <w:sz w:val="24"/>
        </w:rPr>
        <w:t xml:space="preserve"> </w:t>
      </w:r>
      <w:r>
        <w:rPr>
          <w:sz w:val="24"/>
        </w:rPr>
        <w:t>and</w:t>
      </w:r>
      <w:r>
        <w:rPr>
          <w:spacing w:val="1"/>
          <w:sz w:val="24"/>
        </w:rPr>
        <w:t xml:space="preserve"> </w:t>
      </w:r>
      <w:r>
        <w:rPr>
          <w:sz w:val="24"/>
        </w:rPr>
        <w:t>methodology</w:t>
      </w:r>
      <w:r>
        <w:rPr>
          <w:spacing w:val="1"/>
          <w:sz w:val="24"/>
        </w:rPr>
        <w:t xml:space="preserve"> </w:t>
      </w:r>
      <w:r>
        <w:rPr>
          <w:sz w:val="24"/>
        </w:rPr>
        <w:t>for</w:t>
      </w:r>
      <w:r>
        <w:rPr>
          <w:spacing w:val="1"/>
          <w:sz w:val="24"/>
        </w:rPr>
        <w:t xml:space="preserve"> </w:t>
      </w:r>
      <w:r>
        <w:rPr>
          <w:sz w:val="24"/>
        </w:rPr>
        <w:t>that</w:t>
      </w:r>
      <w:r>
        <w:rPr>
          <w:spacing w:val="1"/>
          <w:sz w:val="24"/>
        </w:rPr>
        <w:t xml:space="preserve"> </w:t>
      </w:r>
      <w:r>
        <w:rPr>
          <w:sz w:val="24"/>
        </w:rPr>
        <w:t>calculation</w:t>
      </w:r>
      <w:r>
        <w:rPr>
          <w:spacing w:val="1"/>
          <w:sz w:val="24"/>
        </w:rPr>
        <w:t xml:space="preserve"> </w:t>
      </w:r>
      <w:r>
        <w:rPr>
          <w:sz w:val="24"/>
        </w:rPr>
        <w:t>provided.</w:t>
      </w:r>
      <w:r>
        <w:rPr>
          <w:spacing w:val="1"/>
          <w:sz w:val="24"/>
        </w:rPr>
        <w:t xml:space="preserve"> </w:t>
      </w:r>
      <w:r>
        <w:rPr>
          <w:sz w:val="24"/>
        </w:rPr>
        <w:t>To</w:t>
      </w:r>
      <w:r>
        <w:rPr>
          <w:spacing w:val="1"/>
          <w:sz w:val="24"/>
        </w:rPr>
        <w:t xml:space="preserve"> </w:t>
      </w:r>
      <w:r>
        <w:rPr>
          <w:sz w:val="24"/>
        </w:rPr>
        <w:t>the</w:t>
      </w:r>
      <w:r>
        <w:rPr>
          <w:spacing w:val="1"/>
          <w:sz w:val="24"/>
        </w:rPr>
        <w:t xml:space="preserve"> </w:t>
      </w:r>
      <w:r>
        <w:rPr>
          <w:sz w:val="24"/>
        </w:rPr>
        <w:t>extent</w:t>
      </w:r>
      <w:r>
        <w:rPr>
          <w:spacing w:val="1"/>
          <w:sz w:val="24"/>
        </w:rPr>
        <w:t xml:space="preserve"> </w:t>
      </w:r>
      <w:r>
        <w:rPr>
          <w:sz w:val="24"/>
        </w:rPr>
        <w:t>possible,</w:t>
      </w:r>
      <w:r>
        <w:rPr>
          <w:spacing w:val="1"/>
          <w:sz w:val="24"/>
        </w:rPr>
        <w:t xml:space="preserve"> </w:t>
      </w:r>
      <w:r>
        <w:rPr>
          <w:sz w:val="24"/>
        </w:rPr>
        <w:t>this</w:t>
      </w:r>
      <w:r>
        <w:rPr>
          <w:spacing w:val="1"/>
          <w:sz w:val="24"/>
        </w:rPr>
        <w:t xml:space="preserve"> </w:t>
      </w:r>
      <w:r>
        <w:rPr>
          <w:sz w:val="24"/>
        </w:rPr>
        <w:t>should</w:t>
      </w:r>
      <w:r>
        <w:rPr>
          <w:spacing w:val="1"/>
          <w:sz w:val="24"/>
        </w:rPr>
        <w:t xml:space="preserve"> </w:t>
      </w:r>
      <w:r>
        <w:rPr>
          <w:sz w:val="24"/>
        </w:rPr>
        <w:t>seek</w:t>
      </w:r>
      <w:r>
        <w:rPr>
          <w:spacing w:val="1"/>
          <w:sz w:val="24"/>
        </w:rPr>
        <w:t xml:space="preserve"> </w:t>
      </w:r>
      <w:r>
        <w:rPr>
          <w:sz w:val="24"/>
        </w:rPr>
        <w:t>to</w:t>
      </w:r>
      <w:r>
        <w:rPr>
          <w:spacing w:val="1"/>
          <w:sz w:val="24"/>
        </w:rPr>
        <w:t xml:space="preserve"> </w:t>
      </w:r>
      <w:r>
        <w:rPr>
          <w:sz w:val="24"/>
        </w:rPr>
        <w:t>identify</w:t>
      </w:r>
      <w:r>
        <w:rPr>
          <w:spacing w:val="1"/>
          <w:sz w:val="24"/>
        </w:rPr>
        <w:t xml:space="preserve"> </w:t>
      </w:r>
      <w:r>
        <w:rPr>
          <w:sz w:val="24"/>
        </w:rPr>
        <w:t>the</w:t>
      </w:r>
      <w:r>
        <w:rPr>
          <w:spacing w:val="1"/>
          <w:sz w:val="24"/>
        </w:rPr>
        <w:t xml:space="preserve"> </w:t>
      </w:r>
      <w:r>
        <w:rPr>
          <w:sz w:val="24"/>
        </w:rPr>
        <w:t>net</w:t>
      </w:r>
      <w:r>
        <w:rPr>
          <w:spacing w:val="1"/>
          <w:sz w:val="24"/>
        </w:rPr>
        <w:t xml:space="preserve"> </w:t>
      </w:r>
      <w:r>
        <w:rPr>
          <w:sz w:val="24"/>
        </w:rPr>
        <w:t>emissions reduction from the activity, taking into account</w:t>
      </w:r>
      <w:r>
        <w:rPr>
          <w:spacing w:val="60"/>
          <w:sz w:val="24"/>
        </w:rPr>
        <w:t xml:space="preserve"> </w:t>
      </w:r>
      <w:r>
        <w:rPr>
          <w:sz w:val="24"/>
        </w:rPr>
        <w:t>life-cycle emissions created</w:t>
      </w:r>
      <w:r>
        <w:rPr>
          <w:spacing w:val="1"/>
          <w:sz w:val="24"/>
        </w:rPr>
        <w:t xml:space="preserve"> </w:t>
      </w:r>
      <w:r>
        <w:rPr>
          <w:sz w:val="24"/>
        </w:rPr>
        <w:t>or</w:t>
      </w:r>
      <w:r>
        <w:rPr>
          <w:spacing w:val="3"/>
          <w:sz w:val="24"/>
        </w:rPr>
        <w:t xml:space="preserve"> </w:t>
      </w:r>
      <w:r>
        <w:rPr>
          <w:sz w:val="24"/>
        </w:rPr>
        <w:t>reduced.</w:t>
      </w:r>
      <w:r>
        <w:rPr>
          <w:spacing w:val="4"/>
          <w:sz w:val="24"/>
        </w:rPr>
        <w:t xml:space="preserve"> </w:t>
      </w:r>
      <w:r>
        <w:rPr>
          <w:sz w:val="24"/>
        </w:rPr>
        <w:t>To</w:t>
      </w:r>
      <w:r>
        <w:rPr>
          <w:spacing w:val="6"/>
          <w:sz w:val="24"/>
        </w:rPr>
        <w:t xml:space="preserve"> </w:t>
      </w:r>
      <w:r>
        <w:rPr>
          <w:sz w:val="24"/>
        </w:rPr>
        <w:t>enable</w:t>
      </w:r>
      <w:r>
        <w:rPr>
          <w:spacing w:val="8"/>
          <w:sz w:val="24"/>
        </w:rPr>
        <w:t xml:space="preserve"> </w:t>
      </w:r>
      <w:r>
        <w:rPr>
          <w:sz w:val="24"/>
        </w:rPr>
        <w:t>a</w:t>
      </w:r>
      <w:r>
        <w:rPr>
          <w:spacing w:val="3"/>
          <w:sz w:val="24"/>
        </w:rPr>
        <w:t xml:space="preserve"> </w:t>
      </w:r>
      <w:r>
        <w:rPr>
          <w:sz w:val="24"/>
        </w:rPr>
        <w:t>comparison</w:t>
      </w:r>
      <w:r>
        <w:rPr>
          <w:spacing w:val="5"/>
          <w:sz w:val="24"/>
        </w:rPr>
        <w:t xml:space="preserve"> </w:t>
      </w:r>
      <w:r>
        <w:rPr>
          <w:sz w:val="24"/>
        </w:rPr>
        <w:t>between</w:t>
      </w:r>
      <w:r>
        <w:rPr>
          <w:spacing w:val="7"/>
          <w:sz w:val="24"/>
        </w:rPr>
        <w:t xml:space="preserve"> </w:t>
      </w:r>
      <w:r>
        <w:rPr>
          <w:sz w:val="24"/>
        </w:rPr>
        <w:t>the</w:t>
      </w:r>
      <w:r>
        <w:rPr>
          <w:spacing w:val="4"/>
          <w:sz w:val="24"/>
        </w:rPr>
        <w:t xml:space="preserve"> </w:t>
      </w:r>
      <w:r>
        <w:rPr>
          <w:sz w:val="24"/>
        </w:rPr>
        <w:t>costs</w:t>
      </w:r>
      <w:r>
        <w:rPr>
          <w:spacing w:val="5"/>
          <w:sz w:val="24"/>
        </w:rPr>
        <w:t xml:space="preserve"> </w:t>
      </w:r>
      <w:r>
        <w:rPr>
          <w:sz w:val="24"/>
        </w:rPr>
        <w:t>of</w:t>
      </w:r>
      <w:r>
        <w:rPr>
          <w:spacing w:val="3"/>
          <w:sz w:val="24"/>
        </w:rPr>
        <w:t xml:space="preserve"> </w:t>
      </w:r>
      <w:r>
        <w:rPr>
          <w:sz w:val="24"/>
        </w:rPr>
        <w:t>different</w:t>
      </w:r>
      <w:r>
        <w:rPr>
          <w:spacing w:val="5"/>
          <w:sz w:val="24"/>
        </w:rPr>
        <w:t xml:space="preserve"> </w:t>
      </w:r>
      <w:r>
        <w:rPr>
          <w:sz w:val="24"/>
        </w:rPr>
        <w:t>environmental</w:t>
      </w:r>
    </w:p>
    <w:p w14:paraId="5E778E7A" w14:textId="77777777" w:rsidR="004B799C" w:rsidRDefault="004B799C">
      <w:pPr>
        <w:jc w:val="both"/>
        <w:rPr>
          <w:sz w:val="24"/>
        </w:rPr>
        <w:sectPr w:rsidR="004B799C">
          <w:pgSz w:w="11910" w:h="16840"/>
          <w:pgMar w:top="1020" w:right="460" w:bottom="1620" w:left="460" w:header="0" w:footer="1426" w:gutter="0"/>
          <w:cols w:space="720"/>
        </w:sectPr>
      </w:pPr>
    </w:p>
    <w:p w14:paraId="2BA1CD71" w14:textId="77777777" w:rsidR="004B799C" w:rsidRDefault="00CA4AAC">
      <w:pPr>
        <w:pStyle w:val="BodyText"/>
        <w:spacing w:before="72"/>
        <w:ind w:left="1525" w:right="1384"/>
      </w:pPr>
      <w:r>
        <w:lastRenderedPageBreak/>
        <w:t>protection</w:t>
      </w:r>
      <w:r>
        <w:rPr>
          <w:spacing w:val="17"/>
        </w:rPr>
        <w:t xml:space="preserve"> </w:t>
      </w:r>
      <w:r>
        <w:t>measures,</w:t>
      </w:r>
      <w:r>
        <w:rPr>
          <w:spacing w:val="17"/>
        </w:rPr>
        <w:t xml:space="preserve"> </w:t>
      </w:r>
      <w:r>
        <w:t>the</w:t>
      </w:r>
      <w:r>
        <w:rPr>
          <w:spacing w:val="17"/>
        </w:rPr>
        <w:t xml:space="preserve"> </w:t>
      </w:r>
      <w:r>
        <w:t>methodology</w:t>
      </w:r>
      <w:r>
        <w:rPr>
          <w:spacing w:val="12"/>
        </w:rPr>
        <w:t xml:space="preserve"> </w:t>
      </w:r>
      <w:r>
        <w:t>should</w:t>
      </w:r>
      <w:r>
        <w:rPr>
          <w:spacing w:val="19"/>
        </w:rPr>
        <w:t xml:space="preserve"> </w:t>
      </w:r>
      <w:r>
        <w:t>usually</w:t>
      </w:r>
      <w:r>
        <w:rPr>
          <w:spacing w:val="12"/>
        </w:rPr>
        <w:t xml:space="preserve"> </w:t>
      </w:r>
      <w:r>
        <w:t>be</w:t>
      </w:r>
      <w:r>
        <w:rPr>
          <w:spacing w:val="16"/>
        </w:rPr>
        <w:t xml:space="preserve"> </w:t>
      </w:r>
      <w:r>
        <w:t>similar</w:t>
      </w:r>
      <w:r>
        <w:rPr>
          <w:spacing w:val="19"/>
        </w:rPr>
        <w:t xml:space="preserve"> </w:t>
      </w:r>
      <w:r>
        <w:t>for</w:t>
      </w:r>
      <w:r>
        <w:rPr>
          <w:spacing w:val="18"/>
        </w:rPr>
        <w:t xml:space="preserve"> </w:t>
      </w:r>
      <w:r>
        <w:t>all</w:t>
      </w:r>
      <w:r>
        <w:rPr>
          <w:spacing w:val="18"/>
        </w:rPr>
        <w:t xml:space="preserve"> </w:t>
      </w:r>
      <w:r>
        <w:t>measures</w:t>
      </w:r>
      <w:r>
        <w:rPr>
          <w:spacing w:val="-57"/>
        </w:rPr>
        <w:t xml:space="preserve"> </w:t>
      </w:r>
      <w:r>
        <w:t>promoted</w:t>
      </w:r>
      <w:r>
        <w:rPr>
          <w:spacing w:val="-1"/>
        </w:rPr>
        <w:t xml:space="preserve"> </w:t>
      </w:r>
      <w:r>
        <w:t>by</w:t>
      </w:r>
      <w:r>
        <w:rPr>
          <w:spacing w:val="-3"/>
        </w:rPr>
        <w:t xml:space="preserve"> </w:t>
      </w:r>
      <w:r>
        <w:t>a</w:t>
      </w:r>
      <w:r>
        <w:rPr>
          <w:spacing w:val="-1"/>
        </w:rPr>
        <w:t xml:space="preserve"> </w:t>
      </w:r>
      <w:r>
        <w:t>Member</w:t>
      </w:r>
      <w:r>
        <w:rPr>
          <w:spacing w:val="-2"/>
        </w:rPr>
        <w:t xml:space="preserve"> </w:t>
      </w:r>
      <w:r>
        <w:t>State</w:t>
      </w:r>
      <w:r>
        <w:rPr>
          <w:vertAlign w:val="superscript"/>
        </w:rPr>
        <w:t>60</w:t>
      </w:r>
      <w:r>
        <w:t>.</w:t>
      </w:r>
    </w:p>
    <w:p w14:paraId="795329D6" w14:textId="77777777" w:rsidR="004B799C" w:rsidRDefault="00CA4AAC">
      <w:pPr>
        <w:pStyle w:val="ListParagraph"/>
        <w:numPr>
          <w:ilvl w:val="0"/>
          <w:numId w:val="28"/>
        </w:numPr>
        <w:tabs>
          <w:tab w:val="left" w:pos="1526"/>
        </w:tabs>
        <w:spacing w:before="240"/>
        <w:ind w:right="952"/>
        <w:jc w:val="both"/>
        <w:rPr>
          <w:sz w:val="24"/>
        </w:rPr>
      </w:pPr>
      <w:r>
        <w:rPr>
          <w:sz w:val="24"/>
        </w:rPr>
        <w:t>To deliver positive environmental effects in relation to decarbonisation, the aid must not</w:t>
      </w:r>
      <w:r>
        <w:rPr>
          <w:spacing w:val="-57"/>
          <w:sz w:val="24"/>
        </w:rPr>
        <w:t xml:space="preserve"> </w:t>
      </w:r>
      <w:r>
        <w:rPr>
          <w:sz w:val="24"/>
        </w:rPr>
        <w:t>merely displace the emissions from one sector to another and must deliver overall</w:t>
      </w:r>
      <w:r>
        <w:rPr>
          <w:spacing w:val="1"/>
          <w:sz w:val="24"/>
        </w:rPr>
        <w:t xml:space="preserve"> </w:t>
      </w:r>
      <w:r>
        <w:rPr>
          <w:sz w:val="24"/>
        </w:rPr>
        <w:t>greenhouse gas emissions reductions. Short and long term interactions with any other</w:t>
      </w:r>
      <w:r>
        <w:rPr>
          <w:spacing w:val="1"/>
          <w:sz w:val="24"/>
        </w:rPr>
        <w:t xml:space="preserve"> </w:t>
      </w:r>
      <w:r>
        <w:rPr>
          <w:sz w:val="24"/>
        </w:rPr>
        <w:t>relevant</w:t>
      </w:r>
      <w:r>
        <w:rPr>
          <w:spacing w:val="-1"/>
          <w:sz w:val="24"/>
        </w:rPr>
        <w:t xml:space="preserve"> </w:t>
      </w:r>
      <w:r>
        <w:rPr>
          <w:sz w:val="24"/>
        </w:rPr>
        <w:t>policies or</w:t>
      </w:r>
      <w:r>
        <w:rPr>
          <w:spacing w:val="-1"/>
          <w:sz w:val="24"/>
        </w:rPr>
        <w:t xml:space="preserve"> </w:t>
      </w:r>
      <w:r>
        <w:rPr>
          <w:sz w:val="24"/>
        </w:rPr>
        <w:t>measures, including</w:t>
      </w:r>
      <w:r>
        <w:rPr>
          <w:spacing w:val="-4"/>
          <w:sz w:val="24"/>
        </w:rPr>
        <w:t xml:space="preserve"> </w:t>
      </w:r>
      <w:r>
        <w:rPr>
          <w:sz w:val="24"/>
        </w:rPr>
        <w:t>the</w:t>
      </w:r>
      <w:r>
        <w:rPr>
          <w:spacing w:val="1"/>
          <w:sz w:val="24"/>
        </w:rPr>
        <w:t xml:space="preserve"> </w:t>
      </w:r>
      <w:r>
        <w:rPr>
          <w:sz w:val="24"/>
        </w:rPr>
        <w:t>Union’s ETS,</w:t>
      </w:r>
      <w:r>
        <w:rPr>
          <w:spacing w:val="-1"/>
          <w:sz w:val="24"/>
        </w:rPr>
        <w:t xml:space="preserve"> </w:t>
      </w:r>
      <w:r>
        <w:rPr>
          <w:sz w:val="24"/>
        </w:rPr>
        <w:t>should be</w:t>
      </w:r>
      <w:r>
        <w:rPr>
          <w:spacing w:val="-1"/>
          <w:sz w:val="24"/>
        </w:rPr>
        <w:t xml:space="preserve"> </w:t>
      </w:r>
      <w:r>
        <w:rPr>
          <w:sz w:val="24"/>
        </w:rPr>
        <w:t>considered.</w:t>
      </w:r>
    </w:p>
    <w:p w14:paraId="0678E304" w14:textId="77777777" w:rsidR="004B799C" w:rsidRDefault="004B799C">
      <w:pPr>
        <w:pStyle w:val="BodyText"/>
        <w:spacing w:before="10"/>
        <w:rPr>
          <w:sz w:val="20"/>
        </w:rPr>
      </w:pPr>
    </w:p>
    <w:p w14:paraId="66A9D60F" w14:textId="77777777" w:rsidR="004B799C" w:rsidRDefault="00CA4AAC">
      <w:pPr>
        <w:pStyle w:val="ListParagraph"/>
        <w:numPr>
          <w:ilvl w:val="0"/>
          <w:numId w:val="28"/>
        </w:numPr>
        <w:tabs>
          <w:tab w:val="left" w:pos="1526"/>
        </w:tabs>
        <w:ind w:right="958"/>
        <w:jc w:val="both"/>
        <w:rPr>
          <w:sz w:val="24"/>
        </w:rPr>
      </w:pPr>
      <w:r>
        <w:rPr>
          <w:sz w:val="24"/>
        </w:rPr>
        <w:t>To avoid the risk of double subsidies and ensure the verification of the greenhouse gas</w:t>
      </w:r>
      <w:r>
        <w:rPr>
          <w:spacing w:val="1"/>
          <w:sz w:val="24"/>
        </w:rPr>
        <w:t xml:space="preserve"> </w:t>
      </w:r>
      <w:r>
        <w:rPr>
          <w:sz w:val="24"/>
        </w:rPr>
        <w:t>emissions reductions, aid for the decarbonisation of industrial activities must reduce the</w:t>
      </w:r>
      <w:r>
        <w:rPr>
          <w:spacing w:val="1"/>
          <w:sz w:val="24"/>
        </w:rPr>
        <w:t xml:space="preserve"> </w:t>
      </w:r>
      <w:r>
        <w:rPr>
          <w:sz w:val="24"/>
        </w:rPr>
        <w:t>emissions directly resulting from that industrial activity. Aid for improvements of the</w:t>
      </w:r>
      <w:r>
        <w:rPr>
          <w:spacing w:val="1"/>
          <w:sz w:val="24"/>
        </w:rPr>
        <w:t xml:space="preserve"> </w:t>
      </w:r>
      <w:r>
        <w:rPr>
          <w:sz w:val="24"/>
        </w:rPr>
        <w:t>energy</w:t>
      </w:r>
      <w:r>
        <w:rPr>
          <w:spacing w:val="1"/>
          <w:sz w:val="24"/>
        </w:rPr>
        <w:t xml:space="preserve"> </w:t>
      </w:r>
      <w:r>
        <w:rPr>
          <w:sz w:val="24"/>
        </w:rPr>
        <w:t>efficiency</w:t>
      </w:r>
      <w:r>
        <w:rPr>
          <w:spacing w:val="1"/>
          <w:sz w:val="24"/>
        </w:rPr>
        <w:t xml:space="preserve"> </w:t>
      </w:r>
      <w:r>
        <w:rPr>
          <w:sz w:val="24"/>
        </w:rPr>
        <w:t>of</w:t>
      </w:r>
      <w:r>
        <w:rPr>
          <w:spacing w:val="1"/>
          <w:sz w:val="24"/>
        </w:rPr>
        <w:t xml:space="preserve"> </w:t>
      </w:r>
      <w:r>
        <w:rPr>
          <w:sz w:val="24"/>
        </w:rPr>
        <w:t>industrial</w:t>
      </w:r>
      <w:r>
        <w:rPr>
          <w:spacing w:val="1"/>
          <w:sz w:val="24"/>
        </w:rPr>
        <w:t xml:space="preserve"> </w:t>
      </w:r>
      <w:r>
        <w:rPr>
          <w:sz w:val="24"/>
        </w:rPr>
        <w:t>activities</w:t>
      </w:r>
      <w:r>
        <w:rPr>
          <w:spacing w:val="1"/>
          <w:sz w:val="24"/>
        </w:rPr>
        <w:t xml:space="preserve"> </w:t>
      </w:r>
      <w:r>
        <w:rPr>
          <w:sz w:val="24"/>
        </w:rPr>
        <w:t>must</w:t>
      </w:r>
      <w:r>
        <w:rPr>
          <w:spacing w:val="1"/>
          <w:sz w:val="24"/>
        </w:rPr>
        <w:t xml:space="preserve"> </w:t>
      </w:r>
      <w:r>
        <w:rPr>
          <w:sz w:val="24"/>
        </w:rPr>
        <w:t>improve</w:t>
      </w:r>
      <w:r>
        <w:rPr>
          <w:spacing w:val="1"/>
          <w:sz w:val="24"/>
        </w:rPr>
        <w:t xml:space="preserve"> </w:t>
      </w:r>
      <w:r>
        <w:rPr>
          <w:sz w:val="24"/>
        </w:rPr>
        <w:t>energy</w:t>
      </w:r>
      <w:r>
        <w:rPr>
          <w:spacing w:val="1"/>
          <w:sz w:val="24"/>
        </w:rPr>
        <w:t xml:space="preserve"> </w:t>
      </w:r>
      <w:r>
        <w:rPr>
          <w:sz w:val="24"/>
        </w:rPr>
        <w:t>efficiency</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beneficiaries’</w:t>
      </w:r>
      <w:r>
        <w:rPr>
          <w:spacing w:val="1"/>
          <w:sz w:val="24"/>
        </w:rPr>
        <w:t xml:space="preserve"> </w:t>
      </w:r>
      <w:r>
        <w:rPr>
          <w:sz w:val="24"/>
        </w:rPr>
        <w:t>activities.</w:t>
      </w:r>
    </w:p>
    <w:p w14:paraId="1C85F3D7" w14:textId="77777777" w:rsidR="004B799C" w:rsidRDefault="004B799C">
      <w:pPr>
        <w:pStyle w:val="BodyText"/>
        <w:spacing w:before="10"/>
        <w:rPr>
          <w:sz w:val="20"/>
        </w:rPr>
      </w:pPr>
    </w:p>
    <w:p w14:paraId="59E83248" w14:textId="77777777" w:rsidR="004B799C" w:rsidRDefault="00CA4AAC">
      <w:pPr>
        <w:pStyle w:val="ListParagraph"/>
        <w:numPr>
          <w:ilvl w:val="0"/>
          <w:numId w:val="28"/>
        </w:numPr>
        <w:tabs>
          <w:tab w:val="left" w:pos="1526"/>
        </w:tabs>
        <w:ind w:right="952"/>
        <w:jc w:val="both"/>
        <w:rPr>
          <w:sz w:val="24"/>
        </w:rPr>
      </w:pPr>
      <w:r>
        <w:rPr>
          <w:sz w:val="24"/>
        </w:rPr>
        <w:t>To avoid a budget being allocated to projects that are not realised, potentially blocking</w:t>
      </w:r>
      <w:r>
        <w:rPr>
          <w:spacing w:val="1"/>
          <w:sz w:val="24"/>
        </w:rPr>
        <w:t xml:space="preserve"> </w:t>
      </w:r>
      <w:r>
        <w:rPr>
          <w:sz w:val="24"/>
        </w:rPr>
        <w:t>new market entry, Member States must demonstrate that reasonable measures will be</w:t>
      </w:r>
      <w:r>
        <w:rPr>
          <w:spacing w:val="1"/>
          <w:sz w:val="24"/>
        </w:rPr>
        <w:t xml:space="preserve"> </w:t>
      </w:r>
      <w:r>
        <w:rPr>
          <w:sz w:val="24"/>
        </w:rPr>
        <w:t>taken to ensure that projects granted aid will actually be developed, for example setting</w:t>
      </w:r>
      <w:r>
        <w:rPr>
          <w:spacing w:val="1"/>
          <w:sz w:val="24"/>
        </w:rPr>
        <w:t xml:space="preserve"> </w:t>
      </w:r>
      <w:r>
        <w:rPr>
          <w:sz w:val="24"/>
        </w:rPr>
        <w:t>clear</w:t>
      </w:r>
      <w:r>
        <w:rPr>
          <w:spacing w:val="1"/>
          <w:sz w:val="24"/>
        </w:rPr>
        <w:t xml:space="preserve"> </w:t>
      </w:r>
      <w:r>
        <w:rPr>
          <w:sz w:val="24"/>
        </w:rPr>
        <w:t>deadlines</w:t>
      </w:r>
      <w:r>
        <w:rPr>
          <w:spacing w:val="1"/>
          <w:sz w:val="24"/>
        </w:rPr>
        <w:t xml:space="preserve"> </w:t>
      </w:r>
      <w:r>
        <w:rPr>
          <w:sz w:val="24"/>
        </w:rPr>
        <w:t>for</w:t>
      </w:r>
      <w:r>
        <w:rPr>
          <w:spacing w:val="1"/>
          <w:sz w:val="24"/>
        </w:rPr>
        <w:t xml:space="preserve"> </w:t>
      </w:r>
      <w:r>
        <w:rPr>
          <w:sz w:val="24"/>
        </w:rPr>
        <w:t>project</w:t>
      </w:r>
      <w:r>
        <w:rPr>
          <w:spacing w:val="1"/>
          <w:sz w:val="24"/>
        </w:rPr>
        <w:t xml:space="preserve"> </w:t>
      </w:r>
      <w:r>
        <w:rPr>
          <w:sz w:val="24"/>
        </w:rPr>
        <w:t>delivery,</w:t>
      </w:r>
      <w:r>
        <w:rPr>
          <w:spacing w:val="1"/>
          <w:sz w:val="24"/>
        </w:rPr>
        <w:t xml:space="preserve"> </w:t>
      </w:r>
      <w:r>
        <w:rPr>
          <w:sz w:val="24"/>
        </w:rPr>
        <w:t>checking</w:t>
      </w:r>
      <w:r>
        <w:rPr>
          <w:spacing w:val="1"/>
          <w:sz w:val="24"/>
        </w:rPr>
        <w:t xml:space="preserve"> </w:t>
      </w:r>
      <w:r>
        <w:rPr>
          <w:sz w:val="24"/>
        </w:rPr>
        <w:t>project</w:t>
      </w:r>
      <w:r>
        <w:rPr>
          <w:spacing w:val="1"/>
          <w:sz w:val="24"/>
        </w:rPr>
        <w:t xml:space="preserve"> </w:t>
      </w:r>
      <w:r>
        <w:rPr>
          <w:sz w:val="24"/>
        </w:rPr>
        <w:t>feasibility</w:t>
      </w:r>
      <w:r>
        <w:rPr>
          <w:spacing w:val="1"/>
          <w:sz w:val="24"/>
        </w:rPr>
        <w:t xml:space="preserve"> </w:t>
      </w:r>
      <w:r>
        <w:rPr>
          <w:sz w:val="24"/>
        </w:rPr>
        <w:t>as</w:t>
      </w:r>
      <w:r>
        <w:rPr>
          <w:spacing w:val="1"/>
          <w:sz w:val="24"/>
        </w:rPr>
        <w:t xml:space="preserve"> </w:t>
      </w:r>
      <w:r>
        <w:rPr>
          <w:sz w:val="24"/>
        </w:rPr>
        <w:t>part</w:t>
      </w:r>
      <w:r>
        <w:rPr>
          <w:spacing w:val="1"/>
          <w:sz w:val="24"/>
        </w:rPr>
        <w:t xml:space="preserve"> </w:t>
      </w:r>
      <w:r>
        <w:rPr>
          <w:sz w:val="24"/>
        </w:rPr>
        <w:t>of</w:t>
      </w:r>
      <w:r>
        <w:rPr>
          <w:spacing w:val="1"/>
          <w:sz w:val="24"/>
        </w:rPr>
        <w:t xml:space="preserve"> </w:t>
      </w:r>
      <w:r>
        <w:rPr>
          <w:sz w:val="24"/>
        </w:rPr>
        <w:t>pre-</w:t>
      </w:r>
      <w:r>
        <w:rPr>
          <w:spacing w:val="1"/>
          <w:sz w:val="24"/>
        </w:rPr>
        <w:t xml:space="preserve"> </w:t>
      </w:r>
      <w:r>
        <w:rPr>
          <w:sz w:val="24"/>
        </w:rPr>
        <w:t>qualification</w:t>
      </w:r>
      <w:r>
        <w:rPr>
          <w:spacing w:val="1"/>
          <w:sz w:val="24"/>
        </w:rPr>
        <w:t xml:space="preserve"> </w:t>
      </w:r>
      <w:r>
        <w:rPr>
          <w:sz w:val="24"/>
        </w:rPr>
        <w:t>for</w:t>
      </w:r>
      <w:r>
        <w:rPr>
          <w:spacing w:val="1"/>
          <w:sz w:val="24"/>
        </w:rPr>
        <w:t xml:space="preserve"> </w:t>
      </w:r>
      <w:r>
        <w:rPr>
          <w:sz w:val="24"/>
        </w:rPr>
        <w:t>receiving</w:t>
      </w:r>
      <w:r>
        <w:rPr>
          <w:spacing w:val="1"/>
          <w:sz w:val="24"/>
        </w:rPr>
        <w:t xml:space="preserve"> </w:t>
      </w:r>
      <w:r>
        <w:rPr>
          <w:sz w:val="24"/>
        </w:rPr>
        <w:t>aid,</w:t>
      </w:r>
      <w:r>
        <w:rPr>
          <w:spacing w:val="1"/>
          <w:sz w:val="24"/>
        </w:rPr>
        <w:t xml:space="preserve"> </w:t>
      </w:r>
      <w:r>
        <w:rPr>
          <w:sz w:val="24"/>
        </w:rPr>
        <w:t>requiring</w:t>
      </w:r>
      <w:r>
        <w:rPr>
          <w:spacing w:val="1"/>
          <w:sz w:val="24"/>
        </w:rPr>
        <w:t xml:space="preserve"> </w:t>
      </w:r>
      <w:r>
        <w:rPr>
          <w:sz w:val="24"/>
        </w:rPr>
        <w:t>collateral</w:t>
      </w:r>
      <w:r>
        <w:rPr>
          <w:spacing w:val="1"/>
          <w:sz w:val="24"/>
        </w:rPr>
        <w:t xml:space="preserve"> </w:t>
      </w:r>
      <w:r>
        <w:rPr>
          <w:sz w:val="24"/>
        </w:rPr>
        <w:t>to</w:t>
      </w:r>
      <w:r>
        <w:rPr>
          <w:spacing w:val="1"/>
          <w:sz w:val="24"/>
        </w:rPr>
        <w:t xml:space="preserve"> </w:t>
      </w:r>
      <w:r>
        <w:rPr>
          <w:sz w:val="24"/>
        </w:rPr>
        <w:t>be</w:t>
      </w:r>
      <w:r>
        <w:rPr>
          <w:spacing w:val="1"/>
          <w:sz w:val="24"/>
        </w:rPr>
        <w:t xml:space="preserve"> </w:t>
      </w:r>
      <w:r>
        <w:rPr>
          <w:sz w:val="24"/>
        </w:rPr>
        <w:t>paid</w:t>
      </w:r>
      <w:r>
        <w:rPr>
          <w:spacing w:val="1"/>
          <w:sz w:val="24"/>
        </w:rPr>
        <w:t xml:space="preserve"> </w:t>
      </w:r>
      <w:r>
        <w:rPr>
          <w:sz w:val="24"/>
        </w:rPr>
        <w:t>by</w:t>
      </w:r>
      <w:r>
        <w:rPr>
          <w:spacing w:val="1"/>
          <w:sz w:val="24"/>
        </w:rPr>
        <w:t xml:space="preserve"> </w:t>
      </w:r>
      <w:r>
        <w:rPr>
          <w:sz w:val="24"/>
        </w:rPr>
        <w:t>participants,</w:t>
      </w:r>
      <w:r>
        <w:rPr>
          <w:spacing w:val="1"/>
          <w:sz w:val="24"/>
        </w:rPr>
        <w:t xml:space="preserve"> </w:t>
      </w:r>
      <w:r>
        <w:rPr>
          <w:sz w:val="24"/>
        </w:rPr>
        <w:t>or</w:t>
      </w:r>
      <w:r>
        <w:rPr>
          <w:spacing w:val="1"/>
          <w:sz w:val="24"/>
        </w:rPr>
        <w:t xml:space="preserve"> </w:t>
      </w:r>
      <w:r>
        <w:rPr>
          <w:sz w:val="24"/>
        </w:rPr>
        <w:t>monitoring</w:t>
      </w:r>
      <w:r>
        <w:rPr>
          <w:spacing w:val="-4"/>
          <w:sz w:val="24"/>
        </w:rPr>
        <w:t xml:space="preserve"> </w:t>
      </w:r>
      <w:r>
        <w:rPr>
          <w:sz w:val="24"/>
        </w:rPr>
        <w:t>project development and</w:t>
      </w:r>
      <w:r>
        <w:rPr>
          <w:spacing w:val="1"/>
          <w:sz w:val="24"/>
        </w:rPr>
        <w:t xml:space="preserve"> </w:t>
      </w:r>
      <w:r>
        <w:rPr>
          <w:sz w:val="24"/>
        </w:rPr>
        <w:t>construction.</w:t>
      </w:r>
    </w:p>
    <w:p w14:paraId="3BDDD052" w14:textId="77777777" w:rsidR="004B799C" w:rsidRDefault="004B799C">
      <w:pPr>
        <w:pStyle w:val="BodyText"/>
        <w:spacing w:before="11"/>
        <w:rPr>
          <w:sz w:val="20"/>
        </w:rPr>
      </w:pPr>
    </w:p>
    <w:p w14:paraId="478D9D4D" w14:textId="77777777" w:rsidR="004B799C" w:rsidRDefault="00CA4AAC">
      <w:pPr>
        <w:pStyle w:val="ListParagraph"/>
        <w:numPr>
          <w:ilvl w:val="0"/>
          <w:numId w:val="28"/>
        </w:numPr>
        <w:tabs>
          <w:tab w:val="left" w:pos="1526"/>
        </w:tabs>
        <w:ind w:right="964"/>
        <w:jc w:val="both"/>
        <w:rPr>
          <w:sz w:val="24"/>
        </w:rPr>
      </w:pPr>
      <w:r>
        <w:rPr>
          <w:sz w:val="24"/>
        </w:rPr>
        <w:t>Beneficiaries of the measure should be exposed to risks that they can contribute to</w:t>
      </w:r>
      <w:r>
        <w:rPr>
          <w:spacing w:val="1"/>
          <w:sz w:val="24"/>
        </w:rPr>
        <w:t xml:space="preserve"> </w:t>
      </w:r>
      <w:r>
        <w:rPr>
          <w:sz w:val="24"/>
        </w:rPr>
        <w:t>managing, for example risks associated with the curtailment of renewable energy linked</w:t>
      </w:r>
      <w:r>
        <w:rPr>
          <w:spacing w:val="-57"/>
          <w:sz w:val="24"/>
        </w:rPr>
        <w:t xml:space="preserve"> </w:t>
      </w:r>
      <w:r>
        <w:rPr>
          <w:sz w:val="24"/>
        </w:rPr>
        <w:t>to</w:t>
      </w:r>
      <w:r>
        <w:rPr>
          <w:spacing w:val="-1"/>
          <w:sz w:val="24"/>
        </w:rPr>
        <w:t xml:space="preserve"> </w:t>
      </w:r>
      <w:r>
        <w:rPr>
          <w:sz w:val="24"/>
        </w:rPr>
        <w:t>periods of excess production or</w:t>
      </w:r>
      <w:r>
        <w:rPr>
          <w:spacing w:val="-2"/>
          <w:sz w:val="24"/>
        </w:rPr>
        <w:t xml:space="preserve"> </w:t>
      </w:r>
      <w:r>
        <w:rPr>
          <w:sz w:val="24"/>
        </w:rPr>
        <w:t>to insufficient transmission.</w:t>
      </w:r>
    </w:p>
    <w:p w14:paraId="1ED85FB4" w14:textId="77777777" w:rsidR="004B799C" w:rsidRDefault="004B799C">
      <w:pPr>
        <w:pStyle w:val="BodyText"/>
        <w:spacing w:before="10"/>
        <w:rPr>
          <w:sz w:val="20"/>
        </w:rPr>
      </w:pPr>
    </w:p>
    <w:p w14:paraId="6DDC2FDD" w14:textId="77777777" w:rsidR="004B799C" w:rsidRDefault="00CA4AAC">
      <w:pPr>
        <w:pStyle w:val="ListParagraph"/>
        <w:numPr>
          <w:ilvl w:val="0"/>
          <w:numId w:val="28"/>
        </w:numPr>
        <w:tabs>
          <w:tab w:val="left" w:pos="1526"/>
        </w:tabs>
        <w:ind w:right="953"/>
        <w:jc w:val="both"/>
        <w:rPr>
          <w:sz w:val="24"/>
        </w:rPr>
      </w:pPr>
      <w:r>
        <w:rPr>
          <w:sz w:val="24"/>
        </w:rPr>
        <w:t>Aid</w:t>
      </w:r>
      <w:r>
        <w:rPr>
          <w:spacing w:val="1"/>
          <w:sz w:val="24"/>
        </w:rPr>
        <w:t xml:space="preserve"> </w:t>
      </w:r>
      <w:r>
        <w:rPr>
          <w:sz w:val="24"/>
        </w:rPr>
        <w:t>for decarbonisation</w:t>
      </w:r>
      <w:r>
        <w:rPr>
          <w:spacing w:val="1"/>
          <w:sz w:val="24"/>
        </w:rPr>
        <w:t xml:space="preserve"> </w:t>
      </w:r>
      <w:r>
        <w:rPr>
          <w:sz w:val="24"/>
        </w:rPr>
        <w:t>can</w:t>
      </w:r>
      <w:r>
        <w:rPr>
          <w:spacing w:val="1"/>
          <w:sz w:val="24"/>
        </w:rPr>
        <w:t xml:space="preserve"> </w:t>
      </w:r>
      <w:r>
        <w:rPr>
          <w:sz w:val="24"/>
        </w:rPr>
        <w:t>take a variety of</w:t>
      </w:r>
      <w:r>
        <w:rPr>
          <w:spacing w:val="1"/>
          <w:sz w:val="24"/>
        </w:rPr>
        <w:t xml:space="preserve"> </w:t>
      </w:r>
      <w:r>
        <w:rPr>
          <w:sz w:val="24"/>
        </w:rPr>
        <w:t>forms</w:t>
      </w:r>
      <w:r>
        <w:rPr>
          <w:spacing w:val="1"/>
          <w:sz w:val="24"/>
        </w:rPr>
        <w:t xml:space="preserve"> </w:t>
      </w:r>
      <w:r>
        <w:rPr>
          <w:sz w:val="24"/>
        </w:rPr>
        <w:t>including up</w:t>
      </w:r>
      <w:r>
        <w:rPr>
          <w:spacing w:val="1"/>
          <w:sz w:val="24"/>
        </w:rPr>
        <w:t xml:space="preserve"> </w:t>
      </w:r>
      <w:r>
        <w:rPr>
          <w:sz w:val="24"/>
        </w:rPr>
        <w:t>front</w:t>
      </w:r>
      <w:r>
        <w:rPr>
          <w:spacing w:val="1"/>
          <w:sz w:val="24"/>
        </w:rPr>
        <w:t xml:space="preserve"> </w:t>
      </w:r>
      <w:r>
        <w:rPr>
          <w:sz w:val="24"/>
        </w:rPr>
        <w:t>grants</w:t>
      </w:r>
      <w:r>
        <w:rPr>
          <w:spacing w:val="1"/>
          <w:sz w:val="24"/>
        </w:rPr>
        <w:t xml:space="preserve"> </w:t>
      </w:r>
      <w:r>
        <w:rPr>
          <w:sz w:val="24"/>
        </w:rPr>
        <w:t>and</w:t>
      </w:r>
      <w:r>
        <w:rPr>
          <w:spacing w:val="1"/>
          <w:sz w:val="24"/>
        </w:rPr>
        <w:t xml:space="preserve"> </w:t>
      </w:r>
      <w:r>
        <w:rPr>
          <w:sz w:val="24"/>
        </w:rPr>
        <w:t>contracts for ongoing aid payments such as contracts for difference</w:t>
      </w:r>
      <w:r>
        <w:rPr>
          <w:sz w:val="24"/>
          <w:vertAlign w:val="superscript"/>
        </w:rPr>
        <w:t>61</w:t>
      </w:r>
      <w:r>
        <w:rPr>
          <w:sz w:val="24"/>
        </w:rPr>
        <w:t>. Aid which covers</w:t>
      </w:r>
      <w:r>
        <w:rPr>
          <w:spacing w:val="1"/>
          <w:sz w:val="24"/>
        </w:rPr>
        <w:t xml:space="preserve"> </w:t>
      </w:r>
      <w:r>
        <w:rPr>
          <w:sz w:val="24"/>
        </w:rPr>
        <w:t>costs mostly linked to operation rather than investment should only be used where the</w:t>
      </w:r>
      <w:r>
        <w:rPr>
          <w:spacing w:val="1"/>
          <w:sz w:val="24"/>
        </w:rPr>
        <w:t xml:space="preserve"> </w:t>
      </w:r>
      <w:r>
        <w:rPr>
          <w:sz w:val="24"/>
        </w:rPr>
        <w:t>Member State clearly demonstrates that this results in more environmentally friendly</w:t>
      </w:r>
      <w:r>
        <w:rPr>
          <w:spacing w:val="1"/>
          <w:sz w:val="24"/>
        </w:rPr>
        <w:t xml:space="preserve"> </w:t>
      </w:r>
      <w:r>
        <w:rPr>
          <w:sz w:val="24"/>
        </w:rPr>
        <w:t>operating</w:t>
      </w:r>
      <w:r>
        <w:rPr>
          <w:spacing w:val="-4"/>
          <w:sz w:val="24"/>
        </w:rPr>
        <w:t xml:space="preserve"> </w:t>
      </w:r>
      <w:r>
        <w:rPr>
          <w:sz w:val="24"/>
        </w:rPr>
        <w:t>decisions.</w:t>
      </w:r>
    </w:p>
    <w:p w14:paraId="33252952" w14:textId="77777777" w:rsidR="004B799C" w:rsidRDefault="004B799C">
      <w:pPr>
        <w:pStyle w:val="BodyText"/>
        <w:spacing w:before="11"/>
        <w:rPr>
          <w:sz w:val="20"/>
        </w:rPr>
      </w:pPr>
    </w:p>
    <w:p w14:paraId="33AF0854" w14:textId="77777777" w:rsidR="004B799C" w:rsidRDefault="00CA4AAC">
      <w:pPr>
        <w:pStyle w:val="ListParagraph"/>
        <w:numPr>
          <w:ilvl w:val="0"/>
          <w:numId w:val="28"/>
        </w:numPr>
        <w:tabs>
          <w:tab w:val="left" w:pos="1526"/>
        </w:tabs>
        <w:ind w:right="955"/>
        <w:jc w:val="both"/>
        <w:rPr>
          <w:sz w:val="24"/>
        </w:rPr>
      </w:pPr>
      <w:r>
        <w:rPr>
          <w:sz w:val="24"/>
        </w:rPr>
        <w:t>The aid must be designed to prevent any undue distortion to the efficient functioning of</w:t>
      </w:r>
      <w:r>
        <w:rPr>
          <w:spacing w:val="1"/>
          <w:sz w:val="24"/>
        </w:rPr>
        <w:t xml:space="preserve"> </w:t>
      </w:r>
      <w:r>
        <w:rPr>
          <w:sz w:val="24"/>
        </w:rPr>
        <w:t>markets and, in particular, preserve efficient operating incentives and price signals. For</w:t>
      </w:r>
      <w:r>
        <w:rPr>
          <w:spacing w:val="1"/>
          <w:sz w:val="24"/>
        </w:rPr>
        <w:t xml:space="preserve"> </w:t>
      </w:r>
      <w:r>
        <w:rPr>
          <w:sz w:val="24"/>
        </w:rPr>
        <w:t>instance, beneficiaries should remain exposed to price variation and market risk, unless</w:t>
      </w:r>
      <w:r>
        <w:rPr>
          <w:spacing w:val="1"/>
          <w:sz w:val="24"/>
        </w:rPr>
        <w:t xml:space="preserve"> </w:t>
      </w:r>
      <w:r>
        <w:rPr>
          <w:sz w:val="24"/>
        </w:rPr>
        <w:t>this undermines the attainment of the objective of the aid. In particular, beneficiaries</w:t>
      </w:r>
      <w:r>
        <w:rPr>
          <w:spacing w:val="1"/>
          <w:sz w:val="24"/>
        </w:rPr>
        <w:t xml:space="preserve"> </w:t>
      </w:r>
      <w:r>
        <w:rPr>
          <w:sz w:val="24"/>
        </w:rPr>
        <w:t>should not be incentivised to offer their output below their marginal costs and must not</w:t>
      </w:r>
      <w:r>
        <w:rPr>
          <w:spacing w:val="1"/>
          <w:sz w:val="24"/>
        </w:rPr>
        <w:t xml:space="preserve"> </w:t>
      </w:r>
      <w:r>
        <w:rPr>
          <w:sz w:val="24"/>
        </w:rPr>
        <w:t>receive aid for production in any periods in which the market value of that production is</w:t>
      </w:r>
      <w:r>
        <w:rPr>
          <w:spacing w:val="-57"/>
          <w:sz w:val="24"/>
        </w:rPr>
        <w:t xml:space="preserve"> </w:t>
      </w:r>
      <w:r>
        <w:rPr>
          <w:sz w:val="24"/>
        </w:rPr>
        <w:t>negative</w:t>
      </w:r>
      <w:r>
        <w:rPr>
          <w:sz w:val="24"/>
          <w:vertAlign w:val="superscript"/>
        </w:rPr>
        <w:t>62</w:t>
      </w:r>
      <w:r>
        <w:rPr>
          <w:sz w:val="24"/>
        </w:rPr>
        <w:t>.</w:t>
      </w:r>
    </w:p>
    <w:p w14:paraId="5CDF5AAD" w14:textId="77777777" w:rsidR="004B799C" w:rsidRDefault="004B799C">
      <w:pPr>
        <w:pStyle w:val="BodyText"/>
        <w:rPr>
          <w:sz w:val="20"/>
        </w:rPr>
      </w:pPr>
    </w:p>
    <w:p w14:paraId="7FA688B8" w14:textId="78FDB982" w:rsidR="004B799C" w:rsidRDefault="00161D3B">
      <w:pPr>
        <w:pStyle w:val="BodyText"/>
        <w:spacing w:before="8"/>
      </w:pPr>
      <w:r>
        <w:rPr>
          <w:noProof/>
        </w:rPr>
        <mc:AlternateContent>
          <mc:Choice Requires="wps">
            <w:drawing>
              <wp:anchor distT="0" distB="0" distL="0" distR="0" simplePos="0" relativeHeight="487633408" behindDoc="1" locked="0" layoutInCell="1" allowOverlap="1" wp14:anchorId="0725C12E" wp14:editId="2A78D7DB">
                <wp:simplePos x="0" y="0"/>
                <wp:positionH relativeFrom="page">
                  <wp:posOffset>901065</wp:posOffset>
                </wp:positionH>
                <wp:positionV relativeFrom="paragraph">
                  <wp:posOffset>196215</wp:posOffset>
                </wp:positionV>
                <wp:extent cx="1828800" cy="7620"/>
                <wp:effectExtent l="0" t="0" r="0" b="0"/>
                <wp:wrapTopAndBottom/>
                <wp:docPr id="90" name="docshape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369EAA" id="docshape34" o:spid="_x0000_s1026" style="position:absolute;margin-left:70.95pt;margin-top:15.45pt;width:2in;height:.6pt;z-index:-15683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" fillcolor="black" stroked="f">
                <w10:wrap type="topAndBottom" anchorx="page"/>
              </v:rect>
            </w:pict>
          </mc:Fallback>
        </mc:AlternateContent>
      </w:r>
    </w:p>
    <w:p w14:paraId="32D7EDEF" w14:textId="77777777" w:rsidR="004B799C" w:rsidRDefault="00CA4AAC">
      <w:pPr>
        <w:tabs>
          <w:tab w:val="left" w:pos="1525"/>
          <w:tab w:val="left" w:pos="2148"/>
          <w:tab w:val="left" w:pos="2972"/>
          <w:tab w:val="left" w:pos="3275"/>
          <w:tab w:val="left" w:pos="3977"/>
          <w:tab w:val="left" w:pos="4601"/>
          <w:tab w:val="left" w:pos="4979"/>
          <w:tab w:val="left" w:pos="5986"/>
          <w:tab w:val="left" w:pos="6921"/>
          <w:tab w:val="left" w:pos="7341"/>
        </w:tabs>
        <w:spacing w:before="103"/>
        <w:ind w:left="1525" w:right="955" w:hanging="567"/>
        <w:rPr>
          <w:sz w:val="20"/>
        </w:rPr>
      </w:pPr>
      <w:r>
        <w:rPr>
          <w:sz w:val="20"/>
          <w:vertAlign w:val="superscript"/>
        </w:rPr>
        <w:t>60</w:t>
      </w:r>
      <w:r>
        <w:rPr>
          <w:sz w:val="20"/>
        </w:rPr>
        <w:tab/>
        <w:t>The</w:t>
      </w:r>
      <w:r>
        <w:rPr>
          <w:spacing w:val="9"/>
          <w:sz w:val="20"/>
        </w:rPr>
        <w:t xml:space="preserve"> </w:t>
      </w:r>
      <w:r>
        <w:rPr>
          <w:sz w:val="20"/>
        </w:rPr>
        <w:t>principles</w:t>
      </w:r>
      <w:r>
        <w:rPr>
          <w:spacing w:val="9"/>
          <w:sz w:val="20"/>
        </w:rPr>
        <w:t xml:space="preserve"> </w:t>
      </w:r>
      <w:r>
        <w:rPr>
          <w:sz w:val="20"/>
        </w:rPr>
        <w:t>for</w:t>
      </w:r>
      <w:r>
        <w:rPr>
          <w:spacing w:val="10"/>
          <w:sz w:val="20"/>
        </w:rPr>
        <w:t xml:space="preserve"> </w:t>
      </w:r>
      <w:r>
        <w:rPr>
          <w:sz w:val="20"/>
        </w:rPr>
        <w:t>the</w:t>
      </w:r>
      <w:r>
        <w:rPr>
          <w:spacing w:val="12"/>
          <w:sz w:val="20"/>
        </w:rPr>
        <w:t xml:space="preserve"> </w:t>
      </w:r>
      <w:r>
        <w:rPr>
          <w:sz w:val="20"/>
        </w:rPr>
        <w:t>calculation</w:t>
      </w:r>
      <w:r>
        <w:rPr>
          <w:spacing w:val="8"/>
          <w:sz w:val="20"/>
        </w:rPr>
        <w:t xml:space="preserve"> </w:t>
      </w:r>
      <w:r>
        <w:rPr>
          <w:sz w:val="20"/>
        </w:rPr>
        <w:t>of</w:t>
      </w:r>
      <w:r>
        <w:rPr>
          <w:spacing w:val="10"/>
          <w:sz w:val="20"/>
        </w:rPr>
        <w:t xml:space="preserve"> </w:t>
      </w:r>
      <w:r>
        <w:rPr>
          <w:sz w:val="20"/>
        </w:rPr>
        <w:t>greenhouse</w:t>
      </w:r>
      <w:r>
        <w:rPr>
          <w:spacing w:val="10"/>
          <w:sz w:val="20"/>
        </w:rPr>
        <w:t xml:space="preserve"> </w:t>
      </w:r>
      <w:r>
        <w:rPr>
          <w:sz w:val="20"/>
        </w:rPr>
        <w:t>gas</w:t>
      </w:r>
      <w:r>
        <w:rPr>
          <w:spacing w:val="9"/>
          <w:sz w:val="20"/>
        </w:rPr>
        <w:t xml:space="preserve"> </w:t>
      </w:r>
      <w:r>
        <w:rPr>
          <w:sz w:val="20"/>
        </w:rPr>
        <w:t>emissions</w:t>
      </w:r>
      <w:r>
        <w:rPr>
          <w:spacing w:val="9"/>
          <w:sz w:val="20"/>
        </w:rPr>
        <w:t xml:space="preserve"> </w:t>
      </w:r>
      <w:r>
        <w:rPr>
          <w:sz w:val="20"/>
        </w:rPr>
        <w:t>reductions</w:t>
      </w:r>
      <w:r>
        <w:rPr>
          <w:spacing w:val="9"/>
          <w:sz w:val="20"/>
        </w:rPr>
        <w:t xml:space="preserve"> </w:t>
      </w:r>
      <w:r>
        <w:rPr>
          <w:sz w:val="20"/>
        </w:rPr>
        <w:t>as</w:t>
      </w:r>
      <w:r>
        <w:rPr>
          <w:spacing w:val="9"/>
          <w:sz w:val="20"/>
        </w:rPr>
        <w:t xml:space="preserve"> </w:t>
      </w:r>
      <w:r>
        <w:rPr>
          <w:sz w:val="20"/>
        </w:rPr>
        <w:t>used</w:t>
      </w:r>
      <w:r>
        <w:rPr>
          <w:spacing w:val="11"/>
          <w:sz w:val="20"/>
        </w:rPr>
        <w:t xml:space="preserve"> </w:t>
      </w:r>
      <w:r>
        <w:rPr>
          <w:sz w:val="20"/>
        </w:rPr>
        <w:t>for</w:t>
      </w:r>
      <w:r>
        <w:rPr>
          <w:spacing w:val="10"/>
          <w:sz w:val="20"/>
        </w:rPr>
        <w:t xml:space="preserve"> </w:t>
      </w:r>
      <w:r>
        <w:rPr>
          <w:sz w:val="20"/>
        </w:rPr>
        <w:t>the</w:t>
      </w:r>
      <w:r>
        <w:rPr>
          <w:spacing w:val="12"/>
          <w:sz w:val="20"/>
        </w:rPr>
        <w:t xml:space="preserve"> </w:t>
      </w:r>
      <w:r>
        <w:rPr>
          <w:sz w:val="20"/>
        </w:rPr>
        <w:t>EU</w:t>
      </w:r>
      <w:r>
        <w:rPr>
          <w:spacing w:val="10"/>
          <w:sz w:val="20"/>
        </w:rPr>
        <w:t xml:space="preserve"> </w:t>
      </w:r>
      <w:r>
        <w:rPr>
          <w:sz w:val="20"/>
        </w:rPr>
        <w:t>Innovation</w:t>
      </w:r>
      <w:r>
        <w:rPr>
          <w:spacing w:val="-47"/>
          <w:sz w:val="20"/>
        </w:rPr>
        <w:t xml:space="preserve"> </w:t>
      </w:r>
      <w:r>
        <w:rPr>
          <w:sz w:val="20"/>
        </w:rPr>
        <w:t>Fund</w:t>
      </w:r>
      <w:r>
        <w:rPr>
          <w:sz w:val="20"/>
        </w:rPr>
        <w:tab/>
        <w:t>provide</w:t>
      </w:r>
      <w:r>
        <w:rPr>
          <w:sz w:val="20"/>
        </w:rPr>
        <w:tab/>
        <w:t>a</w:t>
      </w:r>
      <w:r>
        <w:rPr>
          <w:sz w:val="20"/>
        </w:rPr>
        <w:tab/>
        <w:t>useful</w:t>
      </w:r>
      <w:r>
        <w:rPr>
          <w:sz w:val="20"/>
        </w:rPr>
        <w:tab/>
        <w:t>point</w:t>
      </w:r>
      <w:r>
        <w:rPr>
          <w:sz w:val="20"/>
        </w:rPr>
        <w:tab/>
        <w:t>of</w:t>
      </w:r>
      <w:r>
        <w:rPr>
          <w:sz w:val="20"/>
        </w:rPr>
        <w:tab/>
        <w:t>reference,</w:t>
      </w:r>
      <w:r>
        <w:rPr>
          <w:sz w:val="20"/>
        </w:rPr>
        <w:tab/>
        <w:t>available</w:t>
      </w:r>
      <w:r>
        <w:rPr>
          <w:sz w:val="20"/>
        </w:rPr>
        <w:tab/>
        <w:t>at:</w:t>
      </w:r>
      <w:r>
        <w:rPr>
          <w:sz w:val="20"/>
        </w:rPr>
        <w:tab/>
      </w:r>
      <w:hyperlink r:id="rId82">
        <w:r>
          <w:rPr>
            <w:color w:val="0000FF"/>
            <w:sz w:val="20"/>
          </w:rPr>
          <w:t>https://ec.europa.eu/info/funding-</w:t>
        </w:r>
      </w:hyperlink>
      <w:r>
        <w:rPr>
          <w:color w:val="0000FF"/>
          <w:spacing w:val="-47"/>
          <w:sz w:val="20"/>
        </w:rPr>
        <w:t xml:space="preserve"> </w:t>
      </w:r>
      <w:hyperlink r:id="rId83">
        <w:r>
          <w:rPr>
            <w:color w:val="0000FF"/>
            <w:sz w:val="20"/>
          </w:rPr>
          <w:t>tenders/opportunities/docs/2021-2027/innovfund/wp-call/call-annex_c_innovfund-lsc-2020-two-</w:t>
        </w:r>
      </w:hyperlink>
      <w:r>
        <w:rPr>
          <w:color w:val="0000FF"/>
          <w:spacing w:val="1"/>
          <w:sz w:val="20"/>
        </w:rPr>
        <w:t xml:space="preserve"> </w:t>
      </w:r>
      <w:hyperlink r:id="rId84">
        <w:r>
          <w:rPr>
            <w:color w:val="0000FF"/>
            <w:sz w:val="20"/>
          </w:rPr>
          <w:t>stage_en.pdf</w:t>
        </w:r>
        <w:r>
          <w:rPr>
            <w:sz w:val="20"/>
          </w:rPr>
          <w:t>.</w:t>
        </w:r>
      </w:hyperlink>
    </w:p>
    <w:p w14:paraId="20CFC3AA" w14:textId="77777777" w:rsidR="004B799C" w:rsidRDefault="00CA4AAC">
      <w:pPr>
        <w:ind w:left="1525" w:right="959" w:hanging="567"/>
        <w:jc w:val="both"/>
        <w:rPr>
          <w:sz w:val="20"/>
        </w:rPr>
      </w:pPr>
      <w:r>
        <w:rPr>
          <w:sz w:val="20"/>
          <w:vertAlign w:val="superscript"/>
        </w:rPr>
        <w:t>61</w:t>
      </w:r>
      <w:r>
        <w:rPr>
          <w:sz w:val="20"/>
        </w:rPr>
        <w:t xml:space="preserve">     </w:t>
      </w:r>
      <w:r>
        <w:rPr>
          <w:spacing w:val="1"/>
          <w:sz w:val="20"/>
        </w:rPr>
        <w:t xml:space="preserve"> </w:t>
      </w:r>
      <w:r>
        <w:rPr>
          <w:sz w:val="20"/>
        </w:rPr>
        <w:t>A contract for difference entitles the beneficiary to a payment equal to the difference between a fixed</w:t>
      </w:r>
      <w:r>
        <w:rPr>
          <w:spacing w:val="1"/>
          <w:sz w:val="20"/>
        </w:rPr>
        <w:t xml:space="preserve"> </w:t>
      </w:r>
      <w:r>
        <w:rPr>
          <w:sz w:val="20"/>
        </w:rPr>
        <w:t>‘strike’ price and a reference price – such as a market price, per unit of output. They have been used for</w:t>
      </w:r>
      <w:r>
        <w:rPr>
          <w:spacing w:val="1"/>
          <w:sz w:val="20"/>
        </w:rPr>
        <w:t xml:space="preserve"> </w:t>
      </w:r>
      <w:r>
        <w:rPr>
          <w:sz w:val="20"/>
        </w:rPr>
        <w:t>electricity</w:t>
      </w:r>
      <w:r>
        <w:rPr>
          <w:spacing w:val="3"/>
          <w:sz w:val="20"/>
        </w:rPr>
        <w:t xml:space="preserve"> </w:t>
      </w:r>
      <w:r>
        <w:rPr>
          <w:sz w:val="20"/>
        </w:rPr>
        <w:t>generation</w:t>
      </w:r>
      <w:r>
        <w:rPr>
          <w:spacing w:val="7"/>
          <w:sz w:val="20"/>
        </w:rPr>
        <w:t xml:space="preserve"> </w:t>
      </w:r>
      <w:r>
        <w:rPr>
          <w:sz w:val="20"/>
        </w:rPr>
        <w:t>measures</w:t>
      </w:r>
      <w:r>
        <w:rPr>
          <w:spacing w:val="6"/>
          <w:sz w:val="20"/>
        </w:rPr>
        <w:t xml:space="preserve"> </w:t>
      </w:r>
      <w:r>
        <w:rPr>
          <w:sz w:val="20"/>
        </w:rPr>
        <w:t>in</w:t>
      </w:r>
      <w:r>
        <w:rPr>
          <w:spacing w:val="5"/>
          <w:sz w:val="20"/>
        </w:rPr>
        <w:t xml:space="preserve"> </w:t>
      </w:r>
      <w:r>
        <w:rPr>
          <w:sz w:val="20"/>
        </w:rPr>
        <w:t>recent</w:t>
      </w:r>
      <w:r>
        <w:rPr>
          <w:spacing w:val="8"/>
          <w:sz w:val="20"/>
        </w:rPr>
        <w:t xml:space="preserve"> </w:t>
      </w:r>
      <w:r>
        <w:rPr>
          <w:sz w:val="20"/>
        </w:rPr>
        <w:t>years</w:t>
      </w:r>
      <w:r>
        <w:rPr>
          <w:spacing w:val="6"/>
          <w:sz w:val="20"/>
        </w:rPr>
        <w:t xml:space="preserve"> </w:t>
      </w:r>
      <w:r>
        <w:rPr>
          <w:sz w:val="20"/>
        </w:rPr>
        <w:t>but</w:t>
      </w:r>
      <w:r>
        <w:rPr>
          <w:spacing w:val="6"/>
          <w:sz w:val="20"/>
        </w:rPr>
        <w:t xml:space="preserve"> </w:t>
      </w:r>
      <w:r>
        <w:rPr>
          <w:sz w:val="20"/>
        </w:rPr>
        <w:t>could</w:t>
      </w:r>
      <w:r>
        <w:rPr>
          <w:spacing w:val="7"/>
          <w:sz w:val="20"/>
        </w:rPr>
        <w:t xml:space="preserve"> </w:t>
      </w:r>
      <w:r>
        <w:rPr>
          <w:sz w:val="20"/>
        </w:rPr>
        <w:t>also</w:t>
      </w:r>
      <w:r>
        <w:rPr>
          <w:spacing w:val="8"/>
          <w:sz w:val="20"/>
        </w:rPr>
        <w:t xml:space="preserve"> </w:t>
      </w:r>
      <w:r>
        <w:rPr>
          <w:sz w:val="20"/>
        </w:rPr>
        <w:t>involve</w:t>
      </w:r>
      <w:r>
        <w:rPr>
          <w:spacing w:val="7"/>
          <w:sz w:val="20"/>
        </w:rPr>
        <w:t xml:space="preserve"> </w:t>
      </w:r>
      <w:r>
        <w:rPr>
          <w:sz w:val="20"/>
        </w:rPr>
        <w:t>a</w:t>
      </w:r>
      <w:r>
        <w:rPr>
          <w:spacing w:val="7"/>
          <w:sz w:val="20"/>
        </w:rPr>
        <w:t xml:space="preserve"> </w:t>
      </w:r>
      <w:r>
        <w:rPr>
          <w:sz w:val="20"/>
        </w:rPr>
        <w:t>reference</w:t>
      </w:r>
      <w:r>
        <w:rPr>
          <w:spacing w:val="7"/>
          <w:sz w:val="20"/>
        </w:rPr>
        <w:t xml:space="preserve"> </w:t>
      </w:r>
      <w:r>
        <w:rPr>
          <w:sz w:val="20"/>
        </w:rPr>
        <w:t>price</w:t>
      </w:r>
      <w:r>
        <w:rPr>
          <w:spacing w:val="7"/>
          <w:sz w:val="20"/>
        </w:rPr>
        <w:t xml:space="preserve"> </w:t>
      </w:r>
      <w:r>
        <w:rPr>
          <w:sz w:val="20"/>
        </w:rPr>
        <w:t>linked</w:t>
      </w:r>
      <w:r>
        <w:rPr>
          <w:spacing w:val="8"/>
          <w:sz w:val="20"/>
        </w:rPr>
        <w:t xml:space="preserve"> </w:t>
      </w:r>
      <w:r>
        <w:rPr>
          <w:sz w:val="20"/>
        </w:rPr>
        <w:t>to</w:t>
      </w:r>
      <w:r>
        <w:rPr>
          <w:spacing w:val="7"/>
          <w:sz w:val="20"/>
        </w:rPr>
        <w:t xml:space="preserve"> </w:t>
      </w:r>
      <w:r>
        <w:rPr>
          <w:sz w:val="20"/>
        </w:rPr>
        <w:t>the</w:t>
      </w:r>
      <w:r>
        <w:rPr>
          <w:spacing w:val="7"/>
          <w:sz w:val="20"/>
        </w:rPr>
        <w:t xml:space="preserve"> </w:t>
      </w:r>
      <w:r>
        <w:rPr>
          <w:sz w:val="20"/>
        </w:rPr>
        <w:t>ETS</w:t>
      </w:r>
    </w:p>
    <w:p w14:paraId="5D92226E" w14:textId="77777777" w:rsidR="004B799C" w:rsidRDefault="00CA4AAC">
      <w:pPr>
        <w:ind w:left="1525" w:right="964"/>
        <w:jc w:val="both"/>
        <w:rPr>
          <w:sz w:val="20"/>
        </w:rPr>
      </w:pPr>
      <w:r>
        <w:rPr>
          <w:sz w:val="20"/>
        </w:rPr>
        <w:t>–</w:t>
      </w:r>
      <w:r>
        <w:rPr>
          <w:spacing w:val="1"/>
          <w:sz w:val="20"/>
        </w:rPr>
        <w:t xml:space="preserve"> </w:t>
      </w:r>
      <w:r>
        <w:rPr>
          <w:sz w:val="20"/>
        </w:rPr>
        <w:t>i.e.</w:t>
      </w:r>
      <w:r>
        <w:rPr>
          <w:spacing w:val="1"/>
          <w:sz w:val="20"/>
        </w:rPr>
        <w:t xml:space="preserve"> </w:t>
      </w:r>
      <w:r>
        <w:rPr>
          <w:sz w:val="20"/>
        </w:rPr>
        <w:t>‘carbon’</w:t>
      </w:r>
      <w:r>
        <w:rPr>
          <w:spacing w:val="1"/>
          <w:sz w:val="20"/>
        </w:rPr>
        <w:t xml:space="preserve"> </w:t>
      </w:r>
      <w:r>
        <w:rPr>
          <w:sz w:val="20"/>
        </w:rPr>
        <w:t>contracts</w:t>
      </w:r>
      <w:r>
        <w:rPr>
          <w:spacing w:val="1"/>
          <w:sz w:val="20"/>
        </w:rPr>
        <w:t xml:space="preserve"> </w:t>
      </w:r>
      <w:r>
        <w:rPr>
          <w:sz w:val="20"/>
        </w:rPr>
        <w:t>for</w:t>
      </w:r>
      <w:r>
        <w:rPr>
          <w:spacing w:val="1"/>
          <w:sz w:val="20"/>
        </w:rPr>
        <w:t xml:space="preserve"> </w:t>
      </w:r>
      <w:r>
        <w:rPr>
          <w:sz w:val="20"/>
        </w:rPr>
        <w:t>difference.</w:t>
      </w:r>
      <w:r>
        <w:rPr>
          <w:spacing w:val="1"/>
          <w:sz w:val="20"/>
        </w:rPr>
        <w:t xml:space="preserve"> </w:t>
      </w:r>
      <w:r>
        <w:rPr>
          <w:sz w:val="20"/>
        </w:rPr>
        <w:t>Contracts</w:t>
      </w:r>
      <w:r>
        <w:rPr>
          <w:spacing w:val="1"/>
          <w:sz w:val="20"/>
        </w:rPr>
        <w:t xml:space="preserve"> </w:t>
      </w:r>
      <w:r>
        <w:rPr>
          <w:sz w:val="20"/>
        </w:rPr>
        <w:t>for</w:t>
      </w:r>
      <w:r>
        <w:rPr>
          <w:spacing w:val="1"/>
          <w:sz w:val="20"/>
        </w:rPr>
        <w:t xml:space="preserve"> </w:t>
      </w:r>
      <w:r>
        <w:rPr>
          <w:sz w:val="20"/>
        </w:rPr>
        <w:t>difference</w:t>
      </w:r>
      <w:r>
        <w:rPr>
          <w:spacing w:val="1"/>
          <w:sz w:val="20"/>
        </w:rPr>
        <w:t xml:space="preserve"> </w:t>
      </w:r>
      <w:r>
        <w:rPr>
          <w:sz w:val="20"/>
        </w:rPr>
        <w:t>may</w:t>
      </w:r>
      <w:r>
        <w:rPr>
          <w:spacing w:val="1"/>
          <w:sz w:val="20"/>
        </w:rPr>
        <w:t xml:space="preserve"> </w:t>
      </w:r>
      <w:r>
        <w:rPr>
          <w:sz w:val="20"/>
        </w:rPr>
        <w:t>also</w:t>
      </w:r>
      <w:r>
        <w:rPr>
          <w:spacing w:val="1"/>
          <w:sz w:val="20"/>
        </w:rPr>
        <w:t xml:space="preserve"> </w:t>
      </w:r>
      <w:r>
        <w:rPr>
          <w:sz w:val="20"/>
        </w:rPr>
        <w:t>involve</w:t>
      </w:r>
      <w:r>
        <w:rPr>
          <w:spacing w:val="1"/>
          <w:sz w:val="20"/>
        </w:rPr>
        <w:t xml:space="preserve"> </w:t>
      </w:r>
      <w:r>
        <w:rPr>
          <w:sz w:val="20"/>
        </w:rPr>
        <w:t>paybacks</w:t>
      </w:r>
      <w:r>
        <w:rPr>
          <w:spacing w:val="1"/>
          <w:sz w:val="20"/>
        </w:rPr>
        <w:t xml:space="preserve"> </w:t>
      </w:r>
      <w:r>
        <w:rPr>
          <w:sz w:val="20"/>
        </w:rPr>
        <w:t>from</w:t>
      </w:r>
      <w:r>
        <w:rPr>
          <w:spacing w:val="1"/>
          <w:sz w:val="20"/>
        </w:rPr>
        <w:t xml:space="preserve"> </w:t>
      </w:r>
      <w:r>
        <w:rPr>
          <w:sz w:val="20"/>
        </w:rPr>
        <w:t>beneficiaries</w:t>
      </w:r>
      <w:r>
        <w:rPr>
          <w:spacing w:val="-3"/>
          <w:sz w:val="20"/>
        </w:rPr>
        <w:t xml:space="preserve"> </w:t>
      </w:r>
      <w:r>
        <w:rPr>
          <w:sz w:val="20"/>
        </w:rPr>
        <w:t>to taxpayers</w:t>
      </w:r>
      <w:r>
        <w:rPr>
          <w:spacing w:val="-3"/>
          <w:sz w:val="20"/>
        </w:rPr>
        <w:t xml:space="preserve"> </w:t>
      </w:r>
      <w:r>
        <w:rPr>
          <w:sz w:val="20"/>
        </w:rPr>
        <w:t>or</w:t>
      </w:r>
      <w:r>
        <w:rPr>
          <w:spacing w:val="-1"/>
          <w:sz w:val="20"/>
        </w:rPr>
        <w:t xml:space="preserve"> </w:t>
      </w:r>
      <w:r>
        <w:rPr>
          <w:sz w:val="20"/>
        </w:rPr>
        <w:t>consumers for</w:t>
      </w:r>
      <w:r>
        <w:rPr>
          <w:spacing w:val="-1"/>
          <w:sz w:val="20"/>
        </w:rPr>
        <w:t xml:space="preserve"> </w:t>
      </w:r>
      <w:r>
        <w:rPr>
          <w:sz w:val="20"/>
        </w:rPr>
        <w:t>periods</w:t>
      </w:r>
      <w:r>
        <w:rPr>
          <w:spacing w:val="-3"/>
          <w:sz w:val="20"/>
        </w:rPr>
        <w:t xml:space="preserve"> </w:t>
      </w:r>
      <w:r>
        <w:rPr>
          <w:sz w:val="20"/>
        </w:rPr>
        <w:t>in which</w:t>
      </w:r>
      <w:r>
        <w:rPr>
          <w:spacing w:val="-1"/>
          <w:sz w:val="20"/>
        </w:rPr>
        <w:t xml:space="preserve"> </w:t>
      </w:r>
      <w:r>
        <w:rPr>
          <w:sz w:val="20"/>
        </w:rPr>
        <w:t>the</w:t>
      </w:r>
      <w:r>
        <w:rPr>
          <w:spacing w:val="-1"/>
          <w:sz w:val="20"/>
        </w:rPr>
        <w:t xml:space="preserve"> </w:t>
      </w:r>
      <w:r>
        <w:rPr>
          <w:sz w:val="20"/>
        </w:rPr>
        <w:t>reference</w:t>
      </w:r>
      <w:r>
        <w:rPr>
          <w:spacing w:val="-2"/>
          <w:sz w:val="20"/>
        </w:rPr>
        <w:t xml:space="preserve"> </w:t>
      </w:r>
      <w:r>
        <w:rPr>
          <w:sz w:val="20"/>
        </w:rPr>
        <w:t>price</w:t>
      </w:r>
      <w:r>
        <w:rPr>
          <w:spacing w:val="-1"/>
          <w:sz w:val="20"/>
        </w:rPr>
        <w:t xml:space="preserve"> </w:t>
      </w:r>
      <w:r>
        <w:rPr>
          <w:sz w:val="20"/>
        </w:rPr>
        <w:t>exceeds</w:t>
      </w:r>
      <w:r>
        <w:rPr>
          <w:spacing w:val="-3"/>
          <w:sz w:val="20"/>
        </w:rPr>
        <w:t xml:space="preserve"> </w:t>
      </w:r>
      <w:r>
        <w:rPr>
          <w:sz w:val="20"/>
        </w:rPr>
        <w:t>the</w:t>
      </w:r>
      <w:r>
        <w:rPr>
          <w:spacing w:val="-1"/>
          <w:sz w:val="20"/>
        </w:rPr>
        <w:t xml:space="preserve"> </w:t>
      </w:r>
      <w:r>
        <w:rPr>
          <w:sz w:val="20"/>
        </w:rPr>
        <w:t>strike</w:t>
      </w:r>
      <w:r>
        <w:rPr>
          <w:spacing w:val="-2"/>
          <w:sz w:val="20"/>
        </w:rPr>
        <w:t xml:space="preserve"> </w:t>
      </w:r>
      <w:r>
        <w:rPr>
          <w:sz w:val="20"/>
        </w:rPr>
        <w:t>price.</w:t>
      </w:r>
    </w:p>
    <w:p w14:paraId="4A3FAF5A" w14:textId="77777777" w:rsidR="004B799C" w:rsidRDefault="00CA4AAC">
      <w:pPr>
        <w:ind w:left="1525" w:right="955" w:hanging="567"/>
        <w:jc w:val="both"/>
        <w:rPr>
          <w:sz w:val="20"/>
        </w:rPr>
      </w:pPr>
      <w:r>
        <w:rPr>
          <w:sz w:val="20"/>
          <w:vertAlign w:val="superscript"/>
        </w:rPr>
        <w:t>62</w:t>
      </w:r>
      <w:r>
        <w:rPr>
          <w:sz w:val="20"/>
        </w:rPr>
        <w:t xml:space="preserve">      </w:t>
      </w:r>
      <w:r>
        <w:rPr>
          <w:spacing w:val="1"/>
          <w:sz w:val="20"/>
        </w:rPr>
        <w:t xml:space="preserve"> </w:t>
      </w:r>
      <w:r>
        <w:rPr>
          <w:sz w:val="20"/>
        </w:rPr>
        <w:t>Small scale renewable electricity installations may benefit from direct price support that covers the full</w:t>
      </w:r>
      <w:r>
        <w:rPr>
          <w:spacing w:val="1"/>
          <w:sz w:val="20"/>
        </w:rPr>
        <w:t xml:space="preserve"> </w:t>
      </w:r>
      <w:r>
        <w:rPr>
          <w:sz w:val="20"/>
        </w:rPr>
        <w:t>costs</w:t>
      </w:r>
      <w:r>
        <w:rPr>
          <w:spacing w:val="36"/>
          <w:sz w:val="20"/>
        </w:rPr>
        <w:t xml:space="preserve"> </w:t>
      </w:r>
      <w:r>
        <w:rPr>
          <w:sz w:val="20"/>
        </w:rPr>
        <w:t>of</w:t>
      </w:r>
      <w:r>
        <w:rPr>
          <w:spacing w:val="36"/>
          <w:sz w:val="20"/>
        </w:rPr>
        <w:t xml:space="preserve"> </w:t>
      </w:r>
      <w:r>
        <w:rPr>
          <w:sz w:val="20"/>
        </w:rPr>
        <w:t>operation</w:t>
      </w:r>
      <w:r>
        <w:rPr>
          <w:spacing w:val="37"/>
          <w:sz w:val="20"/>
        </w:rPr>
        <w:t xml:space="preserve"> </w:t>
      </w:r>
      <w:r>
        <w:rPr>
          <w:sz w:val="20"/>
        </w:rPr>
        <w:t>and</w:t>
      </w:r>
      <w:r>
        <w:rPr>
          <w:spacing w:val="38"/>
          <w:sz w:val="20"/>
        </w:rPr>
        <w:t xml:space="preserve"> </w:t>
      </w:r>
      <w:r>
        <w:rPr>
          <w:sz w:val="20"/>
        </w:rPr>
        <w:t>does</w:t>
      </w:r>
      <w:r>
        <w:rPr>
          <w:spacing w:val="37"/>
          <w:sz w:val="20"/>
        </w:rPr>
        <w:t xml:space="preserve"> </w:t>
      </w:r>
      <w:r>
        <w:rPr>
          <w:sz w:val="20"/>
        </w:rPr>
        <w:t>not</w:t>
      </w:r>
      <w:r>
        <w:rPr>
          <w:spacing w:val="38"/>
          <w:sz w:val="20"/>
        </w:rPr>
        <w:t xml:space="preserve"> </w:t>
      </w:r>
      <w:r>
        <w:rPr>
          <w:sz w:val="20"/>
        </w:rPr>
        <w:t>require</w:t>
      </w:r>
      <w:r>
        <w:rPr>
          <w:spacing w:val="38"/>
          <w:sz w:val="20"/>
        </w:rPr>
        <w:t xml:space="preserve"> </w:t>
      </w:r>
      <w:r>
        <w:rPr>
          <w:sz w:val="20"/>
        </w:rPr>
        <w:t>them</w:t>
      </w:r>
      <w:r>
        <w:rPr>
          <w:spacing w:val="36"/>
          <w:sz w:val="20"/>
        </w:rPr>
        <w:t xml:space="preserve"> </w:t>
      </w:r>
      <w:r>
        <w:rPr>
          <w:sz w:val="20"/>
        </w:rPr>
        <w:t>to</w:t>
      </w:r>
      <w:r>
        <w:rPr>
          <w:spacing w:val="41"/>
          <w:sz w:val="20"/>
        </w:rPr>
        <w:t xml:space="preserve"> </w:t>
      </w:r>
      <w:r>
        <w:rPr>
          <w:sz w:val="20"/>
        </w:rPr>
        <w:t>sell</w:t>
      </w:r>
      <w:r>
        <w:rPr>
          <w:spacing w:val="37"/>
          <w:sz w:val="20"/>
        </w:rPr>
        <w:t xml:space="preserve"> </w:t>
      </w:r>
      <w:r>
        <w:rPr>
          <w:sz w:val="20"/>
        </w:rPr>
        <w:t>their</w:t>
      </w:r>
      <w:r>
        <w:rPr>
          <w:spacing w:val="38"/>
          <w:sz w:val="20"/>
        </w:rPr>
        <w:t xml:space="preserve"> </w:t>
      </w:r>
      <w:r>
        <w:rPr>
          <w:sz w:val="20"/>
        </w:rPr>
        <w:t>electricity</w:t>
      </w:r>
      <w:r>
        <w:rPr>
          <w:spacing w:val="35"/>
          <w:sz w:val="20"/>
        </w:rPr>
        <w:t xml:space="preserve"> </w:t>
      </w:r>
      <w:r>
        <w:rPr>
          <w:sz w:val="20"/>
        </w:rPr>
        <w:t>on</w:t>
      </w:r>
      <w:r>
        <w:rPr>
          <w:spacing w:val="38"/>
          <w:sz w:val="20"/>
        </w:rPr>
        <w:t xml:space="preserve"> </w:t>
      </w:r>
      <w:r>
        <w:rPr>
          <w:sz w:val="20"/>
        </w:rPr>
        <w:t>the</w:t>
      </w:r>
      <w:r>
        <w:rPr>
          <w:spacing w:val="41"/>
          <w:sz w:val="20"/>
        </w:rPr>
        <w:t xml:space="preserve"> </w:t>
      </w:r>
      <w:r>
        <w:rPr>
          <w:sz w:val="20"/>
        </w:rPr>
        <w:t>market,</w:t>
      </w:r>
      <w:r>
        <w:rPr>
          <w:spacing w:val="38"/>
          <w:sz w:val="20"/>
        </w:rPr>
        <w:t xml:space="preserve"> </w:t>
      </w:r>
      <w:r>
        <w:rPr>
          <w:sz w:val="20"/>
        </w:rPr>
        <w:t>in</w:t>
      </w:r>
      <w:r>
        <w:rPr>
          <w:spacing w:val="36"/>
          <w:sz w:val="20"/>
        </w:rPr>
        <w:t xml:space="preserve"> </w:t>
      </w:r>
      <w:r>
        <w:rPr>
          <w:sz w:val="20"/>
        </w:rPr>
        <w:t>line</w:t>
      </w:r>
      <w:r>
        <w:rPr>
          <w:spacing w:val="41"/>
          <w:sz w:val="20"/>
        </w:rPr>
        <w:t xml:space="preserve"> </w:t>
      </w:r>
      <w:r>
        <w:rPr>
          <w:sz w:val="20"/>
        </w:rPr>
        <w:t>with</w:t>
      </w:r>
      <w:r>
        <w:rPr>
          <w:spacing w:val="36"/>
          <w:sz w:val="20"/>
        </w:rPr>
        <w:t xml:space="preserve"> </w:t>
      </w:r>
      <w:r>
        <w:rPr>
          <w:sz w:val="20"/>
        </w:rPr>
        <w:t>the</w:t>
      </w:r>
    </w:p>
    <w:p w14:paraId="0836DDED" w14:textId="77777777" w:rsidR="004B799C" w:rsidRDefault="004B799C">
      <w:pPr>
        <w:jc w:val="both"/>
        <w:rPr>
          <w:sz w:val="20"/>
        </w:rPr>
        <w:sectPr w:rsidR="004B799C">
          <w:pgSz w:w="11910" w:h="16840"/>
          <w:pgMar w:top="1020" w:right="460" w:bottom="1620" w:left="460" w:header="0" w:footer="1426" w:gutter="0"/>
          <w:cols w:space="720"/>
        </w:sectPr>
      </w:pPr>
    </w:p>
    <w:p w14:paraId="3BEC727D" w14:textId="77777777" w:rsidR="004B799C" w:rsidRDefault="00CA4AAC">
      <w:pPr>
        <w:pStyle w:val="ListParagraph"/>
        <w:numPr>
          <w:ilvl w:val="0"/>
          <w:numId w:val="28"/>
        </w:numPr>
        <w:tabs>
          <w:tab w:val="left" w:pos="1526"/>
        </w:tabs>
        <w:spacing w:before="72"/>
        <w:ind w:right="953"/>
        <w:jc w:val="both"/>
        <w:rPr>
          <w:sz w:val="24"/>
        </w:rPr>
      </w:pPr>
      <w:r>
        <w:rPr>
          <w:sz w:val="24"/>
        </w:rPr>
        <w:lastRenderedPageBreak/>
        <w:t>The Commission will carry out a case-by-case assessment for measures that include</w:t>
      </w:r>
      <w:r>
        <w:rPr>
          <w:spacing w:val="1"/>
          <w:sz w:val="24"/>
        </w:rPr>
        <w:t xml:space="preserve"> </w:t>
      </w:r>
      <w:r>
        <w:rPr>
          <w:sz w:val="24"/>
        </w:rPr>
        <w:t xml:space="preserve">dedicated infrastructure projects. In its assessment, the Commission will consider, </w:t>
      </w:r>
      <w:r>
        <w:rPr>
          <w:i/>
          <w:sz w:val="24"/>
        </w:rPr>
        <w:t>inter</w:t>
      </w:r>
      <w:r>
        <w:rPr>
          <w:i/>
          <w:spacing w:val="1"/>
          <w:sz w:val="24"/>
        </w:rPr>
        <w:t xml:space="preserve"> </w:t>
      </w:r>
      <w:r>
        <w:rPr>
          <w:i/>
          <w:sz w:val="24"/>
        </w:rPr>
        <w:t>alia</w:t>
      </w:r>
      <w:r>
        <w:rPr>
          <w:sz w:val="24"/>
        </w:rPr>
        <w:t>, the size of the infrastructure in relation to the relevant market, the impact on the</w:t>
      </w:r>
      <w:r>
        <w:rPr>
          <w:spacing w:val="1"/>
          <w:sz w:val="24"/>
        </w:rPr>
        <w:t xml:space="preserve"> </w:t>
      </w:r>
      <w:r>
        <w:rPr>
          <w:sz w:val="24"/>
        </w:rPr>
        <w:t>likelihood of additional market-based investments, the extent to which the infrastructure</w:t>
      </w:r>
      <w:r>
        <w:rPr>
          <w:spacing w:val="-57"/>
          <w:sz w:val="24"/>
        </w:rPr>
        <w:t xml:space="preserve"> </w:t>
      </w:r>
      <w:r>
        <w:rPr>
          <w:sz w:val="24"/>
        </w:rPr>
        <w:t>is initially intended for an individual user or group of users and whether a credible plan</w:t>
      </w:r>
      <w:r>
        <w:rPr>
          <w:spacing w:val="1"/>
          <w:sz w:val="24"/>
        </w:rPr>
        <w:t xml:space="preserve"> </w:t>
      </w:r>
      <w:r>
        <w:rPr>
          <w:sz w:val="24"/>
        </w:rPr>
        <w:t>or firm commitment for connecting to a wider network exists, the duration of any</w:t>
      </w:r>
      <w:r>
        <w:rPr>
          <w:spacing w:val="1"/>
          <w:sz w:val="24"/>
        </w:rPr>
        <w:t xml:space="preserve"> </w:t>
      </w:r>
      <w:r>
        <w:rPr>
          <w:sz w:val="24"/>
        </w:rPr>
        <w:t>derogations or exemptions from internal market legislation, the structure of the relevant</w:t>
      </w:r>
      <w:r>
        <w:rPr>
          <w:spacing w:val="1"/>
          <w:sz w:val="24"/>
        </w:rPr>
        <w:t xml:space="preserve"> </w:t>
      </w:r>
      <w:r>
        <w:rPr>
          <w:sz w:val="24"/>
        </w:rPr>
        <w:t>market</w:t>
      </w:r>
      <w:r>
        <w:rPr>
          <w:spacing w:val="-1"/>
          <w:sz w:val="24"/>
        </w:rPr>
        <w:t xml:space="preserve"> </w:t>
      </w:r>
      <w:r>
        <w:rPr>
          <w:sz w:val="24"/>
        </w:rPr>
        <w:t>and the</w:t>
      </w:r>
      <w:r>
        <w:rPr>
          <w:spacing w:val="-1"/>
          <w:sz w:val="24"/>
        </w:rPr>
        <w:t xml:space="preserve"> </w:t>
      </w:r>
      <w:r>
        <w:rPr>
          <w:sz w:val="24"/>
        </w:rPr>
        <w:t>position of the</w:t>
      </w:r>
      <w:r>
        <w:rPr>
          <w:spacing w:val="-2"/>
          <w:sz w:val="24"/>
        </w:rPr>
        <w:t xml:space="preserve"> </w:t>
      </w:r>
      <w:r>
        <w:rPr>
          <w:sz w:val="24"/>
        </w:rPr>
        <w:t>beneficiaries in that</w:t>
      </w:r>
      <w:r>
        <w:rPr>
          <w:spacing w:val="2"/>
          <w:sz w:val="24"/>
        </w:rPr>
        <w:t xml:space="preserve"> </w:t>
      </w:r>
      <w:r>
        <w:rPr>
          <w:sz w:val="24"/>
        </w:rPr>
        <w:t>market.</w:t>
      </w:r>
    </w:p>
    <w:p w14:paraId="78F0F162" w14:textId="77777777" w:rsidR="004B799C" w:rsidRDefault="004B799C">
      <w:pPr>
        <w:pStyle w:val="BodyText"/>
        <w:spacing w:before="10"/>
        <w:rPr>
          <w:sz w:val="20"/>
        </w:rPr>
      </w:pPr>
    </w:p>
    <w:p w14:paraId="4E6943D9" w14:textId="77777777" w:rsidR="004B799C" w:rsidRDefault="00CA4AAC">
      <w:pPr>
        <w:pStyle w:val="ListParagraph"/>
        <w:numPr>
          <w:ilvl w:val="0"/>
          <w:numId w:val="28"/>
        </w:numPr>
        <w:tabs>
          <w:tab w:val="left" w:pos="1526"/>
        </w:tabs>
        <w:ind w:right="956"/>
        <w:jc w:val="both"/>
        <w:rPr>
          <w:sz w:val="24"/>
        </w:rPr>
      </w:pPr>
      <w:r>
        <w:rPr>
          <w:sz w:val="24"/>
        </w:rPr>
        <w:t>For instance, where the infrastructure initially connects only a limited number of users,</w:t>
      </w:r>
      <w:r>
        <w:rPr>
          <w:spacing w:val="1"/>
          <w:sz w:val="24"/>
        </w:rPr>
        <w:t xml:space="preserve"> </w:t>
      </w:r>
      <w:r>
        <w:rPr>
          <w:sz w:val="24"/>
        </w:rPr>
        <w:t>the distortive effect can be mitigated where it is part of a plan to develop a wider Union</w:t>
      </w:r>
      <w:r>
        <w:rPr>
          <w:spacing w:val="1"/>
          <w:sz w:val="24"/>
        </w:rPr>
        <w:t xml:space="preserve"> </w:t>
      </w:r>
      <w:r>
        <w:rPr>
          <w:sz w:val="24"/>
        </w:rPr>
        <w:t>network</w:t>
      </w:r>
      <w:r>
        <w:rPr>
          <w:spacing w:val="-2"/>
          <w:sz w:val="24"/>
        </w:rPr>
        <w:t xml:space="preserve"> </w:t>
      </w:r>
      <w:r>
        <w:rPr>
          <w:sz w:val="24"/>
        </w:rPr>
        <w:t>on the basis of the</w:t>
      </w:r>
      <w:r>
        <w:rPr>
          <w:spacing w:val="-1"/>
          <w:sz w:val="24"/>
        </w:rPr>
        <w:t xml:space="preserve"> </w:t>
      </w:r>
      <w:r>
        <w:rPr>
          <w:sz w:val="24"/>
        </w:rPr>
        <w:t>following criteria:</w:t>
      </w:r>
    </w:p>
    <w:p w14:paraId="375CB06D" w14:textId="77777777" w:rsidR="004B799C" w:rsidRDefault="004B799C">
      <w:pPr>
        <w:pStyle w:val="BodyText"/>
        <w:spacing w:before="10"/>
        <w:rPr>
          <w:sz w:val="20"/>
        </w:rPr>
      </w:pPr>
    </w:p>
    <w:p w14:paraId="79E92235" w14:textId="77777777" w:rsidR="004B799C" w:rsidRDefault="00CA4AAC">
      <w:pPr>
        <w:pStyle w:val="ListParagraph"/>
        <w:numPr>
          <w:ilvl w:val="1"/>
          <w:numId w:val="28"/>
        </w:numPr>
        <w:tabs>
          <w:tab w:val="left" w:pos="2092"/>
        </w:tabs>
        <w:ind w:right="959"/>
        <w:jc w:val="both"/>
        <w:rPr>
          <w:sz w:val="24"/>
        </w:rPr>
      </w:pPr>
      <w:r>
        <w:rPr>
          <w:sz w:val="24"/>
        </w:rPr>
        <w:t>the accounting for the infrastructure should be separated from any other activity</w:t>
      </w:r>
      <w:r>
        <w:rPr>
          <w:spacing w:val="1"/>
          <w:sz w:val="24"/>
        </w:rPr>
        <w:t xml:space="preserve"> </w:t>
      </w:r>
      <w:r>
        <w:rPr>
          <w:sz w:val="24"/>
        </w:rPr>
        <w:t>and</w:t>
      </w:r>
      <w:r>
        <w:rPr>
          <w:spacing w:val="-1"/>
          <w:sz w:val="24"/>
        </w:rPr>
        <w:t xml:space="preserve"> </w:t>
      </w:r>
      <w:r>
        <w:rPr>
          <w:sz w:val="24"/>
        </w:rPr>
        <w:t>costs of access</w:t>
      </w:r>
      <w:r>
        <w:rPr>
          <w:spacing w:val="2"/>
          <w:sz w:val="24"/>
        </w:rPr>
        <w:t xml:space="preserve"> </w:t>
      </w:r>
      <w:r>
        <w:rPr>
          <w:sz w:val="24"/>
        </w:rPr>
        <w:t>and usage</w:t>
      </w:r>
      <w:r>
        <w:rPr>
          <w:spacing w:val="-1"/>
          <w:sz w:val="24"/>
        </w:rPr>
        <w:t xml:space="preserve"> </w:t>
      </w:r>
      <w:r>
        <w:rPr>
          <w:sz w:val="24"/>
        </w:rPr>
        <w:t>made</w:t>
      </w:r>
      <w:r>
        <w:rPr>
          <w:spacing w:val="-2"/>
          <w:sz w:val="24"/>
        </w:rPr>
        <w:t xml:space="preserve"> </w:t>
      </w:r>
      <w:r>
        <w:rPr>
          <w:sz w:val="24"/>
        </w:rPr>
        <w:t>transparent;</w:t>
      </w:r>
    </w:p>
    <w:p w14:paraId="7FD23892" w14:textId="77777777" w:rsidR="004B799C" w:rsidRDefault="004B799C">
      <w:pPr>
        <w:pStyle w:val="BodyText"/>
        <w:spacing w:before="10"/>
        <w:rPr>
          <w:sz w:val="20"/>
        </w:rPr>
      </w:pPr>
    </w:p>
    <w:p w14:paraId="3ED139D7" w14:textId="77777777" w:rsidR="004B799C" w:rsidRDefault="00CA4AAC">
      <w:pPr>
        <w:pStyle w:val="ListParagraph"/>
        <w:numPr>
          <w:ilvl w:val="1"/>
          <w:numId w:val="28"/>
        </w:numPr>
        <w:tabs>
          <w:tab w:val="left" w:pos="2092"/>
        </w:tabs>
        <w:ind w:right="954"/>
        <w:jc w:val="both"/>
        <w:rPr>
          <w:sz w:val="24"/>
        </w:rPr>
      </w:pPr>
      <w:r>
        <w:rPr>
          <w:sz w:val="24"/>
        </w:rPr>
        <w:t>unless this undermines the attainment of the objective of the aid, aid should be</w:t>
      </w:r>
      <w:r>
        <w:rPr>
          <w:spacing w:val="1"/>
          <w:sz w:val="24"/>
        </w:rPr>
        <w:t xml:space="preserve"> </w:t>
      </w:r>
      <w:r>
        <w:rPr>
          <w:sz w:val="24"/>
        </w:rPr>
        <w:t>subject to the opening up of the infrastructure to third parties at fair, reasonable</w:t>
      </w:r>
      <w:r>
        <w:rPr>
          <w:spacing w:val="1"/>
          <w:sz w:val="24"/>
        </w:rPr>
        <w:t xml:space="preserve"> </w:t>
      </w:r>
      <w:r>
        <w:rPr>
          <w:sz w:val="24"/>
        </w:rPr>
        <w:t>and non-discriminatory terms (including public calls for connection requests at</w:t>
      </w:r>
      <w:r>
        <w:rPr>
          <w:spacing w:val="1"/>
          <w:sz w:val="24"/>
        </w:rPr>
        <w:t xml:space="preserve"> </w:t>
      </w:r>
      <w:r>
        <w:rPr>
          <w:sz w:val="24"/>
        </w:rPr>
        <w:t>equivalent</w:t>
      </w:r>
      <w:r>
        <w:rPr>
          <w:spacing w:val="-1"/>
          <w:sz w:val="24"/>
        </w:rPr>
        <w:t xml:space="preserve"> </w:t>
      </w:r>
      <w:r>
        <w:rPr>
          <w:sz w:val="24"/>
        </w:rPr>
        <w:t>conditions);</w:t>
      </w:r>
    </w:p>
    <w:p w14:paraId="7BA4D03B" w14:textId="77777777" w:rsidR="004B799C" w:rsidRDefault="004B799C">
      <w:pPr>
        <w:pStyle w:val="BodyText"/>
        <w:spacing w:before="11"/>
        <w:rPr>
          <w:sz w:val="20"/>
        </w:rPr>
      </w:pPr>
    </w:p>
    <w:p w14:paraId="7CD5738C" w14:textId="77777777" w:rsidR="004B799C" w:rsidRDefault="00CA4AAC">
      <w:pPr>
        <w:pStyle w:val="ListParagraph"/>
        <w:numPr>
          <w:ilvl w:val="1"/>
          <w:numId w:val="28"/>
        </w:numPr>
        <w:tabs>
          <w:tab w:val="left" w:pos="2092"/>
        </w:tabs>
        <w:ind w:right="960"/>
        <w:jc w:val="both"/>
        <w:rPr>
          <w:sz w:val="24"/>
        </w:rPr>
      </w:pPr>
      <w:r>
        <w:rPr>
          <w:sz w:val="24"/>
        </w:rPr>
        <w:t>the advantage that the beneficiaries derive until such wider development occurs</w:t>
      </w:r>
      <w:r>
        <w:rPr>
          <w:spacing w:val="1"/>
          <w:sz w:val="24"/>
        </w:rPr>
        <w:t xml:space="preserve"> </w:t>
      </w:r>
      <w:r>
        <w:rPr>
          <w:sz w:val="24"/>
        </w:rPr>
        <w:t>may need to be offset, for instance by way of contributing to the further extension</w:t>
      </w:r>
      <w:r>
        <w:rPr>
          <w:spacing w:val="1"/>
          <w:sz w:val="24"/>
        </w:rPr>
        <w:t xml:space="preserve"> </w:t>
      </w:r>
      <w:r>
        <w:rPr>
          <w:sz w:val="24"/>
        </w:rPr>
        <w:t>of</w:t>
      </w:r>
      <w:r>
        <w:rPr>
          <w:spacing w:val="-1"/>
          <w:sz w:val="24"/>
        </w:rPr>
        <w:t xml:space="preserve"> </w:t>
      </w:r>
      <w:r>
        <w:rPr>
          <w:sz w:val="24"/>
        </w:rPr>
        <w:t>the</w:t>
      </w:r>
      <w:r>
        <w:rPr>
          <w:spacing w:val="-2"/>
          <w:sz w:val="24"/>
        </w:rPr>
        <w:t xml:space="preserve"> </w:t>
      </w:r>
      <w:r>
        <w:rPr>
          <w:sz w:val="24"/>
        </w:rPr>
        <w:t>network;</w:t>
      </w:r>
    </w:p>
    <w:p w14:paraId="23BEB57A" w14:textId="77777777" w:rsidR="004B799C" w:rsidRDefault="004B799C">
      <w:pPr>
        <w:pStyle w:val="BodyText"/>
        <w:spacing w:before="10"/>
        <w:rPr>
          <w:sz w:val="20"/>
        </w:rPr>
      </w:pPr>
    </w:p>
    <w:p w14:paraId="6644C749" w14:textId="77777777" w:rsidR="004B799C" w:rsidRDefault="00CA4AAC">
      <w:pPr>
        <w:pStyle w:val="ListParagraph"/>
        <w:numPr>
          <w:ilvl w:val="1"/>
          <w:numId w:val="28"/>
        </w:numPr>
        <w:tabs>
          <w:tab w:val="left" w:pos="2092"/>
        </w:tabs>
        <w:ind w:right="959"/>
        <w:jc w:val="both"/>
        <w:rPr>
          <w:sz w:val="24"/>
        </w:rPr>
      </w:pPr>
      <w:r>
        <w:rPr>
          <w:sz w:val="24"/>
        </w:rPr>
        <w:t>the advantage derived by the dedicated users may need to be limited and/or shared</w:t>
      </w:r>
      <w:r>
        <w:rPr>
          <w:spacing w:val="-57"/>
          <w:sz w:val="24"/>
        </w:rPr>
        <w:t xml:space="preserve"> </w:t>
      </w:r>
      <w:r>
        <w:rPr>
          <w:sz w:val="24"/>
        </w:rPr>
        <w:t>with</w:t>
      </w:r>
      <w:r>
        <w:rPr>
          <w:spacing w:val="-1"/>
          <w:sz w:val="24"/>
        </w:rPr>
        <w:t xml:space="preserve"> </w:t>
      </w:r>
      <w:r>
        <w:rPr>
          <w:sz w:val="24"/>
        </w:rPr>
        <w:t>other players.</w:t>
      </w:r>
    </w:p>
    <w:p w14:paraId="779E1DAC" w14:textId="77777777" w:rsidR="004B799C" w:rsidRDefault="004B799C">
      <w:pPr>
        <w:pStyle w:val="BodyText"/>
        <w:spacing w:before="10"/>
        <w:rPr>
          <w:sz w:val="20"/>
        </w:rPr>
      </w:pPr>
    </w:p>
    <w:p w14:paraId="07E54DBE" w14:textId="77777777" w:rsidR="004B799C" w:rsidRDefault="00CA4AAC" w:rsidP="679E82D1">
      <w:pPr>
        <w:pStyle w:val="ListParagraph"/>
        <w:numPr>
          <w:ilvl w:val="0"/>
          <w:numId w:val="28"/>
        </w:numPr>
        <w:tabs>
          <w:tab w:val="left" w:pos="1526"/>
        </w:tabs>
        <w:ind w:right="953"/>
        <w:jc w:val="both"/>
        <w:rPr>
          <w:sz w:val="24"/>
          <w:szCs w:val="24"/>
        </w:rPr>
      </w:pPr>
      <w:r w:rsidRPr="679E82D1">
        <w:rPr>
          <w:sz w:val="24"/>
          <w:szCs w:val="24"/>
        </w:rPr>
        <w:t>To</w:t>
      </w:r>
      <w:r w:rsidRPr="679E82D1">
        <w:rPr>
          <w:spacing w:val="1"/>
          <w:sz w:val="24"/>
          <w:szCs w:val="24"/>
        </w:rPr>
        <w:t xml:space="preserve"> </w:t>
      </w:r>
      <w:r w:rsidRPr="679E82D1">
        <w:rPr>
          <w:sz w:val="24"/>
          <w:szCs w:val="24"/>
        </w:rPr>
        <w:t>avoid</w:t>
      </w:r>
      <w:r w:rsidRPr="679E82D1">
        <w:rPr>
          <w:spacing w:val="1"/>
          <w:sz w:val="24"/>
          <w:szCs w:val="24"/>
        </w:rPr>
        <w:t xml:space="preserve"> </w:t>
      </w:r>
      <w:r w:rsidRPr="679E82D1">
        <w:rPr>
          <w:sz w:val="24"/>
          <w:szCs w:val="24"/>
        </w:rPr>
        <w:t>undermining</w:t>
      </w:r>
      <w:r w:rsidRPr="679E82D1">
        <w:rPr>
          <w:spacing w:val="1"/>
          <w:sz w:val="24"/>
          <w:szCs w:val="24"/>
        </w:rPr>
        <w:t xml:space="preserve"> </w:t>
      </w:r>
      <w:r w:rsidRPr="679E82D1">
        <w:rPr>
          <w:sz w:val="24"/>
          <w:szCs w:val="24"/>
        </w:rPr>
        <w:t>the</w:t>
      </w:r>
      <w:r w:rsidRPr="679E82D1">
        <w:rPr>
          <w:spacing w:val="1"/>
          <w:sz w:val="24"/>
          <w:szCs w:val="24"/>
        </w:rPr>
        <w:t xml:space="preserve"> </w:t>
      </w:r>
      <w:r w:rsidRPr="679E82D1">
        <w:rPr>
          <w:sz w:val="24"/>
          <w:szCs w:val="24"/>
        </w:rPr>
        <w:t>objective</w:t>
      </w:r>
      <w:r w:rsidRPr="679E82D1">
        <w:rPr>
          <w:spacing w:val="1"/>
          <w:sz w:val="24"/>
          <w:szCs w:val="24"/>
        </w:rPr>
        <w:t xml:space="preserve"> </w:t>
      </w:r>
      <w:r w:rsidRPr="679E82D1">
        <w:rPr>
          <w:sz w:val="24"/>
          <w:szCs w:val="24"/>
        </w:rPr>
        <w:t>of</w:t>
      </w:r>
      <w:r w:rsidRPr="679E82D1">
        <w:rPr>
          <w:spacing w:val="1"/>
          <w:sz w:val="24"/>
          <w:szCs w:val="24"/>
        </w:rPr>
        <w:t xml:space="preserve"> </w:t>
      </w:r>
      <w:r w:rsidRPr="679E82D1">
        <w:rPr>
          <w:sz w:val="24"/>
          <w:szCs w:val="24"/>
        </w:rPr>
        <w:t>the</w:t>
      </w:r>
      <w:r w:rsidRPr="679E82D1">
        <w:rPr>
          <w:spacing w:val="1"/>
          <w:sz w:val="24"/>
          <w:szCs w:val="24"/>
        </w:rPr>
        <w:t xml:space="preserve"> </w:t>
      </w:r>
      <w:r w:rsidRPr="679E82D1">
        <w:rPr>
          <w:sz w:val="24"/>
          <w:szCs w:val="24"/>
        </w:rPr>
        <w:t>measure</w:t>
      </w:r>
      <w:r w:rsidRPr="679E82D1">
        <w:rPr>
          <w:spacing w:val="1"/>
          <w:sz w:val="24"/>
          <w:szCs w:val="24"/>
        </w:rPr>
        <w:t xml:space="preserve"> </w:t>
      </w:r>
      <w:r w:rsidRPr="679E82D1">
        <w:rPr>
          <w:sz w:val="24"/>
          <w:szCs w:val="24"/>
        </w:rPr>
        <w:t>or</w:t>
      </w:r>
      <w:r w:rsidRPr="679E82D1">
        <w:rPr>
          <w:spacing w:val="1"/>
          <w:sz w:val="24"/>
          <w:szCs w:val="24"/>
        </w:rPr>
        <w:t xml:space="preserve"> </w:t>
      </w:r>
      <w:r w:rsidRPr="679E82D1">
        <w:rPr>
          <w:sz w:val="24"/>
          <w:szCs w:val="24"/>
        </w:rPr>
        <w:t>other</w:t>
      </w:r>
      <w:r w:rsidRPr="679E82D1">
        <w:rPr>
          <w:spacing w:val="1"/>
          <w:sz w:val="24"/>
          <w:szCs w:val="24"/>
        </w:rPr>
        <w:t xml:space="preserve"> </w:t>
      </w:r>
      <w:r w:rsidRPr="679E82D1">
        <w:rPr>
          <w:sz w:val="24"/>
          <w:szCs w:val="24"/>
        </w:rPr>
        <w:t>Union</w:t>
      </w:r>
      <w:r w:rsidRPr="679E82D1">
        <w:rPr>
          <w:spacing w:val="1"/>
          <w:sz w:val="24"/>
          <w:szCs w:val="24"/>
        </w:rPr>
        <w:t xml:space="preserve"> </w:t>
      </w:r>
      <w:r w:rsidRPr="679E82D1">
        <w:rPr>
          <w:sz w:val="24"/>
          <w:szCs w:val="24"/>
        </w:rPr>
        <w:t>environmental</w:t>
      </w:r>
      <w:r w:rsidRPr="679E82D1">
        <w:rPr>
          <w:spacing w:val="-57"/>
          <w:sz w:val="24"/>
          <w:szCs w:val="24"/>
        </w:rPr>
        <w:t xml:space="preserve"> </w:t>
      </w:r>
      <w:r w:rsidRPr="679E82D1">
        <w:rPr>
          <w:sz w:val="24"/>
          <w:szCs w:val="24"/>
        </w:rPr>
        <w:t>protection objectives, incentives must not be provided for the generation of energy that</w:t>
      </w:r>
      <w:r w:rsidRPr="679E82D1">
        <w:rPr>
          <w:spacing w:val="1"/>
          <w:sz w:val="24"/>
          <w:szCs w:val="24"/>
        </w:rPr>
        <w:t xml:space="preserve"> </w:t>
      </w:r>
      <w:r w:rsidRPr="679E82D1">
        <w:rPr>
          <w:sz w:val="24"/>
          <w:szCs w:val="24"/>
        </w:rPr>
        <w:t>would displace less polluting forms of energy. For example, where cogeneration based on non-renewable sources is supported, or where biomass is supported, they must not receive incentives to generate electricity or heat at times when this would mean zero air pollution renewable energy sources would be curtailed.</w:t>
      </w:r>
    </w:p>
    <w:p w14:paraId="02E4280D" w14:textId="77777777" w:rsidR="004B799C" w:rsidRDefault="004B799C">
      <w:pPr>
        <w:pStyle w:val="BodyText"/>
        <w:spacing w:before="11"/>
        <w:rPr>
          <w:sz w:val="20"/>
        </w:rPr>
      </w:pPr>
    </w:p>
    <w:p w14:paraId="05E12CC7" w14:textId="77777777" w:rsidR="004B799C" w:rsidRDefault="00CA4AAC">
      <w:pPr>
        <w:pStyle w:val="ListParagraph"/>
        <w:numPr>
          <w:ilvl w:val="0"/>
          <w:numId w:val="28"/>
        </w:numPr>
        <w:tabs>
          <w:tab w:val="left" w:pos="1526"/>
        </w:tabs>
        <w:ind w:right="947"/>
        <w:jc w:val="both"/>
        <w:rPr>
          <w:sz w:val="24"/>
        </w:rPr>
      </w:pPr>
      <w:r>
        <w:rPr>
          <w:sz w:val="24"/>
        </w:rPr>
        <w:t>Aid for decarbonisation may unduly distort competition where it displaces investments</w:t>
      </w:r>
      <w:r>
        <w:rPr>
          <w:spacing w:val="1"/>
          <w:sz w:val="24"/>
        </w:rPr>
        <w:t xml:space="preserve"> </w:t>
      </w:r>
      <w:r>
        <w:rPr>
          <w:sz w:val="24"/>
        </w:rPr>
        <w:t>into cleaner alternatives that are already available on the market, or where it locks in</w:t>
      </w:r>
      <w:r>
        <w:rPr>
          <w:spacing w:val="1"/>
          <w:sz w:val="24"/>
        </w:rPr>
        <w:t xml:space="preserve"> </w:t>
      </w:r>
      <w:r>
        <w:rPr>
          <w:sz w:val="24"/>
        </w:rPr>
        <w:t>certain technologies, hampering the wider development of a market for and the use of</w:t>
      </w:r>
      <w:r>
        <w:rPr>
          <w:spacing w:val="1"/>
          <w:sz w:val="24"/>
        </w:rPr>
        <w:t xml:space="preserve"> </w:t>
      </w:r>
      <w:r>
        <w:rPr>
          <w:sz w:val="24"/>
        </w:rPr>
        <w:t>cleaner solutions. The Commission will therefore also verify that the aid measure does</w:t>
      </w:r>
      <w:r>
        <w:rPr>
          <w:spacing w:val="1"/>
          <w:sz w:val="24"/>
        </w:rPr>
        <w:t xml:space="preserve"> </w:t>
      </w:r>
      <w:r>
        <w:rPr>
          <w:sz w:val="24"/>
        </w:rPr>
        <w:t>not stimulate or prolong the consumption of fossil-based fuels and energy</w:t>
      </w:r>
      <w:r>
        <w:rPr>
          <w:sz w:val="24"/>
          <w:vertAlign w:val="superscript"/>
        </w:rPr>
        <w:t>63</w:t>
      </w:r>
      <w:r>
        <w:rPr>
          <w:sz w:val="24"/>
        </w:rPr>
        <w:t>, thereby</w:t>
      </w:r>
      <w:r>
        <w:rPr>
          <w:spacing w:val="1"/>
          <w:sz w:val="24"/>
        </w:rPr>
        <w:t xml:space="preserve"> </w:t>
      </w:r>
      <w:r>
        <w:rPr>
          <w:sz w:val="24"/>
        </w:rPr>
        <w:t>hampering</w:t>
      </w:r>
      <w:r>
        <w:rPr>
          <w:spacing w:val="1"/>
          <w:sz w:val="24"/>
        </w:rPr>
        <w:t xml:space="preserve"> </w:t>
      </w:r>
      <w:r>
        <w:rPr>
          <w:sz w:val="24"/>
        </w:rPr>
        <w:t>the</w:t>
      </w:r>
      <w:r>
        <w:rPr>
          <w:spacing w:val="1"/>
          <w:sz w:val="24"/>
        </w:rPr>
        <w:t xml:space="preserve"> </w:t>
      </w:r>
      <w:r>
        <w:rPr>
          <w:sz w:val="24"/>
        </w:rPr>
        <w:t>development</w:t>
      </w:r>
      <w:r>
        <w:rPr>
          <w:spacing w:val="1"/>
          <w:sz w:val="24"/>
        </w:rPr>
        <w:t xml:space="preserve"> </w:t>
      </w:r>
      <w:r>
        <w:rPr>
          <w:sz w:val="24"/>
        </w:rPr>
        <w:t>of</w:t>
      </w:r>
      <w:r>
        <w:rPr>
          <w:spacing w:val="1"/>
          <w:sz w:val="24"/>
        </w:rPr>
        <w:t xml:space="preserve"> </w:t>
      </w:r>
      <w:r>
        <w:rPr>
          <w:sz w:val="24"/>
        </w:rPr>
        <w:t>cleaner</w:t>
      </w:r>
      <w:r>
        <w:rPr>
          <w:spacing w:val="1"/>
          <w:sz w:val="24"/>
        </w:rPr>
        <w:t xml:space="preserve"> </w:t>
      </w:r>
      <w:r>
        <w:rPr>
          <w:sz w:val="24"/>
        </w:rPr>
        <w:t>alternatives</w:t>
      </w:r>
      <w:r>
        <w:rPr>
          <w:spacing w:val="1"/>
          <w:sz w:val="24"/>
        </w:rPr>
        <w:t xml:space="preserve"> </w:t>
      </w:r>
      <w:r>
        <w:rPr>
          <w:sz w:val="24"/>
        </w:rPr>
        <w:t>and</w:t>
      </w:r>
      <w:r>
        <w:rPr>
          <w:spacing w:val="1"/>
          <w:sz w:val="24"/>
        </w:rPr>
        <w:t xml:space="preserve"> </w:t>
      </w:r>
      <w:r>
        <w:rPr>
          <w:sz w:val="24"/>
        </w:rPr>
        <w:t>significantly</w:t>
      </w:r>
      <w:r>
        <w:rPr>
          <w:spacing w:val="60"/>
          <w:sz w:val="24"/>
        </w:rPr>
        <w:t xml:space="preserve"> </w:t>
      </w:r>
      <w:r>
        <w:rPr>
          <w:sz w:val="24"/>
        </w:rPr>
        <w:t>reducing</w:t>
      </w:r>
      <w:r>
        <w:rPr>
          <w:spacing w:val="60"/>
          <w:sz w:val="24"/>
        </w:rPr>
        <w:t xml:space="preserve"> </w:t>
      </w:r>
      <w:r>
        <w:rPr>
          <w:sz w:val="24"/>
        </w:rPr>
        <w:t>the</w:t>
      </w:r>
      <w:r>
        <w:rPr>
          <w:spacing w:val="1"/>
          <w:sz w:val="24"/>
        </w:rPr>
        <w:t xml:space="preserve"> </w:t>
      </w:r>
      <w:r>
        <w:rPr>
          <w:sz w:val="24"/>
        </w:rPr>
        <w:t>overall</w:t>
      </w:r>
      <w:r>
        <w:rPr>
          <w:spacing w:val="42"/>
          <w:sz w:val="24"/>
        </w:rPr>
        <w:t xml:space="preserve"> </w:t>
      </w:r>
      <w:r>
        <w:rPr>
          <w:sz w:val="24"/>
        </w:rPr>
        <w:t>environmental</w:t>
      </w:r>
      <w:r>
        <w:rPr>
          <w:spacing w:val="43"/>
          <w:sz w:val="24"/>
        </w:rPr>
        <w:t xml:space="preserve"> </w:t>
      </w:r>
      <w:r>
        <w:rPr>
          <w:sz w:val="24"/>
        </w:rPr>
        <w:t>benefit</w:t>
      </w:r>
      <w:r>
        <w:rPr>
          <w:spacing w:val="42"/>
          <w:sz w:val="24"/>
        </w:rPr>
        <w:t xml:space="preserve"> </w:t>
      </w:r>
      <w:r>
        <w:rPr>
          <w:sz w:val="24"/>
        </w:rPr>
        <w:t>of</w:t>
      </w:r>
      <w:r>
        <w:rPr>
          <w:spacing w:val="42"/>
          <w:sz w:val="24"/>
        </w:rPr>
        <w:t xml:space="preserve"> </w:t>
      </w:r>
      <w:r>
        <w:rPr>
          <w:sz w:val="24"/>
        </w:rPr>
        <w:t>the</w:t>
      </w:r>
      <w:r>
        <w:rPr>
          <w:spacing w:val="42"/>
          <w:sz w:val="24"/>
        </w:rPr>
        <w:t xml:space="preserve"> </w:t>
      </w:r>
      <w:r>
        <w:rPr>
          <w:sz w:val="24"/>
        </w:rPr>
        <w:t>investment.</w:t>
      </w:r>
      <w:r>
        <w:rPr>
          <w:spacing w:val="41"/>
          <w:sz w:val="24"/>
        </w:rPr>
        <w:t xml:space="preserve"> </w:t>
      </w:r>
      <w:r>
        <w:rPr>
          <w:sz w:val="24"/>
        </w:rPr>
        <w:t>Member</w:t>
      </w:r>
      <w:r>
        <w:rPr>
          <w:spacing w:val="41"/>
          <w:sz w:val="24"/>
        </w:rPr>
        <w:t xml:space="preserve"> </w:t>
      </w:r>
      <w:r>
        <w:rPr>
          <w:sz w:val="24"/>
        </w:rPr>
        <w:t>States</w:t>
      </w:r>
      <w:r>
        <w:rPr>
          <w:spacing w:val="42"/>
          <w:sz w:val="24"/>
        </w:rPr>
        <w:t xml:space="preserve"> </w:t>
      </w:r>
      <w:r>
        <w:rPr>
          <w:sz w:val="24"/>
        </w:rPr>
        <w:t>should</w:t>
      </w:r>
      <w:r>
        <w:rPr>
          <w:spacing w:val="42"/>
          <w:sz w:val="24"/>
        </w:rPr>
        <w:t xml:space="preserve"> </w:t>
      </w:r>
      <w:r>
        <w:rPr>
          <w:sz w:val="24"/>
        </w:rPr>
        <w:t>explain</w:t>
      </w:r>
      <w:r>
        <w:rPr>
          <w:spacing w:val="42"/>
          <w:sz w:val="24"/>
        </w:rPr>
        <w:t xml:space="preserve"> </w:t>
      </w:r>
      <w:r>
        <w:rPr>
          <w:sz w:val="24"/>
        </w:rPr>
        <w:t>how</w:t>
      </w:r>
      <w:r>
        <w:rPr>
          <w:spacing w:val="-58"/>
          <w:sz w:val="24"/>
        </w:rPr>
        <w:t xml:space="preserve"> </w:t>
      </w:r>
      <w:r>
        <w:rPr>
          <w:sz w:val="24"/>
        </w:rPr>
        <w:t>they intend to avoid that risk, including by way of binding commitments to use mainly</w:t>
      </w:r>
      <w:r>
        <w:rPr>
          <w:spacing w:val="1"/>
          <w:sz w:val="24"/>
        </w:rPr>
        <w:t xml:space="preserve"> </w:t>
      </w:r>
      <w:r>
        <w:rPr>
          <w:sz w:val="24"/>
        </w:rPr>
        <w:t>renewable</w:t>
      </w:r>
      <w:r>
        <w:rPr>
          <w:spacing w:val="-1"/>
          <w:sz w:val="24"/>
        </w:rPr>
        <w:t xml:space="preserve"> </w:t>
      </w:r>
      <w:r>
        <w:rPr>
          <w:sz w:val="24"/>
        </w:rPr>
        <w:t>or</w:t>
      </w:r>
      <w:r>
        <w:rPr>
          <w:spacing w:val="-2"/>
          <w:sz w:val="24"/>
        </w:rPr>
        <w:t xml:space="preserve"> </w:t>
      </w:r>
      <w:r>
        <w:rPr>
          <w:sz w:val="24"/>
        </w:rPr>
        <w:t>low</w:t>
      </w:r>
      <w:r>
        <w:rPr>
          <w:spacing w:val="2"/>
          <w:sz w:val="24"/>
        </w:rPr>
        <w:t xml:space="preserve"> </w:t>
      </w:r>
      <w:r>
        <w:rPr>
          <w:sz w:val="24"/>
        </w:rPr>
        <w:t>carbon</w:t>
      </w:r>
      <w:r>
        <w:rPr>
          <w:spacing w:val="1"/>
          <w:sz w:val="24"/>
        </w:rPr>
        <w:t xml:space="preserve"> </w:t>
      </w:r>
      <w:r>
        <w:rPr>
          <w:sz w:val="24"/>
        </w:rPr>
        <w:t>fuels</w:t>
      </w:r>
      <w:r>
        <w:rPr>
          <w:spacing w:val="1"/>
          <w:sz w:val="24"/>
        </w:rPr>
        <w:t xml:space="preserve"> </w:t>
      </w:r>
      <w:r>
        <w:rPr>
          <w:sz w:val="24"/>
        </w:rPr>
        <w:t>or phase</w:t>
      </w:r>
      <w:r>
        <w:rPr>
          <w:spacing w:val="-1"/>
          <w:sz w:val="24"/>
        </w:rPr>
        <w:t xml:space="preserve"> </w:t>
      </w:r>
      <w:r>
        <w:rPr>
          <w:sz w:val="24"/>
        </w:rPr>
        <w:t>out</w:t>
      </w:r>
      <w:r>
        <w:rPr>
          <w:spacing w:val="2"/>
          <w:sz w:val="24"/>
        </w:rPr>
        <w:t xml:space="preserve"> </w:t>
      </w:r>
      <w:r>
        <w:rPr>
          <w:sz w:val="24"/>
        </w:rPr>
        <w:t>fossil</w:t>
      </w:r>
      <w:r>
        <w:rPr>
          <w:spacing w:val="-1"/>
          <w:sz w:val="24"/>
        </w:rPr>
        <w:t xml:space="preserve"> </w:t>
      </w:r>
      <w:r>
        <w:rPr>
          <w:sz w:val="24"/>
        </w:rPr>
        <w:t>fuel sources.</w:t>
      </w:r>
    </w:p>
    <w:p w14:paraId="2A7F8EA9" w14:textId="77777777" w:rsidR="004B799C" w:rsidRDefault="004B799C">
      <w:pPr>
        <w:pStyle w:val="BodyText"/>
        <w:rPr>
          <w:sz w:val="20"/>
        </w:rPr>
      </w:pPr>
    </w:p>
    <w:p w14:paraId="7A90B4FC" w14:textId="77777777" w:rsidR="004B799C" w:rsidRDefault="004B799C">
      <w:pPr>
        <w:pStyle w:val="BodyText"/>
        <w:rPr>
          <w:sz w:val="20"/>
        </w:rPr>
      </w:pPr>
    </w:p>
    <w:p w14:paraId="1C7C2312" w14:textId="46627E38" w:rsidR="004B799C" w:rsidRDefault="00161D3B">
      <w:pPr>
        <w:pStyle w:val="BodyText"/>
        <w:spacing w:before="9"/>
        <w:rPr>
          <w:sz w:val="23"/>
        </w:rPr>
      </w:pPr>
      <w:r>
        <w:rPr>
          <w:noProof/>
        </w:rPr>
        <mc:AlternateContent>
          <mc:Choice Requires="wps">
            <w:drawing>
              <wp:anchor distT="0" distB="0" distL="0" distR="0" simplePos="0" relativeHeight="487633920" behindDoc="1" locked="0" layoutInCell="1" allowOverlap="1" wp14:anchorId="4E70B663" wp14:editId="55A8C38B">
                <wp:simplePos x="0" y="0"/>
                <wp:positionH relativeFrom="page">
                  <wp:posOffset>901065</wp:posOffset>
                </wp:positionH>
                <wp:positionV relativeFrom="paragraph">
                  <wp:posOffset>189230</wp:posOffset>
                </wp:positionV>
                <wp:extent cx="5760085" cy="7620"/>
                <wp:effectExtent l="0" t="0" r="0" b="0"/>
                <wp:wrapTopAndBottom/>
                <wp:docPr id="88" name="docshape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8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1B839C" id="docshape35" o:spid="_x0000_s1026" style="position:absolute;margin-left:70.95pt;margin-top:14.9pt;width:453.55pt;height:.6pt;z-index:-15682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" fillcolor="black" stroked="f">
                <w10:wrap type="topAndBottom" anchorx="page"/>
              </v:rect>
            </w:pict>
          </mc:Fallback>
        </mc:AlternateContent>
      </w:r>
    </w:p>
    <w:p w14:paraId="615A1A9E" w14:textId="77777777" w:rsidR="004B799C" w:rsidRDefault="00CA4AAC">
      <w:pPr>
        <w:spacing w:before="103"/>
        <w:ind w:left="1525" w:right="960"/>
        <w:rPr>
          <w:sz w:val="20"/>
        </w:rPr>
      </w:pPr>
      <w:r>
        <w:rPr>
          <w:sz w:val="20"/>
        </w:rPr>
        <w:t>exemption in</w:t>
      </w:r>
      <w:r>
        <w:rPr>
          <w:spacing w:val="4"/>
          <w:sz w:val="20"/>
        </w:rPr>
        <w:t xml:space="preserve"> </w:t>
      </w:r>
      <w:r>
        <w:rPr>
          <w:sz w:val="20"/>
        </w:rPr>
        <w:t>Art</w:t>
      </w:r>
      <w:r>
        <w:rPr>
          <w:spacing w:val="2"/>
          <w:sz w:val="20"/>
        </w:rPr>
        <w:t xml:space="preserve"> </w:t>
      </w:r>
      <w:r>
        <w:rPr>
          <w:sz w:val="20"/>
        </w:rPr>
        <w:t>4.3</w:t>
      </w:r>
      <w:r>
        <w:rPr>
          <w:spacing w:val="3"/>
          <w:sz w:val="20"/>
        </w:rPr>
        <w:t xml:space="preserve"> </w:t>
      </w:r>
      <w:r>
        <w:rPr>
          <w:sz w:val="20"/>
        </w:rPr>
        <w:t>of</w:t>
      </w:r>
      <w:r>
        <w:rPr>
          <w:spacing w:val="4"/>
          <w:sz w:val="20"/>
        </w:rPr>
        <w:t xml:space="preserve"> </w:t>
      </w:r>
      <w:r>
        <w:rPr>
          <w:sz w:val="20"/>
        </w:rPr>
        <w:t>Directive</w:t>
      </w:r>
      <w:r>
        <w:rPr>
          <w:spacing w:val="3"/>
          <w:sz w:val="20"/>
        </w:rPr>
        <w:t xml:space="preserve"> </w:t>
      </w:r>
      <w:r>
        <w:rPr>
          <w:sz w:val="20"/>
        </w:rPr>
        <w:t>(EU)</w:t>
      </w:r>
      <w:r>
        <w:rPr>
          <w:spacing w:val="3"/>
          <w:sz w:val="20"/>
        </w:rPr>
        <w:t xml:space="preserve"> </w:t>
      </w:r>
      <w:r>
        <w:rPr>
          <w:sz w:val="20"/>
        </w:rPr>
        <w:t>2018/2001.</w:t>
      </w:r>
      <w:r>
        <w:rPr>
          <w:spacing w:val="3"/>
          <w:sz w:val="20"/>
        </w:rPr>
        <w:t xml:space="preserve"> </w:t>
      </w:r>
      <w:r>
        <w:rPr>
          <w:sz w:val="20"/>
        </w:rPr>
        <w:t>Installations</w:t>
      </w:r>
      <w:r>
        <w:rPr>
          <w:spacing w:val="2"/>
          <w:sz w:val="20"/>
        </w:rPr>
        <w:t xml:space="preserve"> </w:t>
      </w:r>
      <w:r>
        <w:rPr>
          <w:sz w:val="20"/>
        </w:rPr>
        <w:t>shall</w:t>
      </w:r>
      <w:r>
        <w:rPr>
          <w:spacing w:val="2"/>
          <w:sz w:val="20"/>
        </w:rPr>
        <w:t xml:space="preserve"> </w:t>
      </w:r>
      <w:r>
        <w:rPr>
          <w:sz w:val="20"/>
        </w:rPr>
        <w:t>be</w:t>
      </w:r>
      <w:r>
        <w:rPr>
          <w:spacing w:val="3"/>
          <w:sz w:val="20"/>
        </w:rPr>
        <w:t xml:space="preserve"> </w:t>
      </w:r>
      <w:r>
        <w:rPr>
          <w:sz w:val="20"/>
        </w:rPr>
        <w:t>considered</w:t>
      </w:r>
      <w:r>
        <w:rPr>
          <w:spacing w:val="4"/>
          <w:sz w:val="20"/>
        </w:rPr>
        <w:t xml:space="preserve"> </w:t>
      </w:r>
      <w:r>
        <w:rPr>
          <w:sz w:val="20"/>
        </w:rPr>
        <w:t>as</w:t>
      </w:r>
      <w:r>
        <w:rPr>
          <w:spacing w:val="2"/>
          <w:sz w:val="20"/>
        </w:rPr>
        <w:t xml:space="preserve"> </w:t>
      </w:r>
      <w:r>
        <w:rPr>
          <w:sz w:val="20"/>
        </w:rPr>
        <w:t>small</w:t>
      </w:r>
      <w:r>
        <w:rPr>
          <w:spacing w:val="3"/>
          <w:sz w:val="20"/>
        </w:rPr>
        <w:t xml:space="preserve"> </w:t>
      </w:r>
      <w:r>
        <w:rPr>
          <w:sz w:val="20"/>
        </w:rPr>
        <w:t>scale</w:t>
      </w:r>
      <w:r>
        <w:rPr>
          <w:spacing w:val="3"/>
          <w:sz w:val="20"/>
        </w:rPr>
        <w:t xml:space="preserve"> </w:t>
      </w:r>
      <w:r>
        <w:rPr>
          <w:sz w:val="20"/>
        </w:rPr>
        <w:t>if</w:t>
      </w:r>
      <w:r>
        <w:rPr>
          <w:spacing w:val="1"/>
          <w:sz w:val="20"/>
        </w:rPr>
        <w:t xml:space="preserve"> </w:t>
      </w:r>
      <w:r>
        <w:rPr>
          <w:sz w:val="20"/>
        </w:rPr>
        <w:t>their</w:t>
      </w:r>
      <w:r>
        <w:rPr>
          <w:spacing w:val="-47"/>
          <w:sz w:val="20"/>
        </w:rPr>
        <w:t xml:space="preserve"> </w:t>
      </w:r>
      <w:r>
        <w:rPr>
          <w:sz w:val="20"/>
        </w:rPr>
        <w:t>capacity</w:t>
      </w:r>
      <w:r>
        <w:rPr>
          <w:spacing w:val="-5"/>
          <w:sz w:val="20"/>
        </w:rPr>
        <w:t xml:space="preserve"> </w:t>
      </w:r>
      <w:r>
        <w:rPr>
          <w:sz w:val="20"/>
        </w:rPr>
        <w:t>is</w:t>
      </w:r>
      <w:r>
        <w:rPr>
          <w:spacing w:val="-2"/>
          <w:sz w:val="20"/>
        </w:rPr>
        <w:t xml:space="preserve"> </w:t>
      </w:r>
      <w:r>
        <w:rPr>
          <w:sz w:val="20"/>
        </w:rPr>
        <w:t>below</w:t>
      </w:r>
      <w:r>
        <w:rPr>
          <w:spacing w:val="-2"/>
          <w:sz w:val="20"/>
        </w:rPr>
        <w:t xml:space="preserve"> </w:t>
      </w:r>
      <w:r>
        <w:rPr>
          <w:sz w:val="20"/>
        </w:rPr>
        <w:t>the</w:t>
      </w:r>
      <w:r>
        <w:rPr>
          <w:spacing w:val="-1"/>
          <w:sz w:val="20"/>
        </w:rPr>
        <w:t xml:space="preserve"> </w:t>
      </w:r>
      <w:r>
        <w:rPr>
          <w:sz w:val="20"/>
        </w:rPr>
        <w:t>applicable threshold in</w:t>
      </w:r>
      <w:r>
        <w:rPr>
          <w:spacing w:val="1"/>
          <w:sz w:val="20"/>
        </w:rPr>
        <w:t xml:space="preserve"> </w:t>
      </w:r>
      <w:r>
        <w:rPr>
          <w:sz w:val="20"/>
        </w:rPr>
        <w:t>Article</w:t>
      </w:r>
      <w:r>
        <w:rPr>
          <w:spacing w:val="-1"/>
          <w:sz w:val="20"/>
        </w:rPr>
        <w:t xml:space="preserve"> </w:t>
      </w:r>
      <w:r>
        <w:rPr>
          <w:sz w:val="20"/>
        </w:rPr>
        <w:t>5</w:t>
      </w:r>
      <w:r>
        <w:rPr>
          <w:spacing w:val="1"/>
          <w:sz w:val="20"/>
        </w:rPr>
        <w:t xml:space="preserve"> </w:t>
      </w:r>
      <w:r>
        <w:rPr>
          <w:sz w:val="20"/>
        </w:rPr>
        <w:t>of</w:t>
      </w:r>
      <w:r>
        <w:rPr>
          <w:spacing w:val="-3"/>
          <w:sz w:val="20"/>
        </w:rPr>
        <w:t xml:space="preserve"> </w:t>
      </w:r>
      <w:r>
        <w:rPr>
          <w:sz w:val="20"/>
        </w:rPr>
        <w:t>the</w:t>
      </w:r>
      <w:r>
        <w:rPr>
          <w:spacing w:val="8"/>
          <w:sz w:val="20"/>
        </w:rPr>
        <w:t xml:space="preserve"> </w:t>
      </w:r>
      <w:r>
        <w:rPr>
          <w:sz w:val="20"/>
        </w:rPr>
        <w:t>Regulation</w:t>
      </w:r>
      <w:r>
        <w:rPr>
          <w:spacing w:val="-1"/>
          <w:sz w:val="20"/>
        </w:rPr>
        <w:t xml:space="preserve"> </w:t>
      </w:r>
      <w:r>
        <w:rPr>
          <w:sz w:val="20"/>
        </w:rPr>
        <w:t>(EU) 2019/943.</w:t>
      </w:r>
    </w:p>
    <w:p w14:paraId="58BBF843" w14:textId="77777777" w:rsidR="004B799C" w:rsidRDefault="00CA4AAC">
      <w:pPr>
        <w:tabs>
          <w:tab w:val="left" w:pos="1525"/>
        </w:tabs>
        <w:spacing w:before="1"/>
        <w:ind w:left="958"/>
        <w:rPr>
          <w:sz w:val="20"/>
        </w:rPr>
      </w:pPr>
      <w:r>
        <w:rPr>
          <w:sz w:val="20"/>
          <w:vertAlign w:val="superscript"/>
        </w:rPr>
        <w:t>63</w:t>
      </w:r>
      <w:r>
        <w:rPr>
          <w:sz w:val="20"/>
        </w:rPr>
        <w:tab/>
        <w:t>Including</w:t>
      </w:r>
      <w:r>
        <w:rPr>
          <w:spacing w:val="-3"/>
          <w:sz w:val="20"/>
        </w:rPr>
        <w:t xml:space="preserve"> </w:t>
      </w:r>
      <w:r>
        <w:rPr>
          <w:sz w:val="20"/>
        </w:rPr>
        <w:t>energy</w:t>
      </w:r>
      <w:r>
        <w:rPr>
          <w:spacing w:val="-3"/>
          <w:sz w:val="20"/>
        </w:rPr>
        <w:t xml:space="preserve"> </w:t>
      </w:r>
      <w:r>
        <w:rPr>
          <w:sz w:val="20"/>
        </w:rPr>
        <w:t>carriers</w:t>
      </w:r>
      <w:r>
        <w:rPr>
          <w:spacing w:val="-3"/>
          <w:sz w:val="20"/>
        </w:rPr>
        <w:t xml:space="preserve"> </w:t>
      </w:r>
      <w:r>
        <w:rPr>
          <w:sz w:val="20"/>
        </w:rPr>
        <w:t>that do</w:t>
      </w:r>
      <w:r>
        <w:rPr>
          <w:spacing w:val="-1"/>
          <w:sz w:val="20"/>
        </w:rPr>
        <w:t xml:space="preserve"> </w:t>
      </w:r>
      <w:r>
        <w:rPr>
          <w:sz w:val="20"/>
        </w:rPr>
        <w:t>not</w:t>
      </w:r>
      <w:r>
        <w:rPr>
          <w:spacing w:val="-3"/>
          <w:sz w:val="20"/>
        </w:rPr>
        <w:t xml:space="preserve"> </w:t>
      </w:r>
      <w:r>
        <w:rPr>
          <w:sz w:val="20"/>
        </w:rPr>
        <w:t>emit</w:t>
      </w:r>
      <w:r>
        <w:rPr>
          <w:spacing w:val="-3"/>
          <w:sz w:val="20"/>
        </w:rPr>
        <w:t xml:space="preserve"> </w:t>
      </w:r>
      <w:r>
        <w:rPr>
          <w:sz w:val="20"/>
        </w:rPr>
        <w:t>at</w:t>
      </w:r>
      <w:r>
        <w:rPr>
          <w:spacing w:val="-3"/>
          <w:sz w:val="20"/>
        </w:rPr>
        <w:t xml:space="preserve"> </w:t>
      </w:r>
      <w:r>
        <w:rPr>
          <w:sz w:val="20"/>
        </w:rPr>
        <w:t>the</w:t>
      </w:r>
      <w:r>
        <w:rPr>
          <w:spacing w:val="3"/>
          <w:sz w:val="20"/>
        </w:rPr>
        <w:t xml:space="preserve"> </w:t>
      </w:r>
      <w:r>
        <w:rPr>
          <w:sz w:val="20"/>
        </w:rPr>
        <w:t>tailpipe</w:t>
      </w:r>
      <w:r>
        <w:rPr>
          <w:spacing w:val="-2"/>
          <w:sz w:val="20"/>
        </w:rPr>
        <w:t xml:space="preserve"> </w:t>
      </w:r>
      <w:r>
        <w:rPr>
          <w:sz w:val="20"/>
        </w:rPr>
        <w:t>but</w:t>
      </w:r>
      <w:r>
        <w:rPr>
          <w:spacing w:val="-3"/>
          <w:sz w:val="20"/>
        </w:rPr>
        <w:t xml:space="preserve"> </w:t>
      </w:r>
      <w:r>
        <w:rPr>
          <w:sz w:val="20"/>
        </w:rPr>
        <w:t>are</w:t>
      </w:r>
      <w:r>
        <w:rPr>
          <w:spacing w:val="-2"/>
          <w:sz w:val="20"/>
        </w:rPr>
        <w:t xml:space="preserve"> </w:t>
      </w:r>
      <w:r>
        <w:rPr>
          <w:sz w:val="20"/>
        </w:rPr>
        <w:t>produced</w:t>
      </w:r>
      <w:r>
        <w:rPr>
          <w:spacing w:val="-1"/>
          <w:sz w:val="20"/>
        </w:rPr>
        <w:t xml:space="preserve"> </w:t>
      </w:r>
      <w:r>
        <w:rPr>
          <w:sz w:val="20"/>
        </w:rPr>
        <w:t>in</w:t>
      </w:r>
      <w:r>
        <w:rPr>
          <w:spacing w:val="-4"/>
          <w:sz w:val="20"/>
        </w:rPr>
        <w:t xml:space="preserve"> </w:t>
      </w:r>
      <w:r>
        <w:rPr>
          <w:sz w:val="20"/>
        </w:rPr>
        <w:t>a</w:t>
      </w:r>
      <w:r>
        <w:rPr>
          <w:spacing w:val="-2"/>
          <w:sz w:val="20"/>
        </w:rPr>
        <w:t xml:space="preserve"> </w:t>
      </w:r>
      <w:r>
        <w:rPr>
          <w:sz w:val="20"/>
        </w:rPr>
        <w:t>carbon-intensive</w:t>
      </w:r>
      <w:r>
        <w:rPr>
          <w:spacing w:val="-2"/>
          <w:sz w:val="20"/>
        </w:rPr>
        <w:t xml:space="preserve"> </w:t>
      </w:r>
      <w:r>
        <w:rPr>
          <w:sz w:val="20"/>
        </w:rPr>
        <w:t>process.</w:t>
      </w:r>
    </w:p>
    <w:p w14:paraId="3E300C83" w14:textId="77777777" w:rsidR="004B799C" w:rsidRDefault="004B799C">
      <w:pPr>
        <w:rPr>
          <w:sz w:val="20"/>
        </w:rPr>
        <w:sectPr w:rsidR="004B799C">
          <w:pgSz w:w="11910" w:h="16840"/>
          <w:pgMar w:top="1020" w:right="460" w:bottom="1620" w:left="460" w:header="0" w:footer="1426" w:gutter="0"/>
          <w:cols w:space="720"/>
        </w:sectPr>
      </w:pPr>
    </w:p>
    <w:p w14:paraId="545CE630" w14:textId="77777777" w:rsidR="004B799C" w:rsidRDefault="00CA4AAC">
      <w:pPr>
        <w:pStyle w:val="ListParagraph"/>
        <w:numPr>
          <w:ilvl w:val="0"/>
          <w:numId w:val="28"/>
        </w:numPr>
        <w:tabs>
          <w:tab w:val="left" w:pos="1526"/>
        </w:tabs>
        <w:spacing w:before="72"/>
        <w:ind w:right="954"/>
        <w:jc w:val="both"/>
        <w:rPr>
          <w:sz w:val="24"/>
        </w:rPr>
      </w:pPr>
      <w:r>
        <w:rPr>
          <w:sz w:val="24"/>
        </w:rPr>
        <w:lastRenderedPageBreak/>
        <w:t>The</w:t>
      </w:r>
      <w:r>
        <w:rPr>
          <w:spacing w:val="1"/>
          <w:sz w:val="24"/>
        </w:rPr>
        <w:t xml:space="preserve"> </w:t>
      </w:r>
      <w:r>
        <w:rPr>
          <w:sz w:val="24"/>
        </w:rPr>
        <w:t>Commission</w:t>
      </w:r>
      <w:r>
        <w:rPr>
          <w:spacing w:val="1"/>
          <w:sz w:val="24"/>
        </w:rPr>
        <w:t xml:space="preserve"> </w:t>
      </w:r>
      <w:r>
        <w:rPr>
          <w:sz w:val="24"/>
        </w:rPr>
        <w:t>considers</w:t>
      </w:r>
      <w:r>
        <w:rPr>
          <w:spacing w:val="1"/>
          <w:sz w:val="24"/>
        </w:rPr>
        <w:t xml:space="preserve"> </w:t>
      </w:r>
      <w:r>
        <w:rPr>
          <w:sz w:val="24"/>
        </w:rPr>
        <w:t>that</w:t>
      </w:r>
      <w:r>
        <w:rPr>
          <w:spacing w:val="1"/>
          <w:sz w:val="24"/>
        </w:rPr>
        <w:t xml:space="preserve"> </w:t>
      </w:r>
      <w:r>
        <w:rPr>
          <w:sz w:val="24"/>
        </w:rPr>
        <w:t>certain</w:t>
      </w:r>
      <w:r>
        <w:rPr>
          <w:spacing w:val="1"/>
          <w:sz w:val="24"/>
        </w:rPr>
        <w:t xml:space="preserve"> </w:t>
      </w:r>
      <w:r>
        <w:rPr>
          <w:sz w:val="24"/>
        </w:rPr>
        <w:t>aid</w:t>
      </w:r>
      <w:r>
        <w:rPr>
          <w:spacing w:val="1"/>
          <w:sz w:val="24"/>
        </w:rPr>
        <w:t xml:space="preserve"> </w:t>
      </w:r>
      <w:r>
        <w:rPr>
          <w:sz w:val="24"/>
        </w:rPr>
        <w:t>measures</w:t>
      </w:r>
      <w:r>
        <w:rPr>
          <w:spacing w:val="1"/>
          <w:sz w:val="24"/>
        </w:rPr>
        <w:t xml:space="preserve"> </w:t>
      </w:r>
      <w:r>
        <w:rPr>
          <w:sz w:val="24"/>
        </w:rPr>
        <w:t>have</w:t>
      </w:r>
      <w:r>
        <w:rPr>
          <w:spacing w:val="1"/>
          <w:sz w:val="24"/>
        </w:rPr>
        <w:t xml:space="preserve"> </w:t>
      </w:r>
      <w:r>
        <w:rPr>
          <w:sz w:val="24"/>
        </w:rPr>
        <w:t>negative</w:t>
      </w:r>
      <w:r>
        <w:rPr>
          <w:spacing w:val="1"/>
          <w:sz w:val="24"/>
        </w:rPr>
        <w:t xml:space="preserve"> </w:t>
      </w:r>
      <w:r>
        <w:rPr>
          <w:sz w:val="24"/>
        </w:rPr>
        <w:t>effects</w:t>
      </w:r>
      <w:r>
        <w:rPr>
          <w:spacing w:val="1"/>
          <w:sz w:val="24"/>
        </w:rPr>
        <w:t xml:space="preserve"> </w:t>
      </w:r>
      <w:r>
        <w:rPr>
          <w:sz w:val="24"/>
        </w:rPr>
        <w:t>on</w:t>
      </w:r>
      <w:r>
        <w:rPr>
          <w:spacing w:val="1"/>
          <w:sz w:val="24"/>
        </w:rPr>
        <w:t xml:space="preserve"> </w:t>
      </w:r>
      <w:r>
        <w:rPr>
          <w:sz w:val="24"/>
        </w:rPr>
        <w:t>competition and trade that are unlikely to be offset. In particular, certain aid measures</w:t>
      </w:r>
      <w:r>
        <w:rPr>
          <w:spacing w:val="1"/>
          <w:sz w:val="24"/>
        </w:rPr>
        <w:t xml:space="preserve"> </w:t>
      </w:r>
      <w:r>
        <w:rPr>
          <w:sz w:val="24"/>
        </w:rPr>
        <w:t>may aggravate market failures, creating inefficiencies to the detriment of consumers and</w:t>
      </w:r>
      <w:r>
        <w:rPr>
          <w:spacing w:val="-57"/>
          <w:sz w:val="24"/>
        </w:rPr>
        <w:t xml:space="preserve"> </w:t>
      </w:r>
      <w:r>
        <w:rPr>
          <w:sz w:val="24"/>
        </w:rPr>
        <w:t>social welfare. For instance, measures that incentivise new investments in energy or</w:t>
      </w:r>
      <w:r>
        <w:rPr>
          <w:spacing w:val="1"/>
          <w:sz w:val="24"/>
        </w:rPr>
        <w:t xml:space="preserve"> </w:t>
      </w:r>
      <w:r>
        <w:rPr>
          <w:sz w:val="24"/>
        </w:rPr>
        <w:t>industrial production based on the most polluting fossil fuels, such as coal,</w:t>
      </w:r>
      <w:r>
        <w:rPr>
          <w:spacing w:val="1"/>
          <w:sz w:val="24"/>
        </w:rPr>
        <w:t xml:space="preserve"> </w:t>
      </w:r>
      <w:r>
        <w:rPr>
          <w:sz w:val="24"/>
        </w:rPr>
        <w:t>diesel,</w:t>
      </w:r>
      <w:r>
        <w:rPr>
          <w:spacing w:val="1"/>
          <w:sz w:val="24"/>
        </w:rPr>
        <w:t xml:space="preserve"> </w:t>
      </w:r>
      <w:r>
        <w:rPr>
          <w:sz w:val="24"/>
        </w:rPr>
        <w:t>lignite, oil, peat and oil shale, increase the negative environmental externalities in the</w:t>
      </w:r>
      <w:r>
        <w:rPr>
          <w:spacing w:val="1"/>
          <w:sz w:val="24"/>
        </w:rPr>
        <w:t xml:space="preserve"> </w:t>
      </w:r>
      <w:r>
        <w:rPr>
          <w:sz w:val="24"/>
        </w:rPr>
        <w:t>market. They will not be considered to have any positive environmental effects, given</w:t>
      </w:r>
      <w:r>
        <w:rPr>
          <w:spacing w:val="1"/>
          <w:sz w:val="24"/>
        </w:rPr>
        <w:t xml:space="preserve"> </w:t>
      </w:r>
      <w:r>
        <w:rPr>
          <w:sz w:val="24"/>
        </w:rPr>
        <w:t>the</w:t>
      </w:r>
      <w:r>
        <w:rPr>
          <w:spacing w:val="-1"/>
          <w:sz w:val="24"/>
        </w:rPr>
        <w:t xml:space="preserve"> </w:t>
      </w:r>
      <w:r>
        <w:rPr>
          <w:sz w:val="24"/>
        </w:rPr>
        <w:t>incompatibility</w:t>
      </w:r>
      <w:r>
        <w:rPr>
          <w:spacing w:val="-8"/>
          <w:sz w:val="24"/>
        </w:rPr>
        <w:t xml:space="preserve"> </w:t>
      </w:r>
      <w:r>
        <w:rPr>
          <w:sz w:val="24"/>
        </w:rPr>
        <w:t>of these</w:t>
      </w:r>
      <w:r>
        <w:rPr>
          <w:spacing w:val="-1"/>
          <w:sz w:val="24"/>
        </w:rPr>
        <w:t xml:space="preserve"> </w:t>
      </w:r>
      <w:r>
        <w:rPr>
          <w:sz w:val="24"/>
        </w:rPr>
        <w:t>fuels with the</w:t>
      </w:r>
      <w:r>
        <w:rPr>
          <w:spacing w:val="-1"/>
          <w:sz w:val="24"/>
        </w:rPr>
        <w:t xml:space="preserve"> </w:t>
      </w:r>
      <w:r>
        <w:rPr>
          <w:sz w:val="24"/>
        </w:rPr>
        <w:t>Union’s</w:t>
      </w:r>
      <w:r>
        <w:rPr>
          <w:spacing w:val="4"/>
          <w:sz w:val="24"/>
        </w:rPr>
        <w:t xml:space="preserve"> </w:t>
      </w:r>
      <w:r>
        <w:rPr>
          <w:sz w:val="24"/>
        </w:rPr>
        <w:t>climate</w:t>
      </w:r>
      <w:r>
        <w:rPr>
          <w:spacing w:val="-1"/>
          <w:sz w:val="24"/>
        </w:rPr>
        <w:t xml:space="preserve"> </w:t>
      </w:r>
      <w:r>
        <w:rPr>
          <w:sz w:val="24"/>
        </w:rPr>
        <w:t>targets.</w:t>
      </w:r>
    </w:p>
    <w:p w14:paraId="0AF7AF29" w14:textId="77777777" w:rsidR="004B799C" w:rsidRDefault="004B799C">
      <w:pPr>
        <w:pStyle w:val="BodyText"/>
        <w:spacing w:before="10"/>
        <w:rPr>
          <w:sz w:val="20"/>
        </w:rPr>
      </w:pPr>
    </w:p>
    <w:p w14:paraId="5B0764B3" w14:textId="77777777" w:rsidR="004B799C" w:rsidRDefault="00CA4AAC">
      <w:pPr>
        <w:pStyle w:val="ListParagraph"/>
        <w:numPr>
          <w:ilvl w:val="0"/>
          <w:numId w:val="28"/>
        </w:numPr>
        <w:tabs>
          <w:tab w:val="left" w:pos="1526"/>
        </w:tabs>
        <w:ind w:right="951"/>
        <w:jc w:val="both"/>
        <w:rPr>
          <w:sz w:val="24"/>
        </w:rPr>
      </w:pPr>
      <w:r>
        <w:rPr>
          <w:sz w:val="24"/>
        </w:rPr>
        <w:t>Similarly, measures that incentivise new investments in energy or industrial production</w:t>
      </w:r>
      <w:r>
        <w:rPr>
          <w:spacing w:val="1"/>
          <w:sz w:val="24"/>
        </w:rPr>
        <w:t xml:space="preserve"> </w:t>
      </w:r>
      <w:r>
        <w:rPr>
          <w:sz w:val="24"/>
        </w:rPr>
        <w:t>based on natural gas may reduce greenhouse gas emissions and other pollutants in the</w:t>
      </w:r>
      <w:r>
        <w:rPr>
          <w:spacing w:val="1"/>
          <w:sz w:val="24"/>
        </w:rPr>
        <w:t xml:space="preserve"> </w:t>
      </w:r>
      <w:r>
        <w:rPr>
          <w:sz w:val="24"/>
        </w:rPr>
        <w:t>short</w:t>
      </w:r>
      <w:r>
        <w:rPr>
          <w:spacing w:val="1"/>
          <w:sz w:val="24"/>
        </w:rPr>
        <w:t xml:space="preserve"> </w:t>
      </w:r>
      <w:r>
        <w:rPr>
          <w:sz w:val="24"/>
        </w:rPr>
        <w:t>term</w:t>
      </w:r>
      <w:r>
        <w:rPr>
          <w:spacing w:val="1"/>
          <w:sz w:val="24"/>
        </w:rPr>
        <w:t xml:space="preserve"> </w:t>
      </w:r>
      <w:r>
        <w:rPr>
          <w:sz w:val="24"/>
        </w:rPr>
        <w:t>but</w:t>
      </w:r>
      <w:r>
        <w:rPr>
          <w:spacing w:val="1"/>
          <w:sz w:val="24"/>
        </w:rPr>
        <w:t xml:space="preserve"> </w:t>
      </w:r>
      <w:r>
        <w:rPr>
          <w:sz w:val="24"/>
        </w:rPr>
        <w:t>aggravate</w:t>
      </w:r>
      <w:r>
        <w:rPr>
          <w:spacing w:val="1"/>
          <w:sz w:val="24"/>
        </w:rPr>
        <w:t xml:space="preserve"> </w:t>
      </w:r>
      <w:r>
        <w:rPr>
          <w:sz w:val="24"/>
        </w:rPr>
        <w:t>negative</w:t>
      </w:r>
      <w:r>
        <w:rPr>
          <w:spacing w:val="1"/>
          <w:sz w:val="24"/>
        </w:rPr>
        <w:t xml:space="preserve"> </w:t>
      </w:r>
      <w:r>
        <w:rPr>
          <w:sz w:val="24"/>
        </w:rPr>
        <w:t>environmental</w:t>
      </w:r>
      <w:r>
        <w:rPr>
          <w:spacing w:val="1"/>
          <w:sz w:val="24"/>
        </w:rPr>
        <w:t xml:space="preserve"> </w:t>
      </w:r>
      <w:r>
        <w:rPr>
          <w:sz w:val="24"/>
        </w:rPr>
        <w:t>externalities</w:t>
      </w:r>
      <w:r>
        <w:rPr>
          <w:spacing w:val="1"/>
          <w:sz w:val="24"/>
        </w:rPr>
        <w:t xml:space="preserve"> </w:t>
      </w:r>
      <w:r>
        <w:rPr>
          <w:sz w:val="24"/>
        </w:rPr>
        <w:t>in</w:t>
      </w:r>
      <w:r>
        <w:rPr>
          <w:spacing w:val="1"/>
          <w:sz w:val="24"/>
        </w:rPr>
        <w:t xml:space="preserve"> </w:t>
      </w:r>
      <w:r>
        <w:rPr>
          <w:sz w:val="24"/>
        </w:rPr>
        <w:t>the</w:t>
      </w:r>
      <w:r>
        <w:rPr>
          <w:spacing w:val="1"/>
          <w:sz w:val="24"/>
        </w:rPr>
        <w:t xml:space="preserve"> </w:t>
      </w:r>
      <w:r>
        <w:rPr>
          <w:sz w:val="24"/>
        </w:rPr>
        <w:t>longer</w:t>
      </w:r>
      <w:r>
        <w:rPr>
          <w:spacing w:val="1"/>
          <w:sz w:val="24"/>
        </w:rPr>
        <w:t xml:space="preserve"> </w:t>
      </w:r>
      <w:r>
        <w:rPr>
          <w:sz w:val="24"/>
        </w:rPr>
        <w:t>term,</w:t>
      </w:r>
      <w:r>
        <w:rPr>
          <w:spacing w:val="1"/>
          <w:sz w:val="24"/>
        </w:rPr>
        <w:t xml:space="preserve"> </w:t>
      </w:r>
      <w:r>
        <w:rPr>
          <w:sz w:val="24"/>
        </w:rPr>
        <w:t>compared to alternative investments. For investments in natural gas to be seen as having</w:t>
      </w:r>
      <w:r>
        <w:rPr>
          <w:spacing w:val="-57"/>
          <w:sz w:val="24"/>
        </w:rPr>
        <w:t xml:space="preserve"> </w:t>
      </w:r>
      <w:r>
        <w:rPr>
          <w:sz w:val="24"/>
        </w:rPr>
        <w:t>positive environmental effects, Member States must explain how they will ensure that</w:t>
      </w:r>
      <w:r>
        <w:rPr>
          <w:spacing w:val="1"/>
          <w:sz w:val="24"/>
        </w:rPr>
        <w:t xml:space="preserve"> </w:t>
      </w:r>
      <w:r>
        <w:rPr>
          <w:sz w:val="24"/>
        </w:rPr>
        <w:t>the</w:t>
      </w:r>
      <w:r>
        <w:rPr>
          <w:spacing w:val="1"/>
          <w:sz w:val="24"/>
        </w:rPr>
        <w:t xml:space="preserve"> </w:t>
      </w:r>
      <w:r>
        <w:rPr>
          <w:sz w:val="24"/>
        </w:rPr>
        <w:t>investment</w:t>
      </w:r>
      <w:r>
        <w:rPr>
          <w:spacing w:val="1"/>
          <w:sz w:val="24"/>
        </w:rPr>
        <w:t xml:space="preserve"> </w:t>
      </w:r>
      <w:r>
        <w:rPr>
          <w:sz w:val="24"/>
        </w:rPr>
        <w:t>contributes</w:t>
      </w:r>
      <w:r>
        <w:rPr>
          <w:spacing w:val="1"/>
          <w:sz w:val="24"/>
        </w:rPr>
        <w:t xml:space="preserve"> </w:t>
      </w:r>
      <w:r>
        <w:rPr>
          <w:sz w:val="24"/>
        </w:rPr>
        <w:t>to</w:t>
      </w:r>
      <w:r>
        <w:rPr>
          <w:spacing w:val="1"/>
          <w:sz w:val="24"/>
        </w:rPr>
        <w:t xml:space="preserve"> </w:t>
      </w:r>
      <w:r>
        <w:rPr>
          <w:sz w:val="24"/>
        </w:rPr>
        <w:t>achieving</w:t>
      </w:r>
      <w:r>
        <w:rPr>
          <w:spacing w:val="1"/>
          <w:sz w:val="24"/>
        </w:rPr>
        <w:t xml:space="preserve"> </w:t>
      </w:r>
      <w:r>
        <w:rPr>
          <w:sz w:val="24"/>
        </w:rPr>
        <w:t>the</w:t>
      </w:r>
      <w:r>
        <w:rPr>
          <w:spacing w:val="1"/>
          <w:sz w:val="24"/>
        </w:rPr>
        <w:t xml:space="preserve"> </w:t>
      </w:r>
      <w:r>
        <w:rPr>
          <w:sz w:val="24"/>
        </w:rPr>
        <w:t>Union’s</w:t>
      </w:r>
      <w:r>
        <w:rPr>
          <w:spacing w:val="1"/>
          <w:sz w:val="24"/>
        </w:rPr>
        <w:t xml:space="preserve"> </w:t>
      </w:r>
      <w:r>
        <w:rPr>
          <w:sz w:val="24"/>
        </w:rPr>
        <w:t>2030</w:t>
      </w:r>
      <w:r>
        <w:rPr>
          <w:spacing w:val="1"/>
          <w:sz w:val="24"/>
        </w:rPr>
        <w:t xml:space="preserve"> </w:t>
      </w:r>
      <w:r>
        <w:rPr>
          <w:sz w:val="24"/>
        </w:rPr>
        <w:t>climate</w:t>
      </w:r>
      <w:r>
        <w:rPr>
          <w:spacing w:val="1"/>
          <w:sz w:val="24"/>
        </w:rPr>
        <w:t xml:space="preserve"> </w:t>
      </w:r>
      <w:r>
        <w:rPr>
          <w:sz w:val="24"/>
        </w:rPr>
        <w:t>target</w:t>
      </w:r>
      <w:r>
        <w:rPr>
          <w:spacing w:val="1"/>
          <w:sz w:val="24"/>
        </w:rPr>
        <w:t xml:space="preserve"> </w:t>
      </w:r>
      <w:r>
        <w:rPr>
          <w:sz w:val="24"/>
        </w:rPr>
        <w:t>and</w:t>
      </w:r>
      <w:r>
        <w:rPr>
          <w:spacing w:val="1"/>
          <w:sz w:val="24"/>
        </w:rPr>
        <w:t xml:space="preserve"> </w:t>
      </w:r>
      <w:r>
        <w:rPr>
          <w:sz w:val="24"/>
        </w:rPr>
        <w:t>2050</w:t>
      </w:r>
      <w:r>
        <w:rPr>
          <w:spacing w:val="-57"/>
          <w:sz w:val="24"/>
        </w:rPr>
        <w:t xml:space="preserve"> </w:t>
      </w:r>
      <w:r>
        <w:rPr>
          <w:sz w:val="24"/>
        </w:rPr>
        <w:t>climate neutrality target. In particular, the Member States should explain how a lock in</w:t>
      </w:r>
      <w:r>
        <w:rPr>
          <w:spacing w:val="1"/>
          <w:sz w:val="24"/>
        </w:rPr>
        <w:t xml:space="preserve"> </w:t>
      </w:r>
      <w:r>
        <w:rPr>
          <w:sz w:val="24"/>
        </w:rPr>
        <w:t>of this gas-fired energy generation or gas-fired production equipment will be avoided.</w:t>
      </w:r>
      <w:r>
        <w:rPr>
          <w:spacing w:val="1"/>
          <w:sz w:val="24"/>
        </w:rPr>
        <w:t xml:space="preserve"> </w:t>
      </w:r>
      <w:r>
        <w:rPr>
          <w:sz w:val="24"/>
        </w:rPr>
        <w:t>For example, this may include binding commitments by the beneficiary to implement</w:t>
      </w:r>
      <w:r>
        <w:rPr>
          <w:spacing w:val="1"/>
          <w:sz w:val="24"/>
        </w:rPr>
        <w:t xml:space="preserve"> </w:t>
      </w:r>
      <w:r>
        <w:rPr>
          <w:sz w:val="24"/>
        </w:rPr>
        <w:t>decarbonisation technologies such as CCS/CCU or substitute natural gas by renewable</w:t>
      </w:r>
      <w:r>
        <w:rPr>
          <w:spacing w:val="1"/>
          <w:sz w:val="24"/>
        </w:rPr>
        <w:t xml:space="preserve"> </w:t>
      </w:r>
      <w:r>
        <w:rPr>
          <w:sz w:val="24"/>
        </w:rPr>
        <w:t>or low carbon gas or to close the plant on a timeline consistent with the Union’s climate</w:t>
      </w:r>
      <w:r>
        <w:rPr>
          <w:spacing w:val="1"/>
          <w:sz w:val="24"/>
        </w:rPr>
        <w:t xml:space="preserve"> </w:t>
      </w:r>
      <w:r>
        <w:rPr>
          <w:sz w:val="24"/>
        </w:rPr>
        <w:t>targets</w:t>
      </w:r>
      <w:r>
        <w:rPr>
          <w:sz w:val="24"/>
          <w:vertAlign w:val="superscript"/>
        </w:rPr>
        <w:t>64</w:t>
      </w:r>
      <w:r>
        <w:rPr>
          <w:sz w:val="24"/>
        </w:rPr>
        <w:t>.</w:t>
      </w:r>
    </w:p>
    <w:p w14:paraId="45AF18B2" w14:textId="77777777" w:rsidR="004B799C" w:rsidRDefault="00CA4AAC">
      <w:pPr>
        <w:pStyle w:val="ListParagraph"/>
        <w:numPr>
          <w:ilvl w:val="0"/>
          <w:numId w:val="28"/>
        </w:numPr>
        <w:tabs>
          <w:tab w:val="left" w:pos="1526"/>
        </w:tabs>
        <w:spacing w:before="241"/>
        <w:ind w:right="954"/>
        <w:jc w:val="both"/>
        <w:rPr>
          <w:sz w:val="24"/>
        </w:rPr>
      </w:pPr>
      <w:r>
        <w:rPr>
          <w:sz w:val="24"/>
        </w:rPr>
        <w:t>Where</w:t>
      </w:r>
      <w:r>
        <w:rPr>
          <w:spacing w:val="1"/>
          <w:sz w:val="24"/>
        </w:rPr>
        <w:t xml:space="preserve"> </w:t>
      </w:r>
      <w:r>
        <w:rPr>
          <w:sz w:val="24"/>
        </w:rPr>
        <w:t>risks</w:t>
      </w:r>
      <w:r>
        <w:rPr>
          <w:spacing w:val="1"/>
          <w:sz w:val="24"/>
        </w:rPr>
        <w:t xml:space="preserve"> </w:t>
      </w:r>
      <w:r>
        <w:rPr>
          <w:sz w:val="24"/>
        </w:rPr>
        <w:t>of</w:t>
      </w:r>
      <w:r>
        <w:rPr>
          <w:spacing w:val="1"/>
          <w:sz w:val="24"/>
        </w:rPr>
        <w:t xml:space="preserve"> </w:t>
      </w:r>
      <w:r>
        <w:rPr>
          <w:sz w:val="24"/>
        </w:rPr>
        <w:t>additional</w:t>
      </w:r>
      <w:r>
        <w:rPr>
          <w:spacing w:val="1"/>
          <w:sz w:val="24"/>
        </w:rPr>
        <w:t xml:space="preserve"> </w:t>
      </w:r>
      <w:r>
        <w:rPr>
          <w:sz w:val="24"/>
        </w:rPr>
        <w:t>competition</w:t>
      </w:r>
      <w:r>
        <w:rPr>
          <w:spacing w:val="1"/>
          <w:sz w:val="24"/>
        </w:rPr>
        <w:t xml:space="preserve"> </w:t>
      </w:r>
      <w:r>
        <w:rPr>
          <w:sz w:val="24"/>
        </w:rPr>
        <w:t>distortions</w:t>
      </w:r>
      <w:r>
        <w:rPr>
          <w:spacing w:val="1"/>
          <w:sz w:val="24"/>
        </w:rPr>
        <w:t xml:space="preserve"> </w:t>
      </w:r>
      <w:r>
        <w:rPr>
          <w:sz w:val="24"/>
        </w:rPr>
        <w:t>are</w:t>
      </w:r>
      <w:r>
        <w:rPr>
          <w:spacing w:val="1"/>
          <w:sz w:val="24"/>
        </w:rPr>
        <w:t xml:space="preserve"> </w:t>
      </w:r>
      <w:r>
        <w:rPr>
          <w:sz w:val="24"/>
        </w:rPr>
        <w:t>identified</w:t>
      </w:r>
      <w:r>
        <w:rPr>
          <w:spacing w:val="1"/>
          <w:sz w:val="24"/>
        </w:rPr>
        <w:t xml:space="preserve"> </w:t>
      </w:r>
      <w:r>
        <w:rPr>
          <w:sz w:val="24"/>
        </w:rPr>
        <w:t>or</w:t>
      </w:r>
      <w:r>
        <w:rPr>
          <w:spacing w:val="1"/>
          <w:sz w:val="24"/>
        </w:rPr>
        <w:t xml:space="preserve"> </w:t>
      </w:r>
      <w:r>
        <w:rPr>
          <w:sz w:val="24"/>
        </w:rPr>
        <w:t>measures</w:t>
      </w:r>
      <w:r>
        <w:rPr>
          <w:spacing w:val="1"/>
          <w:sz w:val="24"/>
        </w:rPr>
        <w:t xml:space="preserve"> </w:t>
      </w:r>
      <w:r>
        <w:rPr>
          <w:sz w:val="24"/>
        </w:rPr>
        <w:t>are</w:t>
      </w:r>
      <w:r>
        <w:rPr>
          <w:spacing w:val="1"/>
          <w:sz w:val="24"/>
        </w:rPr>
        <w:t xml:space="preserve"> </w:t>
      </w:r>
      <w:r>
        <w:rPr>
          <w:sz w:val="24"/>
        </w:rPr>
        <w:t>particularly novel or complex, the Commission may impose conditions as set out in</w:t>
      </w:r>
      <w:r>
        <w:rPr>
          <w:spacing w:val="1"/>
          <w:sz w:val="24"/>
        </w:rPr>
        <w:t xml:space="preserve"> </w:t>
      </w:r>
      <w:r>
        <w:rPr>
          <w:sz w:val="24"/>
        </w:rPr>
        <w:t>point 72.</w:t>
      </w:r>
    </w:p>
    <w:p w14:paraId="69532D31" w14:textId="77777777" w:rsidR="004B799C" w:rsidRDefault="004B799C">
      <w:pPr>
        <w:pStyle w:val="BodyText"/>
        <w:spacing w:before="10"/>
        <w:rPr>
          <w:sz w:val="20"/>
        </w:rPr>
      </w:pPr>
    </w:p>
    <w:p w14:paraId="36F9AA69" w14:textId="77777777" w:rsidR="004B799C" w:rsidRDefault="00CA4AAC">
      <w:pPr>
        <w:pStyle w:val="ListParagraph"/>
        <w:numPr>
          <w:ilvl w:val="0"/>
          <w:numId w:val="28"/>
        </w:numPr>
        <w:tabs>
          <w:tab w:val="left" w:pos="1526"/>
        </w:tabs>
        <w:ind w:right="952"/>
        <w:jc w:val="both"/>
        <w:rPr>
          <w:sz w:val="24"/>
        </w:rPr>
      </w:pPr>
      <w:r>
        <w:rPr>
          <w:sz w:val="24"/>
        </w:rPr>
        <w:t>For individual aid measures or schemes benefitting a particularly limited number of</w:t>
      </w:r>
      <w:r>
        <w:rPr>
          <w:spacing w:val="1"/>
          <w:sz w:val="24"/>
        </w:rPr>
        <w:t xml:space="preserve"> </w:t>
      </w:r>
      <w:r>
        <w:rPr>
          <w:sz w:val="24"/>
        </w:rPr>
        <w:t>beneficiaries</w:t>
      </w:r>
      <w:r>
        <w:rPr>
          <w:spacing w:val="1"/>
          <w:sz w:val="24"/>
        </w:rPr>
        <w:t xml:space="preserve"> </w:t>
      </w:r>
      <w:r>
        <w:rPr>
          <w:sz w:val="24"/>
        </w:rPr>
        <w:t>or</w:t>
      </w:r>
      <w:r>
        <w:rPr>
          <w:spacing w:val="1"/>
          <w:sz w:val="24"/>
        </w:rPr>
        <w:t xml:space="preserve"> </w:t>
      </w:r>
      <w:r>
        <w:rPr>
          <w:sz w:val="24"/>
        </w:rPr>
        <w:t>an</w:t>
      </w:r>
      <w:r>
        <w:rPr>
          <w:spacing w:val="1"/>
          <w:sz w:val="24"/>
        </w:rPr>
        <w:t xml:space="preserve"> </w:t>
      </w:r>
      <w:r>
        <w:rPr>
          <w:sz w:val="24"/>
        </w:rPr>
        <w:t>incumbent</w:t>
      </w:r>
      <w:r>
        <w:rPr>
          <w:spacing w:val="1"/>
          <w:sz w:val="24"/>
        </w:rPr>
        <w:t xml:space="preserve"> </w:t>
      </w:r>
      <w:r>
        <w:rPr>
          <w:sz w:val="24"/>
        </w:rPr>
        <w:t>beneficiary,</w:t>
      </w:r>
      <w:r>
        <w:rPr>
          <w:spacing w:val="1"/>
          <w:sz w:val="24"/>
        </w:rPr>
        <w:t xml:space="preserve"> </w:t>
      </w:r>
      <w:r>
        <w:rPr>
          <w:sz w:val="24"/>
        </w:rPr>
        <w:t>Member</w:t>
      </w:r>
      <w:r>
        <w:rPr>
          <w:spacing w:val="1"/>
          <w:sz w:val="24"/>
        </w:rPr>
        <w:t xml:space="preserve"> </w:t>
      </w:r>
      <w:r>
        <w:rPr>
          <w:sz w:val="24"/>
        </w:rPr>
        <w:t>States</w:t>
      </w:r>
      <w:r>
        <w:rPr>
          <w:spacing w:val="1"/>
          <w:sz w:val="24"/>
        </w:rPr>
        <w:t xml:space="preserve"> </w:t>
      </w:r>
      <w:r>
        <w:rPr>
          <w:sz w:val="24"/>
        </w:rPr>
        <w:t>should,</w:t>
      </w:r>
      <w:r>
        <w:rPr>
          <w:spacing w:val="1"/>
          <w:sz w:val="24"/>
        </w:rPr>
        <w:t xml:space="preserve"> </w:t>
      </w:r>
      <w:r>
        <w:rPr>
          <w:sz w:val="24"/>
        </w:rPr>
        <w:t>in</w:t>
      </w:r>
      <w:r>
        <w:rPr>
          <w:spacing w:val="1"/>
          <w:sz w:val="24"/>
        </w:rPr>
        <w:t xml:space="preserve"> </w:t>
      </w:r>
      <w:r>
        <w:rPr>
          <w:sz w:val="24"/>
        </w:rPr>
        <w:t>addition,</w:t>
      </w:r>
      <w:r>
        <w:rPr>
          <w:spacing w:val="1"/>
          <w:sz w:val="24"/>
        </w:rPr>
        <w:t xml:space="preserve"> </w:t>
      </w:r>
      <w:r>
        <w:rPr>
          <w:sz w:val="24"/>
        </w:rPr>
        <w:t>demonstrate</w:t>
      </w:r>
      <w:r>
        <w:rPr>
          <w:spacing w:val="-1"/>
          <w:sz w:val="24"/>
        </w:rPr>
        <w:t xml:space="preserve"> </w:t>
      </w:r>
      <w:r>
        <w:rPr>
          <w:sz w:val="24"/>
        </w:rPr>
        <w:t>that the</w:t>
      </w:r>
      <w:r>
        <w:rPr>
          <w:spacing w:val="-2"/>
          <w:sz w:val="24"/>
        </w:rPr>
        <w:t xml:space="preserve"> </w:t>
      </w:r>
      <w:r>
        <w:rPr>
          <w:sz w:val="24"/>
        </w:rPr>
        <w:t>proposed aid</w:t>
      </w:r>
      <w:r>
        <w:rPr>
          <w:spacing w:val="-1"/>
          <w:sz w:val="24"/>
        </w:rPr>
        <w:t xml:space="preserve"> </w:t>
      </w:r>
      <w:r>
        <w:rPr>
          <w:sz w:val="24"/>
        </w:rPr>
        <w:t>measure</w:t>
      </w:r>
      <w:r>
        <w:rPr>
          <w:spacing w:val="-1"/>
          <w:sz w:val="24"/>
        </w:rPr>
        <w:t xml:space="preserve"> </w:t>
      </w:r>
      <w:r>
        <w:rPr>
          <w:sz w:val="24"/>
        </w:rPr>
        <w:t>will</w:t>
      </w:r>
      <w:r>
        <w:rPr>
          <w:spacing w:val="-1"/>
          <w:sz w:val="24"/>
        </w:rPr>
        <w:t xml:space="preserve"> </w:t>
      </w:r>
      <w:r>
        <w:rPr>
          <w:sz w:val="24"/>
        </w:rPr>
        <w:t>not lead</w:t>
      </w:r>
      <w:r>
        <w:rPr>
          <w:spacing w:val="-1"/>
          <w:sz w:val="24"/>
        </w:rPr>
        <w:t xml:space="preserve"> </w:t>
      </w:r>
      <w:r>
        <w:rPr>
          <w:sz w:val="24"/>
        </w:rPr>
        <w:t>to increased market</w:t>
      </w:r>
      <w:r>
        <w:rPr>
          <w:spacing w:val="1"/>
          <w:sz w:val="24"/>
        </w:rPr>
        <w:t xml:space="preserve"> </w:t>
      </w:r>
      <w:r>
        <w:rPr>
          <w:sz w:val="24"/>
        </w:rPr>
        <w:t>power.</w:t>
      </w:r>
    </w:p>
    <w:p w14:paraId="230B506B" w14:textId="77777777" w:rsidR="004B799C" w:rsidRDefault="004B799C">
      <w:pPr>
        <w:pStyle w:val="BodyText"/>
        <w:spacing w:before="11"/>
        <w:rPr>
          <w:sz w:val="20"/>
        </w:rPr>
      </w:pPr>
    </w:p>
    <w:p w14:paraId="0418DD49" w14:textId="77777777" w:rsidR="004B799C" w:rsidRDefault="00CA4AAC">
      <w:pPr>
        <w:pStyle w:val="ListParagraph"/>
        <w:numPr>
          <w:ilvl w:val="0"/>
          <w:numId w:val="28"/>
        </w:numPr>
        <w:tabs>
          <w:tab w:val="left" w:pos="1526"/>
        </w:tabs>
        <w:ind w:right="953"/>
        <w:jc w:val="both"/>
        <w:rPr>
          <w:sz w:val="24"/>
        </w:rPr>
      </w:pPr>
      <w:r>
        <w:rPr>
          <w:sz w:val="24"/>
        </w:rPr>
        <w:t>Provided that all other compatibility conditions are met, the Commission will typically</w:t>
      </w:r>
      <w:r>
        <w:rPr>
          <w:spacing w:val="1"/>
          <w:sz w:val="24"/>
        </w:rPr>
        <w:t xml:space="preserve"> </w:t>
      </w:r>
      <w:r>
        <w:rPr>
          <w:sz w:val="24"/>
        </w:rPr>
        <w:t>find the balance for decarbonisation measures to be positive (that is to say, distortions to</w:t>
      </w:r>
      <w:r>
        <w:rPr>
          <w:spacing w:val="-57"/>
          <w:sz w:val="24"/>
        </w:rPr>
        <w:t xml:space="preserve"> </w:t>
      </w:r>
      <w:r>
        <w:rPr>
          <w:sz w:val="24"/>
        </w:rPr>
        <w:t>the internal market are outweighed by positive effects) in the light of their contribution</w:t>
      </w:r>
      <w:r>
        <w:rPr>
          <w:spacing w:val="1"/>
          <w:sz w:val="24"/>
        </w:rPr>
        <w:t xml:space="preserve"> </w:t>
      </w:r>
      <w:r>
        <w:rPr>
          <w:sz w:val="24"/>
        </w:rPr>
        <w:t>to</w:t>
      </w:r>
      <w:r>
        <w:rPr>
          <w:spacing w:val="1"/>
          <w:sz w:val="24"/>
        </w:rPr>
        <w:t xml:space="preserve"> </w:t>
      </w:r>
      <w:r>
        <w:rPr>
          <w:sz w:val="24"/>
        </w:rPr>
        <w:t>climate</w:t>
      </w:r>
      <w:r>
        <w:rPr>
          <w:spacing w:val="1"/>
          <w:sz w:val="24"/>
        </w:rPr>
        <w:t xml:space="preserve"> </w:t>
      </w:r>
      <w:r>
        <w:rPr>
          <w:sz w:val="24"/>
        </w:rPr>
        <w:t>change</w:t>
      </w:r>
      <w:r>
        <w:rPr>
          <w:spacing w:val="1"/>
          <w:sz w:val="24"/>
        </w:rPr>
        <w:t xml:space="preserve"> </w:t>
      </w:r>
      <w:r>
        <w:rPr>
          <w:sz w:val="24"/>
        </w:rPr>
        <w:t>mitigation,</w:t>
      </w:r>
      <w:r>
        <w:rPr>
          <w:spacing w:val="1"/>
          <w:sz w:val="24"/>
        </w:rPr>
        <w:t xml:space="preserve"> </w:t>
      </w:r>
      <w:r>
        <w:rPr>
          <w:sz w:val="24"/>
        </w:rPr>
        <w:t>which</w:t>
      </w:r>
      <w:r>
        <w:rPr>
          <w:spacing w:val="1"/>
          <w:sz w:val="24"/>
        </w:rPr>
        <w:t xml:space="preserve"> </w:t>
      </w:r>
      <w:r>
        <w:rPr>
          <w:sz w:val="24"/>
        </w:rPr>
        <w:t>is</w:t>
      </w:r>
      <w:r>
        <w:rPr>
          <w:spacing w:val="1"/>
          <w:sz w:val="24"/>
        </w:rPr>
        <w:t xml:space="preserve"> </w:t>
      </w:r>
      <w:r>
        <w:rPr>
          <w:sz w:val="24"/>
        </w:rPr>
        <w:t>defined</w:t>
      </w:r>
      <w:r>
        <w:rPr>
          <w:spacing w:val="1"/>
          <w:sz w:val="24"/>
        </w:rPr>
        <w:t xml:space="preserve"> </w:t>
      </w:r>
      <w:r>
        <w:rPr>
          <w:sz w:val="24"/>
        </w:rPr>
        <w:t>as</w:t>
      </w:r>
      <w:r>
        <w:rPr>
          <w:spacing w:val="1"/>
          <w:sz w:val="24"/>
        </w:rPr>
        <w:t xml:space="preserve"> </w:t>
      </w:r>
      <w:r>
        <w:rPr>
          <w:sz w:val="24"/>
        </w:rPr>
        <w:t>an</w:t>
      </w:r>
      <w:r>
        <w:rPr>
          <w:spacing w:val="1"/>
          <w:sz w:val="24"/>
        </w:rPr>
        <w:t xml:space="preserve"> </w:t>
      </w:r>
      <w:r>
        <w:rPr>
          <w:sz w:val="24"/>
        </w:rPr>
        <w:t>environmental</w:t>
      </w:r>
      <w:r>
        <w:rPr>
          <w:spacing w:val="1"/>
          <w:sz w:val="24"/>
        </w:rPr>
        <w:t xml:space="preserve"> </w:t>
      </w:r>
      <w:r>
        <w:rPr>
          <w:sz w:val="24"/>
        </w:rPr>
        <w:t>objective</w:t>
      </w:r>
      <w:r>
        <w:rPr>
          <w:spacing w:val="1"/>
          <w:sz w:val="24"/>
        </w:rPr>
        <w:t xml:space="preserve"> </w:t>
      </w:r>
      <w:r>
        <w:rPr>
          <w:sz w:val="24"/>
        </w:rPr>
        <w:t>in</w:t>
      </w:r>
      <w:r>
        <w:rPr>
          <w:spacing w:val="1"/>
          <w:sz w:val="24"/>
        </w:rPr>
        <w:t xml:space="preserve"> </w:t>
      </w:r>
      <w:r>
        <w:rPr>
          <w:sz w:val="24"/>
        </w:rPr>
        <w:t>Regulation</w:t>
      </w:r>
      <w:r>
        <w:rPr>
          <w:spacing w:val="1"/>
          <w:sz w:val="24"/>
        </w:rPr>
        <w:t xml:space="preserve"> </w:t>
      </w:r>
      <w:r>
        <w:rPr>
          <w:sz w:val="24"/>
        </w:rPr>
        <w:t>(EU)</w:t>
      </w:r>
      <w:r>
        <w:rPr>
          <w:spacing w:val="1"/>
          <w:sz w:val="24"/>
        </w:rPr>
        <w:t xml:space="preserve"> </w:t>
      </w:r>
      <w:r>
        <w:rPr>
          <w:sz w:val="24"/>
        </w:rPr>
        <w:t>2020/852,</w:t>
      </w:r>
      <w:r>
        <w:rPr>
          <w:spacing w:val="1"/>
          <w:sz w:val="24"/>
        </w:rPr>
        <w:t xml:space="preserve"> </w:t>
      </w:r>
      <w:r>
        <w:rPr>
          <w:sz w:val="24"/>
        </w:rPr>
        <w:t>as</w:t>
      </w:r>
      <w:r>
        <w:rPr>
          <w:spacing w:val="1"/>
          <w:sz w:val="24"/>
        </w:rPr>
        <w:t xml:space="preserve"> </w:t>
      </w:r>
      <w:r>
        <w:rPr>
          <w:sz w:val="24"/>
        </w:rPr>
        <w:t>long</w:t>
      </w:r>
      <w:r>
        <w:rPr>
          <w:spacing w:val="1"/>
          <w:sz w:val="24"/>
        </w:rPr>
        <w:t xml:space="preserve"> </w:t>
      </w:r>
      <w:r>
        <w:rPr>
          <w:sz w:val="24"/>
        </w:rPr>
        <w:t>as</w:t>
      </w:r>
      <w:r>
        <w:rPr>
          <w:spacing w:val="1"/>
          <w:sz w:val="24"/>
        </w:rPr>
        <w:t xml:space="preserve"> </w:t>
      </w:r>
      <w:r>
        <w:rPr>
          <w:sz w:val="24"/>
        </w:rPr>
        <w:t>there</w:t>
      </w:r>
      <w:r>
        <w:rPr>
          <w:spacing w:val="1"/>
          <w:sz w:val="24"/>
        </w:rPr>
        <w:t xml:space="preserve"> </w:t>
      </w:r>
      <w:r>
        <w:rPr>
          <w:sz w:val="24"/>
        </w:rPr>
        <w:t>are</w:t>
      </w:r>
      <w:r>
        <w:rPr>
          <w:spacing w:val="1"/>
          <w:sz w:val="24"/>
        </w:rPr>
        <w:t xml:space="preserve"> </w:t>
      </w:r>
      <w:r>
        <w:rPr>
          <w:sz w:val="24"/>
        </w:rPr>
        <w:t>no</w:t>
      </w:r>
      <w:r>
        <w:rPr>
          <w:spacing w:val="1"/>
          <w:sz w:val="24"/>
        </w:rPr>
        <w:t xml:space="preserve"> </w:t>
      </w:r>
      <w:r>
        <w:rPr>
          <w:sz w:val="24"/>
        </w:rPr>
        <w:t>obvious</w:t>
      </w:r>
      <w:r>
        <w:rPr>
          <w:spacing w:val="1"/>
          <w:sz w:val="24"/>
        </w:rPr>
        <w:t xml:space="preserve"> </w:t>
      </w:r>
      <w:r>
        <w:rPr>
          <w:sz w:val="24"/>
        </w:rPr>
        <w:t>indications</w:t>
      </w:r>
      <w:r>
        <w:rPr>
          <w:spacing w:val="1"/>
          <w:sz w:val="24"/>
        </w:rPr>
        <w:t xml:space="preserve"> </w:t>
      </w:r>
      <w:r>
        <w:rPr>
          <w:sz w:val="24"/>
        </w:rPr>
        <w:t>of</w:t>
      </w:r>
      <w:r>
        <w:rPr>
          <w:spacing w:val="1"/>
          <w:sz w:val="24"/>
        </w:rPr>
        <w:t xml:space="preserve"> </w:t>
      </w:r>
      <w:r>
        <w:rPr>
          <w:sz w:val="24"/>
        </w:rPr>
        <w:t>non-</w:t>
      </w:r>
      <w:r>
        <w:rPr>
          <w:spacing w:val="1"/>
          <w:sz w:val="24"/>
        </w:rPr>
        <w:t xml:space="preserve"> </w:t>
      </w:r>
      <w:r>
        <w:rPr>
          <w:sz w:val="24"/>
        </w:rPr>
        <w:t>compliance</w:t>
      </w:r>
      <w:r>
        <w:rPr>
          <w:spacing w:val="-2"/>
          <w:sz w:val="24"/>
        </w:rPr>
        <w:t xml:space="preserve"> </w:t>
      </w:r>
      <w:r>
        <w:rPr>
          <w:sz w:val="24"/>
        </w:rPr>
        <w:t>with the do no significant harm principle.</w:t>
      </w:r>
    </w:p>
    <w:p w14:paraId="48EDE6C7" w14:textId="77777777" w:rsidR="004B799C" w:rsidRDefault="004B799C">
      <w:pPr>
        <w:pStyle w:val="BodyText"/>
        <w:rPr>
          <w:sz w:val="20"/>
        </w:rPr>
      </w:pPr>
    </w:p>
    <w:p w14:paraId="69BB2F0A" w14:textId="77777777" w:rsidR="004B799C" w:rsidRDefault="004B799C">
      <w:pPr>
        <w:pStyle w:val="BodyText"/>
        <w:rPr>
          <w:sz w:val="20"/>
        </w:rPr>
      </w:pPr>
    </w:p>
    <w:p w14:paraId="4D088F2A" w14:textId="77777777" w:rsidR="004B799C" w:rsidRDefault="004B799C">
      <w:pPr>
        <w:pStyle w:val="BodyText"/>
        <w:rPr>
          <w:sz w:val="20"/>
        </w:rPr>
      </w:pPr>
    </w:p>
    <w:p w14:paraId="5C6913C0" w14:textId="77777777" w:rsidR="004B799C" w:rsidRDefault="004B799C">
      <w:pPr>
        <w:pStyle w:val="BodyText"/>
        <w:rPr>
          <w:sz w:val="20"/>
        </w:rPr>
      </w:pPr>
    </w:p>
    <w:p w14:paraId="46279041" w14:textId="77777777" w:rsidR="004B799C" w:rsidRDefault="004B799C">
      <w:pPr>
        <w:pStyle w:val="BodyText"/>
        <w:rPr>
          <w:sz w:val="20"/>
        </w:rPr>
      </w:pPr>
    </w:p>
    <w:p w14:paraId="76D5EFD7" w14:textId="77777777" w:rsidR="004B799C" w:rsidRDefault="004B799C">
      <w:pPr>
        <w:pStyle w:val="BodyText"/>
        <w:rPr>
          <w:sz w:val="20"/>
        </w:rPr>
      </w:pPr>
    </w:p>
    <w:p w14:paraId="085F1055" w14:textId="77777777" w:rsidR="004B799C" w:rsidRDefault="004B799C">
      <w:pPr>
        <w:pStyle w:val="BodyText"/>
        <w:rPr>
          <w:sz w:val="20"/>
        </w:rPr>
      </w:pPr>
    </w:p>
    <w:p w14:paraId="42023EDB" w14:textId="77777777" w:rsidR="004B799C" w:rsidRDefault="004B799C">
      <w:pPr>
        <w:pStyle w:val="BodyText"/>
        <w:rPr>
          <w:sz w:val="20"/>
        </w:rPr>
      </w:pPr>
    </w:p>
    <w:p w14:paraId="6B323751" w14:textId="7B626B17" w:rsidR="004B799C" w:rsidRDefault="00161D3B">
      <w:pPr>
        <w:pStyle w:val="BodyText"/>
        <w:spacing w:before="7"/>
        <w:rPr>
          <w:sz w:val="25"/>
        </w:rPr>
      </w:pPr>
      <w:r>
        <w:rPr>
          <w:noProof/>
        </w:rPr>
        <mc:AlternateContent>
          <mc:Choice Requires="wps">
            <w:drawing>
              <wp:anchor distT="0" distB="0" distL="0" distR="0" simplePos="0" relativeHeight="487634432" behindDoc="1" locked="0" layoutInCell="1" allowOverlap="1" wp14:anchorId="5511C20A" wp14:editId="02BF2E5E">
                <wp:simplePos x="0" y="0"/>
                <wp:positionH relativeFrom="page">
                  <wp:posOffset>901065</wp:posOffset>
                </wp:positionH>
                <wp:positionV relativeFrom="paragraph">
                  <wp:posOffset>202565</wp:posOffset>
                </wp:positionV>
                <wp:extent cx="1828800" cy="7620"/>
                <wp:effectExtent l="0" t="0" r="0" b="0"/>
                <wp:wrapTopAndBottom/>
                <wp:docPr id="86" name="docshape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587EA9" id="docshape36" o:spid="_x0000_s1026" style="position:absolute;margin-left:70.95pt;margin-top:15.95pt;width:2in;height:.6pt;z-index:-15682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" fillcolor="black" stroked="f">
                <w10:wrap type="topAndBottom" anchorx="page"/>
              </v:rect>
            </w:pict>
          </mc:Fallback>
        </mc:AlternateContent>
      </w:r>
    </w:p>
    <w:p w14:paraId="0080FD84" w14:textId="0AE5C7D1" w:rsidR="004B799C" w:rsidRDefault="00CA4AAC" w:rsidP="679E82D1">
      <w:pPr>
        <w:spacing w:before="104"/>
        <w:ind w:left="1316" w:right="959" w:hanging="358"/>
        <w:jc w:val="both"/>
        <w:rPr>
          <w:sz w:val="20"/>
          <w:szCs w:val="20"/>
        </w:rPr>
      </w:pPr>
      <w:r w:rsidRPr="679E82D1">
        <w:rPr>
          <w:sz w:val="20"/>
          <w:szCs w:val="20"/>
          <w:vertAlign w:val="superscript"/>
        </w:rPr>
        <w:t>64</w:t>
      </w:r>
      <w:r w:rsidRPr="679E82D1">
        <w:rPr>
          <w:spacing w:val="1"/>
          <w:sz w:val="20"/>
          <w:szCs w:val="20"/>
        </w:rPr>
        <w:t xml:space="preserve"> </w:t>
      </w:r>
      <w:r w:rsidRPr="679E82D1">
        <w:rPr>
          <w:sz w:val="20"/>
          <w:szCs w:val="20"/>
        </w:rPr>
        <w:t>In addition, where a project involves investment in a natural gas based energy generation or industrial</w:t>
      </w:r>
      <w:r w:rsidRPr="679E82D1">
        <w:rPr>
          <w:spacing w:val="1"/>
          <w:sz w:val="20"/>
          <w:szCs w:val="20"/>
        </w:rPr>
        <w:t xml:space="preserve"> </w:t>
      </w:r>
      <w:r w:rsidRPr="679E82D1">
        <w:rPr>
          <w:sz w:val="20"/>
          <w:szCs w:val="20"/>
        </w:rPr>
        <w:t>production installation the costs of this installation would not generally be eligible for State aid under this</w:t>
      </w:r>
      <w:r w:rsidRPr="679E82D1">
        <w:rPr>
          <w:spacing w:val="1"/>
          <w:sz w:val="20"/>
          <w:szCs w:val="20"/>
        </w:rPr>
        <w:t xml:space="preserve"> </w:t>
      </w:r>
      <w:r w:rsidRPr="679E82D1">
        <w:rPr>
          <w:sz w:val="20"/>
          <w:szCs w:val="20"/>
        </w:rPr>
        <w:t>section, since this would usually be considered the counterfactual investment that would take place in the</w:t>
      </w:r>
      <w:r w:rsidRPr="679E82D1">
        <w:rPr>
          <w:spacing w:val="1"/>
          <w:sz w:val="20"/>
          <w:szCs w:val="20"/>
        </w:rPr>
        <w:t xml:space="preserve"> </w:t>
      </w:r>
      <w:r w:rsidRPr="679E82D1">
        <w:rPr>
          <w:sz w:val="20"/>
          <w:szCs w:val="20"/>
        </w:rPr>
        <w:t xml:space="preserve">absence of aid. Rather, the additional elements that deliver emissions reductions, such as </w:t>
      </w:r>
      <w:ins w:id="56" w:author="Gastbenutzer" w:date="2021-07-14T15:45:00Z">
        <w:r w:rsidRPr="679E82D1">
          <w:rPr>
            <w:sz w:val="20"/>
            <w:szCs w:val="20"/>
          </w:rPr>
          <w:t xml:space="preserve"> </w:t>
        </w:r>
      </w:ins>
      <w:r w:rsidRPr="679E82D1">
        <w:rPr>
          <w:sz w:val="20"/>
          <w:szCs w:val="20"/>
        </w:rPr>
        <w:t>CCS or extra costs</w:t>
      </w:r>
      <w:r w:rsidRPr="679E82D1">
        <w:rPr>
          <w:spacing w:val="1"/>
          <w:sz w:val="20"/>
          <w:szCs w:val="20"/>
        </w:rPr>
        <w:t xml:space="preserve"> </w:t>
      </w:r>
      <w:r w:rsidRPr="679E82D1">
        <w:rPr>
          <w:sz w:val="20"/>
          <w:szCs w:val="20"/>
        </w:rPr>
        <w:t>associated</w:t>
      </w:r>
      <w:r w:rsidRPr="679E82D1">
        <w:rPr>
          <w:spacing w:val="2"/>
          <w:sz w:val="20"/>
          <w:szCs w:val="20"/>
        </w:rPr>
        <w:t xml:space="preserve"> </w:t>
      </w:r>
      <w:r w:rsidRPr="679E82D1">
        <w:rPr>
          <w:sz w:val="20"/>
          <w:szCs w:val="20"/>
        </w:rPr>
        <w:t>with</w:t>
      </w:r>
      <w:r w:rsidRPr="679E82D1">
        <w:rPr>
          <w:spacing w:val="-1"/>
          <w:sz w:val="20"/>
          <w:szCs w:val="20"/>
        </w:rPr>
        <w:t xml:space="preserve"> </w:t>
      </w:r>
      <w:r w:rsidRPr="679E82D1">
        <w:rPr>
          <w:sz w:val="20"/>
          <w:szCs w:val="20"/>
        </w:rPr>
        <w:t>cogeneration, would</w:t>
      </w:r>
      <w:r w:rsidRPr="679E82D1">
        <w:rPr>
          <w:spacing w:val="1"/>
          <w:sz w:val="20"/>
          <w:szCs w:val="20"/>
        </w:rPr>
        <w:t xml:space="preserve"> </w:t>
      </w:r>
      <w:r w:rsidRPr="679E82D1">
        <w:rPr>
          <w:sz w:val="20"/>
          <w:szCs w:val="20"/>
        </w:rPr>
        <w:t>be eligible</w:t>
      </w:r>
      <w:r w:rsidRPr="679E82D1">
        <w:rPr>
          <w:spacing w:val="-1"/>
          <w:sz w:val="20"/>
          <w:szCs w:val="20"/>
        </w:rPr>
        <w:t xml:space="preserve"> </w:t>
      </w:r>
      <w:r w:rsidRPr="679E82D1">
        <w:rPr>
          <w:sz w:val="20"/>
          <w:szCs w:val="20"/>
        </w:rPr>
        <w:t>for aid.</w:t>
      </w:r>
    </w:p>
    <w:p w14:paraId="6F8A5165" w14:textId="77777777" w:rsidR="004B799C" w:rsidRDefault="004B799C">
      <w:pPr>
        <w:jc w:val="both"/>
        <w:rPr>
          <w:sz w:val="20"/>
        </w:rPr>
        <w:sectPr w:rsidR="004B799C">
          <w:pgSz w:w="11910" w:h="16840"/>
          <w:pgMar w:top="1020" w:right="460" w:bottom="1620" w:left="460" w:header="0" w:footer="1426" w:gutter="0"/>
          <w:cols w:space="720"/>
        </w:sectPr>
      </w:pPr>
    </w:p>
    <w:p w14:paraId="2861827C" w14:textId="77777777" w:rsidR="004B799C" w:rsidRDefault="00CA4AAC">
      <w:pPr>
        <w:pStyle w:val="Heading1"/>
        <w:numPr>
          <w:ilvl w:val="1"/>
          <w:numId w:val="17"/>
        </w:numPr>
        <w:tabs>
          <w:tab w:val="left" w:pos="1535"/>
        </w:tabs>
        <w:spacing w:before="76"/>
        <w:ind w:right="958"/>
        <w:jc w:val="both"/>
      </w:pPr>
      <w:bookmarkStart w:id="57" w:name="_bookmark47"/>
      <w:bookmarkEnd w:id="57"/>
      <w:r>
        <w:lastRenderedPageBreak/>
        <w:t>Aid</w:t>
      </w:r>
      <w:r>
        <w:rPr>
          <w:spacing w:val="1"/>
        </w:rPr>
        <w:t xml:space="preserve"> </w:t>
      </w:r>
      <w:r>
        <w:t>for</w:t>
      </w:r>
      <w:r>
        <w:rPr>
          <w:spacing w:val="1"/>
        </w:rPr>
        <w:t xml:space="preserve"> </w:t>
      </w:r>
      <w:r>
        <w:t>the</w:t>
      </w:r>
      <w:r>
        <w:rPr>
          <w:spacing w:val="1"/>
        </w:rPr>
        <w:t xml:space="preserve"> </w:t>
      </w:r>
      <w:r>
        <w:t>improvement</w:t>
      </w:r>
      <w:r>
        <w:rPr>
          <w:spacing w:val="1"/>
        </w:rPr>
        <w:t xml:space="preserve"> </w:t>
      </w:r>
      <w:r>
        <w:t>of</w:t>
      </w:r>
      <w:r>
        <w:rPr>
          <w:spacing w:val="1"/>
        </w:rPr>
        <w:t xml:space="preserve"> </w:t>
      </w:r>
      <w:r>
        <w:t>the</w:t>
      </w:r>
      <w:r>
        <w:rPr>
          <w:spacing w:val="1"/>
        </w:rPr>
        <w:t xml:space="preserve"> </w:t>
      </w:r>
      <w:r>
        <w:t>energy</w:t>
      </w:r>
      <w:r>
        <w:rPr>
          <w:spacing w:val="1"/>
        </w:rPr>
        <w:t xml:space="preserve"> </w:t>
      </w:r>
      <w:r>
        <w:t>and</w:t>
      </w:r>
      <w:r>
        <w:rPr>
          <w:spacing w:val="1"/>
        </w:rPr>
        <w:t xml:space="preserve"> </w:t>
      </w:r>
      <w:r>
        <w:t>environmental</w:t>
      </w:r>
      <w:r>
        <w:rPr>
          <w:spacing w:val="1"/>
        </w:rPr>
        <w:t xml:space="preserve"> </w:t>
      </w:r>
      <w:r>
        <w:t>performance</w:t>
      </w:r>
      <w:r>
        <w:rPr>
          <w:spacing w:val="1"/>
        </w:rPr>
        <w:t xml:space="preserve"> </w:t>
      </w:r>
      <w:r>
        <w:t>of</w:t>
      </w:r>
      <w:r>
        <w:rPr>
          <w:spacing w:val="1"/>
        </w:rPr>
        <w:t xml:space="preserve"> </w:t>
      </w:r>
      <w:r>
        <w:t>buildings</w:t>
      </w:r>
    </w:p>
    <w:p w14:paraId="3FD7988D" w14:textId="77777777" w:rsidR="004B799C" w:rsidRDefault="004B799C">
      <w:pPr>
        <w:pStyle w:val="BodyText"/>
        <w:spacing w:before="6"/>
        <w:rPr>
          <w:b/>
          <w:sz w:val="20"/>
        </w:rPr>
      </w:pPr>
    </w:p>
    <w:p w14:paraId="4D043A54" w14:textId="77777777" w:rsidR="004B799C" w:rsidRDefault="00CA4AAC">
      <w:pPr>
        <w:ind w:left="1525"/>
        <w:rPr>
          <w:i/>
          <w:sz w:val="24"/>
        </w:rPr>
      </w:pPr>
      <w:r>
        <w:rPr>
          <w:noProof/>
        </w:rPr>
        <w:drawing>
          <wp:anchor distT="0" distB="0" distL="0" distR="0" simplePos="0" relativeHeight="15775744" behindDoc="0" locked="0" layoutInCell="1" allowOverlap="1" wp14:anchorId="254DDDD0" wp14:editId="374348C8">
            <wp:simplePos x="0" y="0"/>
            <wp:positionH relativeFrom="page">
              <wp:posOffset>903768</wp:posOffset>
            </wp:positionH>
            <wp:positionV relativeFrom="paragraph">
              <wp:posOffset>40013</wp:posOffset>
            </wp:positionV>
            <wp:extent cx="285713" cy="107346"/>
            <wp:effectExtent l="0" t="0" r="0" b="0"/>
            <wp:wrapNone/>
            <wp:docPr id="129"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image11.png"/>
                    <pic:cNvPicPr/>
                  </pic:nvPicPr>
                  <pic:blipFill>
                    <a:blip r:embed="rId17" cstate="print"/>
                    <a:stretch>
                      <a:fillRect/>
                    </a:stretch>
                  </pic:blipFill>
                  <pic:spPr>
                    <a:xfrm>
                      <a:off x="0" y="0"/>
                      <a:ext cx="285713" cy="107346"/>
                    </a:xfrm>
                    <a:prstGeom prst="rect">
                      <a:avLst/>
                    </a:prstGeom>
                  </pic:spPr>
                </pic:pic>
              </a:graphicData>
            </a:graphic>
          </wp:anchor>
        </w:drawing>
      </w:r>
      <w:bookmarkStart w:id="58" w:name="_bookmark48"/>
      <w:bookmarkEnd w:id="58"/>
      <w:r>
        <w:rPr>
          <w:i/>
          <w:sz w:val="24"/>
        </w:rPr>
        <w:t>Rationale</w:t>
      </w:r>
      <w:r>
        <w:rPr>
          <w:i/>
          <w:spacing w:val="-1"/>
          <w:sz w:val="24"/>
        </w:rPr>
        <w:t xml:space="preserve"> </w:t>
      </w:r>
      <w:r>
        <w:rPr>
          <w:i/>
          <w:sz w:val="24"/>
        </w:rPr>
        <w:t>for the</w:t>
      </w:r>
      <w:r>
        <w:rPr>
          <w:i/>
          <w:spacing w:val="-1"/>
          <w:sz w:val="24"/>
        </w:rPr>
        <w:t xml:space="preserve"> </w:t>
      </w:r>
      <w:r>
        <w:rPr>
          <w:i/>
          <w:sz w:val="24"/>
        </w:rPr>
        <w:t>aid</w:t>
      </w:r>
    </w:p>
    <w:p w14:paraId="363E91F1" w14:textId="77777777" w:rsidR="004B799C" w:rsidRDefault="004B799C">
      <w:pPr>
        <w:pStyle w:val="BodyText"/>
        <w:spacing w:before="10"/>
        <w:rPr>
          <w:i/>
          <w:sz w:val="20"/>
        </w:rPr>
      </w:pPr>
    </w:p>
    <w:p w14:paraId="197193D5" w14:textId="77777777" w:rsidR="004B799C" w:rsidRDefault="00CA4AAC">
      <w:pPr>
        <w:pStyle w:val="ListParagraph"/>
        <w:numPr>
          <w:ilvl w:val="0"/>
          <w:numId w:val="28"/>
        </w:numPr>
        <w:tabs>
          <w:tab w:val="left" w:pos="1526"/>
        </w:tabs>
        <w:ind w:right="954"/>
        <w:jc w:val="both"/>
        <w:rPr>
          <w:sz w:val="24"/>
        </w:rPr>
      </w:pPr>
      <w:r>
        <w:rPr>
          <w:sz w:val="24"/>
        </w:rPr>
        <w:t>Measures aimed at improving the energy and environmental performance of buildings</w:t>
      </w:r>
      <w:r>
        <w:rPr>
          <w:spacing w:val="1"/>
          <w:sz w:val="24"/>
        </w:rPr>
        <w:t xml:space="preserve"> </w:t>
      </w:r>
      <w:r>
        <w:rPr>
          <w:sz w:val="24"/>
        </w:rPr>
        <w:t>target negative externalities by creating individual incentives to attain targets for energy</w:t>
      </w:r>
      <w:r>
        <w:rPr>
          <w:spacing w:val="1"/>
          <w:sz w:val="24"/>
        </w:rPr>
        <w:t xml:space="preserve"> </w:t>
      </w:r>
      <w:r>
        <w:rPr>
          <w:sz w:val="24"/>
        </w:rPr>
        <w:t>savings and for the reduction of greenhouse gas and air pollutant emissions. In addition</w:t>
      </w:r>
      <w:r>
        <w:rPr>
          <w:spacing w:val="1"/>
          <w:sz w:val="24"/>
        </w:rPr>
        <w:t xml:space="preserve"> </w:t>
      </w:r>
      <w:r>
        <w:rPr>
          <w:sz w:val="24"/>
        </w:rPr>
        <w:t>to the general market failures identified in Chapter 3, specific market failures may arise</w:t>
      </w:r>
      <w:r>
        <w:rPr>
          <w:spacing w:val="1"/>
          <w:sz w:val="24"/>
        </w:rPr>
        <w:t xml:space="preserve"> </w:t>
      </w:r>
      <w:r>
        <w:rPr>
          <w:sz w:val="24"/>
        </w:rPr>
        <w:t>in the field of energy and environmental performance in buildings. For instance, when</w:t>
      </w:r>
      <w:r>
        <w:rPr>
          <w:spacing w:val="1"/>
          <w:sz w:val="24"/>
        </w:rPr>
        <w:t xml:space="preserve"> </w:t>
      </w:r>
      <w:r>
        <w:rPr>
          <w:sz w:val="24"/>
        </w:rPr>
        <w:t>renovation works in buildings are considered, the benefits of energy and environmental</w:t>
      </w:r>
      <w:r>
        <w:rPr>
          <w:spacing w:val="1"/>
          <w:sz w:val="24"/>
        </w:rPr>
        <w:t xml:space="preserve"> </w:t>
      </w:r>
      <w:r>
        <w:rPr>
          <w:sz w:val="24"/>
        </w:rPr>
        <w:t>performance</w:t>
      </w:r>
      <w:r>
        <w:rPr>
          <w:spacing w:val="1"/>
          <w:sz w:val="24"/>
        </w:rPr>
        <w:t xml:space="preserve"> </w:t>
      </w:r>
      <w:r>
        <w:rPr>
          <w:sz w:val="24"/>
        </w:rPr>
        <w:t>measures</w:t>
      </w:r>
      <w:r>
        <w:rPr>
          <w:spacing w:val="1"/>
          <w:sz w:val="24"/>
        </w:rPr>
        <w:t xml:space="preserve"> </w:t>
      </w:r>
      <w:r>
        <w:rPr>
          <w:sz w:val="24"/>
        </w:rPr>
        <w:t>do</w:t>
      </w:r>
      <w:r>
        <w:rPr>
          <w:spacing w:val="1"/>
          <w:sz w:val="24"/>
        </w:rPr>
        <w:t xml:space="preserve"> </w:t>
      </w:r>
      <w:r>
        <w:rPr>
          <w:sz w:val="24"/>
        </w:rPr>
        <w:t>not</w:t>
      </w:r>
      <w:r>
        <w:rPr>
          <w:spacing w:val="1"/>
          <w:sz w:val="24"/>
        </w:rPr>
        <w:t xml:space="preserve"> </w:t>
      </w:r>
      <w:r>
        <w:rPr>
          <w:sz w:val="24"/>
        </w:rPr>
        <w:t>typically</w:t>
      </w:r>
      <w:r>
        <w:rPr>
          <w:spacing w:val="1"/>
          <w:sz w:val="24"/>
        </w:rPr>
        <w:t xml:space="preserve"> </w:t>
      </w:r>
      <w:r>
        <w:rPr>
          <w:sz w:val="24"/>
        </w:rPr>
        <w:t>accrue</w:t>
      </w:r>
      <w:r>
        <w:rPr>
          <w:spacing w:val="1"/>
          <w:sz w:val="24"/>
        </w:rPr>
        <w:t xml:space="preserve"> </w:t>
      </w:r>
      <w:r>
        <w:rPr>
          <w:sz w:val="24"/>
        </w:rPr>
        <w:t>only</w:t>
      </w:r>
      <w:r>
        <w:rPr>
          <w:spacing w:val="1"/>
          <w:sz w:val="24"/>
        </w:rPr>
        <w:t xml:space="preserve"> </w:t>
      </w:r>
      <w:r>
        <w:rPr>
          <w:sz w:val="24"/>
        </w:rPr>
        <w:t>with</w:t>
      </w:r>
      <w:r>
        <w:rPr>
          <w:spacing w:val="1"/>
          <w:sz w:val="24"/>
        </w:rPr>
        <w:t xml:space="preserve"> </w:t>
      </w:r>
      <w:r>
        <w:rPr>
          <w:sz w:val="24"/>
        </w:rPr>
        <w:t>the</w:t>
      </w:r>
      <w:r>
        <w:rPr>
          <w:spacing w:val="1"/>
          <w:sz w:val="24"/>
        </w:rPr>
        <w:t xml:space="preserve"> </w:t>
      </w:r>
      <w:r>
        <w:rPr>
          <w:sz w:val="24"/>
        </w:rPr>
        <w:t>building</w:t>
      </w:r>
      <w:r>
        <w:rPr>
          <w:spacing w:val="1"/>
          <w:sz w:val="24"/>
        </w:rPr>
        <w:t xml:space="preserve"> </w:t>
      </w:r>
      <w:r>
        <w:rPr>
          <w:sz w:val="24"/>
        </w:rPr>
        <w:t>owner,</w:t>
      </w:r>
      <w:r>
        <w:rPr>
          <w:spacing w:val="1"/>
          <w:sz w:val="24"/>
        </w:rPr>
        <w:t xml:space="preserve"> </w:t>
      </w:r>
      <w:r>
        <w:rPr>
          <w:sz w:val="24"/>
        </w:rPr>
        <w:t>who</w:t>
      </w:r>
      <w:r>
        <w:rPr>
          <w:spacing w:val="-57"/>
          <w:sz w:val="24"/>
        </w:rPr>
        <w:t xml:space="preserve"> </w:t>
      </w:r>
      <w:r>
        <w:rPr>
          <w:sz w:val="24"/>
        </w:rPr>
        <w:t>generally bears the renovation costs, but also with the tenant. The Commission therefore</w:t>
      </w:r>
      <w:r>
        <w:rPr>
          <w:spacing w:val="-57"/>
          <w:sz w:val="24"/>
        </w:rPr>
        <w:t xml:space="preserve"> </w:t>
      </w:r>
      <w:r>
        <w:rPr>
          <w:sz w:val="24"/>
        </w:rPr>
        <w:t>considers that State aid may be needed to promote investments aimed at improving the</w:t>
      </w:r>
      <w:r>
        <w:rPr>
          <w:spacing w:val="1"/>
          <w:sz w:val="24"/>
        </w:rPr>
        <w:t xml:space="preserve"> </w:t>
      </w:r>
      <w:r>
        <w:rPr>
          <w:sz w:val="24"/>
        </w:rPr>
        <w:t>energy</w:t>
      </w:r>
      <w:r>
        <w:rPr>
          <w:spacing w:val="-6"/>
          <w:sz w:val="24"/>
        </w:rPr>
        <w:t xml:space="preserve"> </w:t>
      </w:r>
      <w:r>
        <w:rPr>
          <w:sz w:val="24"/>
        </w:rPr>
        <w:t>and</w:t>
      </w:r>
      <w:r>
        <w:rPr>
          <w:spacing w:val="2"/>
          <w:sz w:val="24"/>
        </w:rPr>
        <w:t xml:space="preserve"> </w:t>
      </w:r>
      <w:r>
        <w:rPr>
          <w:sz w:val="24"/>
        </w:rPr>
        <w:t>environmental performance</w:t>
      </w:r>
      <w:r>
        <w:rPr>
          <w:spacing w:val="-1"/>
          <w:sz w:val="24"/>
        </w:rPr>
        <w:t xml:space="preserve"> </w:t>
      </w:r>
      <w:r>
        <w:rPr>
          <w:sz w:val="24"/>
        </w:rPr>
        <w:t>of buildings.</w:t>
      </w:r>
    </w:p>
    <w:p w14:paraId="35411E95" w14:textId="77777777" w:rsidR="004B799C" w:rsidRDefault="004B799C">
      <w:pPr>
        <w:pStyle w:val="BodyText"/>
        <w:spacing w:before="10"/>
        <w:rPr>
          <w:sz w:val="20"/>
        </w:rPr>
      </w:pPr>
    </w:p>
    <w:p w14:paraId="1E3F098E" w14:textId="77777777" w:rsidR="004B799C" w:rsidRDefault="00CA4AAC">
      <w:pPr>
        <w:ind w:left="1525"/>
        <w:rPr>
          <w:i/>
          <w:sz w:val="24"/>
        </w:rPr>
      </w:pPr>
      <w:r>
        <w:rPr>
          <w:noProof/>
        </w:rPr>
        <w:drawing>
          <wp:anchor distT="0" distB="0" distL="0" distR="0" simplePos="0" relativeHeight="15776256" behindDoc="0" locked="0" layoutInCell="1" allowOverlap="1" wp14:anchorId="2B4C00CA" wp14:editId="1DC720F3">
            <wp:simplePos x="0" y="0"/>
            <wp:positionH relativeFrom="page">
              <wp:posOffset>903743</wp:posOffset>
            </wp:positionH>
            <wp:positionV relativeFrom="paragraph">
              <wp:posOffset>40013</wp:posOffset>
            </wp:positionV>
            <wp:extent cx="297930" cy="107346"/>
            <wp:effectExtent l="0" t="0" r="0" b="0"/>
            <wp:wrapNone/>
            <wp:docPr id="131" name="image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image61.png"/>
                    <pic:cNvPicPr/>
                  </pic:nvPicPr>
                  <pic:blipFill>
                    <a:blip r:embed="rId85" cstate="print"/>
                    <a:stretch>
                      <a:fillRect/>
                    </a:stretch>
                  </pic:blipFill>
                  <pic:spPr>
                    <a:xfrm>
                      <a:off x="0" y="0"/>
                      <a:ext cx="297930" cy="107346"/>
                    </a:xfrm>
                    <a:prstGeom prst="rect">
                      <a:avLst/>
                    </a:prstGeom>
                  </pic:spPr>
                </pic:pic>
              </a:graphicData>
            </a:graphic>
          </wp:anchor>
        </w:drawing>
      </w:r>
      <w:bookmarkStart w:id="59" w:name="_bookmark49"/>
      <w:bookmarkEnd w:id="59"/>
      <w:r>
        <w:rPr>
          <w:i/>
          <w:sz w:val="24"/>
        </w:rPr>
        <w:t>Scope</w:t>
      </w:r>
      <w:r>
        <w:rPr>
          <w:i/>
          <w:spacing w:val="-2"/>
          <w:sz w:val="24"/>
        </w:rPr>
        <w:t xml:space="preserve"> </w:t>
      </w:r>
      <w:r>
        <w:rPr>
          <w:i/>
          <w:sz w:val="24"/>
        </w:rPr>
        <w:t>and supported</w:t>
      </w:r>
      <w:r>
        <w:rPr>
          <w:i/>
          <w:spacing w:val="-1"/>
          <w:sz w:val="24"/>
        </w:rPr>
        <w:t xml:space="preserve"> </w:t>
      </w:r>
      <w:r>
        <w:rPr>
          <w:i/>
          <w:sz w:val="24"/>
        </w:rPr>
        <w:t>activities</w:t>
      </w:r>
    </w:p>
    <w:p w14:paraId="735E54BD" w14:textId="77777777" w:rsidR="004B799C" w:rsidRDefault="004B799C">
      <w:pPr>
        <w:pStyle w:val="BodyText"/>
        <w:spacing w:before="11"/>
        <w:rPr>
          <w:i/>
          <w:sz w:val="20"/>
        </w:rPr>
      </w:pPr>
    </w:p>
    <w:p w14:paraId="04E5D3CB" w14:textId="77777777" w:rsidR="004B799C" w:rsidRDefault="00CA4AAC">
      <w:pPr>
        <w:pStyle w:val="ListParagraph"/>
        <w:numPr>
          <w:ilvl w:val="0"/>
          <w:numId w:val="28"/>
        </w:numPr>
        <w:tabs>
          <w:tab w:val="left" w:pos="1526"/>
        </w:tabs>
        <w:ind w:hanging="568"/>
        <w:jc w:val="left"/>
        <w:rPr>
          <w:sz w:val="24"/>
        </w:rPr>
      </w:pPr>
      <w:r>
        <w:rPr>
          <w:sz w:val="24"/>
        </w:rPr>
        <w:t>Aid may</w:t>
      </w:r>
      <w:r>
        <w:rPr>
          <w:spacing w:val="-5"/>
          <w:sz w:val="24"/>
        </w:rPr>
        <w:t xml:space="preserve"> </w:t>
      </w:r>
      <w:r>
        <w:rPr>
          <w:sz w:val="24"/>
        </w:rPr>
        <w:t>be</w:t>
      </w:r>
      <w:r>
        <w:rPr>
          <w:spacing w:val="1"/>
          <w:sz w:val="24"/>
        </w:rPr>
        <w:t xml:space="preserve"> </w:t>
      </w:r>
      <w:r>
        <w:rPr>
          <w:sz w:val="24"/>
        </w:rPr>
        <w:t>granted</w:t>
      </w:r>
      <w:r>
        <w:rPr>
          <w:spacing w:val="1"/>
          <w:sz w:val="24"/>
        </w:rPr>
        <w:t xml:space="preserve"> </w:t>
      </w:r>
      <w:r>
        <w:rPr>
          <w:sz w:val="24"/>
        </w:rPr>
        <w:t>for</w:t>
      </w:r>
      <w:r>
        <w:rPr>
          <w:spacing w:val="-2"/>
          <w:sz w:val="24"/>
        </w:rPr>
        <w:t xml:space="preserve"> </w:t>
      </w:r>
      <w:r>
        <w:rPr>
          <w:sz w:val="24"/>
        </w:rPr>
        <w:t>the</w:t>
      </w:r>
      <w:r>
        <w:rPr>
          <w:spacing w:val="-1"/>
          <w:sz w:val="24"/>
        </w:rPr>
        <w:t xml:space="preserve"> </w:t>
      </w:r>
      <w:r>
        <w:rPr>
          <w:sz w:val="24"/>
        </w:rPr>
        <w:t>improvement of</w:t>
      </w:r>
      <w:r>
        <w:rPr>
          <w:spacing w:val="-1"/>
          <w:sz w:val="24"/>
        </w:rPr>
        <w:t xml:space="preserve"> </w:t>
      </w:r>
      <w:r>
        <w:rPr>
          <w:sz w:val="24"/>
        </w:rPr>
        <w:t>the</w:t>
      </w:r>
      <w:r>
        <w:rPr>
          <w:spacing w:val="1"/>
          <w:sz w:val="24"/>
        </w:rPr>
        <w:t xml:space="preserve"> </w:t>
      </w:r>
      <w:r>
        <w:rPr>
          <w:sz w:val="24"/>
        </w:rPr>
        <w:t>energy</w:t>
      </w:r>
      <w:r>
        <w:rPr>
          <w:spacing w:val="-5"/>
          <w:sz w:val="24"/>
        </w:rPr>
        <w:t xml:space="preserve"> </w:t>
      </w:r>
      <w:r>
        <w:rPr>
          <w:sz w:val="24"/>
        </w:rPr>
        <w:t>efficiency</w:t>
      </w:r>
      <w:r>
        <w:rPr>
          <w:spacing w:val="-5"/>
          <w:sz w:val="24"/>
        </w:rPr>
        <w:t xml:space="preserve"> </w:t>
      </w:r>
      <w:r>
        <w:rPr>
          <w:sz w:val="24"/>
        </w:rPr>
        <w:t>of buildings.</w:t>
      </w:r>
    </w:p>
    <w:p w14:paraId="7FFAD368" w14:textId="77777777" w:rsidR="004B799C" w:rsidRDefault="004B799C">
      <w:pPr>
        <w:pStyle w:val="BodyText"/>
        <w:spacing w:before="10"/>
        <w:rPr>
          <w:sz w:val="20"/>
        </w:rPr>
      </w:pPr>
    </w:p>
    <w:p w14:paraId="548D339E" w14:textId="77777777" w:rsidR="004B799C" w:rsidRDefault="00CA4AAC">
      <w:pPr>
        <w:pStyle w:val="ListParagraph"/>
        <w:numPr>
          <w:ilvl w:val="0"/>
          <w:numId w:val="28"/>
        </w:numPr>
        <w:tabs>
          <w:tab w:val="left" w:pos="1526"/>
        </w:tabs>
        <w:ind w:hanging="568"/>
        <w:jc w:val="left"/>
        <w:rPr>
          <w:sz w:val="24"/>
        </w:rPr>
      </w:pPr>
      <w:r>
        <w:rPr>
          <w:sz w:val="24"/>
        </w:rPr>
        <w:t>This aid may</w:t>
      </w:r>
      <w:r>
        <w:rPr>
          <w:spacing w:val="-5"/>
          <w:sz w:val="24"/>
        </w:rPr>
        <w:t xml:space="preserve"> </w:t>
      </w:r>
      <w:r>
        <w:rPr>
          <w:sz w:val="24"/>
        </w:rPr>
        <w:t>be combined with aid for</w:t>
      </w:r>
      <w:r>
        <w:rPr>
          <w:spacing w:val="1"/>
          <w:sz w:val="24"/>
        </w:rPr>
        <w:t xml:space="preserve"> </w:t>
      </w:r>
      <w:r>
        <w:rPr>
          <w:sz w:val="24"/>
        </w:rPr>
        <w:t>any</w:t>
      </w:r>
      <w:r>
        <w:rPr>
          <w:spacing w:val="-5"/>
          <w:sz w:val="24"/>
        </w:rPr>
        <w:t xml:space="preserve"> </w:t>
      </w:r>
      <w:r>
        <w:rPr>
          <w:sz w:val="24"/>
        </w:rPr>
        <w:t>or</w:t>
      </w:r>
      <w:r>
        <w:rPr>
          <w:spacing w:val="1"/>
          <w:sz w:val="24"/>
        </w:rPr>
        <w:t xml:space="preserve"> </w:t>
      </w:r>
      <w:r>
        <w:rPr>
          <w:sz w:val="24"/>
        </w:rPr>
        <w:t>all</w:t>
      </w:r>
      <w:r>
        <w:rPr>
          <w:spacing w:val="1"/>
          <w:sz w:val="24"/>
        </w:rPr>
        <w:t xml:space="preserve"> </w:t>
      </w:r>
      <w:r>
        <w:rPr>
          <w:sz w:val="24"/>
        </w:rPr>
        <w:t>of the</w:t>
      </w:r>
      <w:r>
        <w:rPr>
          <w:spacing w:val="-1"/>
          <w:sz w:val="24"/>
        </w:rPr>
        <w:t xml:space="preserve"> </w:t>
      </w:r>
      <w:r>
        <w:rPr>
          <w:sz w:val="24"/>
        </w:rPr>
        <w:t>following</w:t>
      </w:r>
      <w:r>
        <w:rPr>
          <w:spacing w:val="-3"/>
          <w:sz w:val="24"/>
        </w:rPr>
        <w:t xml:space="preserve"> </w:t>
      </w:r>
      <w:r>
        <w:rPr>
          <w:sz w:val="24"/>
        </w:rPr>
        <w:t>measures:</w:t>
      </w:r>
    </w:p>
    <w:p w14:paraId="48021189" w14:textId="77777777" w:rsidR="004B799C" w:rsidRDefault="004B799C">
      <w:pPr>
        <w:pStyle w:val="BodyText"/>
        <w:spacing w:before="10"/>
        <w:rPr>
          <w:sz w:val="20"/>
        </w:rPr>
      </w:pPr>
    </w:p>
    <w:p w14:paraId="12678625" w14:textId="77777777" w:rsidR="004B799C" w:rsidRDefault="00CA4AAC">
      <w:pPr>
        <w:pStyle w:val="ListParagraph"/>
        <w:numPr>
          <w:ilvl w:val="1"/>
          <w:numId w:val="28"/>
        </w:numPr>
        <w:tabs>
          <w:tab w:val="left" w:pos="2092"/>
        </w:tabs>
        <w:ind w:right="957"/>
        <w:jc w:val="both"/>
        <w:rPr>
          <w:sz w:val="24"/>
        </w:rPr>
      </w:pPr>
      <w:r>
        <w:rPr>
          <w:sz w:val="24"/>
        </w:rPr>
        <w:t>the</w:t>
      </w:r>
      <w:r>
        <w:rPr>
          <w:spacing w:val="1"/>
          <w:sz w:val="24"/>
        </w:rPr>
        <w:t xml:space="preserve"> </w:t>
      </w:r>
      <w:r>
        <w:rPr>
          <w:sz w:val="24"/>
        </w:rPr>
        <w:t>installation</w:t>
      </w:r>
      <w:r>
        <w:rPr>
          <w:spacing w:val="1"/>
          <w:sz w:val="24"/>
        </w:rPr>
        <w:t xml:space="preserve"> </w:t>
      </w:r>
      <w:r>
        <w:rPr>
          <w:sz w:val="24"/>
        </w:rPr>
        <w:t>of integrated</w:t>
      </w:r>
      <w:r>
        <w:rPr>
          <w:spacing w:val="1"/>
          <w:sz w:val="24"/>
        </w:rPr>
        <w:t xml:space="preserve"> </w:t>
      </w:r>
      <w:r>
        <w:rPr>
          <w:sz w:val="24"/>
        </w:rPr>
        <w:t>on-site</w:t>
      </w:r>
      <w:r>
        <w:rPr>
          <w:spacing w:val="1"/>
          <w:sz w:val="24"/>
        </w:rPr>
        <w:t xml:space="preserve"> </w:t>
      </w:r>
      <w:r>
        <w:rPr>
          <w:sz w:val="24"/>
        </w:rPr>
        <w:t>renewable</w:t>
      </w:r>
      <w:r>
        <w:rPr>
          <w:spacing w:val="1"/>
          <w:sz w:val="24"/>
        </w:rPr>
        <w:t xml:space="preserve"> </w:t>
      </w:r>
      <w:r>
        <w:rPr>
          <w:sz w:val="24"/>
        </w:rPr>
        <w:t>energy installations</w:t>
      </w:r>
      <w:r>
        <w:rPr>
          <w:spacing w:val="1"/>
          <w:sz w:val="24"/>
        </w:rPr>
        <w:t xml:space="preserve"> </w:t>
      </w:r>
      <w:r>
        <w:rPr>
          <w:sz w:val="24"/>
        </w:rPr>
        <w:t>generating</w:t>
      </w:r>
      <w:r>
        <w:rPr>
          <w:spacing w:val="1"/>
          <w:sz w:val="24"/>
        </w:rPr>
        <w:t xml:space="preserve"> </w:t>
      </w:r>
      <w:r>
        <w:rPr>
          <w:sz w:val="24"/>
        </w:rPr>
        <w:t>electricity,</w:t>
      </w:r>
      <w:r>
        <w:rPr>
          <w:spacing w:val="-1"/>
          <w:sz w:val="24"/>
        </w:rPr>
        <w:t xml:space="preserve"> </w:t>
      </w:r>
      <w:r>
        <w:rPr>
          <w:sz w:val="24"/>
        </w:rPr>
        <w:t>heat</w:t>
      </w:r>
      <w:r>
        <w:rPr>
          <w:spacing w:val="1"/>
          <w:sz w:val="24"/>
        </w:rPr>
        <w:t xml:space="preserve"> </w:t>
      </w:r>
      <w:r>
        <w:rPr>
          <w:sz w:val="24"/>
        </w:rPr>
        <w:t>or cold;</w:t>
      </w:r>
    </w:p>
    <w:p w14:paraId="2891F6F6" w14:textId="77777777" w:rsidR="004B799C" w:rsidRDefault="004B799C">
      <w:pPr>
        <w:pStyle w:val="BodyText"/>
        <w:spacing w:before="10"/>
        <w:rPr>
          <w:sz w:val="20"/>
        </w:rPr>
      </w:pPr>
    </w:p>
    <w:p w14:paraId="02BBF3B8" w14:textId="77777777" w:rsidR="004B799C" w:rsidRDefault="00CA4AAC">
      <w:pPr>
        <w:pStyle w:val="ListParagraph"/>
        <w:numPr>
          <w:ilvl w:val="1"/>
          <w:numId w:val="28"/>
        </w:numPr>
        <w:tabs>
          <w:tab w:val="left" w:pos="2092"/>
        </w:tabs>
        <w:ind w:right="956"/>
        <w:jc w:val="both"/>
        <w:rPr>
          <w:sz w:val="24"/>
        </w:rPr>
      </w:pPr>
      <w:r>
        <w:rPr>
          <w:sz w:val="24"/>
        </w:rPr>
        <w:t>the installation of equipment for the storage of the energy generated by on-site</w:t>
      </w:r>
      <w:r>
        <w:rPr>
          <w:spacing w:val="1"/>
          <w:sz w:val="24"/>
        </w:rPr>
        <w:t xml:space="preserve"> </w:t>
      </w:r>
      <w:r>
        <w:rPr>
          <w:sz w:val="24"/>
        </w:rPr>
        <w:t>renewable</w:t>
      </w:r>
      <w:r>
        <w:rPr>
          <w:spacing w:val="-1"/>
          <w:sz w:val="24"/>
        </w:rPr>
        <w:t xml:space="preserve"> </w:t>
      </w:r>
      <w:r>
        <w:rPr>
          <w:sz w:val="24"/>
        </w:rPr>
        <w:t>energy</w:t>
      </w:r>
      <w:r>
        <w:rPr>
          <w:spacing w:val="-5"/>
          <w:sz w:val="24"/>
        </w:rPr>
        <w:t xml:space="preserve"> </w:t>
      </w:r>
      <w:r>
        <w:rPr>
          <w:sz w:val="24"/>
        </w:rPr>
        <w:t>installations;</w:t>
      </w:r>
    </w:p>
    <w:p w14:paraId="7F817DBB" w14:textId="77777777" w:rsidR="004B799C" w:rsidRDefault="004B799C">
      <w:pPr>
        <w:pStyle w:val="BodyText"/>
        <w:spacing w:before="10"/>
        <w:rPr>
          <w:sz w:val="20"/>
        </w:rPr>
      </w:pPr>
    </w:p>
    <w:p w14:paraId="25C16F5D" w14:textId="77777777" w:rsidR="004B799C" w:rsidRDefault="00CA4AAC">
      <w:pPr>
        <w:pStyle w:val="ListParagraph"/>
        <w:numPr>
          <w:ilvl w:val="1"/>
          <w:numId w:val="28"/>
        </w:numPr>
        <w:tabs>
          <w:tab w:val="left" w:pos="2092"/>
        </w:tabs>
        <w:ind w:right="959"/>
        <w:jc w:val="both"/>
        <w:rPr>
          <w:sz w:val="24"/>
        </w:rPr>
      </w:pPr>
      <w:r>
        <w:rPr>
          <w:sz w:val="24"/>
        </w:rPr>
        <w:t>the</w:t>
      </w:r>
      <w:r>
        <w:rPr>
          <w:spacing w:val="1"/>
          <w:sz w:val="24"/>
        </w:rPr>
        <w:t xml:space="preserve"> </w:t>
      </w:r>
      <w:r>
        <w:rPr>
          <w:sz w:val="24"/>
        </w:rPr>
        <w:t>construction</w:t>
      </w:r>
      <w:r>
        <w:rPr>
          <w:spacing w:val="1"/>
          <w:sz w:val="24"/>
        </w:rPr>
        <w:t xml:space="preserve"> </w:t>
      </w:r>
      <w:r>
        <w:rPr>
          <w:sz w:val="24"/>
        </w:rPr>
        <w:t>and</w:t>
      </w:r>
      <w:r>
        <w:rPr>
          <w:spacing w:val="1"/>
          <w:sz w:val="24"/>
        </w:rPr>
        <w:t xml:space="preserve"> </w:t>
      </w:r>
      <w:r>
        <w:rPr>
          <w:sz w:val="24"/>
        </w:rPr>
        <w:t>installation</w:t>
      </w:r>
      <w:r>
        <w:rPr>
          <w:spacing w:val="1"/>
          <w:sz w:val="24"/>
        </w:rPr>
        <w:t xml:space="preserve"> </w:t>
      </w:r>
      <w:r>
        <w:rPr>
          <w:sz w:val="24"/>
        </w:rPr>
        <w:t>of</w:t>
      </w:r>
      <w:r>
        <w:rPr>
          <w:spacing w:val="1"/>
          <w:sz w:val="24"/>
        </w:rPr>
        <w:t xml:space="preserve"> </w:t>
      </w:r>
      <w:r>
        <w:rPr>
          <w:sz w:val="24"/>
        </w:rPr>
        <w:t>recharging</w:t>
      </w:r>
      <w:r>
        <w:rPr>
          <w:spacing w:val="1"/>
          <w:sz w:val="24"/>
        </w:rPr>
        <w:t xml:space="preserve"> </w:t>
      </w:r>
      <w:r>
        <w:rPr>
          <w:sz w:val="24"/>
        </w:rPr>
        <w:t>infrastructure</w:t>
      </w:r>
      <w:r>
        <w:rPr>
          <w:spacing w:val="1"/>
          <w:sz w:val="24"/>
        </w:rPr>
        <w:t xml:space="preserve"> </w:t>
      </w:r>
      <w:r>
        <w:rPr>
          <w:sz w:val="24"/>
        </w:rPr>
        <w:t>for</w:t>
      </w:r>
      <w:r>
        <w:rPr>
          <w:spacing w:val="1"/>
          <w:sz w:val="24"/>
        </w:rPr>
        <w:t xml:space="preserve"> </w:t>
      </w:r>
      <w:r>
        <w:rPr>
          <w:sz w:val="24"/>
        </w:rPr>
        <w:t>use</w:t>
      </w:r>
      <w:r>
        <w:rPr>
          <w:spacing w:val="1"/>
          <w:sz w:val="24"/>
        </w:rPr>
        <w:t xml:space="preserve"> </w:t>
      </w:r>
      <w:r>
        <w:rPr>
          <w:sz w:val="24"/>
        </w:rPr>
        <w:t>by</w:t>
      </w:r>
      <w:r>
        <w:rPr>
          <w:spacing w:val="1"/>
          <w:sz w:val="24"/>
        </w:rPr>
        <w:t xml:space="preserve"> </w:t>
      </w:r>
      <w:r>
        <w:rPr>
          <w:sz w:val="24"/>
        </w:rPr>
        <w:t>the</w:t>
      </w:r>
      <w:r>
        <w:rPr>
          <w:spacing w:val="1"/>
          <w:sz w:val="24"/>
        </w:rPr>
        <w:t xml:space="preserve"> </w:t>
      </w:r>
      <w:r>
        <w:rPr>
          <w:sz w:val="24"/>
        </w:rPr>
        <w:t>building users, and related infrastructure, such as ducting, where the car park is</w:t>
      </w:r>
      <w:r>
        <w:rPr>
          <w:spacing w:val="1"/>
          <w:sz w:val="24"/>
        </w:rPr>
        <w:t xml:space="preserve"> </w:t>
      </w:r>
      <w:r>
        <w:rPr>
          <w:sz w:val="24"/>
        </w:rPr>
        <w:t>located</w:t>
      </w:r>
      <w:r>
        <w:rPr>
          <w:spacing w:val="-1"/>
          <w:sz w:val="24"/>
        </w:rPr>
        <w:t xml:space="preserve"> </w:t>
      </w:r>
      <w:r>
        <w:rPr>
          <w:sz w:val="24"/>
        </w:rPr>
        <w:t>either inside the building</w:t>
      </w:r>
      <w:r>
        <w:rPr>
          <w:spacing w:val="-2"/>
          <w:sz w:val="24"/>
        </w:rPr>
        <w:t xml:space="preserve"> </w:t>
      </w:r>
      <w:r>
        <w:rPr>
          <w:sz w:val="24"/>
        </w:rPr>
        <w:t>or it is</w:t>
      </w:r>
      <w:r>
        <w:rPr>
          <w:spacing w:val="-1"/>
          <w:sz w:val="24"/>
        </w:rPr>
        <w:t xml:space="preserve"> </w:t>
      </w:r>
      <w:r>
        <w:rPr>
          <w:sz w:val="24"/>
        </w:rPr>
        <w:t>physically</w:t>
      </w:r>
      <w:r>
        <w:rPr>
          <w:spacing w:val="-3"/>
          <w:sz w:val="24"/>
        </w:rPr>
        <w:t xml:space="preserve"> </w:t>
      </w:r>
      <w:r>
        <w:rPr>
          <w:sz w:val="24"/>
        </w:rPr>
        <w:t>adjacent to the</w:t>
      </w:r>
      <w:r>
        <w:rPr>
          <w:spacing w:val="-1"/>
          <w:sz w:val="24"/>
        </w:rPr>
        <w:t xml:space="preserve"> </w:t>
      </w:r>
      <w:r>
        <w:rPr>
          <w:sz w:val="24"/>
        </w:rPr>
        <w:t>building;</w:t>
      </w:r>
    </w:p>
    <w:p w14:paraId="08DA1A15" w14:textId="77777777" w:rsidR="004B799C" w:rsidRDefault="004B799C">
      <w:pPr>
        <w:pStyle w:val="BodyText"/>
        <w:spacing w:before="11"/>
        <w:rPr>
          <w:sz w:val="20"/>
        </w:rPr>
      </w:pPr>
    </w:p>
    <w:p w14:paraId="32273C32" w14:textId="77777777" w:rsidR="004B799C" w:rsidRDefault="00CA4AAC">
      <w:pPr>
        <w:pStyle w:val="ListParagraph"/>
        <w:numPr>
          <w:ilvl w:val="1"/>
          <w:numId w:val="28"/>
        </w:numPr>
        <w:tabs>
          <w:tab w:val="left" w:pos="2092"/>
        </w:tabs>
        <w:ind w:right="955"/>
        <w:jc w:val="both"/>
        <w:rPr>
          <w:sz w:val="24"/>
        </w:rPr>
      </w:pPr>
      <w:r>
        <w:rPr>
          <w:sz w:val="24"/>
        </w:rPr>
        <w:t>the</w:t>
      </w:r>
      <w:r>
        <w:rPr>
          <w:spacing w:val="1"/>
          <w:sz w:val="24"/>
        </w:rPr>
        <w:t xml:space="preserve"> </w:t>
      </w:r>
      <w:r>
        <w:rPr>
          <w:sz w:val="24"/>
        </w:rPr>
        <w:t>installation</w:t>
      </w:r>
      <w:r>
        <w:rPr>
          <w:spacing w:val="1"/>
          <w:sz w:val="24"/>
        </w:rPr>
        <w:t xml:space="preserve"> </w:t>
      </w:r>
      <w:r>
        <w:rPr>
          <w:sz w:val="24"/>
        </w:rPr>
        <w:t>of</w:t>
      </w:r>
      <w:r>
        <w:rPr>
          <w:spacing w:val="1"/>
          <w:sz w:val="24"/>
        </w:rPr>
        <w:t xml:space="preserve"> </w:t>
      </w:r>
      <w:r>
        <w:rPr>
          <w:sz w:val="24"/>
        </w:rPr>
        <w:t>equipment</w:t>
      </w:r>
      <w:r>
        <w:rPr>
          <w:spacing w:val="1"/>
          <w:sz w:val="24"/>
        </w:rPr>
        <w:t xml:space="preserve"> </w:t>
      </w:r>
      <w:r>
        <w:rPr>
          <w:sz w:val="24"/>
        </w:rPr>
        <w:t>for</w:t>
      </w:r>
      <w:r>
        <w:rPr>
          <w:spacing w:val="1"/>
          <w:sz w:val="24"/>
        </w:rPr>
        <w:t xml:space="preserve"> </w:t>
      </w:r>
      <w:r>
        <w:rPr>
          <w:sz w:val="24"/>
        </w:rPr>
        <w:t>the</w:t>
      </w:r>
      <w:r>
        <w:rPr>
          <w:spacing w:val="1"/>
          <w:sz w:val="24"/>
        </w:rPr>
        <w:t xml:space="preserve"> </w:t>
      </w:r>
      <w:r>
        <w:rPr>
          <w:sz w:val="24"/>
        </w:rPr>
        <w:t>on-site</w:t>
      </w:r>
      <w:r>
        <w:rPr>
          <w:spacing w:val="1"/>
          <w:sz w:val="24"/>
        </w:rPr>
        <w:t xml:space="preserve"> </w:t>
      </w:r>
      <w:r>
        <w:rPr>
          <w:sz w:val="24"/>
        </w:rPr>
        <w:t>digitalisation</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building,</w:t>
      </w:r>
      <w:r>
        <w:rPr>
          <w:spacing w:val="1"/>
          <w:sz w:val="24"/>
        </w:rPr>
        <w:t xml:space="preserve"> </w:t>
      </w:r>
      <w:r>
        <w:rPr>
          <w:sz w:val="24"/>
        </w:rPr>
        <w:t>in</w:t>
      </w:r>
      <w:r>
        <w:rPr>
          <w:spacing w:val="-57"/>
          <w:sz w:val="24"/>
        </w:rPr>
        <w:t xml:space="preserve"> </w:t>
      </w:r>
      <w:r>
        <w:rPr>
          <w:sz w:val="24"/>
        </w:rPr>
        <w:t>particular</w:t>
      </w:r>
      <w:r>
        <w:rPr>
          <w:spacing w:val="1"/>
          <w:sz w:val="24"/>
        </w:rPr>
        <w:t xml:space="preserve"> </w:t>
      </w:r>
      <w:r>
        <w:rPr>
          <w:sz w:val="24"/>
        </w:rPr>
        <w:t>to</w:t>
      </w:r>
      <w:r>
        <w:rPr>
          <w:spacing w:val="1"/>
          <w:sz w:val="24"/>
        </w:rPr>
        <w:t xml:space="preserve"> </w:t>
      </w:r>
      <w:r>
        <w:rPr>
          <w:sz w:val="24"/>
        </w:rPr>
        <w:t>increase</w:t>
      </w:r>
      <w:r>
        <w:rPr>
          <w:spacing w:val="1"/>
          <w:sz w:val="24"/>
        </w:rPr>
        <w:t xml:space="preserve"> </w:t>
      </w:r>
      <w:r>
        <w:rPr>
          <w:sz w:val="24"/>
        </w:rPr>
        <w:t>its</w:t>
      </w:r>
      <w:r>
        <w:rPr>
          <w:spacing w:val="1"/>
          <w:sz w:val="24"/>
        </w:rPr>
        <w:t xml:space="preserve"> </w:t>
      </w:r>
      <w:r>
        <w:rPr>
          <w:sz w:val="24"/>
        </w:rPr>
        <w:t>smart</w:t>
      </w:r>
      <w:r>
        <w:rPr>
          <w:spacing w:val="1"/>
          <w:sz w:val="24"/>
        </w:rPr>
        <w:t xml:space="preserve"> </w:t>
      </w:r>
      <w:r>
        <w:rPr>
          <w:sz w:val="24"/>
        </w:rPr>
        <w:t>readiness.</w:t>
      </w:r>
      <w:r>
        <w:rPr>
          <w:spacing w:val="1"/>
          <w:sz w:val="24"/>
        </w:rPr>
        <w:t xml:space="preserve"> </w:t>
      </w:r>
      <w:r>
        <w:rPr>
          <w:sz w:val="24"/>
        </w:rPr>
        <w:t>Eligible</w:t>
      </w:r>
      <w:r>
        <w:rPr>
          <w:spacing w:val="1"/>
          <w:sz w:val="24"/>
        </w:rPr>
        <w:t xml:space="preserve"> </w:t>
      </w:r>
      <w:r>
        <w:rPr>
          <w:sz w:val="24"/>
        </w:rPr>
        <w:t>investments</w:t>
      </w:r>
      <w:r>
        <w:rPr>
          <w:spacing w:val="1"/>
          <w:sz w:val="24"/>
        </w:rPr>
        <w:t xml:space="preserve"> </w:t>
      </w:r>
      <w:r>
        <w:rPr>
          <w:sz w:val="24"/>
        </w:rPr>
        <w:t>may</w:t>
      </w:r>
      <w:r>
        <w:rPr>
          <w:spacing w:val="1"/>
          <w:sz w:val="24"/>
        </w:rPr>
        <w:t xml:space="preserve"> </w:t>
      </w:r>
      <w:r>
        <w:rPr>
          <w:sz w:val="24"/>
        </w:rPr>
        <w:t>include</w:t>
      </w:r>
      <w:r>
        <w:rPr>
          <w:spacing w:val="1"/>
          <w:sz w:val="24"/>
        </w:rPr>
        <w:t xml:space="preserve"> </w:t>
      </w:r>
      <w:r>
        <w:rPr>
          <w:sz w:val="24"/>
        </w:rPr>
        <w:t>interventions limited to passive in-house wiring or structured cabling for data</w:t>
      </w:r>
      <w:r>
        <w:rPr>
          <w:spacing w:val="1"/>
          <w:sz w:val="24"/>
        </w:rPr>
        <w:t xml:space="preserve"> </w:t>
      </w:r>
      <w:r>
        <w:rPr>
          <w:sz w:val="24"/>
        </w:rPr>
        <w:t>networks and, if necessary, the ancillary part of the passive network on the private</w:t>
      </w:r>
      <w:r>
        <w:rPr>
          <w:spacing w:val="-57"/>
          <w:sz w:val="24"/>
        </w:rPr>
        <w:t xml:space="preserve"> </w:t>
      </w:r>
      <w:r>
        <w:rPr>
          <w:sz w:val="24"/>
        </w:rPr>
        <w:t>property outside the building. Wiring or cabling for data networks outside the</w:t>
      </w:r>
      <w:r>
        <w:rPr>
          <w:spacing w:val="1"/>
          <w:sz w:val="24"/>
        </w:rPr>
        <w:t xml:space="preserve"> </w:t>
      </w:r>
      <w:r>
        <w:rPr>
          <w:sz w:val="24"/>
        </w:rPr>
        <w:t>private</w:t>
      </w:r>
      <w:r>
        <w:rPr>
          <w:spacing w:val="-1"/>
          <w:sz w:val="24"/>
        </w:rPr>
        <w:t xml:space="preserve"> </w:t>
      </w:r>
      <w:r>
        <w:rPr>
          <w:sz w:val="24"/>
        </w:rPr>
        <w:t>property</w:t>
      </w:r>
      <w:r>
        <w:rPr>
          <w:spacing w:val="-5"/>
          <w:sz w:val="24"/>
        </w:rPr>
        <w:t xml:space="preserve"> </w:t>
      </w:r>
      <w:r>
        <w:rPr>
          <w:sz w:val="24"/>
        </w:rPr>
        <w:t>is</w:t>
      </w:r>
      <w:r>
        <w:rPr>
          <w:spacing w:val="2"/>
          <w:sz w:val="24"/>
        </w:rPr>
        <w:t xml:space="preserve"> </w:t>
      </w:r>
      <w:r>
        <w:rPr>
          <w:sz w:val="24"/>
        </w:rPr>
        <w:t>excluded;</w:t>
      </w:r>
    </w:p>
    <w:p w14:paraId="263D1638" w14:textId="77777777" w:rsidR="004B799C" w:rsidRDefault="004B799C">
      <w:pPr>
        <w:pStyle w:val="BodyText"/>
        <w:spacing w:before="10"/>
        <w:rPr>
          <w:sz w:val="20"/>
        </w:rPr>
      </w:pPr>
    </w:p>
    <w:p w14:paraId="108A23D6" w14:textId="77777777" w:rsidR="004B799C" w:rsidRDefault="00CA4AAC">
      <w:pPr>
        <w:pStyle w:val="ListParagraph"/>
        <w:numPr>
          <w:ilvl w:val="1"/>
          <w:numId w:val="28"/>
        </w:numPr>
        <w:tabs>
          <w:tab w:val="left" w:pos="2092"/>
        </w:tabs>
        <w:ind w:right="958"/>
        <w:jc w:val="both"/>
        <w:rPr>
          <w:sz w:val="24"/>
        </w:rPr>
      </w:pPr>
      <w:r>
        <w:rPr>
          <w:sz w:val="24"/>
        </w:rPr>
        <w:t>other investments that improve the energy or environmental performance of the</w:t>
      </w:r>
      <w:r>
        <w:rPr>
          <w:spacing w:val="1"/>
          <w:sz w:val="24"/>
        </w:rPr>
        <w:t xml:space="preserve"> </w:t>
      </w:r>
      <w:r>
        <w:rPr>
          <w:sz w:val="24"/>
        </w:rPr>
        <w:t>building, including investments in green roofs and equipment for the recovery of</w:t>
      </w:r>
      <w:r>
        <w:rPr>
          <w:spacing w:val="1"/>
          <w:sz w:val="24"/>
        </w:rPr>
        <w:t xml:space="preserve"> </w:t>
      </w:r>
      <w:r>
        <w:rPr>
          <w:sz w:val="24"/>
        </w:rPr>
        <w:t>rain</w:t>
      </w:r>
      <w:r>
        <w:rPr>
          <w:spacing w:val="-1"/>
          <w:sz w:val="24"/>
        </w:rPr>
        <w:t xml:space="preserve"> </w:t>
      </w:r>
      <w:r>
        <w:rPr>
          <w:sz w:val="24"/>
        </w:rPr>
        <w:t>water.</w:t>
      </w:r>
    </w:p>
    <w:p w14:paraId="1E8D72C8" w14:textId="77777777" w:rsidR="004B799C" w:rsidRDefault="004B799C">
      <w:pPr>
        <w:pStyle w:val="BodyText"/>
        <w:spacing w:before="10"/>
        <w:rPr>
          <w:sz w:val="20"/>
        </w:rPr>
      </w:pPr>
    </w:p>
    <w:p w14:paraId="33791250" w14:textId="77777777" w:rsidR="004B799C" w:rsidRDefault="00CA4AAC">
      <w:pPr>
        <w:pStyle w:val="ListParagraph"/>
        <w:numPr>
          <w:ilvl w:val="0"/>
          <w:numId w:val="28"/>
        </w:numPr>
        <w:tabs>
          <w:tab w:val="left" w:pos="1526"/>
        </w:tabs>
        <w:ind w:right="956"/>
        <w:jc w:val="both"/>
        <w:rPr>
          <w:sz w:val="24"/>
        </w:rPr>
      </w:pPr>
      <w:r>
        <w:rPr>
          <w:sz w:val="24"/>
        </w:rPr>
        <w:t>Aid may also be granted for the improvement of the energy efficiency of the heating or</w:t>
      </w:r>
      <w:r>
        <w:rPr>
          <w:spacing w:val="1"/>
          <w:sz w:val="24"/>
        </w:rPr>
        <w:t xml:space="preserve"> </w:t>
      </w:r>
      <w:r>
        <w:rPr>
          <w:sz w:val="24"/>
        </w:rPr>
        <w:t>cooling equipment inside the building. Aid for the improvement of the energy efficiency</w:t>
      </w:r>
      <w:r>
        <w:rPr>
          <w:spacing w:val="-57"/>
          <w:sz w:val="24"/>
        </w:rPr>
        <w:t xml:space="preserve"> </w:t>
      </w:r>
      <w:r>
        <w:rPr>
          <w:sz w:val="24"/>
        </w:rPr>
        <w:t>of production processes and for energy-generating equipment used to power machinery</w:t>
      </w:r>
      <w:r>
        <w:rPr>
          <w:spacing w:val="1"/>
          <w:sz w:val="24"/>
        </w:rPr>
        <w:t xml:space="preserve"> </w:t>
      </w:r>
      <w:r>
        <w:rPr>
          <w:sz w:val="24"/>
        </w:rPr>
        <w:t>is not covered by this Section but may be covered by Section 4.1. Aid for heating or</w:t>
      </w:r>
      <w:r>
        <w:rPr>
          <w:spacing w:val="1"/>
          <w:sz w:val="24"/>
        </w:rPr>
        <w:t xml:space="preserve"> </w:t>
      </w:r>
      <w:r>
        <w:rPr>
          <w:sz w:val="24"/>
        </w:rPr>
        <w:t>cooling</w:t>
      </w:r>
      <w:r>
        <w:rPr>
          <w:spacing w:val="-4"/>
          <w:sz w:val="24"/>
        </w:rPr>
        <w:t xml:space="preserve"> </w:t>
      </w:r>
      <w:r>
        <w:rPr>
          <w:sz w:val="24"/>
        </w:rPr>
        <w:t>equipment</w:t>
      </w:r>
      <w:r>
        <w:rPr>
          <w:spacing w:val="1"/>
          <w:sz w:val="24"/>
        </w:rPr>
        <w:t xml:space="preserve"> </w:t>
      </w:r>
      <w:r>
        <w:rPr>
          <w:sz w:val="24"/>
        </w:rPr>
        <w:t>related to district heating</w:t>
      </w:r>
      <w:r>
        <w:rPr>
          <w:spacing w:val="-4"/>
          <w:sz w:val="24"/>
        </w:rPr>
        <w:t xml:space="preserve"> </w:t>
      </w:r>
      <w:r>
        <w:rPr>
          <w:sz w:val="24"/>
        </w:rPr>
        <w:t>systems is covered</w:t>
      </w:r>
      <w:r>
        <w:rPr>
          <w:spacing w:val="-1"/>
          <w:sz w:val="24"/>
        </w:rPr>
        <w:t xml:space="preserve"> </w:t>
      </w:r>
      <w:r>
        <w:rPr>
          <w:sz w:val="24"/>
        </w:rPr>
        <w:t>by</w:t>
      </w:r>
      <w:r>
        <w:rPr>
          <w:spacing w:val="-5"/>
          <w:sz w:val="24"/>
        </w:rPr>
        <w:t xml:space="preserve"> </w:t>
      </w:r>
      <w:r>
        <w:rPr>
          <w:sz w:val="24"/>
        </w:rPr>
        <w:t>Section</w:t>
      </w:r>
      <w:r>
        <w:rPr>
          <w:spacing w:val="2"/>
          <w:sz w:val="24"/>
        </w:rPr>
        <w:t xml:space="preserve"> </w:t>
      </w:r>
      <w:r>
        <w:rPr>
          <w:sz w:val="24"/>
        </w:rPr>
        <w:t>4.10.</w:t>
      </w:r>
    </w:p>
    <w:p w14:paraId="46C04E9E" w14:textId="77777777" w:rsidR="004B799C" w:rsidRDefault="004B799C">
      <w:pPr>
        <w:jc w:val="both"/>
        <w:rPr>
          <w:sz w:val="24"/>
        </w:rPr>
        <w:sectPr w:rsidR="004B799C">
          <w:pgSz w:w="11910" w:h="16840"/>
          <w:pgMar w:top="1020" w:right="460" w:bottom="1620" w:left="460" w:header="0" w:footer="1426" w:gutter="0"/>
          <w:cols w:space="720"/>
        </w:sectPr>
      </w:pPr>
    </w:p>
    <w:p w14:paraId="5A94EF25" w14:textId="77777777" w:rsidR="004B799C" w:rsidRDefault="00CA4AAC">
      <w:pPr>
        <w:pStyle w:val="ListParagraph"/>
        <w:numPr>
          <w:ilvl w:val="0"/>
          <w:numId w:val="28"/>
        </w:numPr>
        <w:tabs>
          <w:tab w:val="left" w:pos="1526"/>
        </w:tabs>
        <w:spacing w:before="72"/>
        <w:ind w:hanging="568"/>
        <w:jc w:val="left"/>
        <w:rPr>
          <w:sz w:val="24"/>
        </w:rPr>
      </w:pPr>
      <w:r>
        <w:rPr>
          <w:sz w:val="24"/>
        </w:rPr>
        <w:lastRenderedPageBreak/>
        <w:t>The</w:t>
      </w:r>
      <w:r>
        <w:rPr>
          <w:spacing w:val="-3"/>
          <w:sz w:val="24"/>
        </w:rPr>
        <w:t xml:space="preserve"> </w:t>
      </w:r>
      <w:r>
        <w:rPr>
          <w:sz w:val="24"/>
        </w:rPr>
        <w:t>aid</w:t>
      </w:r>
      <w:r>
        <w:rPr>
          <w:spacing w:val="-1"/>
          <w:sz w:val="24"/>
        </w:rPr>
        <w:t xml:space="preserve"> </w:t>
      </w:r>
      <w:r>
        <w:rPr>
          <w:sz w:val="24"/>
        </w:rPr>
        <w:t>must</w:t>
      </w:r>
      <w:r>
        <w:rPr>
          <w:spacing w:val="-1"/>
          <w:sz w:val="24"/>
        </w:rPr>
        <w:t xml:space="preserve"> </w:t>
      </w:r>
      <w:r>
        <w:rPr>
          <w:sz w:val="24"/>
        </w:rPr>
        <w:t>induce:</w:t>
      </w:r>
    </w:p>
    <w:p w14:paraId="1EA73FED" w14:textId="77777777" w:rsidR="004B799C" w:rsidRDefault="004B799C">
      <w:pPr>
        <w:pStyle w:val="BodyText"/>
        <w:spacing w:before="9"/>
        <w:rPr>
          <w:sz w:val="20"/>
        </w:rPr>
      </w:pPr>
    </w:p>
    <w:p w14:paraId="114C26A4" w14:textId="77777777" w:rsidR="004B799C" w:rsidRDefault="00CA4AAC">
      <w:pPr>
        <w:pStyle w:val="ListParagraph"/>
        <w:numPr>
          <w:ilvl w:val="1"/>
          <w:numId w:val="28"/>
        </w:numPr>
        <w:tabs>
          <w:tab w:val="left" w:pos="2092"/>
        </w:tabs>
        <w:spacing w:before="1"/>
        <w:ind w:right="955"/>
        <w:jc w:val="both"/>
        <w:rPr>
          <w:sz w:val="24"/>
        </w:rPr>
      </w:pPr>
      <w:r>
        <w:rPr>
          <w:sz w:val="24"/>
        </w:rPr>
        <w:t>in the case of renovation of existing buildings, energy performance improvements</w:t>
      </w:r>
      <w:r>
        <w:rPr>
          <w:spacing w:val="1"/>
          <w:sz w:val="24"/>
        </w:rPr>
        <w:t xml:space="preserve"> </w:t>
      </w:r>
      <w:r>
        <w:rPr>
          <w:sz w:val="24"/>
        </w:rPr>
        <w:t>leading to a reduction in primary energy demand of at least 20 % as compared to</w:t>
      </w:r>
      <w:r>
        <w:rPr>
          <w:spacing w:val="1"/>
          <w:sz w:val="24"/>
        </w:rPr>
        <w:t xml:space="preserve"> </w:t>
      </w:r>
      <w:r>
        <w:rPr>
          <w:sz w:val="24"/>
        </w:rPr>
        <w:t>the</w:t>
      </w:r>
      <w:r>
        <w:rPr>
          <w:spacing w:val="1"/>
          <w:sz w:val="24"/>
        </w:rPr>
        <w:t xml:space="preserve"> </w:t>
      </w:r>
      <w:r>
        <w:rPr>
          <w:sz w:val="24"/>
        </w:rPr>
        <w:t>situation</w:t>
      </w:r>
      <w:r>
        <w:rPr>
          <w:spacing w:val="1"/>
          <w:sz w:val="24"/>
        </w:rPr>
        <w:t xml:space="preserve"> </w:t>
      </w:r>
      <w:r>
        <w:rPr>
          <w:sz w:val="24"/>
        </w:rPr>
        <w:t>prior</w:t>
      </w:r>
      <w:r>
        <w:rPr>
          <w:spacing w:val="1"/>
          <w:sz w:val="24"/>
        </w:rPr>
        <w:t xml:space="preserve"> </w:t>
      </w:r>
      <w:r>
        <w:rPr>
          <w:sz w:val="24"/>
        </w:rPr>
        <w:t>to</w:t>
      </w:r>
      <w:r>
        <w:rPr>
          <w:spacing w:val="1"/>
          <w:sz w:val="24"/>
        </w:rPr>
        <w:t xml:space="preserve"> </w:t>
      </w:r>
      <w:r>
        <w:rPr>
          <w:sz w:val="24"/>
        </w:rPr>
        <w:t>the</w:t>
      </w:r>
      <w:r>
        <w:rPr>
          <w:spacing w:val="1"/>
          <w:sz w:val="24"/>
        </w:rPr>
        <w:t xml:space="preserve"> </w:t>
      </w:r>
      <w:r>
        <w:rPr>
          <w:sz w:val="24"/>
        </w:rPr>
        <w:t>investment.</w:t>
      </w:r>
      <w:r>
        <w:rPr>
          <w:spacing w:val="1"/>
          <w:sz w:val="24"/>
        </w:rPr>
        <w:t xml:space="preserve"> </w:t>
      </w:r>
      <w:r>
        <w:rPr>
          <w:sz w:val="24"/>
        </w:rPr>
        <w:t>By</w:t>
      </w:r>
      <w:r>
        <w:rPr>
          <w:spacing w:val="1"/>
          <w:sz w:val="24"/>
        </w:rPr>
        <w:t xml:space="preserve"> </w:t>
      </w:r>
      <w:r>
        <w:rPr>
          <w:sz w:val="24"/>
        </w:rPr>
        <w:t>way</w:t>
      </w:r>
      <w:r>
        <w:rPr>
          <w:spacing w:val="1"/>
          <w:sz w:val="24"/>
        </w:rPr>
        <w:t xml:space="preserve"> </w:t>
      </w:r>
      <w:r>
        <w:rPr>
          <w:sz w:val="24"/>
        </w:rPr>
        <w:t>of</w:t>
      </w:r>
      <w:r>
        <w:rPr>
          <w:spacing w:val="1"/>
          <w:sz w:val="24"/>
        </w:rPr>
        <w:t xml:space="preserve"> </w:t>
      </w:r>
      <w:r>
        <w:rPr>
          <w:sz w:val="24"/>
        </w:rPr>
        <w:t>derogation,</w:t>
      </w:r>
      <w:r>
        <w:rPr>
          <w:spacing w:val="1"/>
          <w:sz w:val="24"/>
        </w:rPr>
        <w:t xml:space="preserve"> </w:t>
      </w:r>
      <w:r>
        <w:rPr>
          <w:sz w:val="24"/>
        </w:rPr>
        <w:t>where</w:t>
      </w:r>
      <w:r>
        <w:rPr>
          <w:spacing w:val="1"/>
          <w:sz w:val="24"/>
        </w:rPr>
        <w:t xml:space="preserve"> </w:t>
      </w:r>
      <w:r>
        <w:rPr>
          <w:sz w:val="24"/>
        </w:rPr>
        <w:t>the</w:t>
      </w:r>
      <w:r>
        <w:rPr>
          <w:spacing w:val="1"/>
          <w:sz w:val="24"/>
        </w:rPr>
        <w:t xml:space="preserve"> </w:t>
      </w:r>
      <w:r>
        <w:rPr>
          <w:sz w:val="24"/>
        </w:rPr>
        <w:t>improvement is part of a staged renovation, the latter must lead to an overall</w:t>
      </w:r>
      <w:r>
        <w:rPr>
          <w:spacing w:val="1"/>
          <w:sz w:val="24"/>
        </w:rPr>
        <w:t xml:space="preserve"> </w:t>
      </w:r>
      <w:r>
        <w:rPr>
          <w:sz w:val="24"/>
        </w:rPr>
        <w:t>reduction in primary energy demand of at least 30 % as compared to the situation</w:t>
      </w:r>
      <w:r>
        <w:rPr>
          <w:spacing w:val="1"/>
          <w:sz w:val="24"/>
        </w:rPr>
        <w:t xml:space="preserve"> </w:t>
      </w:r>
      <w:r>
        <w:rPr>
          <w:sz w:val="24"/>
        </w:rPr>
        <w:t>prior</w:t>
      </w:r>
      <w:r>
        <w:rPr>
          <w:spacing w:val="-2"/>
          <w:sz w:val="24"/>
        </w:rPr>
        <w:t xml:space="preserve"> </w:t>
      </w:r>
      <w:r>
        <w:rPr>
          <w:sz w:val="24"/>
        </w:rPr>
        <w:t>to the</w:t>
      </w:r>
      <w:r>
        <w:rPr>
          <w:spacing w:val="-1"/>
          <w:sz w:val="24"/>
        </w:rPr>
        <w:t xml:space="preserve"> </w:t>
      </w:r>
      <w:r>
        <w:rPr>
          <w:sz w:val="24"/>
        </w:rPr>
        <w:t>investment, over a</w:t>
      </w:r>
      <w:r>
        <w:rPr>
          <w:spacing w:val="-2"/>
          <w:sz w:val="24"/>
        </w:rPr>
        <w:t xml:space="preserve"> </w:t>
      </w:r>
      <w:r>
        <w:rPr>
          <w:sz w:val="24"/>
        </w:rPr>
        <w:t>period of</w:t>
      </w:r>
      <w:r>
        <w:rPr>
          <w:spacing w:val="-1"/>
          <w:sz w:val="24"/>
        </w:rPr>
        <w:t xml:space="preserve"> </w:t>
      </w:r>
      <w:r>
        <w:rPr>
          <w:sz w:val="24"/>
        </w:rPr>
        <w:t>3</w:t>
      </w:r>
      <w:r>
        <w:rPr>
          <w:spacing w:val="4"/>
          <w:sz w:val="24"/>
        </w:rPr>
        <w:t xml:space="preserve"> </w:t>
      </w:r>
      <w:r>
        <w:rPr>
          <w:sz w:val="24"/>
        </w:rPr>
        <w:t>years;</w:t>
      </w:r>
    </w:p>
    <w:p w14:paraId="31731641" w14:textId="77777777" w:rsidR="004B799C" w:rsidRDefault="004B799C">
      <w:pPr>
        <w:pStyle w:val="BodyText"/>
        <w:spacing w:before="10"/>
        <w:rPr>
          <w:sz w:val="20"/>
        </w:rPr>
      </w:pPr>
    </w:p>
    <w:p w14:paraId="272989B1" w14:textId="77777777" w:rsidR="004B799C" w:rsidRDefault="00CA4AAC">
      <w:pPr>
        <w:pStyle w:val="ListParagraph"/>
        <w:numPr>
          <w:ilvl w:val="1"/>
          <w:numId w:val="28"/>
        </w:numPr>
        <w:tabs>
          <w:tab w:val="left" w:pos="2092"/>
        </w:tabs>
        <w:ind w:right="956"/>
        <w:jc w:val="both"/>
        <w:rPr>
          <w:sz w:val="24"/>
        </w:rPr>
      </w:pPr>
      <w:r>
        <w:rPr>
          <w:sz w:val="24"/>
        </w:rPr>
        <w:t>in the case of new buildings, energy performance improvements leading to at least</w:t>
      </w:r>
      <w:r>
        <w:rPr>
          <w:spacing w:val="-57"/>
          <w:sz w:val="24"/>
        </w:rPr>
        <w:t xml:space="preserve"> </w:t>
      </w:r>
      <w:r>
        <w:rPr>
          <w:sz w:val="24"/>
        </w:rPr>
        <w:t>10 % of primary energy savings compared to the threshold set for the nearly zero-</w:t>
      </w:r>
      <w:r>
        <w:rPr>
          <w:spacing w:val="1"/>
          <w:sz w:val="24"/>
        </w:rPr>
        <w:t xml:space="preserve"> </w:t>
      </w:r>
      <w:r>
        <w:rPr>
          <w:sz w:val="24"/>
        </w:rPr>
        <w:t>energy</w:t>
      </w:r>
      <w:r>
        <w:rPr>
          <w:spacing w:val="1"/>
          <w:sz w:val="24"/>
        </w:rPr>
        <w:t xml:space="preserve"> </w:t>
      </w:r>
      <w:r>
        <w:rPr>
          <w:sz w:val="24"/>
        </w:rPr>
        <w:t>building</w:t>
      </w:r>
      <w:r>
        <w:rPr>
          <w:spacing w:val="1"/>
          <w:sz w:val="24"/>
        </w:rPr>
        <w:t xml:space="preserve"> </w:t>
      </w:r>
      <w:r>
        <w:rPr>
          <w:sz w:val="24"/>
        </w:rPr>
        <w:t>requirements</w:t>
      </w:r>
      <w:r>
        <w:rPr>
          <w:spacing w:val="1"/>
          <w:sz w:val="24"/>
        </w:rPr>
        <w:t xml:space="preserve"> </w:t>
      </w:r>
      <w:r>
        <w:rPr>
          <w:sz w:val="24"/>
        </w:rPr>
        <w:t>in</w:t>
      </w:r>
      <w:r>
        <w:rPr>
          <w:spacing w:val="1"/>
          <w:sz w:val="24"/>
        </w:rPr>
        <w:t xml:space="preserve"> </w:t>
      </w:r>
      <w:r>
        <w:rPr>
          <w:sz w:val="24"/>
        </w:rPr>
        <w:t>national</w:t>
      </w:r>
      <w:r>
        <w:rPr>
          <w:spacing w:val="1"/>
          <w:sz w:val="24"/>
        </w:rPr>
        <w:t xml:space="preserve"> </w:t>
      </w:r>
      <w:r>
        <w:rPr>
          <w:sz w:val="24"/>
        </w:rPr>
        <w:t>measures</w:t>
      </w:r>
      <w:r>
        <w:rPr>
          <w:spacing w:val="1"/>
          <w:sz w:val="24"/>
        </w:rPr>
        <w:t xml:space="preserve"> </w:t>
      </w:r>
      <w:r>
        <w:rPr>
          <w:sz w:val="24"/>
        </w:rPr>
        <w:t>implementing</w:t>
      </w:r>
      <w:r>
        <w:rPr>
          <w:spacing w:val="1"/>
          <w:sz w:val="24"/>
        </w:rPr>
        <w:t xml:space="preserve"> </w:t>
      </w:r>
      <w:r>
        <w:rPr>
          <w:sz w:val="24"/>
        </w:rPr>
        <w:t>Directive</w:t>
      </w:r>
      <w:r>
        <w:rPr>
          <w:spacing w:val="1"/>
          <w:sz w:val="24"/>
        </w:rPr>
        <w:t xml:space="preserve"> </w:t>
      </w:r>
      <w:r>
        <w:rPr>
          <w:sz w:val="24"/>
        </w:rPr>
        <w:t>2010/31/EU</w:t>
      </w:r>
      <w:r>
        <w:rPr>
          <w:spacing w:val="-1"/>
          <w:sz w:val="24"/>
        </w:rPr>
        <w:t xml:space="preserve"> </w:t>
      </w:r>
      <w:r>
        <w:rPr>
          <w:sz w:val="24"/>
        </w:rPr>
        <w:t>of the</w:t>
      </w:r>
      <w:r>
        <w:rPr>
          <w:spacing w:val="-2"/>
          <w:sz w:val="24"/>
        </w:rPr>
        <w:t xml:space="preserve"> </w:t>
      </w:r>
      <w:r>
        <w:rPr>
          <w:sz w:val="24"/>
        </w:rPr>
        <w:t>European Parliament and of the Council</w:t>
      </w:r>
      <w:r>
        <w:rPr>
          <w:sz w:val="24"/>
          <w:vertAlign w:val="superscript"/>
        </w:rPr>
        <w:t>65</w:t>
      </w:r>
      <w:r>
        <w:rPr>
          <w:sz w:val="24"/>
        </w:rPr>
        <w:t>.</w:t>
      </w:r>
    </w:p>
    <w:p w14:paraId="7F94091D" w14:textId="77777777" w:rsidR="004B799C" w:rsidRDefault="00CA4AAC">
      <w:pPr>
        <w:pStyle w:val="ListParagraph"/>
        <w:numPr>
          <w:ilvl w:val="0"/>
          <w:numId w:val="28"/>
        </w:numPr>
        <w:tabs>
          <w:tab w:val="left" w:pos="1526"/>
        </w:tabs>
        <w:spacing w:before="240"/>
        <w:ind w:right="955"/>
        <w:jc w:val="both"/>
        <w:rPr>
          <w:sz w:val="24"/>
        </w:rPr>
      </w:pPr>
      <w:r>
        <w:rPr>
          <w:sz w:val="24"/>
        </w:rPr>
        <w:t>Aid for the improvement of the energy performance of buildings may also be granted to</w:t>
      </w:r>
      <w:r>
        <w:rPr>
          <w:spacing w:val="1"/>
          <w:sz w:val="24"/>
        </w:rPr>
        <w:t xml:space="preserve"> </w:t>
      </w:r>
      <w:r>
        <w:rPr>
          <w:sz w:val="24"/>
        </w:rPr>
        <w:t>SMEs</w:t>
      </w:r>
      <w:r>
        <w:rPr>
          <w:spacing w:val="1"/>
          <w:sz w:val="24"/>
        </w:rPr>
        <w:t xml:space="preserve"> </w:t>
      </w:r>
      <w:r>
        <w:rPr>
          <w:sz w:val="24"/>
        </w:rPr>
        <w:t>and</w:t>
      </w:r>
      <w:r>
        <w:rPr>
          <w:spacing w:val="1"/>
          <w:sz w:val="24"/>
        </w:rPr>
        <w:t xml:space="preserve"> </w:t>
      </w:r>
      <w:r>
        <w:rPr>
          <w:sz w:val="24"/>
        </w:rPr>
        <w:t>small</w:t>
      </w:r>
      <w:r>
        <w:rPr>
          <w:spacing w:val="1"/>
          <w:sz w:val="24"/>
        </w:rPr>
        <w:t xml:space="preserve"> </w:t>
      </w:r>
      <w:r>
        <w:rPr>
          <w:sz w:val="24"/>
        </w:rPr>
        <w:t>mid-caps</w:t>
      </w:r>
      <w:r>
        <w:rPr>
          <w:spacing w:val="1"/>
          <w:sz w:val="24"/>
        </w:rPr>
        <w:t xml:space="preserve"> </w:t>
      </w:r>
      <w:r>
        <w:rPr>
          <w:sz w:val="24"/>
        </w:rPr>
        <w:t>that</w:t>
      </w:r>
      <w:r>
        <w:rPr>
          <w:spacing w:val="1"/>
          <w:sz w:val="24"/>
        </w:rPr>
        <w:t xml:space="preserve"> </w:t>
      </w:r>
      <w:r>
        <w:rPr>
          <w:sz w:val="24"/>
        </w:rPr>
        <w:t>are</w:t>
      </w:r>
      <w:r>
        <w:rPr>
          <w:spacing w:val="1"/>
          <w:sz w:val="24"/>
        </w:rPr>
        <w:t xml:space="preserve"> </w:t>
      </w:r>
      <w:r>
        <w:rPr>
          <w:sz w:val="24"/>
        </w:rPr>
        <w:t>providers</w:t>
      </w:r>
      <w:r>
        <w:rPr>
          <w:spacing w:val="1"/>
          <w:sz w:val="24"/>
        </w:rPr>
        <w:t xml:space="preserve"> </w:t>
      </w:r>
      <w:r>
        <w:rPr>
          <w:sz w:val="24"/>
        </w:rPr>
        <w:t>of</w:t>
      </w:r>
      <w:r>
        <w:rPr>
          <w:spacing w:val="1"/>
          <w:sz w:val="24"/>
        </w:rPr>
        <w:t xml:space="preserve"> </w:t>
      </w:r>
      <w:r>
        <w:rPr>
          <w:sz w:val="24"/>
        </w:rPr>
        <w:t>energy</w:t>
      </w:r>
      <w:r>
        <w:rPr>
          <w:spacing w:val="1"/>
          <w:sz w:val="24"/>
        </w:rPr>
        <w:t xml:space="preserve"> </w:t>
      </w:r>
      <w:r>
        <w:rPr>
          <w:sz w:val="24"/>
        </w:rPr>
        <w:t>performance</w:t>
      </w:r>
      <w:r>
        <w:rPr>
          <w:spacing w:val="1"/>
          <w:sz w:val="24"/>
        </w:rPr>
        <w:t xml:space="preserve"> </w:t>
      </w:r>
      <w:r>
        <w:rPr>
          <w:sz w:val="24"/>
        </w:rPr>
        <w:t>improvement</w:t>
      </w:r>
      <w:r>
        <w:rPr>
          <w:spacing w:val="1"/>
          <w:sz w:val="24"/>
        </w:rPr>
        <w:t xml:space="preserve"> </w:t>
      </w:r>
      <w:r>
        <w:rPr>
          <w:sz w:val="24"/>
        </w:rPr>
        <w:t>measures for the facilitation of energy performance contracting within the meaning of</w:t>
      </w:r>
      <w:r>
        <w:rPr>
          <w:spacing w:val="1"/>
          <w:sz w:val="24"/>
        </w:rPr>
        <w:t xml:space="preserve"> </w:t>
      </w:r>
      <w:r>
        <w:rPr>
          <w:sz w:val="24"/>
        </w:rPr>
        <w:t>Article</w:t>
      </w:r>
      <w:r>
        <w:rPr>
          <w:spacing w:val="-1"/>
          <w:sz w:val="24"/>
        </w:rPr>
        <w:t xml:space="preserve"> </w:t>
      </w:r>
      <w:r>
        <w:rPr>
          <w:sz w:val="24"/>
        </w:rPr>
        <w:t>2, point</w:t>
      </w:r>
      <w:r>
        <w:rPr>
          <w:spacing w:val="1"/>
          <w:sz w:val="24"/>
        </w:rPr>
        <w:t xml:space="preserve"> </w:t>
      </w:r>
      <w:r>
        <w:rPr>
          <w:sz w:val="24"/>
        </w:rPr>
        <w:t>(27)</w:t>
      </w:r>
      <w:r>
        <w:rPr>
          <w:spacing w:val="-2"/>
          <w:sz w:val="24"/>
        </w:rPr>
        <w:t xml:space="preserve"> </w:t>
      </w:r>
      <w:r>
        <w:rPr>
          <w:sz w:val="24"/>
        </w:rPr>
        <w:t>of Directive</w:t>
      </w:r>
      <w:r>
        <w:rPr>
          <w:spacing w:val="-1"/>
          <w:sz w:val="24"/>
        </w:rPr>
        <w:t xml:space="preserve"> </w:t>
      </w:r>
      <w:r>
        <w:rPr>
          <w:sz w:val="24"/>
        </w:rPr>
        <w:t>2012/27/EU.</w:t>
      </w:r>
    </w:p>
    <w:p w14:paraId="6D2E981E" w14:textId="77777777" w:rsidR="004B799C" w:rsidRDefault="004B799C">
      <w:pPr>
        <w:pStyle w:val="BodyText"/>
        <w:spacing w:before="11"/>
        <w:rPr>
          <w:sz w:val="20"/>
        </w:rPr>
      </w:pPr>
    </w:p>
    <w:p w14:paraId="2F8E9708" w14:textId="77777777" w:rsidR="004B799C" w:rsidRDefault="00CA4AAC">
      <w:pPr>
        <w:ind w:left="1525"/>
        <w:rPr>
          <w:i/>
          <w:sz w:val="24"/>
        </w:rPr>
      </w:pPr>
      <w:r>
        <w:rPr>
          <w:noProof/>
        </w:rPr>
        <w:drawing>
          <wp:anchor distT="0" distB="0" distL="0" distR="0" simplePos="0" relativeHeight="15777280" behindDoc="0" locked="0" layoutInCell="1" allowOverlap="1" wp14:anchorId="7B47BC67" wp14:editId="0A13A91E">
            <wp:simplePos x="0" y="0"/>
            <wp:positionH relativeFrom="page">
              <wp:posOffset>903791</wp:posOffset>
            </wp:positionH>
            <wp:positionV relativeFrom="paragraph">
              <wp:posOffset>39633</wp:posOffset>
            </wp:positionV>
            <wp:extent cx="291786" cy="107345"/>
            <wp:effectExtent l="0" t="0" r="0" b="0"/>
            <wp:wrapNone/>
            <wp:docPr id="133" name="image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image62.png"/>
                    <pic:cNvPicPr/>
                  </pic:nvPicPr>
                  <pic:blipFill>
                    <a:blip r:embed="rId86" cstate="print"/>
                    <a:stretch>
                      <a:fillRect/>
                    </a:stretch>
                  </pic:blipFill>
                  <pic:spPr>
                    <a:xfrm>
                      <a:off x="0" y="0"/>
                      <a:ext cx="291786" cy="107345"/>
                    </a:xfrm>
                    <a:prstGeom prst="rect">
                      <a:avLst/>
                    </a:prstGeom>
                  </pic:spPr>
                </pic:pic>
              </a:graphicData>
            </a:graphic>
          </wp:anchor>
        </w:drawing>
      </w:r>
      <w:bookmarkStart w:id="60" w:name="_bookmark50"/>
      <w:bookmarkEnd w:id="60"/>
      <w:r>
        <w:rPr>
          <w:i/>
          <w:sz w:val="24"/>
        </w:rPr>
        <w:t>Incentive</w:t>
      </w:r>
      <w:r>
        <w:rPr>
          <w:i/>
          <w:spacing w:val="-6"/>
          <w:sz w:val="24"/>
        </w:rPr>
        <w:t xml:space="preserve"> </w:t>
      </w:r>
      <w:r>
        <w:rPr>
          <w:i/>
          <w:sz w:val="24"/>
        </w:rPr>
        <w:t>effect</w:t>
      </w:r>
    </w:p>
    <w:p w14:paraId="0C44E98C" w14:textId="77777777" w:rsidR="004B799C" w:rsidRDefault="004B799C">
      <w:pPr>
        <w:pStyle w:val="BodyText"/>
        <w:spacing w:before="10"/>
        <w:rPr>
          <w:i/>
          <w:sz w:val="20"/>
        </w:rPr>
      </w:pPr>
    </w:p>
    <w:p w14:paraId="4AC058F4" w14:textId="77777777" w:rsidR="004B799C" w:rsidRDefault="00CA4AAC">
      <w:pPr>
        <w:pStyle w:val="ListParagraph"/>
        <w:numPr>
          <w:ilvl w:val="0"/>
          <w:numId w:val="28"/>
        </w:numPr>
        <w:tabs>
          <w:tab w:val="left" w:pos="1526"/>
        </w:tabs>
        <w:ind w:right="958"/>
        <w:jc w:val="both"/>
        <w:rPr>
          <w:sz w:val="24"/>
        </w:rPr>
      </w:pPr>
      <w:r>
        <w:rPr>
          <w:sz w:val="24"/>
        </w:rPr>
        <w:t xml:space="preserve">The requirements set out in points </w:t>
      </w:r>
      <w:hyperlink w:anchor="_bookmark51" w:history="1">
        <w:r>
          <w:rPr>
            <w:sz w:val="24"/>
          </w:rPr>
          <w:t>121</w:t>
        </w:r>
      </w:hyperlink>
      <w:r>
        <w:rPr>
          <w:sz w:val="24"/>
        </w:rPr>
        <w:t xml:space="preserve"> and </w:t>
      </w:r>
      <w:hyperlink w:anchor="_bookmark52" w:history="1">
        <w:r>
          <w:rPr>
            <w:sz w:val="24"/>
          </w:rPr>
          <w:t>122</w:t>
        </w:r>
      </w:hyperlink>
      <w:r>
        <w:rPr>
          <w:sz w:val="24"/>
        </w:rPr>
        <w:t xml:space="preserve"> apply in addition to those set out in</w:t>
      </w:r>
      <w:r>
        <w:rPr>
          <w:spacing w:val="1"/>
          <w:sz w:val="24"/>
        </w:rPr>
        <w:t xml:space="preserve"> </w:t>
      </w:r>
      <w:r>
        <w:rPr>
          <w:sz w:val="24"/>
        </w:rPr>
        <w:t>Section</w:t>
      </w:r>
      <w:r>
        <w:rPr>
          <w:spacing w:val="-1"/>
          <w:sz w:val="24"/>
        </w:rPr>
        <w:t xml:space="preserve"> </w:t>
      </w:r>
      <w:r>
        <w:rPr>
          <w:sz w:val="24"/>
        </w:rPr>
        <w:t>3.1.2.</w:t>
      </w:r>
    </w:p>
    <w:p w14:paraId="50217237" w14:textId="77777777" w:rsidR="004B799C" w:rsidRDefault="004B799C">
      <w:pPr>
        <w:pStyle w:val="BodyText"/>
        <w:spacing w:before="10"/>
        <w:rPr>
          <w:sz w:val="20"/>
        </w:rPr>
      </w:pPr>
    </w:p>
    <w:p w14:paraId="2E277F33" w14:textId="77777777" w:rsidR="004B799C" w:rsidRDefault="00CA4AAC">
      <w:pPr>
        <w:pStyle w:val="ListParagraph"/>
        <w:numPr>
          <w:ilvl w:val="0"/>
          <w:numId w:val="28"/>
        </w:numPr>
        <w:tabs>
          <w:tab w:val="left" w:pos="1526"/>
        </w:tabs>
        <w:ind w:right="953"/>
        <w:jc w:val="both"/>
        <w:rPr>
          <w:sz w:val="24"/>
        </w:rPr>
      </w:pPr>
      <w:bookmarkStart w:id="61" w:name="_bookmark51"/>
      <w:bookmarkEnd w:id="61"/>
      <w:r>
        <w:rPr>
          <w:sz w:val="24"/>
        </w:rPr>
        <w:t>The Commission considers that, in principle, aid to projects with a payback period of</w:t>
      </w:r>
      <w:r>
        <w:rPr>
          <w:spacing w:val="1"/>
          <w:sz w:val="24"/>
        </w:rPr>
        <w:t xml:space="preserve"> </w:t>
      </w:r>
      <w:r>
        <w:rPr>
          <w:sz w:val="24"/>
        </w:rPr>
        <w:t>less than five years does not have an incentive effect. However, the Member State may</w:t>
      </w:r>
      <w:r>
        <w:rPr>
          <w:spacing w:val="1"/>
          <w:sz w:val="24"/>
        </w:rPr>
        <w:t xml:space="preserve"> </w:t>
      </w:r>
      <w:r>
        <w:rPr>
          <w:sz w:val="24"/>
        </w:rPr>
        <w:t>provide evidence to</w:t>
      </w:r>
      <w:r>
        <w:rPr>
          <w:spacing w:val="1"/>
          <w:sz w:val="24"/>
        </w:rPr>
        <w:t xml:space="preserve"> </w:t>
      </w:r>
      <w:r>
        <w:rPr>
          <w:sz w:val="24"/>
        </w:rPr>
        <w:t>demonstrate that aid</w:t>
      </w:r>
      <w:r>
        <w:rPr>
          <w:spacing w:val="1"/>
          <w:sz w:val="24"/>
        </w:rPr>
        <w:t xml:space="preserve"> </w:t>
      </w:r>
      <w:r>
        <w:rPr>
          <w:sz w:val="24"/>
        </w:rPr>
        <w:t>is</w:t>
      </w:r>
      <w:r>
        <w:rPr>
          <w:spacing w:val="1"/>
          <w:sz w:val="24"/>
        </w:rPr>
        <w:t xml:space="preserve"> </w:t>
      </w:r>
      <w:r>
        <w:rPr>
          <w:sz w:val="24"/>
        </w:rPr>
        <w:t>needed to</w:t>
      </w:r>
      <w:r>
        <w:rPr>
          <w:spacing w:val="1"/>
          <w:sz w:val="24"/>
        </w:rPr>
        <w:t xml:space="preserve"> </w:t>
      </w:r>
      <w:r>
        <w:rPr>
          <w:sz w:val="24"/>
        </w:rPr>
        <w:t>trigger a</w:t>
      </w:r>
      <w:r>
        <w:rPr>
          <w:spacing w:val="1"/>
          <w:sz w:val="24"/>
        </w:rPr>
        <w:t xml:space="preserve"> </w:t>
      </w:r>
      <w:r>
        <w:rPr>
          <w:sz w:val="24"/>
        </w:rPr>
        <w:t>change</w:t>
      </w:r>
      <w:r>
        <w:rPr>
          <w:spacing w:val="1"/>
          <w:sz w:val="24"/>
        </w:rPr>
        <w:t xml:space="preserve"> </w:t>
      </w:r>
      <w:r>
        <w:rPr>
          <w:sz w:val="24"/>
        </w:rPr>
        <w:t>in</w:t>
      </w:r>
      <w:r>
        <w:rPr>
          <w:spacing w:val="60"/>
          <w:sz w:val="24"/>
        </w:rPr>
        <w:t xml:space="preserve"> </w:t>
      </w:r>
      <w:r>
        <w:rPr>
          <w:sz w:val="24"/>
        </w:rPr>
        <w:t>behaviour,</w:t>
      </w:r>
      <w:r>
        <w:rPr>
          <w:spacing w:val="-57"/>
          <w:sz w:val="24"/>
        </w:rPr>
        <w:t xml:space="preserve"> </w:t>
      </w:r>
      <w:r>
        <w:rPr>
          <w:sz w:val="24"/>
        </w:rPr>
        <w:t>even</w:t>
      </w:r>
      <w:r>
        <w:rPr>
          <w:spacing w:val="-1"/>
          <w:sz w:val="24"/>
        </w:rPr>
        <w:t xml:space="preserve"> </w:t>
      </w:r>
      <w:r>
        <w:rPr>
          <w:sz w:val="24"/>
        </w:rPr>
        <w:t>in the</w:t>
      </w:r>
      <w:r>
        <w:rPr>
          <w:spacing w:val="-1"/>
          <w:sz w:val="24"/>
        </w:rPr>
        <w:t xml:space="preserve"> </w:t>
      </w:r>
      <w:r>
        <w:rPr>
          <w:sz w:val="24"/>
        </w:rPr>
        <w:t>case</w:t>
      </w:r>
      <w:r>
        <w:rPr>
          <w:spacing w:val="-1"/>
          <w:sz w:val="24"/>
        </w:rPr>
        <w:t xml:space="preserve"> </w:t>
      </w:r>
      <w:r>
        <w:rPr>
          <w:sz w:val="24"/>
        </w:rPr>
        <w:t>of projects with a</w:t>
      </w:r>
      <w:r>
        <w:rPr>
          <w:spacing w:val="-1"/>
          <w:sz w:val="24"/>
        </w:rPr>
        <w:t xml:space="preserve"> </w:t>
      </w:r>
      <w:r>
        <w:rPr>
          <w:sz w:val="24"/>
        </w:rPr>
        <w:t>shorter payback</w:t>
      </w:r>
      <w:r>
        <w:rPr>
          <w:spacing w:val="1"/>
          <w:sz w:val="24"/>
        </w:rPr>
        <w:t xml:space="preserve"> </w:t>
      </w:r>
      <w:r>
        <w:rPr>
          <w:sz w:val="24"/>
        </w:rPr>
        <w:t>period.</w:t>
      </w:r>
    </w:p>
    <w:p w14:paraId="3C478B7D" w14:textId="77777777" w:rsidR="004B799C" w:rsidRDefault="004B799C">
      <w:pPr>
        <w:pStyle w:val="BodyText"/>
        <w:spacing w:before="10"/>
        <w:rPr>
          <w:sz w:val="20"/>
        </w:rPr>
      </w:pPr>
    </w:p>
    <w:p w14:paraId="1FBF0A96" w14:textId="77777777" w:rsidR="004B799C" w:rsidRDefault="00CA4AAC">
      <w:pPr>
        <w:pStyle w:val="ListParagraph"/>
        <w:numPr>
          <w:ilvl w:val="0"/>
          <w:numId w:val="28"/>
        </w:numPr>
        <w:tabs>
          <w:tab w:val="left" w:pos="1526"/>
        </w:tabs>
        <w:ind w:right="957"/>
        <w:jc w:val="both"/>
        <w:rPr>
          <w:sz w:val="24"/>
        </w:rPr>
      </w:pPr>
      <w:bookmarkStart w:id="62" w:name="_bookmark52"/>
      <w:bookmarkEnd w:id="62"/>
      <w:r>
        <w:rPr>
          <w:sz w:val="24"/>
        </w:rPr>
        <w:t>Aid for covering the costs of adapting to Union standards that are adopted but not yet</w:t>
      </w:r>
      <w:r>
        <w:rPr>
          <w:spacing w:val="1"/>
          <w:sz w:val="24"/>
        </w:rPr>
        <w:t xml:space="preserve"> </w:t>
      </w:r>
      <w:r>
        <w:rPr>
          <w:sz w:val="24"/>
        </w:rPr>
        <w:t>entered in force will be considered to have an incentive effect if the investment is</w:t>
      </w:r>
      <w:r>
        <w:rPr>
          <w:spacing w:val="1"/>
          <w:sz w:val="24"/>
        </w:rPr>
        <w:t xml:space="preserve"> </w:t>
      </w:r>
      <w:r>
        <w:rPr>
          <w:sz w:val="24"/>
        </w:rPr>
        <w:t>implemented and finalised at least 18 months before the Union standards enter into</w:t>
      </w:r>
      <w:r>
        <w:rPr>
          <w:spacing w:val="1"/>
          <w:sz w:val="24"/>
        </w:rPr>
        <w:t xml:space="preserve"> </w:t>
      </w:r>
      <w:r>
        <w:rPr>
          <w:sz w:val="24"/>
        </w:rPr>
        <w:t>force.</w:t>
      </w:r>
    </w:p>
    <w:p w14:paraId="7F05DD9A" w14:textId="77777777" w:rsidR="004B799C" w:rsidRDefault="004B799C">
      <w:pPr>
        <w:pStyle w:val="BodyText"/>
        <w:spacing w:before="11"/>
        <w:rPr>
          <w:sz w:val="20"/>
        </w:rPr>
      </w:pPr>
    </w:p>
    <w:p w14:paraId="1F13573B" w14:textId="77777777" w:rsidR="004B799C" w:rsidRDefault="00CA4AAC">
      <w:pPr>
        <w:ind w:left="1525"/>
        <w:rPr>
          <w:i/>
          <w:sz w:val="24"/>
        </w:rPr>
      </w:pPr>
      <w:r>
        <w:rPr>
          <w:noProof/>
        </w:rPr>
        <w:drawing>
          <wp:anchor distT="0" distB="0" distL="0" distR="0" simplePos="0" relativeHeight="15777792" behindDoc="0" locked="0" layoutInCell="1" allowOverlap="1" wp14:anchorId="2F4B9461" wp14:editId="018814B9">
            <wp:simplePos x="0" y="0"/>
            <wp:positionH relativeFrom="page">
              <wp:posOffset>903766</wp:posOffset>
            </wp:positionH>
            <wp:positionV relativeFrom="paragraph">
              <wp:posOffset>39378</wp:posOffset>
            </wp:positionV>
            <wp:extent cx="299431" cy="107345"/>
            <wp:effectExtent l="0" t="0" r="0" b="0"/>
            <wp:wrapNone/>
            <wp:docPr id="135" name="image6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image63.png"/>
                    <pic:cNvPicPr/>
                  </pic:nvPicPr>
                  <pic:blipFill>
                    <a:blip r:embed="rId87" cstate="print"/>
                    <a:stretch>
                      <a:fillRect/>
                    </a:stretch>
                  </pic:blipFill>
                  <pic:spPr>
                    <a:xfrm>
                      <a:off x="0" y="0"/>
                      <a:ext cx="299431" cy="107345"/>
                    </a:xfrm>
                    <a:prstGeom prst="rect">
                      <a:avLst/>
                    </a:prstGeom>
                  </pic:spPr>
                </pic:pic>
              </a:graphicData>
            </a:graphic>
          </wp:anchor>
        </w:drawing>
      </w:r>
      <w:bookmarkStart w:id="63" w:name="_bookmark53"/>
      <w:bookmarkEnd w:id="63"/>
      <w:r>
        <w:rPr>
          <w:i/>
          <w:sz w:val="24"/>
        </w:rPr>
        <w:t>Minimisation</w:t>
      </w:r>
      <w:r>
        <w:rPr>
          <w:i/>
          <w:spacing w:val="-2"/>
          <w:sz w:val="24"/>
        </w:rPr>
        <w:t xml:space="preserve"> </w:t>
      </w:r>
      <w:r>
        <w:rPr>
          <w:i/>
          <w:sz w:val="24"/>
        </w:rPr>
        <w:t>of</w:t>
      </w:r>
      <w:r>
        <w:rPr>
          <w:i/>
          <w:spacing w:val="-2"/>
          <w:sz w:val="24"/>
        </w:rPr>
        <w:t xml:space="preserve"> </w:t>
      </w:r>
      <w:r>
        <w:rPr>
          <w:i/>
          <w:sz w:val="24"/>
        </w:rPr>
        <w:t>distortions</w:t>
      </w:r>
      <w:r>
        <w:rPr>
          <w:i/>
          <w:spacing w:val="-2"/>
          <w:sz w:val="24"/>
        </w:rPr>
        <w:t xml:space="preserve"> </w:t>
      </w:r>
      <w:r>
        <w:rPr>
          <w:i/>
          <w:sz w:val="24"/>
        </w:rPr>
        <w:t>on</w:t>
      </w:r>
      <w:r>
        <w:rPr>
          <w:i/>
          <w:spacing w:val="-1"/>
          <w:sz w:val="24"/>
        </w:rPr>
        <w:t xml:space="preserve"> </w:t>
      </w:r>
      <w:r>
        <w:rPr>
          <w:i/>
          <w:sz w:val="24"/>
        </w:rPr>
        <w:t>competition</w:t>
      </w:r>
      <w:r>
        <w:rPr>
          <w:i/>
          <w:spacing w:val="-2"/>
          <w:sz w:val="24"/>
        </w:rPr>
        <w:t xml:space="preserve"> </w:t>
      </w:r>
      <w:r>
        <w:rPr>
          <w:i/>
          <w:sz w:val="24"/>
        </w:rPr>
        <w:t>and</w:t>
      </w:r>
      <w:r>
        <w:rPr>
          <w:i/>
          <w:spacing w:val="-2"/>
          <w:sz w:val="24"/>
        </w:rPr>
        <w:t xml:space="preserve"> </w:t>
      </w:r>
      <w:r>
        <w:rPr>
          <w:i/>
          <w:sz w:val="24"/>
        </w:rPr>
        <w:t>trade</w:t>
      </w:r>
    </w:p>
    <w:p w14:paraId="440636B1" w14:textId="77777777" w:rsidR="004B799C" w:rsidRDefault="004B799C">
      <w:pPr>
        <w:pStyle w:val="BodyText"/>
        <w:spacing w:before="10"/>
        <w:rPr>
          <w:i/>
          <w:sz w:val="20"/>
        </w:rPr>
      </w:pPr>
    </w:p>
    <w:p w14:paraId="3D6D1059" w14:textId="77777777" w:rsidR="004B799C" w:rsidRDefault="00CA4AAC">
      <w:pPr>
        <w:pStyle w:val="ListParagraph"/>
        <w:numPr>
          <w:ilvl w:val="3"/>
          <w:numId w:val="15"/>
        </w:numPr>
        <w:tabs>
          <w:tab w:val="left" w:pos="2302"/>
          <w:tab w:val="left" w:pos="2303"/>
        </w:tabs>
        <w:ind w:hanging="865"/>
        <w:rPr>
          <w:sz w:val="24"/>
        </w:rPr>
      </w:pPr>
      <w:bookmarkStart w:id="64" w:name="_bookmark54"/>
      <w:bookmarkEnd w:id="64"/>
      <w:r>
        <w:rPr>
          <w:sz w:val="24"/>
        </w:rPr>
        <w:t>Appropriateness</w:t>
      </w:r>
    </w:p>
    <w:p w14:paraId="1C18FD54" w14:textId="77777777" w:rsidR="004B799C" w:rsidRDefault="004B799C">
      <w:pPr>
        <w:pStyle w:val="BodyText"/>
        <w:spacing w:before="10"/>
        <w:rPr>
          <w:sz w:val="20"/>
        </w:rPr>
      </w:pPr>
    </w:p>
    <w:p w14:paraId="05BB2E93" w14:textId="77777777" w:rsidR="004B799C" w:rsidRDefault="00CA4AAC">
      <w:pPr>
        <w:pStyle w:val="ListParagraph"/>
        <w:numPr>
          <w:ilvl w:val="0"/>
          <w:numId w:val="28"/>
        </w:numPr>
        <w:tabs>
          <w:tab w:val="left" w:pos="1526"/>
        </w:tabs>
        <w:ind w:right="953"/>
        <w:jc w:val="both"/>
        <w:rPr>
          <w:sz w:val="24"/>
        </w:rPr>
      </w:pPr>
      <w:r>
        <w:rPr>
          <w:sz w:val="24"/>
        </w:rPr>
        <w:t xml:space="preserve">The requirement set out in point </w:t>
      </w:r>
      <w:hyperlink w:anchor="_bookmark55" w:history="1">
        <w:r>
          <w:rPr>
            <w:sz w:val="24"/>
          </w:rPr>
          <w:t xml:space="preserve">124 </w:t>
        </w:r>
      </w:hyperlink>
      <w:r>
        <w:rPr>
          <w:sz w:val="24"/>
        </w:rPr>
        <w:t>applies in addition to the requirements set out in</w:t>
      </w:r>
      <w:r>
        <w:rPr>
          <w:spacing w:val="1"/>
          <w:sz w:val="24"/>
        </w:rPr>
        <w:t xml:space="preserve"> </w:t>
      </w:r>
      <w:r>
        <w:rPr>
          <w:sz w:val="24"/>
        </w:rPr>
        <w:t>Section</w:t>
      </w:r>
      <w:r>
        <w:rPr>
          <w:spacing w:val="-1"/>
          <w:sz w:val="24"/>
        </w:rPr>
        <w:t xml:space="preserve"> </w:t>
      </w:r>
      <w:r>
        <w:rPr>
          <w:sz w:val="24"/>
        </w:rPr>
        <w:t>3.2.1.2.</w:t>
      </w:r>
    </w:p>
    <w:p w14:paraId="78F67393" w14:textId="77777777" w:rsidR="004B799C" w:rsidRDefault="004B799C">
      <w:pPr>
        <w:pStyle w:val="BodyText"/>
        <w:spacing w:before="10"/>
        <w:rPr>
          <w:sz w:val="20"/>
        </w:rPr>
      </w:pPr>
    </w:p>
    <w:p w14:paraId="21BCB4C2" w14:textId="77777777" w:rsidR="004B799C" w:rsidRDefault="00CA4AAC">
      <w:pPr>
        <w:pStyle w:val="ListParagraph"/>
        <w:numPr>
          <w:ilvl w:val="0"/>
          <w:numId w:val="28"/>
        </w:numPr>
        <w:tabs>
          <w:tab w:val="left" w:pos="1526"/>
        </w:tabs>
        <w:ind w:right="959"/>
        <w:jc w:val="both"/>
        <w:rPr>
          <w:sz w:val="24"/>
        </w:rPr>
      </w:pPr>
      <w:bookmarkStart w:id="65" w:name="_bookmark55"/>
      <w:bookmarkEnd w:id="65"/>
      <w:r>
        <w:rPr>
          <w:sz w:val="24"/>
        </w:rPr>
        <w:t>Aid</w:t>
      </w:r>
      <w:r>
        <w:rPr>
          <w:spacing w:val="17"/>
          <w:sz w:val="24"/>
        </w:rPr>
        <w:t xml:space="preserve"> </w:t>
      </w:r>
      <w:r>
        <w:rPr>
          <w:sz w:val="24"/>
        </w:rPr>
        <w:t>for</w:t>
      </w:r>
      <w:r>
        <w:rPr>
          <w:spacing w:val="17"/>
          <w:sz w:val="24"/>
        </w:rPr>
        <w:t xml:space="preserve"> </w:t>
      </w:r>
      <w:r>
        <w:rPr>
          <w:sz w:val="24"/>
        </w:rPr>
        <w:t>the</w:t>
      </w:r>
      <w:r>
        <w:rPr>
          <w:spacing w:val="18"/>
          <w:sz w:val="24"/>
        </w:rPr>
        <w:t xml:space="preserve"> </w:t>
      </w:r>
      <w:r>
        <w:rPr>
          <w:sz w:val="24"/>
        </w:rPr>
        <w:t>facilitation</w:t>
      </w:r>
      <w:r>
        <w:rPr>
          <w:spacing w:val="18"/>
          <w:sz w:val="24"/>
        </w:rPr>
        <w:t xml:space="preserve"> </w:t>
      </w:r>
      <w:r>
        <w:rPr>
          <w:sz w:val="24"/>
        </w:rPr>
        <w:t>of</w:t>
      </w:r>
      <w:r>
        <w:rPr>
          <w:spacing w:val="17"/>
          <w:sz w:val="24"/>
        </w:rPr>
        <w:t xml:space="preserve"> </w:t>
      </w:r>
      <w:r>
        <w:rPr>
          <w:sz w:val="24"/>
        </w:rPr>
        <w:t>energy</w:t>
      </w:r>
      <w:r>
        <w:rPr>
          <w:spacing w:val="11"/>
          <w:sz w:val="24"/>
        </w:rPr>
        <w:t xml:space="preserve"> </w:t>
      </w:r>
      <w:r>
        <w:rPr>
          <w:sz w:val="24"/>
        </w:rPr>
        <w:t>performance</w:t>
      </w:r>
      <w:r>
        <w:rPr>
          <w:spacing w:val="18"/>
          <w:sz w:val="24"/>
        </w:rPr>
        <w:t xml:space="preserve"> </w:t>
      </w:r>
      <w:r>
        <w:rPr>
          <w:sz w:val="24"/>
        </w:rPr>
        <w:t>contracting</w:t>
      </w:r>
      <w:r>
        <w:rPr>
          <w:spacing w:val="16"/>
          <w:sz w:val="24"/>
        </w:rPr>
        <w:t xml:space="preserve"> </w:t>
      </w:r>
      <w:r>
        <w:rPr>
          <w:sz w:val="24"/>
        </w:rPr>
        <w:t>may</w:t>
      </w:r>
      <w:r>
        <w:rPr>
          <w:spacing w:val="14"/>
          <w:sz w:val="24"/>
        </w:rPr>
        <w:t xml:space="preserve"> </w:t>
      </w:r>
      <w:r>
        <w:rPr>
          <w:sz w:val="24"/>
        </w:rPr>
        <w:t>take</w:t>
      </w:r>
      <w:r>
        <w:rPr>
          <w:spacing w:val="16"/>
          <w:sz w:val="24"/>
        </w:rPr>
        <w:t xml:space="preserve"> </w:t>
      </w:r>
      <w:r>
        <w:rPr>
          <w:sz w:val="24"/>
        </w:rPr>
        <w:t>the</w:t>
      </w:r>
      <w:r>
        <w:rPr>
          <w:spacing w:val="18"/>
          <w:sz w:val="24"/>
        </w:rPr>
        <w:t xml:space="preserve"> </w:t>
      </w:r>
      <w:r>
        <w:rPr>
          <w:sz w:val="24"/>
        </w:rPr>
        <w:t>form</w:t>
      </w:r>
      <w:r>
        <w:rPr>
          <w:spacing w:val="18"/>
          <w:sz w:val="24"/>
        </w:rPr>
        <w:t xml:space="preserve"> </w:t>
      </w:r>
      <w:r>
        <w:rPr>
          <w:sz w:val="24"/>
        </w:rPr>
        <w:t>of</w:t>
      </w:r>
      <w:r>
        <w:rPr>
          <w:spacing w:val="18"/>
          <w:sz w:val="24"/>
        </w:rPr>
        <w:t xml:space="preserve"> </w:t>
      </w:r>
      <w:r>
        <w:rPr>
          <w:sz w:val="24"/>
        </w:rPr>
        <w:t>a</w:t>
      </w:r>
      <w:r>
        <w:rPr>
          <w:spacing w:val="18"/>
          <w:sz w:val="24"/>
        </w:rPr>
        <w:t xml:space="preserve"> </w:t>
      </w:r>
      <w:r>
        <w:rPr>
          <w:sz w:val="24"/>
        </w:rPr>
        <w:t>loan</w:t>
      </w:r>
      <w:r>
        <w:rPr>
          <w:spacing w:val="-58"/>
          <w:sz w:val="24"/>
        </w:rPr>
        <w:t xml:space="preserve"> </w:t>
      </w:r>
      <w:r>
        <w:rPr>
          <w:sz w:val="24"/>
        </w:rPr>
        <w:t>or guarantee to the provider of the energy performance improvement measures under an</w:t>
      </w:r>
      <w:r>
        <w:rPr>
          <w:spacing w:val="-57"/>
          <w:sz w:val="24"/>
        </w:rPr>
        <w:t xml:space="preserve"> </w:t>
      </w:r>
      <w:r>
        <w:rPr>
          <w:sz w:val="24"/>
        </w:rPr>
        <w:t>energy performance contract, or consist in a financial product aimed to refinance the</w:t>
      </w:r>
      <w:r>
        <w:rPr>
          <w:spacing w:val="1"/>
          <w:sz w:val="24"/>
        </w:rPr>
        <w:t xml:space="preserve"> </w:t>
      </w:r>
      <w:r>
        <w:rPr>
          <w:sz w:val="24"/>
        </w:rPr>
        <w:t>respective</w:t>
      </w:r>
      <w:r>
        <w:rPr>
          <w:spacing w:val="-2"/>
          <w:sz w:val="24"/>
        </w:rPr>
        <w:t xml:space="preserve"> </w:t>
      </w:r>
      <w:r>
        <w:rPr>
          <w:sz w:val="24"/>
        </w:rPr>
        <w:t>provider (for</w:t>
      </w:r>
      <w:r>
        <w:rPr>
          <w:spacing w:val="-2"/>
          <w:sz w:val="24"/>
        </w:rPr>
        <w:t xml:space="preserve"> </w:t>
      </w:r>
      <w:r>
        <w:rPr>
          <w:sz w:val="24"/>
        </w:rPr>
        <w:t>example, factoring</w:t>
      </w:r>
      <w:r>
        <w:rPr>
          <w:spacing w:val="-3"/>
          <w:sz w:val="24"/>
        </w:rPr>
        <w:t xml:space="preserve"> </w:t>
      </w:r>
      <w:r>
        <w:rPr>
          <w:sz w:val="24"/>
        </w:rPr>
        <w:t>or</w:t>
      </w:r>
      <w:r>
        <w:rPr>
          <w:spacing w:val="-1"/>
          <w:sz w:val="24"/>
        </w:rPr>
        <w:t xml:space="preserve"> </w:t>
      </w:r>
      <w:r>
        <w:rPr>
          <w:sz w:val="24"/>
        </w:rPr>
        <w:t>forfeiting).</w:t>
      </w:r>
    </w:p>
    <w:p w14:paraId="5F6F2EBF" w14:textId="77777777" w:rsidR="004B799C" w:rsidRDefault="004B799C">
      <w:pPr>
        <w:pStyle w:val="BodyText"/>
        <w:rPr>
          <w:sz w:val="20"/>
        </w:rPr>
      </w:pPr>
    </w:p>
    <w:p w14:paraId="47613F09" w14:textId="77777777" w:rsidR="004B799C" w:rsidRDefault="004B799C">
      <w:pPr>
        <w:pStyle w:val="BodyText"/>
        <w:rPr>
          <w:sz w:val="20"/>
        </w:rPr>
      </w:pPr>
    </w:p>
    <w:p w14:paraId="78BC1A74" w14:textId="77777777" w:rsidR="004B799C" w:rsidRDefault="004B799C">
      <w:pPr>
        <w:pStyle w:val="BodyText"/>
        <w:rPr>
          <w:sz w:val="20"/>
        </w:rPr>
      </w:pPr>
    </w:p>
    <w:p w14:paraId="634FBA57" w14:textId="378A85ED" w:rsidR="004B799C" w:rsidRDefault="00161D3B">
      <w:pPr>
        <w:pStyle w:val="BodyText"/>
        <w:spacing w:before="4"/>
        <w:rPr>
          <w:sz w:val="12"/>
        </w:rPr>
      </w:pPr>
      <w:r>
        <w:rPr>
          <w:noProof/>
        </w:rPr>
        <mc:AlternateContent>
          <mc:Choice Requires="wps">
            <w:drawing>
              <wp:anchor distT="0" distB="0" distL="0" distR="0" simplePos="0" relativeHeight="487635968" behindDoc="1" locked="0" layoutInCell="1" allowOverlap="1" wp14:anchorId="5C8FBB9F" wp14:editId="66B136A7">
                <wp:simplePos x="0" y="0"/>
                <wp:positionH relativeFrom="page">
                  <wp:posOffset>901065</wp:posOffset>
                </wp:positionH>
                <wp:positionV relativeFrom="paragraph">
                  <wp:posOffset>105410</wp:posOffset>
                </wp:positionV>
                <wp:extent cx="1828800" cy="7620"/>
                <wp:effectExtent l="0" t="0" r="0" b="0"/>
                <wp:wrapTopAndBottom/>
                <wp:docPr id="84" name="docshape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A988A3" id="docshape37" o:spid="_x0000_s1026" style="position:absolute;margin-left:70.95pt;margin-top:8.3pt;width:2in;height:.6pt;z-index:-156805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" fillcolor="black" stroked="f">
                <w10:wrap type="topAndBottom" anchorx="page"/>
              </v:rect>
            </w:pict>
          </mc:Fallback>
        </mc:AlternateContent>
      </w:r>
    </w:p>
    <w:p w14:paraId="04AC9285" w14:textId="77777777" w:rsidR="004B799C" w:rsidRDefault="00CA4AAC">
      <w:pPr>
        <w:tabs>
          <w:tab w:val="left" w:pos="1525"/>
        </w:tabs>
        <w:spacing w:before="103"/>
        <w:ind w:left="1525" w:right="962" w:hanging="567"/>
        <w:rPr>
          <w:sz w:val="20"/>
        </w:rPr>
      </w:pPr>
      <w:r>
        <w:rPr>
          <w:sz w:val="20"/>
          <w:vertAlign w:val="superscript"/>
        </w:rPr>
        <w:t>65</w:t>
      </w:r>
      <w:r>
        <w:rPr>
          <w:sz w:val="20"/>
        </w:rPr>
        <w:tab/>
        <w:t>Directive</w:t>
      </w:r>
      <w:r>
        <w:rPr>
          <w:spacing w:val="29"/>
          <w:sz w:val="20"/>
        </w:rPr>
        <w:t xml:space="preserve"> </w:t>
      </w:r>
      <w:r>
        <w:rPr>
          <w:sz w:val="20"/>
        </w:rPr>
        <w:t>2010/31/EU</w:t>
      </w:r>
      <w:r>
        <w:rPr>
          <w:spacing w:val="29"/>
          <w:sz w:val="20"/>
        </w:rPr>
        <w:t xml:space="preserve"> </w:t>
      </w:r>
      <w:r>
        <w:rPr>
          <w:sz w:val="20"/>
        </w:rPr>
        <w:t>of</w:t>
      </w:r>
      <w:r>
        <w:rPr>
          <w:spacing w:val="28"/>
          <w:sz w:val="20"/>
        </w:rPr>
        <w:t xml:space="preserve"> </w:t>
      </w:r>
      <w:r>
        <w:rPr>
          <w:sz w:val="20"/>
        </w:rPr>
        <w:t>the</w:t>
      </w:r>
      <w:r>
        <w:rPr>
          <w:spacing w:val="27"/>
          <w:sz w:val="20"/>
        </w:rPr>
        <w:t xml:space="preserve"> </w:t>
      </w:r>
      <w:r>
        <w:rPr>
          <w:sz w:val="20"/>
        </w:rPr>
        <w:t>European</w:t>
      </w:r>
      <w:r>
        <w:rPr>
          <w:spacing w:val="28"/>
          <w:sz w:val="20"/>
        </w:rPr>
        <w:t xml:space="preserve"> </w:t>
      </w:r>
      <w:r>
        <w:rPr>
          <w:sz w:val="20"/>
        </w:rPr>
        <w:t>Parliament</w:t>
      </w:r>
      <w:r>
        <w:rPr>
          <w:spacing w:val="30"/>
          <w:sz w:val="20"/>
        </w:rPr>
        <w:t xml:space="preserve"> </w:t>
      </w:r>
      <w:r>
        <w:rPr>
          <w:sz w:val="20"/>
        </w:rPr>
        <w:t>and</w:t>
      </w:r>
      <w:r>
        <w:rPr>
          <w:spacing w:val="30"/>
          <w:sz w:val="20"/>
        </w:rPr>
        <w:t xml:space="preserve"> </w:t>
      </w:r>
      <w:r>
        <w:rPr>
          <w:sz w:val="20"/>
        </w:rPr>
        <w:t>of</w:t>
      </w:r>
      <w:r>
        <w:rPr>
          <w:spacing w:val="27"/>
          <w:sz w:val="20"/>
        </w:rPr>
        <w:t xml:space="preserve"> </w:t>
      </w:r>
      <w:r>
        <w:rPr>
          <w:sz w:val="20"/>
        </w:rPr>
        <w:t>the</w:t>
      </w:r>
      <w:r>
        <w:rPr>
          <w:spacing w:val="30"/>
          <w:sz w:val="20"/>
        </w:rPr>
        <w:t xml:space="preserve"> </w:t>
      </w:r>
      <w:r>
        <w:rPr>
          <w:sz w:val="20"/>
        </w:rPr>
        <w:t>Council</w:t>
      </w:r>
      <w:r>
        <w:rPr>
          <w:spacing w:val="29"/>
          <w:sz w:val="20"/>
        </w:rPr>
        <w:t xml:space="preserve"> </w:t>
      </w:r>
      <w:r>
        <w:rPr>
          <w:sz w:val="20"/>
        </w:rPr>
        <w:t>of</w:t>
      </w:r>
      <w:r>
        <w:rPr>
          <w:spacing w:val="27"/>
          <w:sz w:val="20"/>
        </w:rPr>
        <w:t xml:space="preserve"> </w:t>
      </w:r>
      <w:r>
        <w:rPr>
          <w:sz w:val="20"/>
        </w:rPr>
        <w:t>19</w:t>
      </w:r>
      <w:r>
        <w:rPr>
          <w:spacing w:val="31"/>
          <w:sz w:val="20"/>
        </w:rPr>
        <w:t xml:space="preserve"> </w:t>
      </w:r>
      <w:r>
        <w:rPr>
          <w:sz w:val="20"/>
        </w:rPr>
        <w:t>May</w:t>
      </w:r>
      <w:r>
        <w:rPr>
          <w:spacing w:val="25"/>
          <w:sz w:val="20"/>
        </w:rPr>
        <w:t xml:space="preserve"> </w:t>
      </w:r>
      <w:r>
        <w:rPr>
          <w:sz w:val="20"/>
        </w:rPr>
        <w:t>2010</w:t>
      </w:r>
      <w:r>
        <w:rPr>
          <w:spacing w:val="28"/>
          <w:sz w:val="20"/>
        </w:rPr>
        <w:t xml:space="preserve"> </w:t>
      </w:r>
      <w:r>
        <w:rPr>
          <w:sz w:val="20"/>
        </w:rPr>
        <w:t>on</w:t>
      </w:r>
      <w:r>
        <w:rPr>
          <w:spacing w:val="29"/>
          <w:sz w:val="20"/>
        </w:rPr>
        <w:t xml:space="preserve"> </w:t>
      </w:r>
      <w:r>
        <w:rPr>
          <w:sz w:val="20"/>
        </w:rPr>
        <w:t>the</w:t>
      </w:r>
      <w:r>
        <w:rPr>
          <w:spacing w:val="29"/>
          <w:sz w:val="20"/>
        </w:rPr>
        <w:t xml:space="preserve"> </w:t>
      </w:r>
      <w:r>
        <w:rPr>
          <w:sz w:val="20"/>
        </w:rPr>
        <w:t>energy</w:t>
      </w:r>
      <w:r>
        <w:rPr>
          <w:spacing w:val="-47"/>
          <w:sz w:val="20"/>
        </w:rPr>
        <w:t xml:space="preserve"> </w:t>
      </w:r>
      <w:r>
        <w:rPr>
          <w:sz w:val="20"/>
        </w:rPr>
        <w:t>performance</w:t>
      </w:r>
      <w:r>
        <w:rPr>
          <w:spacing w:val="-1"/>
          <w:sz w:val="20"/>
        </w:rPr>
        <w:t xml:space="preserve"> </w:t>
      </w:r>
      <w:r>
        <w:rPr>
          <w:sz w:val="20"/>
        </w:rPr>
        <w:t>of</w:t>
      </w:r>
      <w:r>
        <w:rPr>
          <w:spacing w:val="-2"/>
          <w:sz w:val="20"/>
        </w:rPr>
        <w:t xml:space="preserve"> </w:t>
      </w:r>
      <w:r>
        <w:rPr>
          <w:sz w:val="20"/>
        </w:rPr>
        <w:t>buildings</w:t>
      </w:r>
      <w:r>
        <w:rPr>
          <w:spacing w:val="3"/>
          <w:sz w:val="20"/>
        </w:rPr>
        <w:t xml:space="preserve"> </w:t>
      </w:r>
      <w:r>
        <w:rPr>
          <w:sz w:val="20"/>
        </w:rPr>
        <w:t>(OJ</w:t>
      </w:r>
      <w:r>
        <w:rPr>
          <w:spacing w:val="1"/>
          <w:sz w:val="20"/>
        </w:rPr>
        <w:t xml:space="preserve"> </w:t>
      </w:r>
      <w:r>
        <w:rPr>
          <w:sz w:val="20"/>
        </w:rPr>
        <w:t>L</w:t>
      </w:r>
      <w:r>
        <w:rPr>
          <w:spacing w:val="-2"/>
          <w:sz w:val="20"/>
        </w:rPr>
        <w:t xml:space="preserve"> </w:t>
      </w:r>
      <w:r>
        <w:rPr>
          <w:sz w:val="20"/>
        </w:rPr>
        <w:t>153, 18.6.2010,</w:t>
      </w:r>
      <w:r>
        <w:rPr>
          <w:spacing w:val="-2"/>
          <w:sz w:val="20"/>
        </w:rPr>
        <w:t xml:space="preserve"> </w:t>
      </w:r>
      <w:r>
        <w:rPr>
          <w:sz w:val="20"/>
        </w:rPr>
        <w:t>p.</w:t>
      </w:r>
      <w:r>
        <w:rPr>
          <w:spacing w:val="-2"/>
          <w:sz w:val="20"/>
        </w:rPr>
        <w:t xml:space="preserve"> </w:t>
      </w:r>
      <w:r>
        <w:rPr>
          <w:sz w:val="20"/>
        </w:rPr>
        <w:t>13.).</w:t>
      </w:r>
    </w:p>
    <w:p w14:paraId="6B7DB5E8" w14:textId="77777777" w:rsidR="004B799C" w:rsidRDefault="004B799C">
      <w:pPr>
        <w:rPr>
          <w:sz w:val="20"/>
        </w:rPr>
        <w:sectPr w:rsidR="004B799C">
          <w:pgSz w:w="11910" w:h="16840"/>
          <w:pgMar w:top="1020" w:right="460" w:bottom="1620" w:left="460" w:header="0" w:footer="1426" w:gutter="0"/>
          <w:cols w:space="720"/>
        </w:sectPr>
      </w:pPr>
    </w:p>
    <w:p w14:paraId="50B86AF5" w14:textId="77777777" w:rsidR="004B799C" w:rsidRDefault="00CA4AAC">
      <w:pPr>
        <w:pStyle w:val="ListParagraph"/>
        <w:numPr>
          <w:ilvl w:val="3"/>
          <w:numId w:val="15"/>
        </w:numPr>
        <w:tabs>
          <w:tab w:val="left" w:pos="2302"/>
          <w:tab w:val="left" w:pos="2303"/>
        </w:tabs>
        <w:spacing w:before="72"/>
        <w:ind w:hanging="865"/>
        <w:rPr>
          <w:sz w:val="24"/>
        </w:rPr>
      </w:pPr>
      <w:bookmarkStart w:id="66" w:name="_bookmark56"/>
      <w:bookmarkEnd w:id="66"/>
      <w:r>
        <w:rPr>
          <w:sz w:val="24"/>
        </w:rPr>
        <w:lastRenderedPageBreak/>
        <w:t>Proportionality</w:t>
      </w:r>
    </w:p>
    <w:p w14:paraId="4DEC2593" w14:textId="77777777" w:rsidR="004B799C" w:rsidRDefault="004B799C">
      <w:pPr>
        <w:pStyle w:val="BodyText"/>
        <w:spacing w:before="9"/>
        <w:rPr>
          <w:sz w:val="20"/>
        </w:rPr>
      </w:pPr>
    </w:p>
    <w:p w14:paraId="776A59CE" w14:textId="77777777" w:rsidR="004B799C" w:rsidRDefault="00CA4AAC">
      <w:pPr>
        <w:pStyle w:val="ListParagraph"/>
        <w:numPr>
          <w:ilvl w:val="0"/>
          <w:numId w:val="28"/>
        </w:numPr>
        <w:tabs>
          <w:tab w:val="left" w:pos="1526"/>
        </w:tabs>
        <w:spacing w:before="1"/>
        <w:ind w:right="961"/>
        <w:jc w:val="both"/>
        <w:rPr>
          <w:sz w:val="24"/>
        </w:rPr>
      </w:pPr>
      <w:r>
        <w:rPr>
          <w:sz w:val="24"/>
        </w:rPr>
        <w:t>The eligible costs correspond exclusively to the investment costs directly linked to the</w:t>
      </w:r>
      <w:r>
        <w:rPr>
          <w:spacing w:val="1"/>
          <w:sz w:val="24"/>
        </w:rPr>
        <w:t xml:space="preserve"> </w:t>
      </w:r>
      <w:r>
        <w:rPr>
          <w:sz w:val="24"/>
        </w:rPr>
        <w:t>achievement</w:t>
      </w:r>
      <w:r>
        <w:rPr>
          <w:spacing w:val="-1"/>
          <w:sz w:val="24"/>
        </w:rPr>
        <w:t xml:space="preserve"> </w:t>
      </w:r>
      <w:r>
        <w:rPr>
          <w:sz w:val="24"/>
        </w:rPr>
        <w:t>of a</w:t>
      </w:r>
      <w:r>
        <w:rPr>
          <w:spacing w:val="-2"/>
          <w:sz w:val="24"/>
        </w:rPr>
        <w:t xml:space="preserve"> </w:t>
      </w:r>
      <w:r>
        <w:rPr>
          <w:sz w:val="24"/>
        </w:rPr>
        <w:t>higher</w:t>
      </w:r>
      <w:r>
        <w:rPr>
          <w:spacing w:val="-1"/>
          <w:sz w:val="24"/>
        </w:rPr>
        <w:t xml:space="preserve"> </w:t>
      </w:r>
      <w:r>
        <w:rPr>
          <w:sz w:val="24"/>
        </w:rPr>
        <w:t>level of energy</w:t>
      </w:r>
      <w:r>
        <w:rPr>
          <w:spacing w:val="-3"/>
          <w:sz w:val="24"/>
        </w:rPr>
        <w:t xml:space="preserve"> </w:t>
      </w:r>
      <w:r>
        <w:rPr>
          <w:sz w:val="24"/>
        </w:rPr>
        <w:t>or environmental</w:t>
      </w:r>
      <w:r>
        <w:rPr>
          <w:spacing w:val="1"/>
          <w:sz w:val="24"/>
        </w:rPr>
        <w:t xml:space="preserve"> </w:t>
      </w:r>
      <w:r>
        <w:rPr>
          <w:sz w:val="24"/>
        </w:rPr>
        <w:t>performance.</w:t>
      </w:r>
    </w:p>
    <w:p w14:paraId="46043922" w14:textId="77777777" w:rsidR="004B799C" w:rsidRDefault="004B799C">
      <w:pPr>
        <w:pStyle w:val="BodyText"/>
        <w:spacing w:before="10"/>
        <w:rPr>
          <w:sz w:val="20"/>
        </w:rPr>
      </w:pPr>
    </w:p>
    <w:p w14:paraId="2B10AC96" w14:textId="77777777" w:rsidR="004B799C" w:rsidRDefault="00CA4AAC">
      <w:pPr>
        <w:pStyle w:val="ListParagraph"/>
        <w:numPr>
          <w:ilvl w:val="0"/>
          <w:numId w:val="28"/>
        </w:numPr>
        <w:tabs>
          <w:tab w:val="left" w:pos="1526"/>
        </w:tabs>
        <w:ind w:hanging="568"/>
        <w:jc w:val="left"/>
        <w:rPr>
          <w:sz w:val="24"/>
        </w:rPr>
      </w:pPr>
      <w:bookmarkStart w:id="67" w:name="_bookmark57"/>
      <w:bookmarkEnd w:id="67"/>
      <w:r>
        <w:rPr>
          <w:sz w:val="24"/>
        </w:rPr>
        <w:t>The</w:t>
      </w:r>
      <w:r>
        <w:rPr>
          <w:spacing w:val="-3"/>
          <w:sz w:val="24"/>
        </w:rPr>
        <w:t xml:space="preserve"> </w:t>
      </w:r>
      <w:r>
        <w:rPr>
          <w:sz w:val="24"/>
        </w:rPr>
        <w:t>basic aid</w:t>
      </w:r>
      <w:r>
        <w:rPr>
          <w:spacing w:val="-1"/>
          <w:sz w:val="24"/>
        </w:rPr>
        <w:t xml:space="preserve"> </w:t>
      </w:r>
      <w:r>
        <w:rPr>
          <w:sz w:val="24"/>
        </w:rPr>
        <w:t>intensity</w:t>
      </w:r>
      <w:r>
        <w:rPr>
          <w:spacing w:val="-5"/>
          <w:sz w:val="24"/>
        </w:rPr>
        <w:t xml:space="preserve"> </w:t>
      </w:r>
      <w:r>
        <w:rPr>
          <w:sz w:val="24"/>
        </w:rPr>
        <w:t>must</w:t>
      </w:r>
      <w:r>
        <w:rPr>
          <w:spacing w:val="-1"/>
          <w:sz w:val="24"/>
        </w:rPr>
        <w:t xml:space="preserve"> </w:t>
      </w:r>
      <w:r>
        <w:rPr>
          <w:sz w:val="24"/>
        </w:rPr>
        <w:t>not exceed 30 %</w:t>
      </w:r>
      <w:r>
        <w:rPr>
          <w:spacing w:val="-1"/>
          <w:sz w:val="24"/>
        </w:rPr>
        <w:t xml:space="preserve"> </w:t>
      </w:r>
      <w:r>
        <w:rPr>
          <w:sz w:val="24"/>
        </w:rPr>
        <w:t>of</w:t>
      </w:r>
      <w:r>
        <w:rPr>
          <w:spacing w:val="-1"/>
          <w:sz w:val="24"/>
        </w:rPr>
        <w:t xml:space="preserve"> </w:t>
      </w:r>
      <w:r>
        <w:rPr>
          <w:sz w:val="24"/>
        </w:rPr>
        <w:t>the</w:t>
      </w:r>
      <w:r>
        <w:rPr>
          <w:spacing w:val="-2"/>
          <w:sz w:val="24"/>
        </w:rPr>
        <w:t xml:space="preserve"> </w:t>
      </w:r>
      <w:r>
        <w:rPr>
          <w:sz w:val="24"/>
        </w:rPr>
        <w:t>eligible costs.</w:t>
      </w:r>
    </w:p>
    <w:p w14:paraId="39B9CB29" w14:textId="77777777" w:rsidR="004B799C" w:rsidRDefault="004B799C">
      <w:pPr>
        <w:pStyle w:val="BodyText"/>
        <w:spacing w:before="10"/>
        <w:rPr>
          <w:sz w:val="20"/>
        </w:rPr>
      </w:pPr>
    </w:p>
    <w:p w14:paraId="27B3C77A" w14:textId="77777777" w:rsidR="004B799C" w:rsidRDefault="00CA4AAC">
      <w:pPr>
        <w:pStyle w:val="ListParagraph"/>
        <w:numPr>
          <w:ilvl w:val="0"/>
          <w:numId w:val="28"/>
        </w:numPr>
        <w:tabs>
          <w:tab w:val="left" w:pos="1526"/>
        </w:tabs>
        <w:ind w:right="957"/>
        <w:jc w:val="both"/>
        <w:rPr>
          <w:sz w:val="24"/>
        </w:rPr>
      </w:pPr>
      <w:r>
        <w:rPr>
          <w:sz w:val="24"/>
        </w:rPr>
        <w:t>As regards aid granted for improving the energy performance of existing buildings, the</w:t>
      </w:r>
      <w:r>
        <w:rPr>
          <w:spacing w:val="1"/>
          <w:sz w:val="24"/>
        </w:rPr>
        <w:t xml:space="preserve"> </w:t>
      </w:r>
      <w:r>
        <w:rPr>
          <w:sz w:val="24"/>
        </w:rPr>
        <w:t>aid intensity may be increased by 15 percentage points where the energy performance</w:t>
      </w:r>
      <w:r>
        <w:rPr>
          <w:spacing w:val="1"/>
          <w:sz w:val="24"/>
        </w:rPr>
        <w:t xml:space="preserve"> </w:t>
      </w:r>
      <w:r>
        <w:rPr>
          <w:sz w:val="24"/>
        </w:rPr>
        <w:t>improvements</w:t>
      </w:r>
      <w:r>
        <w:rPr>
          <w:spacing w:val="-1"/>
          <w:sz w:val="24"/>
        </w:rPr>
        <w:t xml:space="preserve"> </w:t>
      </w:r>
      <w:r>
        <w:rPr>
          <w:sz w:val="24"/>
        </w:rPr>
        <w:t>lead to a reduction of</w:t>
      </w:r>
      <w:r>
        <w:rPr>
          <w:spacing w:val="-2"/>
          <w:sz w:val="24"/>
        </w:rPr>
        <w:t xml:space="preserve"> </w:t>
      </w:r>
      <w:r>
        <w:rPr>
          <w:sz w:val="24"/>
        </w:rPr>
        <w:t>primary</w:t>
      </w:r>
      <w:r>
        <w:rPr>
          <w:spacing w:val="-3"/>
          <w:sz w:val="24"/>
        </w:rPr>
        <w:t xml:space="preserve"> </w:t>
      </w:r>
      <w:r>
        <w:rPr>
          <w:sz w:val="24"/>
        </w:rPr>
        <w:t>energy</w:t>
      </w:r>
      <w:r>
        <w:rPr>
          <w:spacing w:val="-5"/>
          <w:sz w:val="24"/>
        </w:rPr>
        <w:t xml:space="preserve"> </w:t>
      </w:r>
      <w:r>
        <w:rPr>
          <w:sz w:val="24"/>
        </w:rPr>
        <w:t>demand of</w:t>
      </w:r>
      <w:r>
        <w:rPr>
          <w:spacing w:val="-1"/>
          <w:sz w:val="24"/>
        </w:rPr>
        <w:t xml:space="preserve"> </w:t>
      </w:r>
      <w:r>
        <w:rPr>
          <w:sz w:val="24"/>
        </w:rPr>
        <w:t>at</w:t>
      </w:r>
      <w:r>
        <w:rPr>
          <w:spacing w:val="-1"/>
          <w:sz w:val="24"/>
        </w:rPr>
        <w:t xml:space="preserve"> </w:t>
      </w:r>
      <w:r>
        <w:rPr>
          <w:sz w:val="24"/>
        </w:rPr>
        <w:t>least 40</w:t>
      </w:r>
      <w:r>
        <w:rPr>
          <w:spacing w:val="4"/>
          <w:sz w:val="24"/>
        </w:rPr>
        <w:t xml:space="preserve"> </w:t>
      </w:r>
      <w:r>
        <w:rPr>
          <w:sz w:val="24"/>
        </w:rPr>
        <w:t>%.</w:t>
      </w:r>
    </w:p>
    <w:p w14:paraId="36F85628" w14:textId="77777777" w:rsidR="004B799C" w:rsidRDefault="004B799C">
      <w:pPr>
        <w:pStyle w:val="BodyText"/>
        <w:spacing w:before="10"/>
        <w:rPr>
          <w:sz w:val="20"/>
        </w:rPr>
      </w:pPr>
    </w:p>
    <w:p w14:paraId="700E1744" w14:textId="77777777" w:rsidR="004B799C" w:rsidRDefault="00CA4AAC">
      <w:pPr>
        <w:pStyle w:val="ListParagraph"/>
        <w:numPr>
          <w:ilvl w:val="0"/>
          <w:numId w:val="28"/>
        </w:numPr>
        <w:tabs>
          <w:tab w:val="left" w:pos="1526"/>
        </w:tabs>
        <w:ind w:right="962"/>
        <w:jc w:val="both"/>
        <w:rPr>
          <w:sz w:val="24"/>
        </w:rPr>
      </w:pPr>
      <w:r>
        <w:rPr>
          <w:sz w:val="24"/>
        </w:rPr>
        <w:t>The aid intensity may be increased by 20 percentage points for aid granted to small</w:t>
      </w:r>
      <w:r>
        <w:rPr>
          <w:spacing w:val="1"/>
          <w:sz w:val="24"/>
        </w:rPr>
        <w:t xml:space="preserve"> </w:t>
      </w:r>
      <w:r>
        <w:rPr>
          <w:sz w:val="24"/>
        </w:rPr>
        <w:t>undertakings</w:t>
      </w:r>
      <w:r>
        <w:rPr>
          <w:spacing w:val="-1"/>
          <w:sz w:val="24"/>
        </w:rPr>
        <w:t xml:space="preserve"> </w:t>
      </w:r>
      <w:r>
        <w:rPr>
          <w:sz w:val="24"/>
        </w:rPr>
        <w:t>or</w:t>
      </w:r>
      <w:r>
        <w:rPr>
          <w:spacing w:val="-1"/>
          <w:sz w:val="24"/>
        </w:rPr>
        <w:t xml:space="preserve"> </w:t>
      </w:r>
      <w:r>
        <w:rPr>
          <w:sz w:val="24"/>
        </w:rPr>
        <w:t>by</w:t>
      </w:r>
      <w:r>
        <w:rPr>
          <w:spacing w:val="-5"/>
          <w:sz w:val="24"/>
        </w:rPr>
        <w:t xml:space="preserve"> </w:t>
      </w:r>
      <w:r>
        <w:rPr>
          <w:sz w:val="24"/>
        </w:rPr>
        <w:t>10</w:t>
      </w:r>
      <w:r>
        <w:rPr>
          <w:spacing w:val="-1"/>
          <w:sz w:val="24"/>
        </w:rPr>
        <w:t xml:space="preserve"> </w:t>
      </w:r>
      <w:r>
        <w:rPr>
          <w:sz w:val="24"/>
        </w:rPr>
        <w:t>percentage</w:t>
      </w:r>
      <w:r>
        <w:rPr>
          <w:spacing w:val="-1"/>
          <w:sz w:val="24"/>
        </w:rPr>
        <w:t xml:space="preserve"> </w:t>
      </w:r>
      <w:r>
        <w:rPr>
          <w:sz w:val="24"/>
        </w:rPr>
        <w:t>points</w:t>
      </w:r>
      <w:r>
        <w:rPr>
          <w:spacing w:val="-1"/>
          <w:sz w:val="24"/>
        </w:rPr>
        <w:t xml:space="preserve"> </w:t>
      </w:r>
      <w:r>
        <w:rPr>
          <w:sz w:val="24"/>
        </w:rPr>
        <w:t>for</w:t>
      </w:r>
      <w:r>
        <w:rPr>
          <w:spacing w:val="-2"/>
          <w:sz w:val="24"/>
        </w:rPr>
        <w:t xml:space="preserve"> </w:t>
      </w:r>
      <w:r>
        <w:rPr>
          <w:sz w:val="24"/>
        </w:rPr>
        <w:t>aid</w:t>
      </w:r>
      <w:r>
        <w:rPr>
          <w:spacing w:val="1"/>
          <w:sz w:val="24"/>
        </w:rPr>
        <w:t xml:space="preserve"> </w:t>
      </w:r>
      <w:r>
        <w:rPr>
          <w:sz w:val="24"/>
        </w:rPr>
        <w:t>granted to</w:t>
      </w:r>
      <w:r>
        <w:rPr>
          <w:spacing w:val="-1"/>
          <w:sz w:val="24"/>
        </w:rPr>
        <w:t xml:space="preserve"> </w:t>
      </w:r>
      <w:r>
        <w:rPr>
          <w:sz w:val="24"/>
        </w:rPr>
        <w:t>medium-sized undertakings.</w:t>
      </w:r>
    </w:p>
    <w:p w14:paraId="679F8AA1" w14:textId="77777777" w:rsidR="004B799C" w:rsidRDefault="004B799C">
      <w:pPr>
        <w:pStyle w:val="BodyText"/>
        <w:spacing w:before="10"/>
        <w:rPr>
          <w:sz w:val="20"/>
        </w:rPr>
      </w:pPr>
    </w:p>
    <w:p w14:paraId="6E96374D" w14:textId="77777777" w:rsidR="004B799C" w:rsidRDefault="00CA4AAC">
      <w:pPr>
        <w:pStyle w:val="ListParagraph"/>
        <w:numPr>
          <w:ilvl w:val="0"/>
          <w:numId w:val="28"/>
        </w:numPr>
        <w:tabs>
          <w:tab w:val="left" w:pos="1526"/>
        </w:tabs>
        <w:ind w:right="959"/>
        <w:jc w:val="both"/>
        <w:rPr>
          <w:sz w:val="24"/>
        </w:rPr>
      </w:pPr>
      <w:r>
        <w:rPr>
          <w:sz w:val="24"/>
        </w:rPr>
        <w:t>The aid intensity may be increased by 15 percentage points for investments located in</w:t>
      </w:r>
      <w:r>
        <w:rPr>
          <w:spacing w:val="1"/>
          <w:sz w:val="24"/>
        </w:rPr>
        <w:t xml:space="preserve"> </w:t>
      </w:r>
      <w:r>
        <w:rPr>
          <w:sz w:val="24"/>
        </w:rPr>
        <w:t>assisted areas fulfilling the conditions of Article 107(3), point (a), of the Treaty or by 5</w:t>
      </w:r>
      <w:r>
        <w:rPr>
          <w:spacing w:val="1"/>
          <w:sz w:val="24"/>
        </w:rPr>
        <w:t xml:space="preserve"> </w:t>
      </w:r>
      <w:r>
        <w:rPr>
          <w:sz w:val="24"/>
        </w:rPr>
        <w:t>percentage points for investments located in assisted areas fulfilling the conditions of</w:t>
      </w:r>
      <w:r>
        <w:rPr>
          <w:spacing w:val="1"/>
          <w:sz w:val="24"/>
        </w:rPr>
        <w:t xml:space="preserve"> </w:t>
      </w:r>
      <w:r>
        <w:rPr>
          <w:sz w:val="24"/>
        </w:rPr>
        <w:t>Article</w:t>
      </w:r>
      <w:r>
        <w:rPr>
          <w:spacing w:val="-1"/>
          <w:sz w:val="24"/>
        </w:rPr>
        <w:t xml:space="preserve"> </w:t>
      </w:r>
      <w:r>
        <w:rPr>
          <w:sz w:val="24"/>
        </w:rPr>
        <w:t>107(3), point</w:t>
      </w:r>
      <w:r>
        <w:rPr>
          <w:spacing w:val="1"/>
          <w:sz w:val="24"/>
        </w:rPr>
        <w:t xml:space="preserve"> </w:t>
      </w:r>
      <w:r>
        <w:rPr>
          <w:sz w:val="24"/>
        </w:rPr>
        <w:t>(c),</w:t>
      </w:r>
      <w:r>
        <w:rPr>
          <w:spacing w:val="2"/>
          <w:sz w:val="24"/>
        </w:rPr>
        <w:t xml:space="preserve"> </w:t>
      </w:r>
      <w:r>
        <w:rPr>
          <w:sz w:val="24"/>
        </w:rPr>
        <w:t>of the</w:t>
      </w:r>
      <w:r>
        <w:rPr>
          <w:spacing w:val="-2"/>
          <w:sz w:val="24"/>
        </w:rPr>
        <w:t xml:space="preserve"> </w:t>
      </w:r>
      <w:r>
        <w:rPr>
          <w:sz w:val="24"/>
        </w:rPr>
        <w:t>Treaty.</w:t>
      </w:r>
    </w:p>
    <w:p w14:paraId="13D465A2" w14:textId="77777777" w:rsidR="004B799C" w:rsidRDefault="004B799C">
      <w:pPr>
        <w:pStyle w:val="BodyText"/>
        <w:spacing w:before="11"/>
        <w:rPr>
          <w:sz w:val="20"/>
        </w:rPr>
      </w:pPr>
    </w:p>
    <w:p w14:paraId="564BB79D" w14:textId="77777777" w:rsidR="004B799C" w:rsidRDefault="00CA4AAC">
      <w:pPr>
        <w:pStyle w:val="ListParagraph"/>
        <w:numPr>
          <w:ilvl w:val="0"/>
          <w:numId w:val="28"/>
        </w:numPr>
        <w:tabs>
          <w:tab w:val="left" w:pos="1526"/>
        </w:tabs>
        <w:ind w:right="951"/>
        <w:jc w:val="both"/>
        <w:rPr>
          <w:sz w:val="24"/>
        </w:rPr>
      </w:pPr>
      <w:bookmarkStart w:id="68" w:name="_bookmark58"/>
      <w:bookmarkEnd w:id="68"/>
      <w:r>
        <w:rPr>
          <w:sz w:val="24"/>
        </w:rPr>
        <w:t>Exceptionally, depending on the specific characteristics of the measure, the Member</w:t>
      </w:r>
      <w:r>
        <w:rPr>
          <w:spacing w:val="1"/>
          <w:sz w:val="24"/>
        </w:rPr>
        <w:t xml:space="preserve"> </w:t>
      </w:r>
      <w:r>
        <w:rPr>
          <w:sz w:val="24"/>
        </w:rPr>
        <w:t xml:space="preserve">State may also demonstrate, based on a funding gap analysis, as set out in points </w:t>
      </w:r>
      <w:hyperlink w:anchor="_bookmark23" w:history="1">
        <w:r>
          <w:rPr>
            <w:sz w:val="24"/>
          </w:rPr>
          <w:t>47</w:t>
        </w:r>
      </w:hyperlink>
      <w:r>
        <w:rPr>
          <w:sz w:val="24"/>
        </w:rPr>
        <w:t xml:space="preserve">, </w:t>
      </w:r>
      <w:hyperlink w:anchor="_bookmark26" w:history="1">
        <w:r>
          <w:rPr>
            <w:sz w:val="24"/>
          </w:rPr>
          <w:t>50</w:t>
        </w:r>
      </w:hyperlink>
      <w:r>
        <w:rPr>
          <w:spacing w:val="1"/>
          <w:sz w:val="24"/>
        </w:rPr>
        <w:t xml:space="preserve"> </w:t>
      </w:r>
      <w:r>
        <w:rPr>
          <w:sz w:val="24"/>
        </w:rPr>
        <w:t xml:space="preserve">and </w:t>
      </w:r>
      <w:hyperlink w:anchor="_bookmark27" w:history="1">
        <w:r>
          <w:rPr>
            <w:sz w:val="24"/>
          </w:rPr>
          <w:t>51,</w:t>
        </w:r>
      </w:hyperlink>
      <w:r>
        <w:rPr>
          <w:sz w:val="24"/>
        </w:rPr>
        <w:t xml:space="preserve"> that a higher aid amount is required. The aid amount must not exceed the</w:t>
      </w:r>
      <w:r>
        <w:rPr>
          <w:spacing w:val="1"/>
          <w:sz w:val="24"/>
        </w:rPr>
        <w:t xml:space="preserve"> </w:t>
      </w:r>
      <w:r>
        <w:rPr>
          <w:sz w:val="24"/>
        </w:rPr>
        <w:t>funding</w:t>
      </w:r>
      <w:r>
        <w:rPr>
          <w:spacing w:val="-2"/>
          <w:sz w:val="24"/>
        </w:rPr>
        <w:t xml:space="preserve"> </w:t>
      </w:r>
      <w:r>
        <w:rPr>
          <w:sz w:val="24"/>
        </w:rPr>
        <w:t>gap, as set out in points 50 and 51.</w:t>
      </w:r>
    </w:p>
    <w:p w14:paraId="31CFF1FB" w14:textId="77777777" w:rsidR="004B799C" w:rsidRDefault="004B799C">
      <w:pPr>
        <w:pStyle w:val="BodyText"/>
        <w:spacing w:before="10"/>
        <w:rPr>
          <w:sz w:val="20"/>
        </w:rPr>
      </w:pPr>
    </w:p>
    <w:p w14:paraId="1182EBE6" w14:textId="77777777" w:rsidR="004B799C" w:rsidRDefault="00CA4AAC">
      <w:pPr>
        <w:pStyle w:val="ListParagraph"/>
        <w:numPr>
          <w:ilvl w:val="0"/>
          <w:numId w:val="28"/>
        </w:numPr>
        <w:tabs>
          <w:tab w:val="left" w:pos="1559"/>
        </w:tabs>
        <w:ind w:right="958"/>
        <w:jc w:val="both"/>
        <w:rPr>
          <w:sz w:val="24"/>
        </w:rPr>
      </w:pPr>
      <w:r>
        <w:rPr>
          <w:sz w:val="24"/>
        </w:rPr>
        <w:t>Where</w:t>
      </w:r>
      <w:r>
        <w:rPr>
          <w:spacing w:val="1"/>
          <w:sz w:val="24"/>
        </w:rPr>
        <w:t xml:space="preserve"> </w:t>
      </w:r>
      <w:r>
        <w:rPr>
          <w:sz w:val="24"/>
        </w:rPr>
        <w:t>the</w:t>
      </w:r>
      <w:r>
        <w:rPr>
          <w:spacing w:val="1"/>
          <w:sz w:val="24"/>
        </w:rPr>
        <w:t xml:space="preserve"> </w:t>
      </w:r>
      <w:r>
        <w:rPr>
          <w:sz w:val="24"/>
        </w:rPr>
        <w:t>aid</w:t>
      </w:r>
      <w:r>
        <w:rPr>
          <w:spacing w:val="1"/>
          <w:sz w:val="24"/>
        </w:rPr>
        <w:t xml:space="preserve"> </w:t>
      </w:r>
      <w:r>
        <w:rPr>
          <w:sz w:val="24"/>
        </w:rPr>
        <w:t>is</w:t>
      </w:r>
      <w:r>
        <w:rPr>
          <w:spacing w:val="1"/>
          <w:sz w:val="24"/>
        </w:rPr>
        <w:t xml:space="preserve"> </w:t>
      </w:r>
      <w:r>
        <w:rPr>
          <w:sz w:val="24"/>
        </w:rPr>
        <w:t>granted</w:t>
      </w:r>
      <w:r>
        <w:rPr>
          <w:spacing w:val="1"/>
          <w:sz w:val="24"/>
        </w:rPr>
        <w:t xml:space="preserve"> </w:t>
      </w:r>
      <w:r>
        <w:rPr>
          <w:sz w:val="24"/>
        </w:rPr>
        <w:t>following</w:t>
      </w:r>
      <w:r>
        <w:rPr>
          <w:spacing w:val="1"/>
          <w:sz w:val="24"/>
        </w:rPr>
        <w:t xml:space="preserve"> </w:t>
      </w:r>
      <w:r>
        <w:rPr>
          <w:sz w:val="24"/>
        </w:rPr>
        <w:t>a</w:t>
      </w:r>
      <w:r>
        <w:rPr>
          <w:spacing w:val="1"/>
          <w:sz w:val="24"/>
        </w:rPr>
        <w:t xml:space="preserve"> </w:t>
      </w:r>
      <w:r>
        <w:rPr>
          <w:sz w:val="24"/>
        </w:rPr>
        <w:t>competitive</w:t>
      </w:r>
      <w:r>
        <w:rPr>
          <w:spacing w:val="1"/>
          <w:sz w:val="24"/>
        </w:rPr>
        <w:t xml:space="preserve"> </w:t>
      </w:r>
      <w:r>
        <w:rPr>
          <w:sz w:val="24"/>
        </w:rPr>
        <w:t>bidding</w:t>
      </w:r>
      <w:r>
        <w:rPr>
          <w:spacing w:val="1"/>
          <w:sz w:val="24"/>
        </w:rPr>
        <w:t xml:space="preserve"> </w:t>
      </w:r>
      <w:r>
        <w:rPr>
          <w:sz w:val="24"/>
        </w:rPr>
        <w:t>process</w:t>
      </w:r>
      <w:r>
        <w:rPr>
          <w:spacing w:val="1"/>
          <w:sz w:val="24"/>
        </w:rPr>
        <w:t xml:space="preserve"> </w:t>
      </w:r>
      <w:r>
        <w:rPr>
          <w:sz w:val="24"/>
        </w:rPr>
        <w:t>conducted</w:t>
      </w:r>
      <w:r>
        <w:rPr>
          <w:spacing w:val="1"/>
          <w:sz w:val="24"/>
        </w:rPr>
        <w:t xml:space="preserve"> </w:t>
      </w:r>
      <w:r>
        <w:rPr>
          <w:sz w:val="24"/>
        </w:rPr>
        <w:t>in</w:t>
      </w:r>
      <w:r>
        <w:rPr>
          <w:spacing w:val="1"/>
          <w:sz w:val="24"/>
        </w:rPr>
        <w:t xml:space="preserve"> </w:t>
      </w:r>
      <w:r>
        <w:rPr>
          <w:sz w:val="24"/>
        </w:rPr>
        <w:t>accordance</w:t>
      </w:r>
      <w:r>
        <w:rPr>
          <w:spacing w:val="1"/>
          <w:sz w:val="24"/>
        </w:rPr>
        <w:t xml:space="preserve"> </w:t>
      </w:r>
      <w:r>
        <w:rPr>
          <w:sz w:val="24"/>
        </w:rPr>
        <w:t>with</w:t>
      </w:r>
      <w:r>
        <w:rPr>
          <w:spacing w:val="1"/>
          <w:sz w:val="24"/>
        </w:rPr>
        <w:t xml:space="preserve"> </w:t>
      </w:r>
      <w:r>
        <w:rPr>
          <w:sz w:val="24"/>
        </w:rPr>
        <w:t>the</w:t>
      </w:r>
      <w:r>
        <w:rPr>
          <w:spacing w:val="1"/>
          <w:sz w:val="24"/>
        </w:rPr>
        <w:t xml:space="preserve"> </w:t>
      </w:r>
      <w:r>
        <w:rPr>
          <w:sz w:val="24"/>
        </w:rPr>
        <w:t>criteria</w:t>
      </w:r>
      <w:r>
        <w:rPr>
          <w:spacing w:val="1"/>
          <w:sz w:val="24"/>
        </w:rPr>
        <w:t xml:space="preserve"> </w:t>
      </w:r>
      <w:r>
        <w:rPr>
          <w:sz w:val="24"/>
        </w:rPr>
        <w:t>in</w:t>
      </w:r>
      <w:r>
        <w:rPr>
          <w:spacing w:val="1"/>
          <w:sz w:val="24"/>
        </w:rPr>
        <w:t xml:space="preserve"> </w:t>
      </w:r>
      <w:r>
        <w:rPr>
          <w:sz w:val="24"/>
        </w:rPr>
        <w:t>points</w:t>
      </w:r>
      <w:r>
        <w:rPr>
          <w:spacing w:val="1"/>
          <w:sz w:val="24"/>
        </w:rPr>
        <w:t xml:space="preserve"> </w:t>
      </w:r>
      <w:hyperlink w:anchor="_bookmark24" w:history="1">
        <w:r>
          <w:rPr>
            <w:sz w:val="24"/>
          </w:rPr>
          <w:t>48</w:t>
        </w:r>
      </w:hyperlink>
      <w:r>
        <w:rPr>
          <w:spacing w:val="1"/>
          <w:sz w:val="24"/>
        </w:rPr>
        <w:t xml:space="preserve"> </w:t>
      </w:r>
      <w:r>
        <w:rPr>
          <w:sz w:val="24"/>
        </w:rPr>
        <w:t>and</w:t>
      </w:r>
      <w:r>
        <w:rPr>
          <w:spacing w:val="1"/>
          <w:sz w:val="24"/>
        </w:rPr>
        <w:t xml:space="preserve"> </w:t>
      </w:r>
      <w:hyperlink w:anchor="_bookmark25" w:history="1">
        <w:r>
          <w:rPr>
            <w:sz w:val="24"/>
          </w:rPr>
          <w:t>49</w:t>
        </w:r>
      </w:hyperlink>
      <w:r>
        <w:rPr>
          <w:sz w:val="24"/>
        </w:rPr>
        <w:t>,</w:t>
      </w:r>
      <w:r>
        <w:rPr>
          <w:spacing w:val="1"/>
          <w:sz w:val="24"/>
        </w:rPr>
        <w:t xml:space="preserve"> </w:t>
      </w:r>
      <w:r>
        <w:rPr>
          <w:sz w:val="24"/>
        </w:rPr>
        <w:t>the</w:t>
      </w:r>
      <w:r>
        <w:rPr>
          <w:spacing w:val="1"/>
          <w:sz w:val="24"/>
        </w:rPr>
        <w:t xml:space="preserve"> </w:t>
      </w:r>
      <w:r>
        <w:rPr>
          <w:sz w:val="24"/>
        </w:rPr>
        <w:t>aid</w:t>
      </w:r>
      <w:r>
        <w:rPr>
          <w:spacing w:val="1"/>
          <w:sz w:val="24"/>
        </w:rPr>
        <w:t xml:space="preserve"> </w:t>
      </w:r>
      <w:r>
        <w:rPr>
          <w:sz w:val="24"/>
        </w:rPr>
        <w:t>amount</w:t>
      </w:r>
      <w:r>
        <w:rPr>
          <w:spacing w:val="1"/>
          <w:sz w:val="24"/>
        </w:rPr>
        <w:t xml:space="preserve"> </w:t>
      </w:r>
      <w:r>
        <w:rPr>
          <w:sz w:val="24"/>
        </w:rPr>
        <w:t>is</w:t>
      </w:r>
      <w:r>
        <w:rPr>
          <w:spacing w:val="1"/>
          <w:sz w:val="24"/>
        </w:rPr>
        <w:t xml:space="preserve"> </w:t>
      </w:r>
      <w:r>
        <w:rPr>
          <w:sz w:val="24"/>
        </w:rPr>
        <w:t>considered</w:t>
      </w:r>
      <w:r>
        <w:rPr>
          <w:spacing w:val="1"/>
          <w:sz w:val="24"/>
        </w:rPr>
        <w:t xml:space="preserve"> </w:t>
      </w:r>
      <w:r>
        <w:rPr>
          <w:sz w:val="24"/>
        </w:rPr>
        <w:t>proportionate.</w:t>
      </w:r>
    </w:p>
    <w:p w14:paraId="66A0957E" w14:textId="77777777" w:rsidR="004B799C" w:rsidRDefault="004B799C">
      <w:pPr>
        <w:pStyle w:val="BodyText"/>
        <w:spacing w:before="10"/>
        <w:rPr>
          <w:sz w:val="20"/>
        </w:rPr>
      </w:pPr>
    </w:p>
    <w:p w14:paraId="3993F2CB" w14:textId="77777777" w:rsidR="004B799C" w:rsidRDefault="00CA4AAC">
      <w:pPr>
        <w:pStyle w:val="ListParagraph"/>
        <w:numPr>
          <w:ilvl w:val="0"/>
          <w:numId w:val="28"/>
        </w:numPr>
        <w:tabs>
          <w:tab w:val="left" w:pos="1526"/>
        </w:tabs>
        <w:ind w:right="957"/>
        <w:jc w:val="both"/>
        <w:rPr>
          <w:sz w:val="24"/>
        </w:rPr>
      </w:pPr>
      <w:r>
        <w:rPr>
          <w:sz w:val="24"/>
        </w:rPr>
        <w:t>Aid granted in the form of financial instruments is not subject to the maximum aid</w:t>
      </w:r>
      <w:r>
        <w:rPr>
          <w:spacing w:val="1"/>
          <w:sz w:val="24"/>
        </w:rPr>
        <w:t xml:space="preserve"> </w:t>
      </w:r>
      <w:r>
        <w:rPr>
          <w:sz w:val="24"/>
        </w:rPr>
        <w:t xml:space="preserve">intensities set out in points </w:t>
      </w:r>
      <w:hyperlink w:anchor="_bookmark57" w:history="1">
        <w:r>
          <w:rPr>
            <w:sz w:val="24"/>
          </w:rPr>
          <w:t>126</w:t>
        </w:r>
      </w:hyperlink>
      <w:r>
        <w:rPr>
          <w:sz w:val="24"/>
        </w:rPr>
        <w:t xml:space="preserve"> to </w:t>
      </w:r>
      <w:hyperlink w:anchor="_bookmark58" w:history="1">
        <w:r>
          <w:rPr>
            <w:sz w:val="24"/>
          </w:rPr>
          <w:t>130</w:t>
        </w:r>
      </w:hyperlink>
      <w:r>
        <w:rPr>
          <w:sz w:val="24"/>
        </w:rPr>
        <w:t>. Where the aid is granted in the form of a</w:t>
      </w:r>
      <w:r>
        <w:rPr>
          <w:spacing w:val="1"/>
          <w:sz w:val="24"/>
        </w:rPr>
        <w:t xml:space="preserve"> </w:t>
      </w:r>
      <w:r>
        <w:rPr>
          <w:sz w:val="24"/>
        </w:rPr>
        <w:t>guarantee, it should not exceed 80 % of the underlying loan. The repayment by the</w:t>
      </w:r>
      <w:r>
        <w:rPr>
          <w:spacing w:val="1"/>
          <w:sz w:val="24"/>
        </w:rPr>
        <w:t xml:space="preserve"> </w:t>
      </w:r>
      <w:r>
        <w:rPr>
          <w:sz w:val="24"/>
        </w:rPr>
        <w:t>building owners to the energy efficiency or renewable energy fund or other financial</w:t>
      </w:r>
      <w:r>
        <w:rPr>
          <w:spacing w:val="1"/>
          <w:sz w:val="24"/>
        </w:rPr>
        <w:t xml:space="preserve"> </w:t>
      </w:r>
      <w:r>
        <w:rPr>
          <w:sz w:val="24"/>
        </w:rPr>
        <w:t>intermediary</w:t>
      </w:r>
      <w:r>
        <w:rPr>
          <w:spacing w:val="-6"/>
          <w:sz w:val="24"/>
        </w:rPr>
        <w:t xml:space="preserve"> </w:t>
      </w:r>
      <w:r>
        <w:rPr>
          <w:sz w:val="24"/>
        </w:rPr>
        <w:t>must at least equal the</w:t>
      </w:r>
      <w:r>
        <w:rPr>
          <w:spacing w:val="-1"/>
          <w:sz w:val="24"/>
        </w:rPr>
        <w:t xml:space="preserve"> </w:t>
      </w:r>
      <w:r>
        <w:rPr>
          <w:sz w:val="24"/>
        </w:rPr>
        <w:t>nominal value</w:t>
      </w:r>
      <w:r>
        <w:rPr>
          <w:spacing w:val="1"/>
          <w:sz w:val="24"/>
        </w:rPr>
        <w:t xml:space="preserve"> </w:t>
      </w:r>
      <w:r>
        <w:rPr>
          <w:sz w:val="24"/>
        </w:rPr>
        <w:t>of the</w:t>
      </w:r>
      <w:r>
        <w:rPr>
          <w:spacing w:val="-2"/>
          <w:sz w:val="24"/>
        </w:rPr>
        <w:t xml:space="preserve"> </w:t>
      </w:r>
      <w:r>
        <w:rPr>
          <w:sz w:val="24"/>
        </w:rPr>
        <w:t>loan.</w:t>
      </w:r>
    </w:p>
    <w:p w14:paraId="7BD61E6C" w14:textId="77777777" w:rsidR="004B799C" w:rsidRDefault="004B799C">
      <w:pPr>
        <w:pStyle w:val="BodyText"/>
        <w:spacing w:before="11"/>
        <w:rPr>
          <w:sz w:val="20"/>
        </w:rPr>
      </w:pPr>
    </w:p>
    <w:p w14:paraId="605A1CC7" w14:textId="77777777" w:rsidR="004B799C" w:rsidRDefault="00CA4AAC">
      <w:pPr>
        <w:ind w:left="1525"/>
        <w:rPr>
          <w:i/>
          <w:sz w:val="24"/>
        </w:rPr>
      </w:pPr>
      <w:r>
        <w:rPr>
          <w:noProof/>
        </w:rPr>
        <w:drawing>
          <wp:anchor distT="0" distB="0" distL="0" distR="0" simplePos="0" relativeHeight="15778304" behindDoc="0" locked="0" layoutInCell="1" allowOverlap="1" wp14:anchorId="111DA85E" wp14:editId="39D0E8C7">
            <wp:simplePos x="0" y="0"/>
            <wp:positionH relativeFrom="page">
              <wp:posOffset>903767</wp:posOffset>
            </wp:positionH>
            <wp:positionV relativeFrom="paragraph">
              <wp:posOffset>39377</wp:posOffset>
            </wp:positionV>
            <wp:extent cx="294858" cy="107346"/>
            <wp:effectExtent l="0" t="0" r="0" b="0"/>
            <wp:wrapNone/>
            <wp:docPr id="137"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image15.png"/>
                    <pic:cNvPicPr/>
                  </pic:nvPicPr>
                  <pic:blipFill>
                    <a:blip r:embed="rId21" cstate="print"/>
                    <a:stretch>
                      <a:fillRect/>
                    </a:stretch>
                  </pic:blipFill>
                  <pic:spPr>
                    <a:xfrm>
                      <a:off x="0" y="0"/>
                      <a:ext cx="294858" cy="107346"/>
                    </a:xfrm>
                    <a:prstGeom prst="rect">
                      <a:avLst/>
                    </a:prstGeom>
                  </pic:spPr>
                </pic:pic>
              </a:graphicData>
            </a:graphic>
          </wp:anchor>
        </w:drawing>
      </w:r>
      <w:bookmarkStart w:id="69" w:name="_bookmark59"/>
      <w:bookmarkEnd w:id="69"/>
      <w:r>
        <w:rPr>
          <w:i/>
          <w:sz w:val="24"/>
        </w:rPr>
        <w:t>Avoidance</w:t>
      </w:r>
      <w:r>
        <w:rPr>
          <w:i/>
          <w:spacing w:val="-3"/>
          <w:sz w:val="24"/>
        </w:rPr>
        <w:t xml:space="preserve"> </w:t>
      </w:r>
      <w:r>
        <w:rPr>
          <w:i/>
          <w:sz w:val="24"/>
        </w:rPr>
        <w:t>of undue</w:t>
      </w:r>
      <w:r>
        <w:rPr>
          <w:i/>
          <w:spacing w:val="-1"/>
          <w:sz w:val="24"/>
        </w:rPr>
        <w:t xml:space="preserve"> </w:t>
      </w:r>
      <w:r>
        <w:rPr>
          <w:i/>
          <w:sz w:val="24"/>
        </w:rPr>
        <w:t>negative</w:t>
      </w:r>
      <w:r>
        <w:rPr>
          <w:i/>
          <w:spacing w:val="-2"/>
          <w:sz w:val="24"/>
        </w:rPr>
        <w:t xml:space="preserve"> </w:t>
      </w:r>
      <w:r>
        <w:rPr>
          <w:i/>
          <w:sz w:val="24"/>
        </w:rPr>
        <w:t>effects on</w:t>
      </w:r>
      <w:r>
        <w:rPr>
          <w:i/>
          <w:spacing w:val="-1"/>
          <w:sz w:val="24"/>
        </w:rPr>
        <w:t xml:space="preserve"> </w:t>
      </w:r>
      <w:r>
        <w:rPr>
          <w:i/>
          <w:sz w:val="24"/>
        </w:rPr>
        <w:t>competition and</w:t>
      </w:r>
      <w:r>
        <w:rPr>
          <w:i/>
          <w:spacing w:val="-1"/>
          <w:sz w:val="24"/>
        </w:rPr>
        <w:t xml:space="preserve"> </w:t>
      </w:r>
      <w:r>
        <w:rPr>
          <w:i/>
          <w:sz w:val="24"/>
        </w:rPr>
        <w:t>trade</w:t>
      </w:r>
      <w:r>
        <w:rPr>
          <w:i/>
          <w:spacing w:val="-1"/>
          <w:sz w:val="24"/>
        </w:rPr>
        <w:t xml:space="preserve"> </w:t>
      </w:r>
      <w:r>
        <w:rPr>
          <w:i/>
          <w:sz w:val="24"/>
        </w:rPr>
        <w:t>and</w:t>
      </w:r>
      <w:r>
        <w:rPr>
          <w:i/>
          <w:spacing w:val="-1"/>
          <w:sz w:val="24"/>
        </w:rPr>
        <w:t xml:space="preserve"> </w:t>
      </w:r>
      <w:r>
        <w:rPr>
          <w:i/>
          <w:sz w:val="24"/>
        </w:rPr>
        <w:t>balancing</w:t>
      </w:r>
    </w:p>
    <w:p w14:paraId="7C0EEEC2" w14:textId="77777777" w:rsidR="004B799C" w:rsidRDefault="004B799C">
      <w:pPr>
        <w:pStyle w:val="BodyText"/>
        <w:spacing w:before="10"/>
        <w:rPr>
          <w:i/>
          <w:sz w:val="20"/>
        </w:rPr>
      </w:pPr>
    </w:p>
    <w:p w14:paraId="63EA7AF7" w14:textId="77777777" w:rsidR="004B799C" w:rsidRDefault="00CA4AAC">
      <w:pPr>
        <w:pStyle w:val="ListParagraph"/>
        <w:numPr>
          <w:ilvl w:val="0"/>
          <w:numId w:val="28"/>
        </w:numPr>
        <w:tabs>
          <w:tab w:val="left" w:pos="1526"/>
        </w:tabs>
        <w:ind w:right="955"/>
        <w:jc w:val="both"/>
        <w:rPr>
          <w:sz w:val="24"/>
        </w:rPr>
      </w:pPr>
      <w:r>
        <w:rPr>
          <w:sz w:val="24"/>
        </w:rPr>
        <w:t xml:space="preserve">The requirements set out in points </w:t>
      </w:r>
      <w:hyperlink w:anchor="_bookmark60" w:history="1">
        <w:r>
          <w:rPr>
            <w:sz w:val="24"/>
          </w:rPr>
          <w:t>134</w:t>
        </w:r>
      </w:hyperlink>
      <w:r>
        <w:rPr>
          <w:sz w:val="24"/>
        </w:rPr>
        <w:t xml:space="preserve"> to </w:t>
      </w:r>
      <w:hyperlink w:anchor="_bookmark61" w:history="1">
        <w:r>
          <w:rPr>
            <w:sz w:val="24"/>
          </w:rPr>
          <w:t>136</w:t>
        </w:r>
      </w:hyperlink>
      <w:r>
        <w:rPr>
          <w:sz w:val="24"/>
        </w:rPr>
        <w:t xml:space="preserve"> apply in addition to those set out in</w:t>
      </w:r>
      <w:r>
        <w:rPr>
          <w:spacing w:val="1"/>
          <w:sz w:val="24"/>
        </w:rPr>
        <w:t xml:space="preserve"> </w:t>
      </w:r>
      <w:r>
        <w:rPr>
          <w:sz w:val="24"/>
        </w:rPr>
        <w:t>Section</w:t>
      </w:r>
      <w:r>
        <w:rPr>
          <w:spacing w:val="-1"/>
          <w:sz w:val="24"/>
        </w:rPr>
        <w:t xml:space="preserve"> </w:t>
      </w:r>
      <w:r>
        <w:rPr>
          <w:sz w:val="24"/>
        </w:rPr>
        <w:t>3.2.2.</w:t>
      </w:r>
    </w:p>
    <w:p w14:paraId="357C448D" w14:textId="77777777" w:rsidR="004B799C" w:rsidRDefault="004B799C">
      <w:pPr>
        <w:pStyle w:val="BodyText"/>
        <w:spacing w:before="10"/>
        <w:rPr>
          <w:sz w:val="20"/>
        </w:rPr>
      </w:pPr>
    </w:p>
    <w:p w14:paraId="7B5EA17F" w14:textId="77777777" w:rsidR="004B799C" w:rsidRDefault="00CA4AAC">
      <w:pPr>
        <w:pStyle w:val="ListParagraph"/>
        <w:numPr>
          <w:ilvl w:val="0"/>
          <w:numId w:val="28"/>
        </w:numPr>
        <w:tabs>
          <w:tab w:val="left" w:pos="1526"/>
        </w:tabs>
        <w:ind w:right="953"/>
        <w:jc w:val="both"/>
        <w:rPr>
          <w:sz w:val="24"/>
        </w:rPr>
      </w:pPr>
      <w:bookmarkStart w:id="70" w:name="_bookmark60"/>
      <w:bookmarkEnd w:id="70"/>
      <w:r>
        <w:rPr>
          <w:sz w:val="24"/>
        </w:rPr>
        <w:t>Measures</w:t>
      </w:r>
      <w:r>
        <w:rPr>
          <w:spacing w:val="1"/>
          <w:sz w:val="24"/>
        </w:rPr>
        <w:t xml:space="preserve"> </w:t>
      </w:r>
      <w:r>
        <w:rPr>
          <w:sz w:val="24"/>
        </w:rPr>
        <w:t>that incentivise new investments in natural</w:t>
      </w:r>
      <w:r>
        <w:rPr>
          <w:spacing w:val="1"/>
          <w:sz w:val="24"/>
        </w:rPr>
        <w:t xml:space="preserve"> </w:t>
      </w:r>
      <w:r>
        <w:rPr>
          <w:sz w:val="24"/>
        </w:rPr>
        <w:t>gas-fired</w:t>
      </w:r>
      <w:r>
        <w:rPr>
          <w:spacing w:val="1"/>
          <w:sz w:val="24"/>
        </w:rPr>
        <w:t xml:space="preserve"> </w:t>
      </w:r>
      <w:r>
        <w:rPr>
          <w:sz w:val="24"/>
        </w:rPr>
        <w:t>equipment aimed at</w:t>
      </w:r>
      <w:r>
        <w:rPr>
          <w:spacing w:val="1"/>
          <w:sz w:val="24"/>
        </w:rPr>
        <w:t xml:space="preserve"> </w:t>
      </w:r>
      <w:r>
        <w:rPr>
          <w:sz w:val="24"/>
        </w:rPr>
        <w:t>improving the energy efficiency of buildings may lead to a reduction in energy demand</w:t>
      </w:r>
      <w:r>
        <w:rPr>
          <w:spacing w:val="1"/>
          <w:sz w:val="24"/>
        </w:rPr>
        <w:t xml:space="preserve"> </w:t>
      </w:r>
      <w:r>
        <w:rPr>
          <w:sz w:val="24"/>
        </w:rPr>
        <w:t>in the short run but aggravate negative environmental externalities in the longer run,</w:t>
      </w:r>
      <w:r>
        <w:rPr>
          <w:spacing w:val="1"/>
          <w:sz w:val="24"/>
        </w:rPr>
        <w:t xml:space="preserve"> </w:t>
      </w:r>
      <w:r>
        <w:rPr>
          <w:sz w:val="24"/>
        </w:rPr>
        <w:t>compared to alternative investments. Moreover, aid for the installation of natural gas-</w:t>
      </w:r>
      <w:r>
        <w:rPr>
          <w:spacing w:val="1"/>
          <w:sz w:val="24"/>
        </w:rPr>
        <w:t xml:space="preserve"> </w:t>
      </w:r>
      <w:r>
        <w:rPr>
          <w:sz w:val="24"/>
        </w:rPr>
        <w:t>fired equipment may unduly distort competition where it displaces investments into</w:t>
      </w:r>
      <w:r>
        <w:rPr>
          <w:spacing w:val="1"/>
          <w:sz w:val="24"/>
        </w:rPr>
        <w:t xml:space="preserve"> </w:t>
      </w:r>
      <w:r>
        <w:rPr>
          <w:sz w:val="24"/>
        </w:rPr>
        <w:t>cleaner alternatives that are already available on the market, or where it locks in certain</w:t>
      </w:r>
      <w:r>
        <w:rPr>
          <w:spacing w:val="1"/>
          <w:sz w:val="24"/>
        </w:rPr>
        <w:t xml:space="preserve"> </w:t>
      </w:r>
      <w:r>
        <w:rPr>
          <w:sz w:val="24"/>
        </w:rPr>
        <w:t>technologies, hampering the wider development of a market for and the use of cleaner</w:t>
      </w:r>
      <w:r>
        <w:rPr>
          <w:spacing w:val="1"/>
          <w:sz w:val="24"/>
        </w:rPr>
        <w:t xml:space="preserve"> </w:t>
      </w:r>
      <w:r>
        <w:rPr>
          <w:sz w:val="24"/>
        </w:rPr>
        <w:t>technologies.</w:t>
      </w:r>
      <w:r>
        <w:rPr>
          <w:spacing w:val="1"/>
          <w:sz w:val="24"/>
        </w:rPr>
        <w:t xml:space="preserve"> </w:t>
      </w:r>
      <w:r>
        <w:rPr>
          <w:sz w:val="24"/>
        </w:rPr>
        <w:t>The</w:t>
      </w:r>
      <w:r>
        <w:rPr>
          <w:spacing w:val="1"/>
          <w:sz w:val="24"/>
        </w:rPr>
        <w:t xml:space="preserve"> </w:t>
      </w:r>
      <w:r>
        <w:rPr>
          <w:sz w:val="24"/>
        </w:rPr>
        <w:t>Commission</w:t>
      </w:r>
      <w:r>
        <w:rPr>
          <w:spacing w:val="1"/>
          <w:sz w:val="24"/>
        </w:rPr>
        <w:t xml:space="preserve"> </w:t>
      </w:r>
      <w:r>
        <w:rPr>
          <w:sz w:val="24"/>
        </w:rPr>
        <w:t>considers</w:t>
      </w:r>
      <w:r>
        <w:rPr>
          <w:spacing w:val="1"/>
          <w:sz w:val="24"/>
        </w:rPr>
        <w:t xml:space="preserve"> </w:t>
      </w:r>
      <w:r>
        <w:rPr>
          <w:sz w:val="24"/>
        </w:rPr>
        <w:t>that</w:t>
      </w:r>
      <w:r>
        <w:rPr>
          <w:spacing w:val="1"/>
          <w:sz w:val="24"/>
        </w:rPr>
        <w:t xml:space="preserve"> </w:t>
      </w:r>
      <w:r>
        <w:rPr>
          <w:sz w:val="24"/>
        </w:rPr>
        <w:t>the</w:t>
      </w:r>
      <w:r>
        <w:rPr>
          <w:spacing w:val="1"/>
          <w:sz w:val="24"/>
        </w:rPr>
        <w:t xml:space="preserve"> </w:t>
      </w:r>
      <w:r>
        <w:rPr>
          <w:sz w:val="24"/>
        </w:rPr>
        <w:t>positive</w:t>
      </w:r>
      <w:r>
        <w:rPr>
          <w:spacing w:val="1"/>
          <w:sz w:val="24"/>
        </w:rPr>
        <w:t xml:space="preserve"> </w:t>
      </w:r>
      <w:r>
        <w:rPr>
          <w:sz w:val="24"/>
        </w:rPr>
        <w:t>effects</w:t>
      </w:r>
      <w:r>
        <w:rPr>
          <w:spacing w:val="1"/>
          <w:sz w:val="24"/>
        </w:rPr>
        <w:t xml:space="preserve"> </w:t>
      </w:r>
      <w:r>
        <w:rPr>
          <w:sz w:val="24"/>
        </w:rPr>
        <w:t>of</w:t>
      </w:r>
      <w:r>
        <w:rPr>
          <w:spacing w:val="60"/>
          <w:sz w:val="24"/>
        </w:rPr>
        <w:t xml:space="preserve"> </w:t>
      </w:r>
      <w:r>
        <w:rPr>
          <w:sz w:val="24"/>
        </w:rPr>
        <w:t>measures</w:t>
      </w:r>
      <w:r>
        <w:rPr>
          <w:spacing w:val="60"/>
          <w:sz w:val="24"/>
        </w:rPr>
        <w:t xml:space="preserve"> </w:t>
      </w:r>
      <w:r>
        <w:rPr>
          <w:sz w:val="24"/>
        </w:rPr>
        <w:t>that</w:t>
      </w:r>
      <w:r>
        <w:rPr>
          <w:spacing w:val="-57"/>
          <w:sz w:val="24"/>
        </w:rPr>
        <w:t xml:space="preserve"> </w:t>
      </w:r>
      <w:r>
        <w:rPr>
          <w:sz w:val="24"/>
        </w:rPr>
        <w:t>create such a lock-in effect are unlikely to outweigh their negative effects. As part of its</w:t>
      </w:r>
      <w:r>
        <w:rPr>
          <w:spacing w:val="1"/>
          <w:sz w:val="24"/>
        </w:rPr>
        <w:t xml:space="preserve"> </w:t>
      </w:r>
      <w:r>
        <w:rPr>
          <w:sz w:val="24"/>
        </w:rPr>
        <w:t>assessment,</w:t>
      </w:r>
      <w:r>
        <w:rPr>
          <w:spacing w:val="1"/>
          <w:sz w:val="24"/>
        </w:rPr>
        <w:t xml:space="preserve"> </w:t>
      </w:r>
      <w:r>
        <w:rPr>
          <w:sz w:val="24"/>
        </w:rPr>
        <w:t>the</w:t>
      </w:r>
      <w:r>
        <w:rPr>
          <w:spacing w:val="1"/>
          <w:sz w:val="24"/>
        </w:rPr>
        <w:t xml:space="preserve"> </w:t>
      </w:r>
      <w:r>
        <w:rPr>
          <w:sz w:val="24"/>
        </w:rPr>
        <w:t>Commission</w:t>
      </w:r>
      <w:r>
        <w:rPr>
          <w:spacing w:val="1"/>
          <w:sz w:val="24"/>
        </w:rPr>
        <w:t xml:space="preserve"> </w:t>
      </w:r>
      <w:r>
        <w:rPr>
          <w:sz w:val="24"/>
        </w:rPr>
        <w:t>will</w:t>
      </w:r>
      <w:r>
        <w:rPr>
          <w:spacing w:val="1"/>
          <w:sz w:val="24"/>
        </w:rPr>
        <w:t xml:space="preserve"> </w:t>
      </w:r>
      <w:r>
        <w:rPr>
          <w:sz w:val="24"/>
        </w:rPr>
        <w:t>consider</w:t>
      </w:r>
      <w:r>
        <w:rPr>
          <w:spacing w:val="1"/>
          <w:sz w:val="24"/>
        </w:rPr>
        <w:t xml:space="preserve"> </w:t>
      </w:r>
      <w:r>
        <w:rPr>
          <w:sz w:val="24"/>
        </w:rPr>
        <w:t>whether</w:t>
      </w:r>
      <w:r>
        <w:rPr>
          <w:spacing w:val="1"/>
          <w:sz w:val="24"/>
        </w:rPr>
        <w:t xml:space="preserve"> </w:t>
      </w:r>
      <w:r>
        <w:rPr>
          <w:sz w:val="24"/>
        </w:rPr>
        <w:t>the</w:t>
      </w:r>
      <w:r>
        <w:rPr>
          <w:spacing w:val="1"/>
          <w:sz w:val="24"/>
        </w:rPr>
        <w:t xml:space="preserve"> </w:t>
      </w:r>
      <w:r>
        <w:rPr>
          <w:sz w:val="24"/>
        </w:rPr>
        <w:t>natural</w:t>
      </w:r>
      <w:r>
        <w:rPr>
          <w:spacing w:val="1"/>
          <w:sz w:val="24"/>
        </w:rPr>
        <w:t xml:space="preserve"> </w:t>
      </w:r>
      <w:r>
        <w:rPr>
          <w:sz w:val="24"/>
        </w:rPr>
        <w:t>gas-fired</w:t>
      </w:r>
      <w:r>
        <w:rPr>
          <w:spacing w:val="1"/>
          <w:sz w:val="24"/>
        </w:rPr>
        <w:t xml:space="preserve"> </w:t>
      </w:r>
      <w:r>
        <w:rPr>
          <w:sz w:val="24"/>
        </w:rPr>
        <w:t>equipment</w:t>
      </w:r>
      <w:r>
        <w:rPr>
          <w:spacing w:val="-57"/>
          <w:sz w:val="24"/>
        </w:rPr>
        <w:t xml:space="preserve"> </w:t>
      </w:r>
      <w:r>
        <w:rPr>
          <w:sz w:val="24"/>
        </w:rPr>
        <w:t>replaces</w:t>
      </w:r>
      <w:r>
        <w:rPr>
          <w:spacing w:val="-1"/>
          <w:sz w:val="24"/>
        </w:rPr>
        <w:t xml:space="preserve"> </w:t>
      </w:r>
      <w:r>
        <w:rPr>
          <w:sz w:val="24"/>
        </w:rPr>
        <w:t>energy</w:t>
      </w:r>
      <w:r>
        <w:rPr>
          <w:spacing w:val="-5"/>
          <w:sz w:val="24"/>
        </w:rPr>
        <w:t xml:space="preserve"> </w:t>
      </w:r>
      <w:r>
        <w:rPr>
          <w:sz w:val="24"/>
        </w:rPr>
        <w:t>equipment using</w:t>
      </w:r>
      <w:r>
        <w:rPr>
          <w:spacing w:val="-4"/>
          <w:sz w:val="24"/>
        </w:rPr>
        <w:t xml:space="preserve"> </w:t>
      </w:r>
      <w:r>
        <w:rPr>
          <w:sz w:val="24"/>
        </w:rPr>
        <w:t>the most polluting</w:t>
      </w:r>
      <w:r>
        <w:rPr>
          <w:spacing w:val="-4"/>
          <w:sz w:val="24"/>
        </w:rPr>
        <w:t xml:space="preserve"> </w:t>
      </w:r>
      <w:r>
        <w:rPr>
          <w:sz w:val="24"/>
        </w:rPr>
        <w:t>fossil fuels, such</w:t>
      </w:r>
      <w:r>
        <w:rPr>
          <w:spacing w:val="1"/>
          <w:sz w:val="24"/>
        </w:rPr>
        <w:t xml:space="preserve"> </w:t>
      </w:r>
      <w:r>
        <w:rPr>
          <w:sz w:val="24"/>
        </w:rPr>
        <w:t>as oil and</w:t>
      </w:r>
      <w:r>
        <w:rPr>
          <w:spacing w:val="-1"/>
          <w:sz w:val="24"/>
        </w:rPr>
        <w:t xml:space="preserve"> </w:t>
      </w:r>
      <w:r>
        <w:rPr>
          <w:sz w:val="24"/>
        </w:rPr>
        <w:t>coal.</w:t>
      </w:r>
    </w:p>
    <w:p w14:paraId="786681E4" w14:textId="77777777" w:rsidR="004B799C" w:rsidRDefault="004B799C">
      <w:pPr>
        <w:jc w:val="both"/>
        <w:rPr>
          <w:sz w:val="24"/>
        </w:rPr>
        <w:sectPr w:rsidR="004B799C">
          <w:pgSz w:w="11910" w:h="16840"/>
          <w:pgMar w:top="1020" w:right="460" w:bottom="1620" w:left="460" w:header="0" w:footer="1426" w:gutter="0"/>
          <w:cols w:space="720"/>
        </w:sectPr>
      </w:pPr>
    </w:p>
    <w:p w14:paraId="0F91F24E" w14:textId="77777777" w:rsidR="004B799C" w:rsidRDefault="00CA4AAC">
      <w:pPr>
        <w:pStyle w:val="ListParagraph"/>
        <w:numPr>
          <w:ilvl w:val="0"/>
          <w:numId w:val="28"/>
        </w:numPr>
        <w:tabs>
          <w:tab w:val="left" w:pos="1526"/>
        </w:tabs>
        <w:spacing w:before="72"/>
        <w:ind w:right="957"/>
        <w:jc w:val="both"/>
        <w:rPr>
          <w:sz w:val="24"/>
        </w:rPr>
      </w:pPr>
      <w:r>
        <w:rPr>
          <w:sz w:val="24"/>
        </w:rPr>
        <w:lastRenderedPageBreak/>
        <w:t>Alternatives to energy equipment using the most polluting fossil fuels (such as oil and</w:t>
      </w:r>
      <w:r>
        <w:rPr>
          <w:spacing w:val="1"/>
          <w:sz w:val="24"/>
        </w:rPr>
        <w:t xml:space="preserve"> </w:t>
      </w:r>
      <w:r>
        <w:rPr>
          <w:sz w:val="24"/>
        </w:rPr>
        <w:t>coal) are already available on the market. In this context, aid for the installation of</w:t>
      </w:r>
      <w:r>
        <w:rPr>
          <w:spacing w:val="1"/>
          <w:sz w:val="24"/>
        </w:rPr>
        <w:t xml:space="preserve"> </w:t>
      </w:r>
      <w:r>
        <w:rPr>
          <w:sz w:val="24"/>
        </w:rPr>
        <w:t>energy-efficient energy equipment using such fuels is not considered to yield the same</w:t>
      </w:r>
      <w:r>
        <w:rPr>
          <w:spacing w:val="1"/>
          <w:sz w:val="24"/>
        </w:rPr>
        <w:t xml:space="preserve"> </w:t>
      </w:r>
      <w:r>
        <w:rPr>
          <w:sz w:val="24"/>
        </w:rPr>
        <w:t>positive</w:t>
      </w:r>
      <w:r>
        <w:rPr>
          <w:spacing w:val="1"/>
          <w:sz w:val="24"/>
        </w:rPr>
        <w:t xml:space="preserve"> </w:t>
      </w:r>
      <w:r>
        <w:rPr>
          <w:sz w:val="24"/>
        </w:rPr>
        <w:t>effects</w:t>
      </w:r>
      <w:r>
        <w:rPr>
          <w:spacing w:val="1"/>
          <w:sz w:val="24"/>
        </w:rPr>
        <w:t xml:space="preserve"> </w:t>
      </w:r>
      <w:r>
        <w:rPr>
          <w:sz w:val="24"/>
        </w:rPr>
        <w:t>as</w:t>
      </w:r>
      <w:r>
        <w:rPr>
          <w:spacing w:val="1"/>
          <w:sz w:val="24"/>
        </w:rPr>
        <w:t xml:space="preserve"> </w:t>
      </w:r>
      <w:r>
        <w:rPr>
          <w:sz w:val="24"/>
        </w:rPr>
        <w:t>aid</w:t>
      </w:r>
      <w:r>
        <w:rPr>
          <w:spacing w:val="1"/>
          <w:sz w:val="24"/>
        </w:rPr>
        <w:t xml:space="preserve"> </w:t>
      </w:r>
      <w:r>
        <w:rPr>
          <w:sz w:val="24"/>
        </w:rPr>
        <w:t>for</w:t>
      </w:r>
      <w:r>
        <w:rPr>
          <w:spacing w:val="1"/>
          <w:sz w:val="24"/>
        </w:rPr>
        <w:t xml:space="preserve"> </w:t>
      </w:r>
      <w:r>
        <w:rPr>
          <w:sz w:val="24"/>
        </w:rPr>
        <w:t>the</w:t>
      </w:r>
      <w:r>
        <w:rPr>
          <w:spacing w:val="1"/>
          <w:sz w:val="24"/>
        </w:rPr>
        <w:t xml:space="preserve"> </w:t>
      </w:r>
      <w:r>
        <w:rPr>
          <w:sz w:val="24"/>
        </w:rPr>
        <w:t>installation</w:t>
      </w:r>
      <w:r>
        <w:rPr>
          <w:spacing w:val="1"/>
          <w:sz w:val="24"/>
        </w:rPr>
        <w:t xml:space="preserve"> </w:t>
      </w:r>
      <w:r>
        <w:rPr>
          <w:sz w:val="24"/>
        </w:rPr>
        <w:t>of</w:t>
      </w:r>
      <w:r>
        <w:rPr>
          <w:spacing w:val="1"/>
          <w:sz w:val="24"/>
        </w:rPr>
        <w:t xml:space="preserve"> </w:t>
      </w:r>
      <w:r>
        <w:rPr>
          <w:sz w:val="24"/>
        </w:rPr>
        <w:t>cleaner</w:t>
      </w:r>
      <w:r>
        <w:rPr>
          <w:spacing w:val="1"/>
          <w:sz w:val="24"/>
        </w:rPr>
        <w:t xml:space="preserve"> </w:t>
      </w:r>
      <w:r>
        <w:rPr>
          <w:sz w:val="24"/>
        </w:rPr>
        <w:t>energy</w:t>
      </w:r>
      <w:r>
        <w:rPr>
          <w:spacing w:val="1"/>
          <w:sz w:val="24"/>
        </w:rPr>
        <w:t xml:space="preserve"> </w:t>
      </w:r>
      <w:r>
        <w:rPr>
          <w:sz w:val="24"/>
        </w:rPr>
        <w:t>equipment.</w:t>
      </w:r>
      <w:r>
        <w:rPr>
          <w:spacing w:val="1"/>
          <w:sz w:val="24"/>
        </w:rPr>
        <w:t xml:space="preserve"> </w:t>
      </w:r>
      <w:r>
        <w:rPr>
          <w:sz w:val="24"/>
        </w:rPr>
        <w:t>First,</w:t>
      </w:r>
      <w:r>
        <w:rPr>
          <w:spacing w:val="1"/>
          <w:sz w:val="24"/>
        </w:rPr>
        <w:t xml:space="preserve"> </w:t>
      </w:r>
      <w:r>
        <w:rPr>
          <w:sz w:val="24"/>
        </w:rPr>
        <w:t>the</w:t>
      </w:r>
      <w:r>
        <w:rPr>
          <w:spacing w:val="1"/>
          <w:sz w:val="24"/>
        </w:rPr>
        <w:t xml:space="preserve"> </w:t>
      </w:r>
      <w:r>
        <w:rPr>
          <w:sz w:val="24"/>
        </w:rPr>
        <w:t>marginal</w:t>
      </w:r>
      <w:r>
        <w:rPr>
          <w:spacing w:val="28"/>
          <w:sz w:val="24"/>
        </w:rPr>
        <w:t xml:space="preserve"> </w:t>
      </w:r>
      <w:r>
        <w:rPr>
          <w:sz w:val="24"/>
        </w:rPr>
        <w:t>improvement</w:t>
      </w:r>
      <w:r>
        <w:rPr>
          <w:spacing w:val="27"/>
          <w:sz w:val="24"/>
        </w:rPr>
        <w:t xml:space="preserve"> </w:t>
      </w:r>
      <w:r>
        <w:rPr>
          <w:sz w:val="24"/>
        </w:rPr>
        <w:t>in</w:t>
      </w:r>
      <w:r>
        <w:rPr>
          <w:spacing w:val="28"/>
          <w:sz w:val="24"/>
        </w:rPr>
        <w:t xml:space="preserve"> </w:t>
      </w:r>
      <w:r>
        <w:rPr>
          <w:sz w:val="24"/>
        </w:rPr>
        <w:t>terms</w:t>
      </w:r>
      <w:r>
        <w:rPr>
          <w:spacing w:val="28"/>
          <w:sz w:val="24"/>
        </w:rPr>
        <w:t xml:space="preserve"> </w:t>
      </w:r>
      <w:r>
        <w:rPr>
          <w:sz w:val="24"/>
        </w:rPr>
        <w:t>of</w:t>
      </w:r>
      <w:r>
        <w:rPr>
          <w:spacing w:val="26"/>
          <w:sz w:val="24"/>
        </w:rPr>
        <w:t xml:space="preserve"> </w:t>
      </w:r>
      <w:r>
        <w:rPr>
          <w:sz w:val="24"/>
        </w:rPr>
        <w:t>reduction</w:t>
      </w:r>
      <w:r>
        <w:rPr>
          <w:spacing w:val="27"/>
          <w:sz w:val="24"/>
        </w:rPr>
        <w:t xml:space="preserve"> </w:t>
      </w:r>
      <w:r>
        <w:rPr>
          <w:sz w:val="24"/>
        </w:rPr>
        <w:t>in</w:t>
      </w:r>
      <w:r>
        <w:rPr>
          <w:spacing w:val="28"/>
          <w:sz w:val="24"/>
        </w:rPr>
        <w:t xml:space="preserve"> </w:t>
      </w:r>
      <w:r>
        <w:rPr>
          <w:sz w:val="24"/>
        </w:rPr>
        <w:t>energy</w:t>
      </w:r>
      <w:r>
        <w:rPr>
          <w:spacing w:val="22"/>
          <w:sz w:val="24"/>
        </w:rPr>
        <w:t xml:space="preserve"> </w:t>
      </w:r>
      <w:r>
        <w:rPr>
          <w:sz w:val="24"/>
        </w:rPr>
        <w:t>demand</w:t>
      </w:r>
      <w:r>
        <w:rPr>
          <w:spacing w:val="27"/>
          <w:sz w:val="24"/>
        </w:rPr>
        <w:t xml:space="preserve"> </w:t>
      </w:r>
      <w:r>
        <w:rPr>
          <w:sz w:val="24"/>
        </w:rPr>
        <w:t>is</w:t>
      </w:r>
      <w:r>
        <w:rPr>
          <w:spacing w:val="28"/>
          <w:sz w:val="24"/>
        </w:rPr>
        <w:t xml:space="preserve"> </w:t>
      </w:r>
      <w:r>
        <w:rPr>
          <w:sz w:val="24"/>
        </w:rPr>
        <w:t>counterbalanced</w:t>
      </w:r>
      <w:r>
        <w:rPr>
          <w:spacing w:val="27"/>
          <w:sz w:val="24"/>
        </w:rPr>
        <w:t xml:space="preserve"> </w:t>
      </w:r>
      <w:r>
        <w:rPr>
          <w:sz w:val="24"/>
        </w:rPr>
        <w:t>by</w:t>
      </w:r>
      <w:r>
        <w:rPr>
          <w:spacing w:val="-58"/>
          <w:sz w:val="24"/>
        </w:rPr>
        <w:t xml:space="preserve"> </w:t>
      </w:r>
      <w:r>
        <w:rPr>
          <w:sz w:val="24"/>
        </w:rPr>
        <w:t>the greater carbon emissions linked to the use of fossil fuels. Second, the granting of aid</w:t>
      </w:r>
      <w:r>
        <w:rPr>
          <w:spacing w:val="-57"/>
          <w:sz w:val="24"/>
        </w:rPr>
        <w:t xml:space="preserve"> </w:t>
      </w:r>
      <w:r>
        <w:rPr>
          <w:sz w:val="24"/>
        </w:rPr>
        <w:t>for</w:t>
      </w:r>
      <w:r>
        <w:rPr>
          <w:spacing w:val="1"/>
          <w:sz w:val="24"/>
        </w:rPr>
        <w:t xml:space="preserve"> </w:t>
      </w:r>
      <w:r>
        <w:rPr>
          <w:sz w:val="24"/>
        </w:rPr>
        <w:t>installing</w:t>
      </w:r>
      <w:r>
        <w:rPr>
          <w:spacing w:val="1"/>
          <w:sz w:val="24"/>
        </w:rPr>
        <w:t xml:space="preserve"> </w:t>
      </w:r>
      <w:r>
        <w:rPr>
          <w:sz w:val="24"/>
        </w:rPr>
        <w:t>oil-fired</w:t>
      </w:r>
      <w:r>
        <w:rPr>
          <w:spacing w:val="1"/>
          <w:sz w:val="24"/>
        </w:rPr>
        <w:t xml:space="preserve"> </w:t>
      </w:r>
      <w:r>
        <w:rPr>
          <w:sz w:val="24"/>
        </w:rPr>
        <w:t>or</w:t>
      </w:r>
      <w:r>
        <w:rPr>
          <w:spacing w:val="1"/>
          <w:sz w:val="24"/>
        </w:rPr>
        <w:t xml:space="preserve"> </w:t>
      </w:r>
      <w:r>
        <w:rPr>
          <w:sz w:val="24"/>
        </w:rPr>
        <w:t>coal-fired</w:t>
      </w:r>
      <w:r>
        <w:rPr>
          <w:spacing w:val="1"/>
          <w:sz w:val="24"/>
        </w:rPr>
        <w:t xml:space="preserve"> </w:t>
      </w:r>
      <w:r>
        <w:rPr>
          <w:sz w:val="24"/>
        </w:rPr>
        <w:t>energy</w:t>
      </w:r>
      <w:r>
        <w:rPr>
          <w:spacing w:val="1"/>
          <w:sz w:val="24"/>
        </w:rPr>
        <w:t xml:space="preserve"> </w:t>
      </w:r>
      <w:r>
        <w:rPr>
          <w:sz w:val="24"/>
        </w:rPr>
        <w:t>equipment</w:t>
      </w:r>
      <w:r>
        <w:rPr>
          <w:spacing w:val="1"/>
          <w:sz w:val="24"/>
        </w:rPr>
        <w:t xml:space="preserve"> </w:t>
      </w:r>
      <w:r>
        <w:rPr>
          <w:sz w:val="24"/>
        </w:rPr>
        <w:t>entails</w:t>
      </w:r>
      <w:r>
        <w:rPr>
          <w:spacing w:val="1"/>
          <w:sz w:val="24"/>
        </w:rPr>
        <w:t xml:space="preserve"> </w:t>
      </w:r>
      <w:r>
        <w:rPr>
          <w:sz w:val="24"/>
        </w:rPr>
        <w:t>a</w:t>
      </w:r>
      <w:r>
        <w:rPr>
          <w:spacing w:val="1"/>
          <w:sz w:val="24"/>
        </w:rPr>
        <w:t xml:space="preserve"> </w:t>
      </w:r>
      <w:r>
        <w:rPr>
          <w:sz w:val="24"/>
        </w:rPr>
        <w:t>significant</w:t>
      </w:r>
      <w:r>
        <w:rPr>
          <w:spacing w:val="60"/>
          <w:sz w:val="24"/>
        </w:rPr>
        <w:t xml:space="preserve"> </w:t>
      </w:r>
      <w:r>
        <w:rPr>
          <w:sz w:val="24"/>
        </w:rPr>
        <w:t>risk</w:t>
      </w:r>
      <w:r>
        <w:rPr>
          <w:spacing w:val="60"/>
          <w:sz w:val="24"/>
        </w:rPr>
        <w:t xml:space="preserve"> </w:t>
      </w:r>
      <w:r>
        <w:rPr>
          <w:sz w:val="24"/>
        </w:rPr>
        <w:t>of</w:t>
      </w:r>
      <w:r>
        <w:rPr>
          <w:spacing w:val="1"/>
          <w:sz w:val="24"/>
        </w:rPr>
        <w:t xml:space="preserve"> </w:t>
      </w:r>
      <w:r>
        <w:rPr>
          <w:sz w:val="24"/>
        </w:rPr>
        <w:t>locking in</w:t>
      </w:r>
      <w:r>
        <w:rPr>
          <w:spacing w:val="1"/>
          <w:sz w:val="24"/>
        </w:rPr>
        <w:t xml:space="preserve"> </w:t>
      </w:r>
      <w:r>
        <w:rPr>
          <w:sz w:val="24"/>
        </w:rPr>
        <w:t>fossil-based</w:t>
      </w:r>
      <w:r>
        <w:rPr>
          <w:spacing w:val="1"/>
          <w:sz w:val="24"/>
        </w:rPr>
        <w:t xml:space="preserve"> </w:t>
      </w:r>
      <w:r>
        <w:rPr>
          <w:sz w:val="24"/>
        </w:rPr>
        <w:t>technologies</w:t>
      </w:r>
      <w:r>
        <w:rPr>
          <w:spacing w:val="1"/>
          <w:sz w:val="24"/>
        </w:rPr>
        <w:t xml:space="preserve"> </w:t>
      </w:r>
      <w:r>
        <w:rPr>
          <w:sz w:val="24"/>
        </w:rPr>
        <w:t>and</w:t>
      </w:r>
      <w:r>
        <w:rPr>
          <w:spacing w:val="1"/>
          <w:sz w:val="24"/>
        </w:rPr>
        <w:t xml:space="preserve"> </w:t>
      </w:r>
      <w:r>
        <w:rPr>
          <w:sz w:val="24"/>
        </w:rPr>
        <w:t>of</w:t>
      </w:r>
      <w:r>
        <w:rPr>
          <w:spacing w:val="1"/>
          <w:sz w:val="24"/>
        </w:rPr>
        <w:t xml:space="preserve"> </w:t>
      </w:r>
      <w:r>
        <w:rPr>
          <w:sz w:val="24"/>
        </w:rPr>
        <w:t>displacing</w:t>
      </w:r>
      <w:r>
        <w:rPr>
          <w:spacing w:val="1"/>
          <w:sz w:val="24"/>
        </w:rPr>
        <w:t xml:space="preserve"> </w:t>
      </w:r>
      <w:r>
        <w:rPr>
          <w:sz w:val="24"/>
        </w:rPr>
        <w:t>investments</w:t>
      </w:r>
      <w:r>
        <w:rPr>
          <w:spacing w:val="1"/>
          <w:sz w:val="24"/>
        </w:rPr>
        <w:t xml:space="preserve"> </w:t>
      </w:r>
      <w:r>
        <w:rPr>
          <w:sz w:val="24"/>
        </w:rPr>
        <w:t>into</w:t>
      </w:r>
      <w:r>
        <w:rPr>
          <w:spacing w:val="1"/>
          <w:sz w:val="24"/>
        </w:rPr>
        <w:t xml:space="preserve"> </w:t>
      </w:r>
      <w:r>
        <w:rPr>
          <w:sz w:val="24"/>
        </w:rPr>
        <w:t>cleaner</w:t>
      </w:r>
      <w:r>
        <w:rPr>
          <w:spacing w:val="60"/>
          <w:sz w:val="24"/>
        </w:rPr>
        <w:t xml:space="preserve"> </w:t>
      </w:r>
      <w:r>
        <w:rPr>
          <w:sz w:val="24"/>
        </w:rPr>
        <w:t>and</w:t>
      </w:r>
      <w:r>
        <w:rPr>
          <w:spacing w:val="-57"/>
          <w:sz w:val="24"/>
        </w:rPr>
        <w:t xml:space="preserve"> </w:t>
      </w:r>
      <w:r>
        <w:rPr>
          <w:sz w:val="24"/>
        </w:rPr>
        <w:t>more innovative alternatives available on the market by shifting the demand away from</w:t>
      </w:r>
      <w:r>
        <w:rPr>
          <w:spacing w:val="1"/>
          <w:sz w:val="24"/>
        </w:rPr>
        <w:t xml:space="preserve"> </w:t>
      </w:r>
      <w:r>
        <w:rPr>
          <w:sz w:val="24"/>
        </w:rPr>
        <w:t>them. This would also discourage the further development of the market for clean,</w:t>
      </w:r>
      <w:r>
        <w:rPr>
          <w:spacing w:val="1"/>
          <w:sz w:val="24"/>
        </w:rPr>
        <w:t xml:space="preserve"> </w:t>
      </w:r>
      <w:r>
        <w:rPr>
          <w:sz w:val="24"/>
        </w:rPr>
        <w:t>future-proof</w:t>
      </w:r>
      <w:r>
        <w:rPr>
          <w:spacing w:val="45"/>
          <w:sz w:val="24"/>
        </w:rPr>
        <w:t xml:space="preserve"> </w:t>
      </w:r>
      <w:r>
        <w:rPr>
          <w:sz w:val="24"/>
        </w:rPr>
        <w:t>non-fossil-based</w:t>
      </w:r>
      <w:r>
        <w:rPr>
          <w:spacing w:val="45"/>
          <w:sz w:val="24"/>
        </w:rPr>
        <w:t xml:space="preserve"> </w:t>
      </w:r>
      <w:r>
        <w:rPr>
          <w:sz w:val="24"/>
        </w:rPr>
        <w:t>technologies.</w:t>
      </w:r>
      <w:r>
        <w:rPr>
          <w:spacing w:val="46"/>
          <w:sz w:val="24"/>
        </w:rPr>
        <w:t xml:space="preserve"> </w:t>
      </w:r>
      <w:r>
        <w:rPr>
          <w:sz w:val="24"/>
        </w:rPr>
        <w:t>The</w:t>
      </w:r>
      <w:r>
        <w:rPr>
          <w:spacing w:val="46"/>
          <w:sz w:val="24"/>
        </w:rPr>
        <w:t xml:space="preserve"> </w:t>
      </w:r>
      <w:r>
        <w:rPr>
          <w:sz w:val="24"/>
        </w:rPr>
        <w:t>Commission</w:t>
      </w:r>
      <w:r>
        <w:rPr>
          <w:spacing w:val="44"/>
          <w:sz w:val="24"/>
        </w:rPr>
        <w:t xml:space="preserve"> </w:t>
      </w:r>
      <w:r>
        <w:rPr>
          <w:sz w:val="24"/>
        </w:rPr>
        <w:t>therefore</w:t>
      </w:r>
      <w:r>
        <w:rPr>
          <w:spacing w:val="44"/>
          <w:sz w:val="24"/>
        </w:rPr>
        <w:t xml:space="preserve"> </w:t>
      </w:r>
      <w:r>
        <w:rPr>
          <w:sz w:val="24"/>
        </w:rPr>
        <w:t>considers</w:t>
      </w:r>
      <w:r>
        <w:rPr>
          <w:spacing w:val="46"/>
          <w:sz w:val="24"/>
        </w:rPr>
        <w:t xml:space="preserve"> </w:t>
      </w:r>
      <w:r>
        <w:rPr>
          <w:sz w:val="24"/>
        </w:rPr>
        <w:t>that</w:t>
      </w:r>
      <w:r>
        <w:rPr>
          <w:spacing w:val="-58"/>
          <w:sz w:val="24"/>
        </w:rPr>
        <w:t xml:space="preserve"> </w:t>
      </w:r>
      <w:r>
        <w:rPr>
          <w:sz w:val="24"/>
        </w:rPr>
        <w:t>the negative effects of aid for oil-fired or coal-fired energy equipment are unlikely to be</w:t>
      </w:r>
      <w:r>
        <w:rPr>
          <w:spacing w:val="1"/>
          <w:sz w:val="24"/>
        </w:rPr>
        <w:t xml:space="preserve"> </w:t>
      </w:r>
      <w:r>
        <w:rPr>
          <w:sz w:val="24"/>
        </w:rPr>
        <w:t>offset.</w:t>
      </w:r>
    </w:p>
    <w:p w14:paraId="6D095228" w14:textId="77777777" w:rsidR="004B799C" w:rsidRDefault="004B799C">
      <w:pPr>
        <w:pStyle w:val="BodyText"/>
        <w:spacing w:before="10"/>
        <w:rPr>
          <w:sz w:val="20"/>
        </w:rPr>
      </w:pPr>
    </w:p>
    <w:p w14:paraId="19A1AEBC" w14:textId="77777777" w:rsidR="004B799C" w:rsidRDefault="00CA4AAC">
      <w:pPr>
        <w:pStyle w:val="ListParagraph"/>
        <w:numPr>
          <w:ilvl w:val="0"/>
          <w:numId w:val="28"/>
        </w:numPr>
        <w:tabs>
          <w:tab w:val="left" w:pos="1526"/>
        </w:tabs>
        <w:ind w:right="957"/>
        <w:jc w:val="both"/>
        <w:rPr>
          <w:sz w:val="24"/>
        </w:rPr>
      </w:pPr>
      <w:bookmarkStart w:id="71" w:name="_bookmark61"/>
      <w:bookmarkEnd w:id="71"/>
      <w:r>
        <w:rPr>
          <w:sz w:val="24"/>
        </w:rPr>
        <w:t>Where the aid is granted in the form of an endowment, equity, a guarantee or a loan to</w:t>
      </w:r>
      <w:r>
        <w:rPr>
          <w:spacing w:val="1"/>
          <w:sz w:val="24"/>
        </w:rPr>
        <w:t xml:space="preserve"> </w:t>
      </w:r>
      <w:r>
        <w:rPr>
          <w:sz w:val="24"/>
        </w:rPr>
        <w:t>an energy efficiency or renewable energy fund or another financial intermediary, the</w:t>
      </w:r>
      <w:r>
        <w:rPr>
          <w:spacing w:val="1"/>
          <w:sz w:val="24"/>
        </w:rPr>
        <w:t xml:space="preserve"> </w:t>
      </w:r>
      <w:r>
        <w:rPr>
          <w:sz w:val="24"/>
        </w:rPr>
        <w:t>Commission will verify that conditions are in place to ensure that the energy efficiency</w:t>
      </w:r>
      <w:r>
        <w:rPr>
          <w:spacing w:val="1"/>
          <w:sz w:val="24"/>
        </w:rPr>
        <w:t xml:space="preserve"> </w:t>
      </w:r>
      <w:r>
        <w:rPr>
          <w:sz w:val="24"/>
        </w:rPr>
        <w:t>or renewable energy fund or other financial intermediaries do not receive any undue</w:t>
      </w:r>
      <w:r>
        <w:rPr>
          <w:spacing w:val="1"/>
          <w:sz w:val="24"/>
        </w:rPr>
        <w:t xml:space="preserve"> </w:t>
      </w:r>
      <w:r>
        <w:rPr>
          <w:sz w:val="24"/>
        </w:rPr>
        <w:t>advantage</w:t>
      </w:r>
      <w:r>
        <w:rPr>
          <w:spacing w:val="1"/>
          <w:sz w:val="24"/>
        </w:rPr>
        <w:t xml:space="preserve"> </w:t>
      </w:r>
      <w:r>
        <w:rPr>
          <w:sz w:val="24"/>
        </w:rPr>
        <w:t>and</w:t>
      </w:r>
      <w:r>
        <w:rPr>
          <w:spacing w:val="1"/>
          <w:sz w:val="24"/>
        </w:rPr>
        <w:t xml:space="preserve"> </w:t>
      </w:r>
      <w:r>
        <w:rPr>
          <w:sz w:val="24"/>
        </w:rPr>
        <w:t>apply a</w:t>
      </w:r>
      <w:r>
        <w:rPr>
          <w:spacing w:val="1"/>
          <w:sz w:val="24"/>
        </w:rPr>
        <w:t xml:space="preserve"> </w:t>
      </w:r>
      <w:r>
        <w:rPr>
          <w:sz w:val="24"/>
        </w:rPr>
        <w:t>commercially sound</w:t>
      </w:r>
      <w:r>
        <w:rPr>
          <w:spacing w:val="1"/>
          <w:sz w:val="24"/>
        </w:rPr>
        <w:t xml:space="preserve"> </w:t>
      </w:r>
      <w:r>
        <w:rPr>
          <w:sz w:val="24"/>
        </w:rPr>
        <w:t>investment</w:t>
      </w:r>
      <w:r>
        <w:rPr>
          <w:spacing w:val="1"/>
          <w:sz w:val="24"/>
        </w:rPr>
        <w:t xml:space="preserve"> </w:t>
      </w:r>
      <w:r>
        <w:rPr>
          <w:sz w:val="24"/>
        </w:rPr>
        <w:t>strategy for</w:t>
      </w:r>
      <w:r>
        <w:rPr>
          <w:spacing w:val="1"/>
          <w:sz w:val="24"/>
        </w:rPr>
        <w:t xml:space="preserve"> </w:t>
      </w:r>
      <w:r>
        <w:rPr>
          <w:sz w:val="24"/>
        </w:rPr>
        <w:t>the</w:t>
      </w:r>
      <w:r>
        <w:rPr>
          <w:spacing w:val="1"/>
          <w:sz w:val="24"/>
        </w:rPr>
        <w:t xml:space="preserve"> </w:t>
      </w:r>
      <w:r>
        <w:rPr>
          <w:sz w:val="24"/>
        </w:rPr>
        <w:t>purpose</w:t>
      </w:r>
      <w:r>
        <w:rPr>
          <w:spacing w:val="1"/>
          <w:sz w:val="24"/>
        </w:rPr>
        <w:t xml:space="preserve"> </w:t>
      </w:r>
      <w:r>
        <w:rPr>
          <w:sz w:val="24"/>
        </w:rPr>
        <w:t>of</w:t>
      </w:r>
      <w:r>
        <w:rPr>
          <w:spacing w:val="1"/>
          <w:sz w:val="24"/>
        </w:rPr>
        <w:t xml:space="preserve"> </w:t>
      </w:r>
      <w:r>
        <w:rPr>
          <w:sz w:val="24"/>
        </w:rPr>
        <w:t>implementing</w:t>
      </w:r>
      <w:r>
        <w:rPr>
          <w:spacing w:val="1"/>
          <w:sz w:val="24"/>
        </w:rPr>
        <w:t xml:space="preserve"> </w:t>
      </w:r>
      <w:r>
        <w:rPr>
          <w:sz w:val="24"/>
        </w:rPr>
        <w:t>the</w:t>
      </w:r>
      <w:r>
        <w:rPr>
          <w:spacing w:val="1"/>
          <w:sz w:val="24"/>
        </w:rPr>
        <w:t xml:space="preserve"> </w:t>
      </w:r>
      <w:r>
        <w:rPr>
          <w:sz w:val="24"/>
        </w:rPr>
        <w:t>energy</w:t>
      </w:r>
      <w:r>
        <w:rPr>
          <w:spacing w:val="1"/>
          <w:sz w:val="24"/>
        </w:rPr>
        <w:t xml:space="preserve"> </w:t>
      </w:r>
      <w:r>
        <w:rPr>
          <w:sz w:val="24"/>
        </w:rPr>
        <w:t>performance</w:t>
      </w:r>
      <w:r>
        <w:rPr>
          <w:spacing w:val="1"/>
          <w:sz w:val="24"/>
        </w:rPr>
        <w:t xml:space="preserve"> </w:t>
      </w:r>
      <w:r>
        <w:rPr>
          <w:sz w:val="24"/>
        </w:rPr>
        <w:t>aid</w:t>
      </w:r>
      <w:r>
        <w:rPr>
          <w:spacing w:val="1"/>
          <w:sz w:val="24"/>
        </w:rPr>
        <w:t xml:space="preserve"> </w:t>
      </w:r>
      <w:r>
        <w:rPr>
          <w:sz w:val="24"/>
        </w:rPr>
        <w:t>measure.</w:t>
      </w:r>
      <w:r>
        <w:rPr>
          <w:spacing w:val="1"/>
          <w:sz w:val="24"/>
        </w:rPr>
        <w:t xml:space="preserve"> </w:t>
      </w:r>
      <w:r>
        <w:rPr>
          <w:sz w:val="24"/>
        </w:rPr>
        <w:t>In</w:t>
      </w:r>
      <w:r>
        <w:rPr>
          <w:spacing w:val="1"/>
          <w:sz w:val="24"/>
        </w:rPr>
        <w:t xml:space="preserve"> </w:t>
      </w:r>
      <w:r>
        <w:rPr>
          <w:sz w:val="24"/>
        </w:rPr>
        <w:t>particular,</w:t>
      </w:r>
      <w:r>
        <w:rPr>
          <w:spacing w:val="1"/>
          <w:sz w:val="24"/>
        </w:rPr>
        <w:t xml:space="preserve"> </w:t>
      </w:r>
      <w:r>
        <w:rPr>
          <w:sz w:val="24"/>
        </w:rPr>
        <w:t>the</w:t>
      </w:r>
      <w:r>
        <w:rPr>
          <w:spacing w:val="1"/>
          <w:sz w:val="24"/>
        </w:rPr>
        <w:t xml:space="preserve"> </w:t>
      </w:r>
      <w:r>
        <w:rPr>
          <w:sz w:val="24"/>
        </w:rPr>
        <w:t>following</w:t>
      </w:r>
      <w:r>
        <w:rPr>
          <w:spacing w:val="1"/>
          <w:sz w:val="24"/>
        </w:rPr>
        <w:t xml:space="preserve"> </w:t>
      </w:r>
      <w:r>
        <w:rPr>
          <w:sz w:val="24"/>
        </w:rPr>
        <w:t>conditions</w:t>
      </w:r>
      <w:r>
        <w:rPr>
          <w:spacing w:val="-1"/>
          <w:sz w:val="24"/>
        </w:rPr>
        <w:t xml:space="preserve"> </w:t>
      </w:r>
      <w:r>
        <w:rPr>
          <w:sz w:val="24"/>
        </w:rPr>
        <w:t>must be fulfilled:</w:t>
      </w:r>
    </w:p>
    <w:p w14:paraId="6AB932D8" w14:textId="77777777" w:rsidR="004B799C" w:rsidRDefault="004B799C">
      <w:pPr>
        <w:pStyle w:val="BodyText"/>
        <w:spacing w:before="11"/>
        <w:rPr>
          <w:sz w:val="20"/>
        </w:rPr>
      </w:pPr>
    </w:p>
    <w:p w14:paraId="5DE06C6C" w14:textId="77777777" w:rsidR="004B799C" w:rsidRDefault="00CA4AAC">
      <w:pPr>
        <w:pStyle w:val="ListParagraph"/>
        <w:numPr>
          <w:ilvl w:val="1"/>
          <w:numId w:val="28"/>
        </w:numPr>
        <w:tabs>
          <w:tab w:val="left" w:pos="2092"/>
        </w:tabs>
        <w:ind w:right="959"/>
        <w:jc w:val="both"/>
        <w:rPr>
          <w:sz w:val="24"/>
        </w:rPr>
      </w:pPr>
      <w:r>
        <w:rPr>
          <w:sz w:val="24"/>
        </w:rPr>
        <w:t>financial</w:t>
      </w:r>
      <w:r>
        <w:rPr>
          <w:spacing w:val="1"/>
          <w:sz w:val="24"/>
        </w:rPr>
        <w:t xml:space="preserve"> </w:t>
      </w:r>
      <w:r>
        <w:rPr>
          <w:sz w:val="24"/>
        </w:rPr>
        <w:t>intermediaries</w:t>
      </w:r>
      <w:r>
        <w:rPr>
          <w:spacing w:val="1"/>
          <w:sz w:val="24"/>
        </w:rPr>
        <w:t xml:space="preserve"> </w:t>
      </w:r>
      <w:r>
        <w:rPr>
          <w:sz w:val="24"/>
        </w:rPr>
        <w:t>or</w:t>
      </w:r>
      <w:r>
        <w:rPr>
          <w:spacing w:val="1"/>
          <w:sz w:val="24"/>
        </w:rPr>
        <w:t xml:space="preserve"> </w:t>
      </w:r>
      <w:r>
        <w:rPr>
          <w:sz w:val="24"/>
        </w:rPr>
        <w:t>fund</w:t>
      </w:r>
      <w:r>
        <w:rPr>
          <w:spacing w:val="1"/>
          <w:sz w:val="24"/>
        </w:rPr>
        <w:t xml:space="preserve"> </w:t>
      </w:r>
      <w:r>
        <w:rPr>
          <w:sz w:val="24"/>
        </w:rPr>
        <w:t>managers</w:t>
      </w:r>
      <w:r>
        <w:rPr>
          <w:spacing w:val="1"/>
          <w:sz w:val="24"/>
        </w:rPr>
        <w:t xml:space="preserve"> </w:t>
      </w:r>
      <w:r>
        <w:rPr>
          <w:sz w:val="24"/>
        </w:rPr>
        <w:t>must</w:t>
      </w:r>
      <w:r>
        <w:rPr>
          <w:spacing w:val="1"/>
          <w:sz w:val="24"/>
        </w:rPr>
        <w:t xml:space="preserve"> </w:t>
      </w:r>
      <w:r>
        <w:rPr>
          <w:sz w:val="24"/>
        </w:rPr>
        <w:t>be</w:t>
      </w:r>
      <w:r>
        <w:rPr>
          <w:spacing w:val="1"/>
          <w:sz w:val="24"/>
        </w:rPr>
        <w:t xml:space="preserve"> </w:t>
      </w:r>
      <w:r>
        <w:rPr>
          <w:sz w:val="24"/>
        </w:rPr>
        <w:t>selected</w:t>
      </w:r>
      <w:r>
        <w:rPr>
          <w:spacing w:val="1"/>
          <w:sz w:val="24"/>
        </w:rPr>
        <w:t xml:space="preserve"> </w:t>
      </w:r>
      <w:r>
        <w:rPr>
          <w:sz w:val="24"/>
        </w:rPr>
        <w:t>through</w:t>
      </w:r>
      <w:r>
        <w:rPr>
          <w:spacing w:val="1"/>
          <w:sz w:val="24"/>
        </w:rPr>
        <w:t xml:space="preserve"> </w:t>
      </w:r>
      <w:r>
        <w:rPr>
          <w:sz w:val="24"/>
        </w:rPr>
        <w:t>an</w:t>
      </w:r>
      <w:r>
        <w:rPr>
          <w:spacing w:val="1"/>
          <w:sz w:val="24"/>
        </w:rPr>
        <w:t xml:space="preserve"> </w:t>
      </w:r>
      <w:r>
        <w:rPr>
          <w:sz w:val="24"/>
        </w:rPr>
        <w:t>open,</w:t>
      </w:r>
      <w:r>
        <w:rPr>
          <w:spacing w:val="-58"/>
          <w:sz w:val="24"/>
        </w:rPr>
        <w:t xml:space="preserve"> </w:t>
      </w:r>
      <w:r>
        <w:rPr>
          <w:sz w:val="24"/>
        </w:rPr>
        <w:t>transparent and non-discriminatory process which is made in accordance with</w:t>
      </w:r>
      <w:r>
        <w:rPr>
          <w:spacing w:val="1"/>
          <w:sz w:val="24"/>
        </w:rPr>
        <w:t xml:space="preserve"> </w:t>
      </w:r>
      <w:r>
        <w:rPr>
          <w:sz w:val="24"/>
        </w:rPr>
        <w:t>applicable</w:t>
      </w:r>
      <w:r>
        <w:rPr>
          <w:spacing w:val="-1"/>
          <w:sz w:val="24"/>
        </w:rPr>
        <w:t xml:space="preserve"> </w:t>
      </w:r>
      <w:r>
        <w:rPr>
          <w:sz w:val="24"/>
        </w:rPr>
        <w:t>Union and national laws;</w:t>
      </w:r>
    </w:p>
    <w:p w14:paraId="05AC50EA" w14:textId="77777777" w:rsidR="004B799C" w:rsidRDefault="004B799C">
      <w:pPr>
        <w:pStyle w:val="BodyText"/>
        <w:spacing w:before="10"/>
        <w:rPr>
          <w:sz w:val="20"/>
        </w:rPr>
      </w:pPr>
    </w:p>
    <w:p w14:paraId="3EA8E724" w14:textId="77777777" w:rsidR="004B799C" w:rsidRDefault="00CA4AAC">
      <w:pPr>
        <w:pStyle w:val="ListParagraph"/>
        <w:numPr>
          <w:ilvl w:val="1"/>
          <w:numId w:val="28"/>
        </w:numPr>
        <w:tabs>
          <w:tab w:val="left" w:pos="2092"/>
        </w:tabs>
        <w:ind w:right="956"/>
        <w:jc w:val="both"/>
        <w:rPr>
          <w:sz w:val="24"/>
        </w:rPr>
      </w:pPr>
      <w:r>
        <w:rPr>
          <w:sz w:val="24"/>
        </w:rPr>
        <w:t>conditions are in place to ensure that financial intermediaries, including energy</w:t>
      </w:r>
      <w:r>
        <w:rPr>
          <w:spacing w:val="1"/>
          <w:sz w:val="24"/>
        </w:rPr>
        <w:t xml:space="preserve"> </w:t>
      </w:r>
      <w:r>
        <w:rPr>
          <w:sz w:val="24"/>
        </w:rPr>
        <w:t>efficiency or renewable</w:t>
      </w:r>
      <w:r>
        <w:rPr>
          <w:spacing w:val="1"/>
          <w:sz w:val="24"/>
        </w:rPr>
        <w:t xml:space="preserve"> </w:t>
      </w:r>
      <w:r>
        <w:rPr>
          <w:sz w:val="24"/>
        </w:rPr>
        <w:t>energy funds,</w:t>
      </w:r>
      <w:r>
        <w:rPr>
          <w:spacing w:val="1"/>
          <w:sz w:val="24"/>
        </w:rPr>
        <w:t xml:space="preserve"> </w:t>
      </w:r>
      <w:r>
        <w:rPr>
          <w:sz w:val="24"/>
        </w:rPr>
        <w:t>are managed on</w:t>
      </w:r>
      <w:r>
        <w:rPr>
          <w:spacing w:val="60"/>
          <w:sz w:val="24"/>
        </w:rPr>
        <w:t xml:space="preserve"> </w:t>
      </w:r>
      <w:r>
        <w:rPr>
          <w:sz w:val="24"/>
        </w:rPr>
        <w:t>a commercial basis and</w:t>
      </w:r>
      <w:r>
        <w:rPr>
          <w:spacing w:val="1"/>
          <w:sz w:val="24"/>
        </w:rPr>
        <w:t xml:space="preserve"> </w:t>
      </w:r>
      <w:r>
        <w:rPr>
          <w:sz w:val="24"/>
        </w:rPr>
        <w:t>will</w:t>
      </w:r>
      <w:r>
        <w:rPr>
          <w:spacing w:val="-1"/>
          <w:sz w:val="24"/>
        </w:rPr>
        <w:t xml:space="preserve"> </w:t>
      </w:r>
      <w:r>
        <w:rPr>
          <w:sz w:val="24"/>
        </w:rPr>
        <w:t>ensure</w:t>
      </w:r>
      <w:r>
        <w:rPr>
          <w:spacing w:val="-2"/>
          <w:sz w:val="24"/>
        </w:rPr>
        <w:t xml:space="preserve"> </w:t>
      </w:r>
      <w:r>
        <w:rPr>
          <w:sz w:val="24"/>
        </w:rPr>
        <w:t>profit-driven</w:t>
      </w:r>
      <w:r>
        <w:rPr>
          <w:spacing w:val="2"/>
          <w:sz w:val="24"/>
        </w:rPr>
        <w:t xml:space="preserve"> </w:t>
      </w:r>
      <w:r>
        <w:rPr>
          <w:sz w:val="24"/>
        </w:rPr>
        <w:t>financing</w:t>
      </w:r>
      <w:r>
        <w:rPr>
          <w:spacing w:val="-3"/>
          <w:sz w:val="24"/>
        </w:rPr>
        <w:t xml:space="preserve"> </w:t>
      </w:r>
      <w:r>
        <w:rPr>
          <w:sz w:val="24"/>
        </w:rPr>
        <w:t>decisions;</w:t>
      </w:r>
    </w:p>
    <w:p w14:paraId="70B82A84" w14:textId="77777777" w:rsidR="004B799C" w:rsidRDefault="004B799C">
      <w:pPr>
        <w:pStyle w:val="BodyText"/>
        <w:spacing w:before="11"/>
        <w:rPr>
          <w:sz w:val="20"/>
        </w:rPr>
      </w:pPr>
    </w:p>
    <w:p w14:paraId="6443ED02" w14:textId="77777777" w:rsidR="004B799C" w:rsidRDefault="00CA4AAC">
      <w:pPr>
        <w:pStyle w:val="ListParagraph"/>
        <w:numPr>
          <w:ilvl w:val="1"/>
          <w:numId w:val="28"/>
        </w:numPr>
        <w:tabs>
          <w:tab w:val="left" w:pos="2092"/>
        </w:tabs>
        <w:ind w:right="957"/>
        <w:jc w:val="both"/>
        <w:rPr>
          <w:sz w:val="24"/>
        </w:rPr>
      </w:pPr>
      <w:r>
        <w:rPr>
          <w:sz w:val="24"/>
        </w:rPr>
        <w:t>the managers of the energy efficiency or renewable energy fund or other financial</w:t>
      </w:r>
      <w:r>
        <w:rPr>
          <w:spacing w:val="1"/>
          <w:sz w:val="24"/>
        </w:rPr>
        <w:t xml:space="preserve"> </w:t>
      </w:r>
      <w:r>
        <w:rPr>
          <w:sz w:val="24"/>
        </w:rPr>
        <w:t>intermediaries pass the advantage on to the largest extent possible to the final</w:t>
      </w:r>
      <w:r>
        <w:rPr>
          <w:spacing w:val="1"/>
          <w:sz w:val="24"/>
        </w:rPr>
        <w:t xml:space="preserve"> </w:t>
      </w:r>
      <w:r>
        <w:rPr>
          <w:sz w:val="24"/>
        </w:rPr>
        <w:t>beneficiaries (the building owners or tenants), in the form of higher volumes of</w:t>
      </w:r>
      <w:r>
        <w:rPr>
          <w:spacing w:val="1"/>
          <w:sz w:val="24"/>
        </w:rPr>
        <w:t xml:space="preserve"> </w:t>
      </w:r>
      <w:r>
        <w:rPr>
          <w:sz w:val="24"/>
        </w:rPr>
        <w:t>financing,</w:t>
      </w:r>
      <w:r>
        <w:rPr>
          <w:spacing w:val="1"/>
          <w:sz w:val="24"/>
        </w:rPr>
        <w:t xml:space="preserve"> </w:t>
      </w:r>
      <w:r>
        <w:rPr>
          <w:sz w:val="24"/>
        </w:rPr>
        <w:t>lower</w:t>
      </w:r>
      <w:r>
        <w:rPr>
          <w:spacing w:val="1"/>
          <w:sz w:val="24"/>
        </w:rPr>
        <w:t xml:space="preserve"> </w:t>
      </w:r>
      <w:r>
        <w:rPr>
          <w:sz w:val="24"/>
        </w:rPr>
        <w:t>collateral</w:t>
      </w:r>
      <w:r>
        <w:rPr>
          <w:spacing w:val="1"/>
          <w:sz w:val="24"/>
        </w:rPr>
        <w:t xml:space="preserve"> </w:t>
      </w:r>
      <w:r>
        <w:rPr>
          <w:sz w:val="24"/>
        </w:rPr>
        <w:t>requirements,</w:t>
      </w:r>
      <w:r>
        <w:rPr>
          <w:spacing w:val="1"/>
          <w:sz w:val="24"/>
        </w:rPr>
        <w:t xml:space="preserve"> </w:t>
      </w:r>
      <w:r>
        <w:rPr>
          <w:sz w:val="24"/>
        </w:rPr>
        <w:t>lower</w:t>
      </w:r>
      <w:r>
        <w:rPr>
          <w:spacing w:val="1"/>
          <w:sz w:val="24"/>
        </w:rPr>
        <w:t xml:space="preserve"> </w:t>
      </w:r>
      <w:r>
        <w:rPr>
          <w:sz w:val="24"/>
        </w:rPr>
        <w:t>guarantee</w:t>
      </w:r>
      <w:r>
        <w:rPr>
          <w:spacing w:val="1"/>
          <w:sz w:val="24"/>
        </w:rPr>
        <w:t xml:space="preserve"> </w:t>
      </w:r>
      <w:r>
        <w:rPr>
          <w:sz w:val="24"/>
        </w:rPr>
        <w:t>premiums</w:t>
      </w:r>
      <w:r>
        <w:rPr>
          <w:spacing w:val="1"/>
          <w:sz w:val="24"/>
        </w:rPr>
        <w:t xml:space="preserve"> </w:t>
      </w:r>
      <w:r>
        <w:rPr>
          <w:sz w:val="24"/>
        </w:rPr>
        <w:t>or</w:t>
      </w:r>
      <w:r>
        <w:rPr>
          <w:spacing w:val="1"/>
          <w:sz w:val="24"/>
        </w:rPr>
        <w:t xml:space="preserve"> </w:t>
      </w:r>
      <w:r>
        <w:rPr>
          <w:sz w:val="24"/>
        </w:rPr>
        <w:t>lower</w:t>
      </w:r>
      <w:r>
        <w:rPr>
          <w:spacing w:val="1"/>
          <w:sz w:val="24"/>
        </w:rPr>
        <w:t xml:space="preserve"> </w:t>
      </w:r>
      <w:r>
        <w:rPr>
          <w:sz w:val="24"/>
        </w:rPr>
        <w:t>interest</w:t>
      </w:r>
      <w:r>
        <w:rPr>
          <w:spacing w:val="-1"/>
          <w:sz w:val="24"/>
        </w:rPr>
        <w:t xml:space="preserve"> </w:t>
      </w:r>
      <w:r>
        <w:rPr>
          <w:sz w:val="24"/>
        </w:rPr>
        <w:t>rates.</w:t>
      </w:r>
    </w:p>
    <w:p w14:paraId="1CE844AA" w14:textId="77777777" w:rsidR="004B799C" w:rsidRDefault="004B799C">
      <w:pPr>
        <w:pStyle w:val="BodyText"/>
        <w:spacing w:before="3"/>
        <w:rPr>
          <w:sz w:val="21"/>
        </w:rPr>
      </w:pPr>
    </w:p>
    <w:p w14:paraId="159EE68E" w14:textId="77777777" w:rsidR="004B799C" w:rsidRDefault="00CA4AAC">
      <w:pPr>
        <w:pStyle w:val="Heading1"/>
        <w:numPr>
          <w:ilvl w:val="1"/>
          <w:numId w:val="17"/>
        </w:numPr>
        <w:tabs>
          <w:tab w:val="left" w:pos="1534"/>
          <w:tab w:val="left" w:pos="1535"/>
        </w:tabs>
        <w:ind w:hanging="577"/>
      </w:pPr>
      <w:bookmarkStart w:id="72" w:name="_bookmark62"/>
      <w:bookmarkEnd w:id="72"/>
      <w:r>
        <w:t>Aid</w:t>
      </w:r>
      <w:r>
        <w:rPr>
          <w:spacing w:val="-2"/>
        </w:rPr>
        <w:t xml:space="preserve"> </w:t>
      </w:r>
      <w:r>
        <w:t>for</w:t>
      </w:r>
      <w:r>
        <w:rPr>
          <w:spacing w:val="-2"/>
        </w:rPr>
        <w:t xml:space="preserve"> </w:t>
      </w:r>
      <w:r>
        <w:t>clean</w:t>
      </w:r>
      <w:r>
        <w:rPr>
          <w:spacing w:val="-1"/>
        </w:rPr>
        <w:t xml:space="preserve"> </w:t>
      </w:r>
      <w:r>
        <w:t>mobility</w:t>
      </w:r>
    </w:p>
    <w:p w14:paraId="0BFFA34A" w14:textId="77777777" w:rsidR="004B799C" w:rsidRDefault="004B799C">
      <w:pPr>
        <w:pStyle w:val="BodyText"/>
        <w:spacing w:before="5"/>
        <w:rPr>
          <w:b/>
          <w:sz w:val="20"/>
        </w:rPr>
      </w:pPr>
    </w:p>
    <w:p w14:paraId="69280F38" w14:textId="77777777" w:rsidR="004B799C" w:rsidRDefault="00CA4AAC">
      <w:pPr>
        <w:pStyle w:val="ListParagraph"/>
        <w:numPr>
          <w:ilvl w:val="0"/>
          <w:numId w:val="28"/>
        </w:numPr>
        <w:tabs>
          <w:tab w:val="left" w:pos="1526"/>
        </w:tabs>
        <w:ind w:right="954"/>
        <w:jc w:val="both"/>
        <w:rPr>
          <w:sz w:val="24"/>
        </w:rPr>
      </w:pPr>
      <w:r>
        <w:rPr>
          <w:sz w:val="24"/>
        </w:rPr>
        <w:t>Sections 4.3.1 and 4.3.2 set out the conditions under which State aid for clean mobility</w:t>
      </w:r>
      <w:r>
        <w:rPr>
          <w:spacing w:val="1"/>
          <w:sz w:val="24"/>
        </w:rPr>
        <w:t xml:space="preserve"> </w:t>
      </w:r>
      <w:r>
        <w:rPr>
          <w:sz w:val="24"/>
        </w:rPr>
        <w:t>in the air, road, railway, inland waterway and sea and coastal passenger and freight</w:t>
      </w:r>
      <w:r>
        <w:rPr>
          <w:spacing w:val="1"/>
          <w:sz w:val="24"/>
        </w:rPr>
        <w:t xml:space="preserve"> </w:t>
      </w:r>
      <w:r>
        <w:rPr>
          <w:sz w:val="24"/>
        </w:rPr>
        <w:t>transport</w:t>
      </w:r>
      <w:r>
        <w:rPr>
          <w:spacing w:val="1"/>
          <w:sz w:val="24"/>
        </w:rPr>
        <w:t xml:space="preserve"> </w:t>
      </w:r>
      <w:r>
        <w:rPr>
          <w:sz w:val="24"/>
        </w:rPr>
        <w:t>sector</w:t>
      </w:r>
      <w:r>
        <w:rPr>
          <w:spacing w:val="1"/>
          <w:sz w:val="24"/>
        </w:rPr>
        <w:t xml:space="preserve"> </w:t>
      </w:r>
      <w:r>
        <w:rPr>
          <w:sz w:val="24"/>
        </w:rPr>
        <w:t>can</w:t>
      </w:r>
      <w:r>
        <w:rPr>
          <w:spacing w:val="1"/>
          <w:sz w:val="24"/>
        </w:rPr>
        <w:t xml:space="preserve"> </w:t>
      </w:r>
      <w:r>
        <w:rPr>
          <w:sz w:val="24"/>
        </w:rPr>
        <w:t>facilitate</w:t>
      </w:r>
      <w:r>
        <w:rPr>
          <w:spacing w:val="1"/>
          <w:sz w:val="24"/>
        </w:rPr>
        <w:t xml:space="preserve"> </w:t>
      </w:r>
      <w:r>
        <w:rPr>
          <w:sz w:val="24"/>
        </w:rPr>
        <w:t>the</w:t>
      </w:r>
      <w:r>
        <w:rPr>
          <w:spacing w:val="1"/>
          <w:sz w:val="24"/>
        </w:rPr>
        <w:t xml:space="preserve"> </w:t>
      </w:r>
      <w:r>
        <w:rPr>
          <w:sz w:val="24"/>
        </w:rPr>
        <w:t>development</w:t>
      </w:r>
      <w:r>
        <w:rPr>
          <w:spacing w:val="1"/>
          <w:sz w:val="24"/>
        </w:rPr>
        <w:t xml:space="preserve"> </w:t>
      </w:r>
      <w:r>
        <w:rPr>
          <w:sz w:val="24"/>
        </w:rPr>
        <w:t>of</w:t>
      </w:r>
      <w:r>
        <w:rPr>
          <w:spacing w:val="1"/>
          <w:sz w:val="24"/>
        </w:rPr>
        <w:t xml:space="preserve"> </w:t>
      </w:r>
      <w:r>
        <w:rPr>
          <w:sz w:val="24"/>
        </w:rPr>
        <w:t>an</w:t>
      </w:r>
      <w:r>
        <w:rPr>
          <w:spacing w:val="1"/>
          <w:sz w:val="24"/>
        </w:rPr>
        <w:t xml:space="preserve"> </w:t>
      </w:r>
      <w:r>
        <w:rPr>
          <w:sz w:val="24"/>
        </w:rPr>
        <w:t>economic</w:t>
      </w:r>
      <w:r>
        <w:rPr>
          <w:spacing w:val="1"/>
          <w:sz w:val="24"/>
        </w:rPr>
        <w:t xml:space="preserve"> </w:t>
      </w:r>
      <w:r>
        <w:rPr>
          <w:sz w:val="24"/>
        </w:rPr>
        <w:t>activity</w:t>
      </w:r>
      <w:r>
        <w:rPr>
          <w:spacing w:val="1"/>
          <w:sz w:val="24"/>
        </w:rPr>
        <w:t xml:space="preserve"> </w:t>
      </w:r>
      <w:r>
        <w:rPr>
          <w:sz w:val="24"/>
        </w:rPr>
        <w:t>in</w:t>
      </w:r>
      <w:r>
        <w:rPr>
          <w:spacing w:val="1"/>
          <w:sz w:val="24"/>
        </w:rPr>
        <w:t xml:space="preserve"> </w:t>
      </w:r>
      <w:r>
        <w:rPr>
          <w:sz w:val="24"/>
        </w:rPr>
        <w:t>an</w:t>
      </w:r>
      <w:r>
        <w:rPr>
          <w:spacing w:val="1"/>
          <w:sz w:val="24"/>
        </w:rPr>
        <w:t xml:space="preserve"> </w:t>
      </w:r>
      <w:r>
        <w:rPr>
          <w:sz w:val="24"/>
        </w:rPr>
        <w:t>environmentally friendly manner, without adversely affecting trading conditions to an</w:t>
      </w:r>
      <w:r>
        <w:rPr>
          <w:spacing w:val="1"/>
          <w:sz w:val="24"/>
        </w:rPr>
        <w:t xml:space="preserve"> </w:t>
      </w:r>
      <w:r>
        <w:rPr>
          <w:sz w:val="24"/>
        </w:rPr>
        <w:t>extent</w:t>
      </w:r>
      <w:r>
        <w:rPr>
          <w:spacing w:val="-1"/>
          <w:sz w:val="24"/>
        </w:rPr>
        <w:t xml:space="preserve"> </w:t>
      </w:r>
      <w:r>
        <w:rPr>
          <w:sz w:val="24"/>
        </w:rPr>
        <w:t>contrary</w:t>
      </w:r>
      <w:r>
        <w:rPr>
          <w:spacing w:val="-5"/>
          <w:sz w:val="24"/>
        </w:rPr>
        <w:t xml:space="preserve"> </w:t>
      </w:r>
      <w:r>
        <w:rPr>
          <w:sz w:val="24"/>
        </w:rPr>
        <w:t>to the</w:t>
      </w:r>
      <w:r>
        <w:rPr>
          <w:spacing w:val="-1"/>
          <w:sz w:val="24"/>
        </w:rPr>
        <w:t xml:space="preserve"> </w:t>
      </w:r>
      <w:r>
        <w:rPr>
          <w:sz w:val="24"/>
        </w:rPr>
        <w:t>common interest</w:t>
      </w:r>
      <w:r>
        <w:rPr>
          <w:spacing w:val="2"/>
          <w:sz w:val="24"/>
        </w:rPr>
        <w:t xml:space="preserve"> </w:t>
      </w:r>
      <w:r>
        <w:rPr>
          <w:sz w:val="24"/>
        </w:rPr>
        <w:t>of the</w:t>
      </w:r>
      <w:r>
        <w:rPr>
          <w:spacing w:val="-2"/>
          <w:sz w:val="24"/>
        </w:rPr>
        <w:t xml:space="preserve"> </w:t>
      </w:r>
      <w:r>
        <w:rPr>
          <w:sz w:val="24"/>
        </w:rPr>
        <w:t>Union.</w:t>
      </w:r>
    </w:p>
    <w:p w14:paraId="40DCC02B" w14:textId="77777777" w:rsidR="004B799C" w:rsidRDefault="004B799C">
      <w:pPr>
        <w:jc w:val="both"/>
        <w:rPr>
          <w:sz w:val="24"/>
        </w:rPr>
        <w:sectPr w:rsidR="004B799C">
          <w:pgSz w:w="11910" w:h="16840"/>
          <w:pgMar w:top="1020" w:right="460" w:bottom="1620" w:left="460" w:header="0" w:footer="1426" w:gutter="0"/>
          <w:cols w:space="720"/>
        </w:sectPr>
      </w:pPr>
    </w:p>
    <w:p w14:paraId="6FC50FE1" w14:textId="77777777" w:rsidR="004B799C" w:rsidRDefault="00CA4AAC">
      <w:pPr>
        <w:spacing w:before="72"/>
        <w:ind w:left="1525" w:right="1384"/>
        <w:rPr>
          <w:i/>
          <w:sz w:val="24"/>
        </w:rPr>
      </w:pPr>
      <w:r>
        <w:rPr>
          <w:noProof/>
        </w:rPr>
        <w:lastRenderedPageBreak/>
        <w:drawing>
          <wp:anchor distT="0" distB="0" distL="0" distR="0" simplePos="0" relativeHeight="15779328" behindDoc="0" locked="0" layoutInCell="1" allowOverlap="1" wp14:anchorId="1E7EF0D6" wp14:editId="06EA13B8">
            <wp:simplePos x="0" y="0"/>
            <wp:positionH relativeFrom="page">
              <wp:posOffset>903768</wp:posOffset>
            </wp:positionH>
            <wp:positionV relativeFrom="paragraph">
              <wp:posOffset>85987</wp:posOffset>
            </wp:positionV>
            <wp:extent cx="285713" cy="107346"/>
            <wp:effectExtent l="0" t="0" r="0" b="0"/>
            <wp:wrapNone/>
            <wp:docPr id="139" name="image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image64.png"/>
                    <pic:cNvPicPr/>
                  </pic:nvPicPr>
                  <pic:blipFill>
                    <a:blip r:embed="rId88" cstate="print"/>
                    <a:stretch>
                      <a:fillRect/>
                    </a:stretch>
                  </pic:blipFill>
                  <pic:spPr>
                    <a:xfrm>
                      <a:off x="0" y="0"/>
                      <a:ext cx="285713" cy="107346"/>
                    </a:xfrm>
                    <a:prstGeom prst="rect">
                      <a:avLst/>
                    </a:prstGeom>
                  </pic:spPr>
                </pic:pic>
              </a:graphicData>
            </a:graphic>
          </wp:anchor>
        </w:drawing>
      </w:r>
      <w:bookmarkStart w:id="73" w:name="_bookmark63"/>
      <w:bookmarkEnd w:id="73"/>
      <w:r>
        <w:rPr>
          <w:i/>
          <w:sz w:val="24"/>
        </w:rPr>
        <w:t>Aid</w:t>
      </w:r>
      <w:r>
        <w:rPr>
          <w:i/>
          <w:spacing w:val="9"/>
          <w:sz w:val="24"/>
        </w:rPr>
        <w:t xml:space="preserve"> </w:t>
      </w:r>
      <w:r>
        <w:rPr>
          <w:i/>
          <w:sz w:val="24"/>
        </w:rPr>
        <w:t>for</w:t>
      </w:r>
      <w:r>
        <w:rPr>
          <w:i/>
          <w:spacing w:val="10"/>
          <w:sz w:val="24"/>
        </w:rPr>
        <w:t xml:space="preserve"> </w:t>
      </w:r>
      <w:r>
        <w:rPr>
          <w:i/>
          <w:sz w:val="24"/>
        </w:rPr>
        <w:t>the</w:t>
      </w:r>
      <w:r>
        <w:rPr>
          <w:i/>
          <w:spacing w:val="8"/>
          <w:sz w:val="24"/>
        </w:rPr>
        <w:t xml:space="preserve"> </w:t>
      </w:r>
      <w:r>
        <w:rPr>
          <w:i/>
          <w:sz w:val="24"/>
        </w:rPr>
        <w:t>acquisition</w:t>
      </w:r>
      <w:r>
        <w:rPr>
          <w:i/>
          <w:spacing w:val="6"/>
          <w:sz w:val="24"/>
        </w:rPr>
        <w:t xml:space="preserve"> </w:t>
      </w:r>
      <w:r>
        <w:rPr>
          <w:i/>
          <w:sz w:val="24"/>
        </w:rPr>
        <w:t>and</w:t>
      </w:r>
      <w:r>
        <w:rPr>
          <w:i/>
          <w:spacing w:val="9"/>
          <w:sz w:val="24"/>
        </w:rPr>
        <w:t xml:space="preserve"> </w:t>
      </w:r>
      <w:r>
        <w:rPr>
          <w:i/>
          <w:sz w:val="24"/>
        </w:rPr>
        <w:t>leasing</w:t>
      </w:r>
      <w:r>
        <w:rPr>
          <w:i/>
          <w:spacing w:val="9"/>
          <w:sz w:val="24"/>
        </w:rPr>
        <w:t xml:space="preserve"> </w:t>
      </w:r>
      <w:r>
        <w:rPr>
          <w:i/>
          <w:sz w:val="24"/>
        </w:rPr>
        <w:t>of</w:t>
      </w:r>
      <w:r>
        <w:rPr>
          <w:i/>
          <w:spacing w:val="7"/>
          <w:sz w:val="24"/>
        </w:rPr>
        <w:t xml:space="preserve"> </w:t>
      </w:r>
      <w:r>
        <w:rPr>
          <w:i/>
          <w:sz w:val="24"/>
        </w:rPr>
        <w:t>clean</w:t>
      </w:r>
      <w:r>
        <w:rPr>
          <w:i/>
          <w:spacing w:val="6"/>
          <w:sz w:val="24"/>
        </w:rPr>
        <w:t xml:space="preserve"> </w:t>
      </w:r>
      <w:r>
        <w:rPr>
          <w:i/>
          <w:sz w:val="24"/>
        </w:rPr>
        <w:t>transport</w:t>
      </w:r>
      <w:r>
        <w:rPr>
          <w:i/>
          <w:spacing w:val="10"/>
          <w:sz w:val="24"/>
        </w:rPr>
        <w:t xml:space="preserve"> </w:t>
      </w:r>
      <w:r>
        <w:rPr>
          <w:i/>
          <w:sz w:val="24"/>
        </w:rPr>
        <w:t>vehicles</w:t>
      </w:r>
      <w:r>
        <w:rPr>
          <w:i/>
          <w:spacing w:val="10"/>
          <w:sz w:val="24"/>
        </w:rPr>
        <w:t xml:space="preserve"> </w:t>
      </w:r>
      <w:r>
        <w:rPr>
          <w:i/>
          <w:sz w:val="24"/>
        </w:rPr>
        <w:t>and</w:t>
      </w:r>
      <w:r>
        <w:rPr>
          <w:i/>
          <w:spacing w:val="6"/>
          <w:sz w:val="24"/>
        </w:rPr>
        <w:t xml:space="preserve"> </w:t>
      </w:r>
      <w:r>
        <w:rPr>
          <w:i/>
          <w:sz w:val="24"/>
        </w:rPr>
        <w:t>clean</w:t>
      </w:r>
      <w:r>
        <w:rPr>
          <w:i/>
          <w:spacing w:val="9"/>
          <w:sz w:val="24"/>
        </w:rPr>
        <w:t xml:space="preserve"> </w:t>
      </w:r>
      <w:r>
        <w:rPr>
          <w:i/>
          <w:sz w:val="24"/>
        </w:rPr>
        <w:t>service</w:t>
      </w:r>
      <w:r>
        <w:rPr>
          <w:i/>
          <w:spacing w:val="-57"/>
          <w:sz w:val="24"/>
        </w:rPr>
        <w:t xml:space="preserve"> </w:t>
      </w:r>
      <w:r>
        <w:rPr>
          <w:i/>
          <w:sz w:val="24"/>
        </w:rPr>
        <w:t>equipment</w:t>
      </w:r>
      <w:r>
        <w:rPr>
          <w:i/>
          <w:spacing w:val="-1"/>
          <w:sz w:val="24"/>
        </w:rPr>
        <w:t xml:space="preserve"> </w:t>
      </w:r>
      <w:r>
        <w:rPr>
          <w:i/>
          <w:sz w:val="24"/>
        </w:rPr>
        <w:t>and for the retrofitting of vehicles</w:t>
      </w:r>
    </w:p>
    <w:p w14:paraId="75FF17E8" w14:textId="77777777" w:rsidR="004B799C" w:rsidRDefault="004B799C">
      <w:pPr>
        <w:pStyle w:val="BodyText"/>
        <w:spacing w:before="10"/>
        <w:rPr>
          <w:i/>
          <w:sz w:val="20"/>
        </w:rPr>
      </w:pPr>
    </w:p>
    <w:p w14:paraId="56451225" w14:textId="77777777" w:rsidR="004B799C" w:rsidRDefault="00CA4AAC">
      <w:pPr>
        <w:pStyle w:val="ListParagraph"/>
        <w:numPr>
          <w:ilvl w:val="3"/>
          <w:numId w:val="14"/>
        </w:numPr>
        <w:tabs>
          <w:tab w:val="left" w:pos="2302"/>
          <w:tab w:val="left" w:pos="2303"/>
        </w:tabs>
        <w:ind w:hanging="865"/>
        <w:rPr>
          <w:sz w:val="24"/>
        </w:rPr>
      </w:pPr>
      <w:bookmarkStart w:id="74" w:name="_bookmark64"/>
      <w:bookmarkEnd w:id="74"/>
      <w:r>
        <w:rPr>
          <w:sz w:val="24"/>
        </w:rPr>
        <w:t>Rationale</w:t>
      </w:r>
      <w:r>
        <w:rPr>
          <w:spacing w:val="-2"/>
          <w:sz w:val="24"/>
        </w:rPr>
        <w:t xml:space="preserve"> </w:t>
      </w:r>
      <w:r>
        <w:rPr>
          <w:sz w:val="24"/>
        </w:rPr>
        <w:t>for</w:t>
      </w:r>
      <w:r>
        <w:rPr>
          <w:spacing w:val="-2"/>
          <w:sz w:val="24"/>
        </w:rPr>
        <w:t xml:space="preserve"> </w:t>
      </w:r>
      <w:r>
        <w:rPr>
          <w:sz w:val="24"/>
        </w:rPr>
        <w:t>the</w:t>
      </w:r>
      <w:r>
        <w:rPr>
          <w:spacing w:val="-3"/>
          <w:sz w:val="24"/>
        </w:rPr>
        <w:t xml:space="preserve"> </w:t>
      </w:r>
      <w:r>
        <w:rPr>
          <w:sz w:val="24"/>
        </w:rPr>
        <w:t>aid</w:t>
      </w:r>
    </w:p>
    <w:p w14:paraId="32D600D1" w14:textId="77777777" w:rsidR="004B799C" w:rsidRDefault="004B799C">
      <w:pPr>
        <w:pStyle w:val="BodyText"/>
        <w:spacing w:before="10"/>
        <w:rPr>
          <w:sz w:val="20"/>
        </w:rPr>
      </w:pPr>
    </w:p>
    <w:p w14:paraId="56EA1091" w14:textId="77777777" w:rsidR="004B799C" w:rsidRDefault="00CA4AAC">
      <w:pPr>
        <w:pStyle w:val="ListParagraph"/>
        <w:numPr>
          <w:ilvl w:val="0"/>
          <w:numId w:val="28"/>
        </w:numPr>
        <w:tabs>
          <w:tab w:val="left" w:pos="1559"/>
        </w:tabs>
        <w:ind w:right="954"/>
        <w:jc w:val="both"/>
        <w:rPr>
          <w:sz w:val="24"/>
        </w:rPr>
      </w:pPr>
      <w:r>
        <w:rPr>
          <w:sz w:val="24"/>
        </w:rPr>
        <w:t>To achieve the Union’s legally binding climate neutrality objective by 2050, the Green</w:t>
      </w:r>
      <w:r>
        <w:rPr>
          <w:spacing w:val="1"/>
          <w:sz w:val="24"/>
        </w:rPr>
        <w:t xml:space="preserve"> </w:t>
      </w:r>
      <w:r>
        <w:rPr>
          <w:sz w:val="24"/>
        </w:rPr>
        <w:t>Deal Communication established the goal to reduce transport emissions by at least 90 %</w:t>
      </w:r>
      <w:r>
        <w:rPr>
          <w:spacing w:val="-57"/>
          <w:sz w:val="24"/>
        </w:rPr>
        <w:t xml:space="preserve"> </w:t>
      </w:r>
      <w:r>
        <w:rPr>
          <w:sz w:val="24"/>
        </w:rPr>
        <w:t>compared to 1990 levels by 2050. The Commission’s Communication on a Sustainable</w:t>
      </w:r>
      <w:r>
        <w:rPr>
          <w:spacing w:val="1"/>
          <w:sz w:val="24"/>
        </w:rPr>
        <w:t xml:space="preserve"> </w:t>
      </w:r>
      <w:r>
        <w:rPr>
          <w:sz w:val="24"/>
        </w:rPr>
        <w:t>and Smart Mobility Strategy</w:t>
      </w:r>
      <w:r>
        <w:rPr>
          <w:sz w:val="24"/>
          <w:vertAlign w:val="superscript"/>
        </w:rPr>
        <w:t>66</w:t>
      </w:r>
      <w:r>
        <w:rPr>
          <w:sz w:val="24"/>
        </w:rPr>
        <w:t xml:space="preserve"> confirms the ambition of the Green Deal and sets out</w:t>
      </w:r>
      <w:r>
        <w:rPr>
          <w:spacing w:val="1"/>
          <w:sz w:val="24"/>
        </w:rPr>
        <w:t xml:space="preserve"> </w:t>
      </w:r>
      <w:r>
        <w:rPr>
          <w:sz w:val="24"/>
        </w:rPr>
        <w:t>various milestones to show the sectors a path towards achieving that objective through</w:t>
      </w:r>
      <w:r>
        <w:rPr>
          <w:spacing w:val="1"/>
          <w:sz w:val="24"/>
        </w:rPr>
        <w:t xml:space="preserve"> </w:t>
      </w:r>
      <w:r>
        <w:rPr>
          <w:sz w:val="24"/>
        </w:rPr>
        <w:t>the decarbonisation of both the individual modes of transport and the whole transport</w:t>
      </w:r>
      <w:r>
        <w:rPr>
          <w:spacing w:val="1"/>
          <w:sz w:val="24"/>
        </w:rPr>
        <w:t xml:space="preserve"> </w:t>
      </w:r>
      <w:r>
        <w:rPr>
          <w:sz w:val="24"/>
        </w:rPr>
        <w:t>chain.</w:t>
      </w:r>
      <w:r>
        <w:rPr>
          <w:sz w:val="24"/>
          <w:vertAlign w:val="superscript"/>
        </w:rPr>
        <w:t>67</w:t>
      </w:r>
    </w:p>
    <w:p w14:paraId="6C8A5ED1" w14:textId="77777777" w:rsidR="004B799C" w:rsidRDefault="00CA4AAC">
      <w:pPr>
        <w:pStyle w:val="ListParagraph"/>
        <w:numPr>
          <w:ilvl w:val="0"/>
          <w:numId w:val="28"/>
        </w:numPr>
        <w:tabs>
          <w:tab w:val="left" w:pos="1559"/>
        </w:tabs>
        <w:spacing w:before="240"/>
        <w:ind w:right="947"/>
        <w:jc w:val="both"/>
        <w:rPr>
          <w:sz w:val="24"/>
        </w:rPr>
      </w:pPr>
      <w:r>
        <w:rPr>
          <w:sz w:val="24"/>
        </w:rPr>
        <w:t>While</w:t>
      </w:r>
      <w:r>
        <w:rPr>
          <w:spacing w:val="1"/>
          <w:sz w:val="24"/>
        </w:rPr>
        <w:t xml:space="preserve"> </w:t>
      </w:r>
      <w:r>
        <w:rPr>
          <w:sz w:val="24"/>
        </w:rPr>
        <w:t>existing</w:t>
      </w:r>
      <w:r>
        <w:rPr>
          <w:spacing w:val="1"/>
          <w:sz w:val="24"/>
        </w:rPr>
        <w:t xml:space="preserve"> </w:t>
      </w:r>
      <w:r>
        <w:rPr>
          <w:sz w:val="24"/>
        </w:rPr>
        <w:t>policies</w:t>
      </w:r>
      <w:r>
        <w:rPr>
          <w:spacing w:val="1"/>
          <w:sz w:val="24"/>
        </w:rPr>
        <w:t xml:space="preserve"> </w:t>
      </w:r>
      <w:r>
        <w:rPr>
          <w:sz w:val="24"/>
        </w:rPr>
        <w:t>may</w:t>
      </w:r>
      <w:r>
        <w:rPr>
          <w:spacing w:val="1"/>
          <w:sz w:val="24"/>
        </w:rPr>
        <w:t xml:space="preserve"> </w:t>
      </w:r>
      <w:r>
        <w:rPr>
          <w:sz w:val="24"/>
        </w:rPr>
        <w:t>provide</w:t>
      </w:r>
      <w:r>
        <w:rPr>
          <w:spacing w:val="1"/>
          <w:sz w:val="24"/>
        </w:rPr>
        <w:t xml:space="preserve"> </w:t>
      </w:r>
      <w:r>
        <w:rPr>
          <w:sz w:val="24"/>
        </w:rPr>
        <w:t>incentives</w:t>
      </w:r>
      <w:r>
        <w:rPr>
          <w:spacing w:val="1"/>
          <w:sz w:val="24"/>
        </w:rPr>
        <w:t xml:space="preserve"> </w:t>
      </w:r>
      <w:r>
        <w:rPr>
          <w:sz w:val="24"/>
        </w:rPr>
        <w:t>for</w:t>
      </w:r>
      <w:r>
        <w:rPr>
          <w:spacing w:val="1"/>
          <w:sz w:val="24"/>
        </w:rPr>
        <w:t xml:space="preserve"> </w:t>
      </w:r>
      <w:r>
        <w:rPr>
          <w:sz w:val="24"/>
        </w:rPr>
        <w:t>the</w:t>
      </w:r>
      <w:r>
        <w:rPr>
          <w:spacing w:val="1"/>
          <w:sz w:val="24"/>
        </w:rPr>
        <w:t xml:space="preserve"> </w:t>
      </w:r>
      <w:r>
        <w:rPr>
          <w:sz w:val="24"/>
        </w:rPr>
        <w:t>uptake</w:t>
      </w:r>
      <w:r>
        <w:rPr>
          <w:spacing w:val="1"/>
          <w:sz w:val="24"/>
        </w:rPr>
        <w:t xml:space="preserve"> </w:t>
      </w:r>
      <w:r>
        <w:rPr>
          <w:sz w:val="24"/>
        </w:rPr>
        <w:t>of</w:t>
      </w:r>
      <w:r>
        <w:rPr>
          <w:spacing w:val="1"/>
          <w:sz w:val="24"/>
        </w:rPr>
        <w:t xml:space="preserve"> </w:t>
      </w:r>
      <w:r>
        <w:rPr>
          <w:sz w:val="24"/>
        </w:rPr>
        <w:t>clean</w:t>
      </w:r>
      <w:r>
        <w:rPr>
          <w:spacing w:val="1"/>
          <w:sz w:val="24"/>
        </w:rPr>
        <w:t xml:space="preserve"> </w:t>
      </w:r>
      <w:r>
        <w:rPr>
          <w:sz w:val="24"/>
        </w:rPr>
        <w:t>transport</w:t>
      </w:r>
      <w:r>
        <w:rPr>
          <w:spacing w:val="1"/>
          <w:sz w:val="24"/>
        </w:rPr>
        <w:t xml:space="preserve"> </w:t>
      </w:r>
      <w:r>
        <w:rPr>
          <w:position w:val="2"/>
          <w:sz w:val="24"/>
        </w:rPr>
        <w:t>vehicles, by setting binding CO</w:t>
      </w:r>
      <w:r>
        <w:rPr>
          <w:sz w:val="16"/>
        </w:rPr>
        <w:t>2</w:t>
      </w:r>
      <w:r>
        <w:rPr>
          <w:spacing w:val="1"/>
          <w:sz w:val="16"/>
        </w:rPr>
        <w:t xml:space="preserve"> </w:t>
      </w:r>
      <w:r>
        <w:rPr>
          <w:position w:val="2"/>
          <w:sz w:val="24"/>
        </w:rPr>
        <w:t>emission targets for the new road vehicle fleet of</w:t>
      </w:r>
      <w:r>
        <w:rPr>
          <w:spacing w:val="1"/>
          <w:position w:val="2"/>
          <w:sz w:val="24"/>
        </w:rPr>
        <w:t xml:space="preserve"> </w:t>
      </w:r>
      <w:r>
        <w:rPr>
          <w:sz w:val="24"/>
        </w:rPr>
        <w:t>manufacturers</w:t>
      </w:r>
      <w:r>
        <w:rPr>
          <w:sz w:val="24"/>
          <w:vertAlign w:val="superscript"/>
        </w:rPr>
        <w:t>68</w:t>
      </w:r>
      <w:r>
        <w:rPr>
          <w:sz w:val="24"/>
        </w:rPr>
        <w:t>, by internalising the climate and environmental externalities</w:t>
      </w:r>
      <w:r>
        <w:rPr>
          <w:sz w:val="24"/>
          <w:vertAlign w:val="superscript"/>
        </w:rPr>
        <w:t>69</w:t>
      </w:r>
      <w:r>
        <w:rPr>
          <w:sz w:val="24"/>
        </w:rPr>
        <w:t>, or by</w:t>
      </w:r>
      <w:r>
        <w:rPr>
          <w:spacing w:val="1"/>
          <w:sz w:val="24"/>
        </w:rPr>
        <w:t xml:space="preserve"> </w:t>
      </w:r>
      <w:r>
        <w:rPr>
          <w:sz w:val="24"/>
        </w:rPr>
        <w:t>boosting vehicle demand through public procurement</w:t>
      </w:r>
      <w:r>
        <w:rPr>
          <w:sz w:val="24"/>
          <w:vertAlign w:val="superscript"/>
        </w:rPr>
        <w:t>70</w:t>
      </w:r>
      <w:r>
        <w:rPr>
          <w:sz w:val="24"/>
        </w:rPr>
        <w:t>, they may not be sufficient to</w:t>
      </w:r>
      <w:r>
        <w:rPr>
          <w:spacing w:val="1"/>
          <w:sz w:val="24"/>
        </w:rPr>
        <w:t xml:space="preserve"> </w:t>
      </w:r>
      <w:r>
        <w:rPr>
          <w:sz w:val="24"/>
        </w:rPr>
        <w:t>address</w:t>
      </w:r>
      <w:r>
        <w:rPr>
          <w:spacing w:val="1"/>
          <w:sz w:val="24"/>
        </w:rPr>
        <w:t xml:space="preserve"> </w:t>
      </w:r>
      <w:r>
        <w:rPr>
          <w:sz w:val="24"/>
        </w:rPr>
        <w:t>in</w:t>
      </w:r>
      <w:r>
        <w:rPr>
          <w:spacing w:val="1"/>
          <w:sz w:val="24"/>
        </w:rPr>
        <w:t xml:space="preserve"> </w:t>
      </w:r>
      <w:r>
        <w:rPr>
          <w:sz w:val="24"/>
        </w:rPr>
        <w:t>full</w:t>
      </w:r>
      <w:r>
        <w:rPr>
          <w:spacing w:val="1"/>
          <w:sz w:val="24"/>
        </w:rPr>
        <w:t xml:space="preserve"> </w:t>
      </w:r>
      <w:r>
        <w:rPr>
          <w:sz w:val="24"/>
        </w:rPr>
        <w:t>the</w:t>
      </w:r>
      <w:r>
        <w:rPr>
          <w:spacing w:val="1"/>
          <w:sz w:val="24"/>
        </w:rPr>
        <w:t xml:space="preserve"> </w:t>
      </w:r>
      <w:r>
        <w:rPr>
          <w:sz w:val="24"/>
        </w:rPr>
        <w:t>market</w:t>
      </w:r>
      <w:r>
        <w:rPr>
          <w:spacing w:val="1"/>
          <w:sz w:val="24"/>
        </w:rPr>
        <w:t xml:space="preserve"> </w:t>
      </w:r>
      <w:r>
        <w:rPr>
          <w:sz w:val="24"/>
        </w:rPr>
        <w:t>failures</w:t>
      </w:r>
      <w:r>
        <w:rPr>
          <w:spacing w:val="1"/>
          <w:sz w:val="24"/>
        </w:rPr>
        <w:t xml:space="preserve"> </w:t>
      </w:r>
      <w:r>
        <w:rPr>
          <w:sz w:val="24"/>
        </w:rPr>
        <w:t>affecting</w:t>
      </w:r>
      <w:r>
        <w:rPr>
          <w:spacing w:val="1"/>
          <w:sz w:val="24"/>
        </w:rPr>
        <w:t xml:space="preserve"> </w:t>
      </w:r>
      <w:r>
        <w:rPr>
          <w:sz w:val="24"/>
        </w:rPr>
        <w:t>the</w:t>
      </w:r>
      <w:r>
        <w:rPr>
          <w:spacing w:val="1"/>
          <w:sz w:val="24"/>
        </w:rPr>
        <w:t xml:space="preserve"> </w:t>
      </w:r>
      <w:r>
        <w:rPr>
          <w:sz w:val="24"/>
        </w:rPr>
        <w:t>sector</w:t>
      </w:r>
      <w:r>
        <w:rPr>
          <w:spacing w:val="1"/>
          <w:sz w:val="24"/>
        </w:rPr>
        <w:t xml:space="preserve"> </w:t>
      </w:r>
      <w:r>
        <w:rPr>
          <w:sz w:val="24"/>
        </w:rPr>
        <w:t>concerned.</w:t>
      </w:r>
      <w:r>
        <w:rPr>
          <w:spacing w:val="1"/>
          <w:sz w:val="24"/>
        </w:rPr>
        <w:t xml:space="preserve"> </w:t>
      </w:r>
      <w:r>
        <w:rPr>
          <w:sz w:val="24"/>
        </w:rPr>
        <w:t>Despite</w:t>
      </w:r>
      <w:r>
        <w:rPr>
          <w:spacing w:val="1"/>
          <w:sz w:val="24"/>
        </w:rPr>
        <w:t xml:space="preserve"> </w:t>
      </w:r>
      <w:r>
        <w:rPr>
          <w:sz w:val="24"/>
        </w:rPr>
        <w:t>existing</w:t>
      </w:r>
      <w:r>
        <w:rPr>
          <w:spacing w:val="-57"/>
          <w:sz w:val="24"/>
        </w:rPr>
        <w:t xml:space="preserve"> </w:t>
      </w:r>
      <w:r>
        <w:rPr>
          <w:sz w:val="24"/>
        </w:rPr>
        <w:t>policies, certain market barriers and market failures may remain unaddressed, including</w:t>
      </w:r>
      <w:r>
        <w:rPr>
          <w:spacing w:val="1"/>
          <w:sz w:val="24"/>
        </w:rPr>
        <w:t xml:space="preserve"> </w:t>
      </w:r>
      <w:r>
        <w:rPr>
          <w:sz w:val="24"/>
        </w:rPr>
        <w:t>the affordability of clean transport vehicles</w:t>
      </w:r>
      <w:r>
        <w:rPr>
          <w:spacing w:val="1"/>
          <w:sz w:val="24"/>
        </w:rPr>
        <w:t xml:space="preserve"> </w:t>
      </w:r>
      <w:r>
        <w:rPr>
          <w:sz w:val="24"/>
        </w:rPr>
        <w:t>compared to conventional vehicles, the</w:t>
      </w:r>
      <w:r>
        <w:rPr>
          <w:spacing w:val="1"/>
          <w:sz w:val="24"/>
        </w:rPr>
        <w:t xml:space="preserve"> </w:t>
      </w:r>
      <w:r>
        <w:rPr>
          <w:sz w:val="24"/>
        </w:rPr>
        <w:t>limited</w:t>
      </w:r>
      <w:r>
        <w:rPr>
          <w:spacing w:val="1"/>
          <w:sz w:val="24"/>
        </w:rPr>
        <w:t xml:space="preserve"> </w:t>
      </w:r>
      <w:r>
        <w:rPr>
          <w:sz w:val="24"/>
        </w:rPr>
        <w:t>availability</w:t>
      </w:r>
      <w:r>
        <w:rPr>
          <w:spacing w:val="1"/>
          <w:sz w:val="24"/>
        </w:rPr>
        <w:t xml:space="preserve"> </w:t>
      </w:r>
      <w:r>
        <w:rPr>
          <w:sz w:val="24"/>
        </w:rPr>
        <w:t>of</w:t>
      </w:r>
      <w:r>
        <w:rPr>
          <w:spacing w:val="1"/>
          <w:sz w:val="24"/>
        </w:rPr>
        <w:t xml:space="preserve"> </w:t>
      </w:r>
      <w:r>
        <w:rPr>
          <w:sz w:val="24"/>
        </w:rPr>
        <w:t>recharging</w:t>
      </w:r>
      <w:r>
        <w:rPr>
          <w:spacing w:val="1"/>
          <w:sz w:val="24"/>
        </w:rPr>
        <w:t xml:space="preserve"> </w:t>
      </w:r>
      <w:r>
        <w:rPr>
          <w:sz w:val="24"/>
        </w:rPr>
        <w:t>or</w:t>
      </w:r>
      <w:r>
        <w:rPr>
          <w:spacing w:val="1"/>
          <w:sz w:val="24"/>
        </w:rPr>
        <w:t xml:space="preserve"> </w:t>
      </w:r>
      <w:r>
        <w:rPr>
          <w:sz w:val="24"/>
        </w:rPr>
        <w:t>refuelling</w:t>
      </w:r>
      <w:r>
        <w:rPr>
          <w:spacing w:val="1"/>
          <w:sz w:val="24"/>
        </w:rPr>
        <w:t xml:space="preserve"> </w:t>
      </w:r>
      <w:r>
        <w:rPr>
          <w:sz w:val="24"/>
        </w:rPr>
        <w:t>infrastructure</w:t>
      </w:r>
      <w:r>
        <w:rPr>
          <w:spacing w:val="1"/>
          <w:sz w:val="24"/>
        </w:rPr>
        <w:t xml:space="preserve"> </w:t>
      </w:r>
      <w:r>
        <w:rPr>
          <w:sz w:val="24"/>
        </w:rPr>
        <w:t>and</w:t>
      </w:r>
      <w:r>
        <w:rPr>
          <w:spacing w:val="1"/>
          <w:sz w:val="24"/>
        </w:rPr>
        <w:t xml:space="preserve"> </w:t>
      </w:r>
      <w:r>
        <w:rPr>
          <w:sz w:val="24"/>
        </w:rPr>
        <w:t>the</w:t>
      </w:r>
      <w:r>
        <w:rPr>
          <w:spacing w:val="1"/>
          <w:sz w:val="24"/>
        </w:rPr>
        <w:t xml:space="preserve"> </w:t>
      </w:r>
      <w:r>
        <w:rPr>
          <w:sz w:val="24"/>
        </w:rPr>
        <w:t>existence</w:t>
      </w:r>
      <w:r>
        <w:rPr>
          <w:spacing w:val="1"/>
          <w:sz w:val="24"/>
        </w:rPr>
        <w:t xml:space="preserve"> </w:t>
      </w:r>
      <w:r>
        <w:rPr>
          <w:sz w:val="24"/>
        </w:rPr>
        <w:t>of</w:t>
      </w:r>
      <w:r>
        <w:rPr>
          <w:spacing w:val="1"/>
          <w:sz w:val="24"/>
        </w:rPr>
        <w:t xml:space="preserve"> </w:t>
      </w:r>
      <w:r>
        <w:rPr>
          <w:sz w:val="24"/>
        </w:rPr>
        <w:t>environmental externalities. Member States may therefore provide aid to address those</w:t>
      </w:r>
      <w:r>
        <w:rPr>
          <w:spacing w:val="1"/>
          <w:sz w:val="24"/>
        </w:rPr>
        <w:t xml:space="preserve"> </w:t>
      </w:r>
      <w:r>
        <w:rPr>
          <w:sz w:val="24"/>
        </w:rPr>
        <w:t>residual</w:t>
      </w:r>
      <w:r>
        <w:rPr>
          <w:spacing w:val="-1"/>
          <w:sz w:val="24"/>
        </w:rPr>
        <w:t xml:space="preserve"> </w:t>
      </w:r>
      <w:r>
        <w:rPr>
          <w:sz w:val="24"/>
        </w:rPr>
        <w:t>market</w:t>
      </w:r>
      <w:r>
        <w:rPr>
          <w:spacing w:val="2"/>
          <w:sz w:val="24"/>
        </w:rPr>
        <w:t xml:space="preserve"> </w:t>
      </w:r>
      <w:r>
        <w:rPr>
          <w:sz w:val="24"/>
        </w:rPr>
        <w:t>failures</w:t>
      </w:r>
      <w:r>
        <w:rPr>
          <w:spacing w:val="1"/>
          <w:sz w:val="24"/>
        </w:rPr>
        <w:t xml:space="preserve"> </w:t>
      </w:r>
      <w:r>
        <w:rPr>
          <w:sz w:val="24"/>
        </w:rPr>
        <w:t>and</w:t>
      </w:r>
      <w:r>
        <w:rPr>
          <w:spacing w:val="-1"/>
          <w:sz w:val="24"/>
        </w:rPr>
        <w:t xml:space="preserve"> </w:t>
      </w:r>
      <w:r>
        <w:rPr>
          <w:sz w:val="24"/>
        </w:rPr>
        <w:t>support the</w:t>
      </w:r>
      <w:r>
        <w:rPr>
          <w:spacing w:val="-1"/>
          <w:sz w:val="24"/>
        </w:rPr>
        <w:t xml:space="preserve"> </w:t>
      </w:r>
      <w:r>
        <w:rPr>
          <w:sz w:val="24"/>
        </w:rPr>
        <w:t>development of the</w:t>
      </w:r>
      <w:r>
        <w:rPr>
          <w:spacing w:val="-1"/>
          <w:sz w:val="24"/>
        </w:rPr>
        <w:t xml:space="preserve"> </w:t>
      </w:r>
      <w:r>
        <w:rPr>
          <w:sz w:val="24"/>
        </w:rPr>
        <w:t>clean mobility</w:t>
      </w:r>
      <w:r>
        <w:rPr>
          <w:spacing w:val="-4"/>
          <w:sz w:val="24"/>
        </w:rPr>
        <w:t xml:space="preserve"> </w:t>
      </w:r>
      <w:r>
        <w:rPr>
          <w:sz w:val="24"/>
        </w:rPr>
        <w:t>sector.</w:t>
      </w:r>
    </w:p>
    <w:p w14:paraId="13647775" w14:textId="77777777" w:rsidR="004B799C" w:rsidRDefault="004B799C">
      <w:pPr>
        <w:pStyle w:val="BodyText"/>
        <w:spacing w:before="8"/>
        <w:rPr>
          <w:sz w:val="20"/>
        </w:rPr>
      </w:pPr>
    </w:p>
    <w:p w14:paraId="10477CFA" w14:textId="77777777" w:rsidR="004B799C" w:rsidRDefault="00CA4AAC">
      <w:pPr>
        <w:pStyle w:val="ListParagraph"/>
        <w:numPr>
          <w:ilvl w:val="3"/>
          <w:numId w:val="14"/>
        </w:numPr>
        <w:tabs>
          <w:tab w:val="left" w:pos="2302"/>
          <w:tab w:val="left" w:pos="2303"/>
        </w:tabs>
        <w:ind w:hanging="865"/>
        <w:rPr>
          <w:sz w:val="24"/>
        </w:rPr>
      </w:pPr>
      <w:bookmarkStart w:id="75" w:name="_bookmark65"/>
      <w:bookmarkEnd w:id="75"/>
      <w:r>
        <w:rPr>
          <w:sz w:val="24"/>
        </w:rPr>
        <w:t>Scope</w:t>
      </w:r>
      <w:r>
        <w:rPr>
          <w:spacing w:val="-3"/>
          <w:sz w:val="24"/>
        </w:rPr>
        <w:t xml:space="preserve"> </w:t>
      </w:r>
      <w:r>
        <w:rPr>
          <w:sz w:val="24"/>
        </w:rPr>
        <w:t>and</w:t>
      </w:r>
      <w:r>
        <w:rPr>
          <w:spacing w:val="-1"/>
          <w:sz w:val="24"/>
        </w:rPr>
        <w:t xml:space="preserve"> </w:t>
      </w:r>
      <w:r>
        <w:rPr>
          <w:sz w:val="24"/>
        </w:rPr>
        <w:t>activities</w:t>
      </w:r>
      <w:r>
        <w:rPr>
          <w:spacing w:val="-1"/>
          <w:sz w:val="24"/>
        </w:rPr>
        <w:t xml:space="preserve"> </w:t>
      </w:r>
      <w:r>
        <w:rPr>
          <w:sz w:val="24"/>
        </w:rPr>
        <w:t>supported</w:t>
      </w:r>
    </w:p>
    <w:p w14:paraId="21924283" w14:textId="77777777" w:rsidR="004B799C" w:rsidRDefault="004B799C">
      <w:pPr>
        <w:pStyle w:val="BodyText"/>
        <w:spacing w:before="10"/>
        <w:rPr>
          <w:sz w:val="20"/>
        </w:rPr>
      </w:pPr>
    </w:p>
    <w:p w14:paraId="030E5E35" w14:textId="77777777" w:rsidR="004B799C" w:rsidRDefault="00CA4AAC">
      <w:pPr>
        <w:pStyle w:val="ListParagraph"/>
        <w:numPr>
          <w:ilvl w:val="0"/>
          <w:numId w:val="28"/>
        </w:numPr>
        <w:tabs>
          <w:tab w:val="left" w:pos="1559"/>
        </w:tabs>
        <w:spacing w:before="1"/>
        <w:ind w:right="955"/>
        <w:jc w:val="both"/>
        <w:rPr>
          <w:sz w:val="24"/>
        </w:rPr>
      </w:pPr>
      <w:r>
        <w:rPr>
          <w:sz w:val="24"/>
        </w:rPr>
        <w:t>Aid</w:t>
      </w:r>
      <w:r>
        <w:rPr>
          <w:spacing w:val="1"/>
          <w:sz w:val="24"/>
        </w:rPr>
        <w:t xml:space="preserve"> </w:t>
      </w:r>
      <w:r>
        <w:rPr>
          <w:sz w:val="24"/>
        </w:rPr>
        <w:t>may be</w:t>
      </w:r>
      <w:r>
        <w:rPr>
          <w:spacing w:val="1"/>
          <w:sz w:val="24"/>
        </w:rPr>
        <w:t xml:space="preserve"> </w:t>
      </w:r>
      <w:r>
        <w:rPr>
          <w:sz w:val="24"/>
        </w:rPr>
        <w:t>granted</w:t>
      </w:r>
      <w:r>
        <w:rPr>
          <w:spacing w:val="1"/>
          <w:sz w:val="24"/>
        </w:rPr>
        <w:t xml:space="preserve"> </w:t>
      </w:r>
      <w:r>
        <w:rPr>
          <w:sz w:val="24"/>
        </w:rPr>
        <w:t>for the acquisition</w:t>
      </w:r>
      <w:r>
        <w:rPr>
          <w:spacing w:val="1"/>
          <w:sz w:val="24"/>
        </w:rPr>
        <w:t xml:space="preserve"> </w:t>
      </w:r>
      <w:r>
        <w:rPr>
          <w:sz w:val="24"/>
        </w:rPr>
        <w:t>or leasing of new or used</w:t>
      </w:r>
      <w:r>
        <w:rPr>
          <w:spacing w:val="1"/>
          <w:sz w:val="24"/>
        </w:rPr>
        <w:t xml:space="preserve"> </w:t>
      </w:r>
      <w:r>
        <w:rPr>
          <w:sz w:val="24"/>
        </w:rPr>
        <w:t>clean</w:t>
      </w:r>
      <w:r>
        <w:rPr>
          <w:spacing w:val="60"/>
          <w:sz w:val="24"/>
        </w:rPr>
        <w:t xml:space="preserve"> </w:t>
      </w:r>
      <w:r>
        <w:rPr>
          <w:sz w:val="24"/>
        </w:rPr>
        <w:t>transport</w:t>
      </w:r>
      <w:r>
        <w:rPr>
          <w:spacing w:val="1"/>
          <w:sz w:val="24"/>
        </w:rPr>
        <w:t xml:space="preserve"> </w:t>
      </w:r>
      <w:r>
        <w:rPr>
          <w:sz w:val="24"/>
        </w:rPr>
        <w:t>vehicles for air, road, railway, inland waterway, sea, and coastal passenger and freight</w:t>
      </w:r>
      <w:r>
        <w:rPr>
          <w:spacing w:val="1"/>
          <w:sz w:val="24"/>
        </w:rPr>
        <w:t xml:space="preserve"> </w:t>
      </w:r>
      <w:r>
        <w:rPr>
          <w:sz w:val="24"/>
        </w:rPr>
        <w:t>transport, and for the acquisition and leasing of clean groundhandling equipment and</w:t>
      </w:r>
      <w:r>
        <w:rPr>
          <w:spacing w:val="1"/>
          <w:sz w:val="24"/>
        </w:rPr>
        <w:t xml:space="preserve"> </w:t>
      </w:r>
      <w:r>
        <w:rPr>
          <w:sz w:val="24"/>
        </w:rPr>
        <w:t>clean</w:t>
      </w:r>
      <w:r>
        <w:rPr>
          <w:spacing w:val="-1"/>
          <w:sz w:val="24"/>
        </w:rPr>
        <w:t xml:space="preserve"> </w:t>
      </w:r>
      <w:r>
        <w:rPr>
          <w:sz w:val="24"/>
        </w:rPr>
        <w:t>terminal</w:t>
      </w:r>
      <w:r>
        <w:rPr>
          <w:spacing w:val="2"/>
          <w:sz w:val="24"/>
        </w:rPr>
        <w:t xml:space="preserve"> </w:t>
      </w:r>
      <w:r>
        <w:rPr>
          <w:sz w:val="24"/>
        </w:rPr>
        <w:t>equipment.</w:t>
      </w:r>
    </w:p>
    <w:p w14:paraId="5940B6B9" w14:textId="77777777" w:rsidR="004B799C" w:rsidRDefault="004B799C">
      <w:pPr>
        <w:pStyle w:val="BodyText"/>
        <w:spacing w:before="10"/>
        <w:rPr>
          <w:sz w:val="20"/>
        </w:rPr>
      </w:pPr>
    </w:p>
    <w:p w14:paraId="22AEBC24" w14:textId="77777777" w:rsidR="004B799C" w:rsidRDefault="00CA4AAC">
      <w:pPr>
        <w:pStyle w:val="ListParagraph"/>
        <w:numPr>
          <w:ilvl w:val="0"/>
          <w:numId w:val="28"/>
        </w:numPr>
        <w:tabs>
          <w:tab w:val="left" w:pos="1559"/>
        </w:tabs>
        <w:ind w:right="961"/>
        <w:jc w:val="both"/>
        <w:rPr>
          <w:sz w:val="24"/>
        </w:rPr>
      </w:pPr>
      <w:r>
        <w:rPr>
          <w:sz w:val="24"/>
        </w:rPr>
        <w:t>Aid may also be granted for the retrofitting of transport vehicles, allowing them to</w:t>
      </w:r>
      <w:r>
        <w:rPr>
          <w:spacing w:val="1"/>
          <w:sz w:val="24"/>
        </w:rPr>
        <w:t xml:space="preserve"> </w:t>
      </w:r>
      <w:r>
        <w:rPr>
          <w:sz w:val="24"/>
        </w:rPr>
        <w:t>qualify</w:t>
      </w:r>
      <w:r>
        <w:rPr>
          <w:spacing w:val="-4"/>
          <w:sz w:val="24"/>
        </w:rPr>
        <w:t xml:space="preserve"> </w:t>
      </w:r>
      <w:r>
        <w:rPr>
          <w:sz w:val="24"/>
        </w:rPr>
        <w:t>as clean transport</w:t>
      </w:r>
      <w:r>
        <w:rPr>
          <w:spacing w:val="2"/>
          <w:sz w:val="24"/>
        </w:rPr>
        <w:t xml:space="preserve"> </w:t>
      </w:r>
      <w:r>
        <w:rPr>
          <w:sz w:val="24"/>
        </w:rPr>
        <w:t>vehicles.</w:t>
      </w:r>
    </w:p>
    <w:p w14:paraId="24746EE5" w14:textId="77777777" w:rsidR="004B799C" w:rsidRDefault="004B799C">
      <w:pPr>
        <w:pStyle w:val="BodyText"/>
        <w:spacing w:before="10"/>
        <w:rPr>
          <w:sz w:val="20"/>
        </w:rPr>
      </w:pPr>
    </w:p>
    <w:p w14:paraId="21CF1B6A" w14:textId="77777777" w:rsidR="004B799C" w:rsidRDefault="00CA4AAC">
      <w:pPr>
        <w:pStyle w:val="ListParagraph"/>
        <w:numPr>
          <w:ilvl w:val="3"/>
          <w:numId w:val="14"/>
        </w:numPr>
        <w:tabs>
          <w:tab w:val="left" w:pos="2302"/>
          <w:tab w:val="left" w:pos="2303"/>
        </w:tabs>
        <w:ind w:hanging="865"/>
        <w:rPr>
          <w:sz w:val="24"/>
        </w:rPr>
      </w:pPr>
      <w:bookmarkStart w:id="76" w:name="_bookmark66"/>
      <w:bookmarkEnd w:id="76"/>
      <w:r>
        <w:rPr>
          <w:sz w:val="24"/>
        </w:rPr>
        <w:t>Incentive</w:t>
      </w:r>
      <w:r>
        <w:rPr>
          <w:spacing w:val="-6"/>
          <w:sz w:val="24"/>
        </w:rPr>
        <w:t xml:space="preserve"> </w:t>
      </w:r>
      <w:r>
        <w:rPr>
          <w:sz w:val="24"/>
        </w:rPr>
        <w:t>effect</w:t>
      </w:r>
    </w:p>
    <w:p w14:paraId="215B6B48" w14:textId="77777777" w:rsidR="004B799C" w:rsidRDefault="004B799C">
      <w:pPr>
        <w:pStyle w:val="BodyText"/>
        <w:spacing w:before="10"/>
        <w:rPr>
          <w:sz w:val="20"/>
        </w:rPr>
      </w:pPr>
    </w:p>
    <w:p w14:paraId="4B2F5E5B" w14:textId="77777777" w:rsidR="004B799C" w:rsidRDefault="00CA4AAC">
      <w:pPr>
        <w:pStyle w:val="ListParagraph"/>
        <w:numPr>
          <w:ilvl w:val="0"/>
          <w:numId w:val="28"/>
        </w:numPr>
        <w:tabs>
          <w:tab w:val="left" w:pos="1559"/>
        </w:tabs>
        <w:ind w:left="1558" w:right="956" w:hanging="600"/>
        <w:jc w:val="both"/>
        <w:rPr>
          <w:sz w:val="24"/>
        </w:rPr>
      </w:pPr>
      <w:r>
        <w:rPr>
          <w:sz w:val="24"/>
        </w:rPr>
        <w:t xml:space="preserve">The conditions set out in points </w:t>
      </w:r>
      <w:hyperlink w:anchor="_bookmark67" w:history="1">
        <w:r>
          <w:rPr>
            <w:sz w:val="24"/>
          </w:rPr>
          <w:t xml:space="preserve">143 </w:t>
        </w:r>
      </w:hyperlink>
      <w:r>
        <w:rPr>
          <w:sz w:val="24"/>
        </w:rPr>
        <w:t xml:space="preserve">to </w:t>
      </w:r>
      <w:hyperlink w:anchor="_bookmark69" w:history="1">
        <w:r>
          <w:rPr>
            <w:sz w:val="24"/>
          </w:rPr>
          <w:t xml:space="preserve">147 </w:t>
        </w:r>
      </w:hyperlink>
      <w:r>
        <w:rPr>
          <w:sz w:val="24"/>
        </w:rPr>
        <w:t>apply in addition to the conditions set out in</w:t>
      </w:r>
      <w:r>
        <w:rPr>
          <w:spacing w:val="1"/>
          <w:sz w:val="24"/>
        </w:rPr>
        <w:t xml:space="preserve"> </w:t>
      </w:r>
      <w:r>
        <w:rPr>
          <w:sz w:val="24"/>
        </w:rPr>
        <w:t>Section</w:t>
      </w:r>
      <w:r>
        <w:rPr>
          <w:spacing w:val="-1"/>
          <w:sz w:val="24"/>
        </w:rPr>
        <w:t xml:space="preserve"> </w:t>
      </w:r>
      <w:r>
        <w:rPr>
          <w:sz w:val="24"/>
        </w:rPr>
        <w:t>3.1.2.</w:t>
      </w:r>
    </w:p>
    <w:p w14:paraId="7343A18C" w14:textId="77777777" w:rsidR="004B799C" w:rsidRDefault="004B799C">
      <w:pPr>
        <w:pStyle w:val="BodyText"/>
        <w:rPr>
          <w:sz w:val="20"/>
        </w:rPr>
      </w:pPr>
    </w:p>
    <w:p w14:paraId="0499658F" w14:textId="77777777" w:rsidR="004B799C" w:rsidRDefault="004B799C">
      <w:pPr>
        <w:pStyle w:val="BodyText"/>
        <w:rPr>
          <w:sz w:val="20"/>
        </w:rPr>
      </w:pPr>
    </w:p>
    <w:p w14:paraId="0BD9CF6E" w14:textId="679870BC" w:rsidR="004B799C" w:rsidRDefault="00161D3B">
      <w:pPr>
        <w:pStyle w:val="BodyText"/>
        <w:rPr>
          <w:sz w:val="11"/>
        </w:rPr>
      </w:pPr>
      <w:r>
        <w:rPr>
          <w:noProof/>
        </w:rPr>
        <mc:AlternateContent>
          <mc:Choice Requires="wps">
            <w:drawing>
              <wp:anchor distT="0" distB="0" distL="0" distR="0" simplePos="0" relativeHeight="487638016" behindDoc="1" locked="0" layoutInCell="1" allowOverlap="1" wp14:anchorId="5D032261" wp14:editId="18148E01">
                <wp:simplePos x="0" y="0"/>
                <wp:positionH relativeFrom="page">
                  <wp:posOffset>901065</wp:posOffset>
                </wp:positionH>
                <wp:positionV relativeFrom="paragraph">
                  <wp:posOffset>95885</wp:posOffset>
                </wp:positionV>
                <wp:extent cx="1828800" cy="7620"/>
                <wp:effectExtent l="0" t="0" r="0" b="0"/>
                <wp:wrapTopAndBottom/>
                <wp:docPr id="82" name="docshape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F4A072" id="docshape38" o:spid="_x0000_s1026" style="position:absolute;margin-left:70.95pt;margin-top:7.55pt;width:2in;height:.6pt;z-index:-156784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" fillcolor="black" stroked="f">
                <w10:wrap type="topAndBottom" anchorx="page"/>
              </v:rect>
            </w:pict>
          </mc:Fallback>
        </mc:AlternateContent>
      </w:r>
    </w:p>
    <w:p w14:paraId="3DF77671" w14:textId="77777777" w:rsidR="004B799C" w:rsidRDefault="00CA4AAC">
      <w:pPr>
        <w:spacing w:before="103"/>
        <w:ind w:left="1525" w:right="964" w:hanging="567"/>
        <w:jc w:val="both"/>
        <w:rPr>
          <w:sz w:val="20"/>
        </w:rPr>
      </w:pPr>
      <w:r>
        <w:rPr>
          <w:sz w:val="20"/>
          <w:vertAlign w:val="superscript"/>
        </w:rPr>
        <w:t>66</w:t>
      </w:r>
      <w:r>
        <w:rPr>
          <w:sz w:val="20"/>
        </w:rPr>
        <w:t xml:space="preserve">     </w:t>
      </w:r>
      <w:r>
        <w:rPr>
          <w:spacing w:val="1"/>
          <w:sz w:val="20"/>
        </w:rPr>
        <w:t xml:space="preserve"> </w:t>
      </w:r>
      <w:r>
        <w:rPr>
          <w:sz w:val="20"/>
        </w:rPr>
        <w:t>Communication from the Commission to the European Parliament, the Council, the European Economic</w:t>
      </w:r>
      <w:r>
        <w:rPr>
          <w:spacing w:val="1"/>
          <w:sz w:val="20"/>
        </w:rPr>
        <w:t xml:space="preserve"> </w:t>
      </w:r>
      <w:r>
        <w:rPr>
          <w:sz w:val="20"/>
        </w:rPr>
        <w:t>and Social Committee and the Committee of the Regions ‘Sustainable and intelligent mobility strategy:</w:t>
      </w:r>
      <w:r>
        <w:rPr>
          <w:spacing w:val="1"/>
          <w:sz w:val="20"/>
        </w:rPr>
        <w:t xml:space="preserve"> </w:t>
      </w:r>
      <w:r>
        <w:rPr>
          <w:sz w:val="20"/>
        </w:rPr>
        <w:t>steering</w:t>
      </w:r>
      <w:r>
        <w:rPr>
          <w:spacing w:val="-2"/>
          <w:sz w:val="20"/>
        </w:rPr>
        <w:t xml:space="preserve"> </w:t>
      </w:r>
      <w:r>
        <w:rPr>
          <w:sz w:val="20"/>
        </w:rPr>
        <w:t>European</w:t>
      </w:r>
      <w:r>
        <w:rPr>
          <w:spacing w:val="-1"/>
          <w:sz w:val="20"/>
        </w:rPr>
        <w:t xml:space="preserve"> </w:t>
      </w:r>
      <w:r>
        <w:rPr>
          <w:sz w:val="20"/>
        </w:rPr>
        <w:t>transport</w:t>
      </w:r>
      <w:r>
        <w:rPr>
          <w:spacing w:val="-1"/>
          <w:sz w:val="20"/>
        </w:rPr>
        <w:t xml:space="preserve"> </w:t>
      </w:r>
      <w:r>
        <w:rPr>
          <w:sz w:val="20"/>
        </w:rPr>
        <w:t>for</w:t>
      </w:r>
      <w:r>
        <w:rPr>
          <w:spacing w:val="-1"/>
          <w:sz w:val="20"/>
        </w:rPr>
        <w:t xml:space="preserve"> </w:t>
      </w:r>
      <w:r>
        <w:rPr>
          <w:sz w:val="20"/>
        </w:rPr>
        <w:t>the future’, COM/2020/789</w:t>
      </w:r>
      <w:r>
        <w:rPr>
          <w:spacing w:val="-2"/>
          <w:sz w:val="20"/>
        </w:rPr>
        <w:t xml:space="preserve"> </w:t>
      </w:r>
      <w:r>
        <w:rPr>
          <w:sz w:val="20"/>
        </w:rPr>
        <w:t>final.</w:t>
      </w:r>
    </w:p>
    <w:p w14:paraId="5987B1D4" w14:textId="77777777" w:rsidR="004B799C" w:rsidRDefault="00CA4AAC">
      <w:pPr>
        <w:ind w:left="1525" w:right="952" w:hanging="567"/>
        <w:jc w:val="both"/>
        <w:rPr>
          <w:sz w:val="20"/>
        </w:rPr>
      </w:pPr>
      <w:r>
        <w:rPr>
          <w:sz w:val="20"/>
          <w:vertAlign w:val="superscript"/>
        </w:rPr>
        <w:t>67</w:t>
      </w:r>
      <w:r>
        <w:rPr>
          <w:sz w:val="20"/>
        </w:rPr>
        <w:t xml:space="preserve">  </w:t>
      </w:r>
      <w:r>
        <w:rPr>
          <w:spacing w:val="1"/>
          <w:sz w:val="20"/>
        </w:rPr>
        <w:t xml:space="preserve"> </w:t>
      </w:r>
      <w:r>
        <w:rPr>
          <w:sz w:val="20"/>
        </w:rPr>
        <w:t>Those include among others the ambition to have at least 30 million zero-emission cars, 80 000 zero-</w:t>
      </w:r>
      <w:r>
        <w:rPr>
          <w:spacing w:val="1"/>
          <w:sz w:val="20"/>
        </w:rPr>
        <w:t xml:space="preserve"> </w:t>
      </w:r>
      <w:r>
        <w:rPr>
          <w:sz w:val="20"/>
        </w:rPr>
        <w:t>emission lorries in operation on the road by 2030 and that by 2050 nearly all cars, vans, buses as well as</w:t>
      </w:r>
      <w:r>
        <w:rPr>
          <w:spacing w:val="1"/>
          <w:sz w:val="20"/>
        </w:rPr>
        <w:t xml:space="preserve"> </w:t>
      </w:r>
      <w:r>
        <w:rPr>
          <w:sz w:val="20"/>
        </w:rPr>
        <w:t>new</w:t>
      </w:r>
      <w:r>
        <w:rPr>
          <w:spacing w:val="-3"/>
          <w:sz w:val="20"/>
        </w:rPr>
        <w:t xml:space="preserve"> </w:t>
      </w:r>
      <w:r>
        <w:rPr>
          <w:sz w:val="20"/>
        </w:rPr>
        <w:t>heavy-duty</w:t>
      </w:r>
      <w:r>
        <w:rPr>
          <w:spacing w:val="-1"/>
          <w:sz w:val="20"/>
        </w:rPr>
        <w:t xml:space="preserve"> </w:t>
      </w:r>
      <w:r>
        <w:rPr>
          <w:sz w:val="20"/>
        </w:rPr>
        <w:t>vehicles</w:t>
      </w:r>
      <w:r>
        <w:rPr>
          <w:spacing w:val="2"/>
          <w:sz w:val="20"/>
        </w:rPr>
        <w:t xml:space="preserve"> </w:t>
      </w:r>
      <w:r>
        <w:rPr>
          <w:sz w:val="20"/>
        </w:rPr>
        <w:t>will</w:t>
      </w:r>
      <w:r>
        <w:rPr>
          <w:spacing w:val="2"/>
          <w:sz w:val="20"/>
        </w:rPr>
        <w:t xml:space="preserve"> </w:t>
      </w:r>
      <w:r>
        <w:rPr>
          <w:sz w:val="20"/>
        </w:rPr>
        <w:t>be zero-emission.</w:t>
      </w:r>
    </w:p>
    <w:p w14:paraId="45BDF79E" w14:textId="77777777" w:rsidR="004B799C" w:rsidRDefault="00CA4AAC">
      <w:pPr>
        <w:spacing w:before="1" w:line="229" w:lineRule="exact"/>
        <w:ind w:left="958"/>
        <w:jc w:val="both"/>
        <w:rPr>
          <w:sz w:val="20"/>
        </w:rPr>
      </w:pPr>
      <w:r>
        <w:rPr>
          <w:sz w:val="20"/>
          <w:vertAlign w:val="superscript"/>
        </w:rPr>
        <w:t>68</w:t>
      </w:r>
      <w:r>
        <w:rPr>
          <w:sz w:val="20"/>
        </w:rPr>
        <w:t xml:space="preserve">      </w:t>
      </w:r>
      <w:r>
        <w:rPr>
          <w:spacing w:val="28"/>
          <w:sz w:val="20"/>
        </w:rPr>
        <w:t xml:space="preserve"> </w:t>
      </w:r>
      <w:r>
        <w:rPr>
          <w:sz w:val="20"/>
        </w:rPr>
        <w:t>Regulation</w:t>
      </w:r>
      <w:r>
        <w:rPr>
          <w:spacing w:val="-2"/>
          <w:sz w:val="20"/>
        </w:rPr>
        <w:t xml:space="preserve"> </w:t>
      </w:r>
      <w:r>
        <w:rPr>
          <w:sz w:val="20"/>
        </w:rPr>
        <w:t>(EU) 2019/631 and Regulation</w:t>
      </w:r>
      <w:r>
        <w:rPr>
          <w:spacing w:val="-2"/>
          <w:sz w:val="20"/>
        </w:rPr>
        <w:t xml:space="preserve"> </w:t>
      </w:r>
      <w:r>
        <w:rPr>
          <w:sz w:val="20"/>
        </w:rPr>
        <w:t>(EU) 2019/1242.</w:t>
      </w:r>
    </w:p>
    <w:p w14:paraId="23D14DEE" w14:textId="77777777" w:rsidR="004B799C" w:rsidRDefault="00CA4AAC">
      <w:pPr>
        <w:tabs>
          <w:tab w:val="left" w:pos="1525"/>
        </w:tabs>
        <w:ind w:left="1525" w:right="964" w:hanging="567"/>
        <w:rPr>
          <w:sz w:val="20"/>
        </w:rPr>
      </w:pPr>
      <w:r>
        <w:rPr>
          <w:sz w:val="20"/>
          <w:vertAlign w:val="superscript"/>
        </w:rPr>
        <w:t>69</w:t>
      </w:r>
      <w:r>
        <w:rPr>
          <w:sz w:val="20"/>
        </w:rPr>
        <w:tab/>
        <w:t>For</w:t>
      </w:r>
      <w:r>
        <w:rPr>
          <w:spacing w:val="20"/>
          <w:sz w:val="20"/>
        </w:rPr>
        <w:t xml:space="preserve"> </w:t>
      </w:r>
      <w:r>
        <w:rPr>
          <w:sz w:val="20"/>
        </w:rPr>
        <w:t>instance,</w:t>
      </w:r>
      <w:r>
        <w:rPr>
          <w:spacing w:val="20"/>
          <w:sz w:val="20"/>
        </w:rPr>
        <w:t xml:space="preserve"> </w:t>
      </w:r>
      <w:r>
        <w:rPr>
          <w:sz w:val="20"/>
        </w:rPr>
        <w:t>through</w:t>
      </w:r>
      <w:r>
        <w:rPr>
          <w:spacing w:val="18"/>
          <w:sz w:val="20"/>
        </w:rPr>
        <w:t xml:space="preserve"> </w:t>
      </w:r>
      <w:r>
        <w:rPr>
          <w:sz w:val="20"/>
        </w:rPr>
        <w:t>Directive</w:t>
      </w:r>
      <w:r>
        <w:rPr>
          <w:spacing w:val="20"/>
          <w:sz w:val="20"/>
        </w:rPr>
        <w:t xml:space="preserve"> </w:t>
      </w:r>
      <w:r>
        <w:rPr>
          <w:sz w:val="20"/>
        </w:rPr>
        <w:t>1999/62/EC</w:t>
      </w:r>
      <w:r>
        <w:rPr>
          <w:spacing w:val="19"/>
          <w:sz w:val="20"/>
        </w:rPr>
        <w:t xml:space="preserve"> </w:t>
      </w:r>
      <w:r>
        <w:rPr>
          <w:sz w:val="20"/>
        </w:rPr>
        <w:t>of</w:t>
      </w:r>
      <w:r>
        <w:rPr>
          <w:spacing w:val="19"/>
          <w:sz w:val="20"/>
        </w:rPr>
        <w:t xml:space="preserve"> </w:t>
      </w:r>
      <w:r>
        <w:rPr>
          <w:sz w:val="20"/>
        </w:rPr>
        <w:t>the</w:t>
      </w:r>
      <w:r>
        <w:rPr>
          <w:spacing w:val="26"/>
          <w:sz w:val="20"/>
        </w:rPr>
        <w:t xml:space="preserve"> </w:t>
      </w:r>
      <w:r>
        <w:rPr>
          <w:sz w:val="20"/>
        </w:rPr>
        <w:t>European</w:t>
      </w:r>
      <w:r>
        <w:rPr>
          <w:spacing w:val="18"/>
          <w:sz w:val="20"/>
        </w:rPr>
        <w:t xml:space="preserve"> </w:t>
      </w:r>
      <w:r>
        <w:rPr>
          <w:sz w:val="20"/>
        </w:rPr>
        <w:t>Parliament</w:t>
      </w:r>
      <w:r>
        <w:rPr>
          <w:spacing w:val="19"/>
          <w:sz w:val="20"/>
        </w:rPr>
        <w:t xml:space="preserve"> </w:t>
      </w:r>
      <w:r>
        <w:rPr>
          <w:sz w:val="20"/>
        </w:rPr>
        <w:t>and</w:t>
      </w:r>
      <w:r>
        <w:rPr>
          <w:spacing w:val="20"/>
          <w:sz w:val="20"/>
        </w:rPr>
        <w:t xml:space="preserve"> </w:t>
      </w:r>
      <w:r>
        <w:rPr>
          <w:sz w:val="20"/>
        </w:rPr>
        <w:t>of</w:t>
      </w:r>
      <w:r>
        <w:rPr>
          <w:spacing w:val="19"/>
          <w:sz w:val="20"/>
        </w:rPr>
        <w:t xml:space="preserve"> </w:t>
      </w:r>
      <w:r>
        <w:rPr>
          <w:sz w:val="20"/>
        </w:rPr>
        <w:t>the</w:t>
      </w:r>
      <w:r>
        <w:rPr>
          <w:spacing w:val="20"/>
          <w:sz w:val="20"/>
        </w:rPr>
        <w:t xml:space="preserve"> </w:t>
      </w:r>
      <w:r>
        <w:rPr>
          <w:sz w:val="20"/>
        </w:rPr>
        <w:t>Council</w:t>
      </w:r>
      <w:r>
        <w:rPr>
          <w:spacing w:val="19"/>
          <w:sz w:val="20"/>
        </w:rPr>
        <w:t xml:space="preserve"> </w:t>
      </w:r>
      <w:r>
        <w:rPr>
          <w:sz w:val="20"/>
        </w:rPr>
        <w:t>of</w:t>
      </w:r>
      <w:r>
        <w:rPr>
          <w:spacing w:val="18"/>
          <w:sz w:val="20"/>
        </w:rPr>
        <w:t xml:space="preserve"> </w:t>
      </w:r>
      <w:r>
        <w:rPr>
          <w:sz w:val="20"/>
        </w:rPr>
        <w:t>17</w:t>
      </w:r>
      <w:r>
        <w:rPr>
          <w:spacing w:val="20"/>
          <w:sz w:val="20"/>
        </w:rPr>
        <w:t xml:space="preserve"> </w:t>
      </w:r>
      <w:r>
        <w:rPr>
          <w:sz w:val="20"/>
        </w:rPr>
        <w:t>June</w:t>
      </w:r>
      <w:r>
        <w:rPr>
          <w:spacing w:val="-47"/>
          <w:sz w:val="20"/>
        </w:rPr>
        <w:t xml:space="preserve"> </w:t>
      </w:r>
      <w:r>
        <w:rPr>
          <w:sz w:val="20"/>
        </w:rPr>
        <w:t>1999</w:t>
      </w:r>
      <w:r>
        <w:rPr>
          <w:spacing w:val="4"/>
          <w:sz w:val="20"/>
        </w:rPr>
        <w:t xml:space="preserve"> </w:t>
      </w:r>
      <w:r>
        <w:rPr>
          <w:sz w:val="20"/>
        </w:rPr>
        <w:t>on</w:t>
      </w:r>
      <w:r>
        <w:rPr>
          <w:spacing w:val="4"/>
          <w:sz w:val="20"/>
        </w:rPr>
        <w:t xml:space="preserve"> </w:t>
      </w:r>
      <w:r>
        <w:rPr>
          <w:sz w:val="20"/>
        </w:rPr>
        <w:t>the</w:t>
      </w:r>
      <w:r>
        <w:rPr>
          <w:spacing w:val="5"/>
          <w:sz w:val="20"/>
        </w:rPr>
        <w:t xml:space="preserve"> </w:t>
      </w:r>
      <w:r>
        <w:rPr>
          <w:sz w:val="20"/>
        </w:rPr>
        <w:t>charging</w:t>
      </w:r>
      <w:r>
        <w:rPr>
          <w:spacing w:val="4"/>
          <w:sz w:val="20"/>
        </w:rPr>
        <w:t xml:space="preserve"> </w:t>
      </w:r>
      <w:r>
        <w:rPr>
          <w:sz w:val="20"/>
        </w:rPr>
        <w:t>of</w:t>
      </w:r>
      <w:r>
        <w:rPr>
          <w:spacing w:val="3"/>
          <w:sz w:val="20"/>
        </w:rPr>
        <w:t xml:space="preserve"> </w:t>
      </w:r>
      <w:r>
        <w:rPr>
          <w:sz w:val="20"/>
        </w:rPr>
        <w:t>heavy</w:t>
      </w:r>
      <w:r>
        <w:rPr>
          <w:spacing w:val="5"/>
          <w:sz w:val="20"/>
        </w:rPr>
        <w:t xml:space="preserve"> </w:t>
      </w:r>
      <w:r>
        <w:rPr>
          <w:sz w:val="20"/>
        </w:rPr>
        <w:t>goods</w:t>
      </w:r>
      <w:r>
        <w:rPr>
          <w:spacing w:val="4"/>
          <w:sz w:val="20"/>
        </w:rPr>
        <w:t xml:space="preserve"> </w:t>
      </w:r>
      <w:r>
        <w:rPr>
          <w:sz w:val="20"/>
        </w:rPr>
        <w:t>vehicles</w:t>
      </w:r>
      <w:r>
        <w:rPr>
          <w:spacing w:val="5"/>
          <w:sz w:val="20"/>
        </w:rPr>
        <w:t xml:space="preserve"> </w:t>
      </w:r>
      <w:r>
        <w:rPr>
          <w:sz w:val="20"/>
        </w:rPr>
        <w:t>for</w:t>
      </w:r>
      <w:r>
        <w:rPr>
          <w:spacing w:val="5"/>
          <w:sz w:val="20"/>
        </w:rPr>
        <w:t xml:space="preserve"> </w:t>
      </w:r>
      <w:r>
        <w:rPr>
          <w:sz w:val="20"/>
        </w:rPr>
        <w:t>the</w:t>
      </w:r>
      <w:r>
        <w:rPr>
          <w:spacing w:val="5"/>
          <w:sz w:val="20"/>
        </w:rPr>
        <w:t xml:space="preserve"> </w:t>
      </w:r>
      <w:r>
        <w:rPr>
          <w:sz w:val="20"/>
        </w:rPr>
        <w:t>use</w:t>
      </w:r>
      <w:r>
        <w:rPr>
          <w:spacing w:val="5"/>
          <w:sz w:val="20"/>
        </w:rPr>
        <w:t xml:space="preserve"> </w:t>
      </w:r>
      <w:r>
        <w:rPr>
          <w:sz w:val="20"/>
        </w:rPr>
        <w:t>of</w:t>
      </w:r>
      <w:r>
        <w:rPr>
          <w:spacing w:val="3"/>
          <w:sz w:val="20"/>
        </w:rPr>
        <w:t xml:space="preserve"> </w:t>
      </w:r>
      <w:r>
        <w:rPr>
          <w:sz w:val="20"/>
        </w:rPr>
        <w:t>certain</w:t>
      </w:r>
      <w:r>
        <w:rPr>
          <w:spacing w:val="5"/>
          <w:sz w:val="20"/>
        </w:rPr>
        <w:t xml:space="preserve"> </w:t>
      </w:r>
      <w:r>
        <w:rPr>
          <w:sz w:val="20"/>
        </w:rPr>
        <w:t>infrastructures</w:t>
      </w:r>
      <w:r>
        <w:rPr>
          <w:spacing w:val="5"/>
          <w:sz w:val="20"/>
        </w:rPr>
        <w:t xml:space="preserve"> </w:t>
      </w:r>
      <w:r>
        <w:rPr>
          <w:sz w:val="20"/>
        </w:rPr>
        <w:t>(OJ</w:t>
      </w:r>
      <w:r>
        <w:rPr>
          <w:spacing w:val="6"/>
          <w:sz w:val="20"/>
        </w:rPr>
        <w:t xml:space="preserve"> </w:t>
      </w:r>
      <w:r>
        <w:rPr>
          <w:sz w:val="20"/>
        </w:rPr>
        <w:t>L</w:t>
      </w:r>
      <w:r>
        <w:rPr>
          <w:spacing w:val="3"/>
          <w:sz w:val="20"/>
        </w:rPr>
        <w:t xml:space="preserve"> </w:t>
      </w:r>
      <w:r>
        <w:rPr>
          <w:sz w:val="20"/>
        </w:rPr>
        <w:t>187,</w:t>
      </w:r>
      <w:r>
        <w:rPr>
          <w:spacing w:val="5"/>
          <w:sz w:val="20"/>
        </w:rPr>
        <w:t xml:space="preserve"> </w:t>
      </w:r>
      <w:r>
        <w:rPr>
          <w:sz w:val="20"/>
        </w:rPr>
        <w:t>20.7.1999,</w:t>
      </w:r>
    </w:p>
    <w:p w14:paraId="2FA75BA9" w14:textId="77777777" w:rsidR="004B799C" w:rsidRDefault="00CA4AAC">
      <w:pPr>
        <w:ind w:left="1525"/>
        <w:rPr>
          <w:sz w:val="20"/>
        </w:rPr>
      </w:pPr>
      <w:r>
        <w:rPr>
          <w:sz w:val="20"/>
        </w:rPr>
        <w:t>p.</w:t>
      </w:r>
      <w:r>
        <w:rPr>
          <w:spacing w:val="-2"/>
          <w:sz w:val="20"/>
        </w:rPr>
        <w:t xml:space="preserve"> </w:t>
      </w:r>
      <w:r>
        <w:rPr>
          <w:sz w:val="20"/>
        </w:rPr>
        <w:t>42) and</w:t>
      </w:r>
      <w:r>
        <w:rPr>
          <w:spacing w:val="-1"/>
          <w:sz w:val="20"/>
        </w:rPr>
        <w:t xml:space="preserve"> </w:t>
      </w:r>
      <w:r>
        <w:rPr>
          <w:sz w:val="20"/>
        </w:rPr>
        <w:t>the</w:t>
      </w:r>
      <w:r>
        <w:rPr>
          <w:spacing w:val="-1"/>
          <w:sz w:val="20"/>
        </w:rPr>
        <w:t xml:space="preserve"> </w:t>
      </w:r>
      <w:r>
        <w:rPr>
          <w:sz w:val="20"/>
        </w:rPr>
        <w:t>Union’s</w:t>
      </w:r>
      <w:r>
        <w:rPr>
          <w:spacing w:val="-2"/>
          <w:sz w:val="20"/>
        </w:rPr>
        <w:t xml:space="preserve"> </w:t>
      </w:r>
      <w:r>
        <w:rPr>
          <w:sz w:val="20"/>
        </w:rPr>
        <w:t>ETS.</w:t>
      </w:r>
    </w:p>
    <w:p w14:paraId="42741EB6" w14:textId="77777777" w:rsidR="004B799C" w:rsidRDefault="00CA4AAC">
      <w:pPr>
        <w:tabs>
          <w:tab w:val="left" w:pos="1525"/>
        </w:tabs>
        <w:ind w:left="958"/>
        <w:rPr>
          <w:sz w:val="20"/>
        </w:rPr>
      </w:pPr>
      <w:r>
        <w:rPr>
          <w:sz w:val="20"/>
          <w:vertAlign w:val="superscript"/>
        </w:rPr>
        <w:t>70</w:t>
      </w:r>
      <w:r>
        <w:rPr>
          <w:sz w:val="20"/>
        </w:rPr>
        <w:tab/>
        <w:t>For</w:t>
      </w:r>
      <w:r>
        <w:rPr>
          <w:spacing w:val="-2"/>
          <w:sz w:val="20"/>
        </w:rPr>
        <w:t xml:space="preserve"> </w:t>
      </w:r>
      <w:r>
        <w:rPr>
          <w:sz w:val="20"/>
        </w:rPr>
        <w:t>instance,</w:t>
      </w:r>
      <w:r>
        <w:rPr>
          <w:spacing w:val="-2"/>
          <w:sz w:val="20"/>
        </w:rPr>
        <w:t xml:space="preserve"> </w:t>
      </w:r>
      <w:r>
        <w:rPr>
          <w:sz w:val="20"/>
        </w:rPr>
        <w:t>through</w:t>
      </w:r>
      <w:r>
        <w:rPr>
          <w:spacing w:val="-1"/>
          <w:sz w:val="20"/>
        </w:rPr>
        <w:t xml:space="preserve"> </w:t>
      </w:r>
      <w:r>
        <w:rPr>
          <w:sz w:val="20"/>
        </w:rPr>
        <w:t>Directive</w:t>
      </w:r>
      <w:r>
        <w:rPr>
          <w:spacing w:val="-1"/>
          <w:sz w:val="20"/>
        </w:rPr>
        <w:t xml:space="preserve"> </w:t>
      </w:r>
      <w:r>
        <w:rPr>
          <w:sz w:val="20"/>
        </w:rPr>
        <w:t>(EU)</w:t>
      </w:r>
      <w:r>
        <w:rPr>
          <w:spacing w:val="-1"/>
          <w:sz w:val="20"/>
        </w:rPr>
        <w:t xml:space="preserve"> </w:t>
      </w:r>
      <w:r>
        <w:rPr>
          <w:sz w:val="20"/>
        </w:rPr>
        <w:t>2019/1161.</w:t>
      </w:r>
    </w:p>
    <w:p w14:paraId="7BCB0E6B" w14:textId="77777777" w:rsidR="004B799C" w:rsidRDefault="004B799C">
      <w:pPr>
        <w:rPr>
          <w:sz w:val="20"/>
        </w:rPr>
        <w:sectPr w:rsidR="004B799C">
          <w:pgSz w:w="11910" w:h="16840"/>
          <w:pgMar w:top="1020" w:right="460" w:bottom="1620" w:left="460" w:header="0" w:footer="1426" w:gutter="0"/>
          <w:cols w:space="720"/>
        </w:sectPr>
      </w:pPr>
    </w:p>
    <w:p w14:paraId="37F52B10" w14:textId="77777777" w:rsidR="004B799C" w:rsidRDefault="00CA4AAC">
      <w:pPr>
        <w:pStyle w:val="ListParagraph"/>
        <w:numPr>
          <w:ilvl w:val="0"/>
          <w:numId w:val="28"/>
        </w:numPr>
        <w:tabs>
          <w:tab w:val="left" w:pos="1559"/>
        </w:tabs>
        <w:spacing w:before="72"/>
        <w:ind w:left="1558" w:right="951" w:hanging="600"/>
        <w:jc w:val="both"/>
        <w:rPr>
          <w:sz w:val="24"/>
        </w:rPr>
      </w:pPr>
      <w:bookmarkStart w:id="77" w:name="_bookmark67"/>
      <w:bookmarkEnd w:id="77"/>
      <w:r>
        <w:rPr>
          <w:sz w:val="24"/>
        </w:rPr>
        <w:lastRenderedPageBreak/>
        <w:t>The Member State must provide a credible counterfactual scenario in the absence of the</w:t>
      </w:r>
      <w:r>
        <w:rPr>
          <w:spacing w:val="-57"/>
          <w:sz w:val="24"/>
        </w:rPr>
        <w:t xml:space="preserve"> </w:t>
      </w:r>
      <w:r>
        <w:rPr>
          <w:sz w:val="24"/>
        </w:rPr>
        <w:t>aid. A counterfactual scenario corresponds to an investment with the same capacity,</w:t>
      </w:r>
      <w:r>
        <w:rPr>
          <w:spacing w:val="1"/>
          <w:sz w:val="24"/>
        </w:rPr>
        <w:t xml:space="preserve"> </w:t>
      </w:r>
      <w:r>
        <w:rPr>
          <w:sz w:val="24"/>
        </w:rPr>
        <w:t>lifetime</w:t>
      </w:r>
      <w:r>
        <w:rPr>
          <w:spacing w:val="1"/>
          <w:sz w:val="24"/>
        </w:rPr>
        <w:t xml:space="preserve"> </w:t>
      </w:r>
      <w:r>
        <w:rPr>
          <w:sz w:val="24"/>
        </w:rPr>
        <w:t>and,</w:t>
      </w:r>
      <w:r>
        <w:rPr>
          <w:spacing w:val="1"/>
          <w:sz w:val="24"/>
        </w:rPr>
        <w:t xml:space="preserve"> </w:t>
      </w:r>
      <w:r>
        <w:rPr>
          <w:sz w:val="24"/>
        </w:rPr>
        <w:t>where</w:t>
      </w:r>
      <w:r>
        <w:rPr>
          <w:spacing w:val="1"/>
          <w:sz w:val="24"/>
        </w:rPr>
        <w:t xml:space="preserve"> </w:t>
      </w:r>
      <w:r>
        <w:rPr>
          <w:sz w:val="24"/>
        </w:rPr>
        <w:t>appropriate,</w:t>
      </w:r>
      <w:r>
        <w:rPr>
          <w:spacing w:val="1"/>
          <w:sz w:val="24"/>
        </w:rPr>
        <w:t xml:space="preserve"> </w:t>
      </w:r>
      <w:r>
        <w:rPr>
          <w:sz w:val="24"/>
        </w:rPr>
        <w:t>other</w:t>
      </w:r>
      <w:r>
        <w:rPr>
          <w:spacing w:val="1"/>
          <w:sz w:val="24"/>
        </w:rPr>
        <w:t xml:space="preserve"> </w:t>
      </w:r>
      <w:r>
        <w:rPr>
          <w:sz w:val="24"/>
        </w:rPr>
        <w:t>relevant</w:t>
      </w:r>
      <w:r>
        <w:rPr>
          <w:spacing w:val="1"/>
          <w:sz w:val="24"/>
        </w:rPr>
        <w:t xml:space="preserve"> </w:t>
      </w:r>
      <w:r>
        <w:rPr>
          <w:sz w:val="24"/>
        </w:rPr>
        <w:t>technical</w:t>
      </w:r>
      <w:r>
        <w:rPr>
          <w:spacing w:val="1"/>
          <w:sz w:val="24"/>
        </w:rPr>
        <w:t xml:space="preserve"> </w:t>
      </w:r>
      <w:r>
        <w:rPr>
          <w:sz w:val="24"/>
        </w:rPr>
        <w:t>characteristics</w:t>
      </w:r>
      <w:r>
        <w:rPr>
          <w:spacing w:val="1"/>
          <w:sz w:val="24"/>
        </w:rPr>
        <w:t xml:space="preserve"> </w:t>
      </w:r>
      <w:r>
        <w:rPr>
          <w:sz w:val="24"/>
        </w:rPr>
        <w:t>as</w:t>
      </w:r>
      <w:r>
        <w:rPr>
          <w:spacing w:val="1"/>
          <w:sz w:val="24"/>
        </w:rPr>
        <w:t xml:space="preserve"> </w:t>
      </w:r>
      <w:r>
        <w:rPr>
          <w:sz w:val="24"/>
        </w:rPr>
        <w:t>the</w:t>
      </w:r>
      <w:r>
        <w:rPr>
          <w:spacing w:val="1"/>
          <w:sz w:val="24"/>
        </w:rPr>
        <w:t xml:space="preserve"> </w:t>
      </w:r>
      <w:r>
        <w:rPr>
          <w:sz w:val="24"/>
        </w:rPr>
        <w:t>environmentally friendly investment. Where the investment concerns the acquisition or</w:t>
      </w:r>
      <w:r>
        <w:rPr>
          <w:spacing w:val="1"/>
          <w:sz w:val="24"/>
        </w:rPr>
        <w:t xml:space="preserve"> </w:t>
      </w:r>
      <w:r>
        <w:rPr>
          <w:sz w:val="24"/>
        </w:rPr>
        <w:t>leasing</w:t>
      </w:r>
      <w:r>
        <w:rPr>
          <w:spacing w:val="1"/>
          <w:sz w:val="24"/>
        </w:rPr>
        <w:t xml:space="preserve"> </w:t>
      </w:r>
      <w:r>
        <w:rPr>
          <w:sz w:val="24"/>
        </w:rPr>
        <w:t>of</w:t>
      </w:r>
      <w:r>
        <w:rPr>
          <w:spacing w:val="1"/>
          <w:sz w:val="24"/>
        </w:rPr>
        <w:t xml:space="preserve"> </w:t>
      </w:r>
      <w:r>
        <w:rPr>
          <w:sz w:val="24"/>
        </w:rPr>
        <w:t>clean</w:t>
      </w:r>
      <w:r>
        <w:rPr>
          <w:spacing w:val="1"/>
          <w:sz w:val="24"/>
        </w:rPr>
        <w:t xml:space="preserve"> </w:t>
      </w:r>
      <w:r>
        <w:rPr>
          <w:sz w:val="24"/>
        </w:rPr>
        <w:t>transport</w:t>
      </w:r>
      <w:r>
        <w:rPr>
          <w:spacing w:val="1"/>
          <w:sz w:val="24"/>
        </w:rPr>
        <w:t xml:space="preserve"> </w:t>
      </w:r>
      <w:r>
        <w:rPr>
          <w:sz w:val="24"/>
        </w:rPr>
        <w:t>vehicles,</w:t>
      </w:r>
      <w:r>
        <w:rPr>
          <w:spacing w:val="1"/>
          <w:sz w:val="24"/>
        </w:rPr>
        <w:t xml:space="preserve"> </w:t>
      </w:r>
      <w:r>
        <w:rPr>
          <w:sz w:val="24"/>
        </w:rPr>
        <w:t>the</w:t>
      </w:r>
      <w:r>
        <w:rPr>
          <w:spacing w:val="1"/>
          <w:sz w:val="24"/>
        </w:rPr>
        <w:t xml:space="preserve"> </w:t>
      </w:r>
      <w:r>
        <w:rPr>
          <w:sz w:val="24"/>
        </w:rPr>
        <w:t>counterfactual</w:t>
      </w:r>
      <w:r>
        <w:rPr>
          <w:spacing w:val="1"/>
          <w:sz w:val="24"/>
        </w:rPr>
        <w:t xml:space="preserve"> </w:t>
      </w:r>
      <w:r>
        <w:rPr>
          <w:sz w:val="24"/>
        </w:rPr>
        <w:t>scenario</w:t>
      </w:r>
      <w:r>
        <w:rPr>
          <w:spacing w:val="1"/>
          <w:sz w:val="24"/>
        </w:rPr>
        <w:t xml:space="preserve"> </w:t>
      </w:r>
      <w:r>
        <w:rPr>
          <w:sz w:val="24"/>
        </w:rPr>
        <w:t>generally</w:t>
      </w:r>
      <w:r>
        <w:rPr>
          <w:spacing w:val="1"/>
          <w:sz w:val="24"/>
        </w:rPr>
        <w:t xml:space="preserve"> </w:t>
      </w:r>
      <w:r>
        <w:rPr>
          <w:sz w:val="24"/>
        </w:rPr>
        <w:t>is</w:t>
      </w:r>
      <w:r>
        <w:rPr>
          <w:spacing w:val="1"/>
          <w:sz w:val="24"/>
        </w:rPr>
        <w:t xml:space="preserve"> </w:t>
      </w:r>
      <w:r>
        <w:rPr>
          <w:sz w:val="24"/>
        </w:rPr>
        <w:t>the</w:t>
      </w:r>
      <w:r>
        <w:rPr>
          <w:spacing w:val="1"/>
          <w:sz w:val="24"/>
        </w:rPr>
        <w:t xml:space="preserve"> </w:t>
      </w:r>
      <w:r>
        <w:rPr>
          <w:sz w:val="24"/>
        </w:rPr>
        <w:t>acquisition or the leasing of vehicles</w:t>
      </w:r>
      <w:r>
        <w:rPr>
          <w:spacing w:val="1"/>
          <w:sz w:val="24"/>
        </w:rPr>
        <w:t xml:space="preserve"> </w:t>
      </w:r>
      <w:r>
        <w:rPr>
          <w:sz w:val="24"/>
        </w:rPr>
        <w:t>of the same category and the</w:t>
      </w:r>
      <w:r>
        <w:rPr>
          <w:spacing w:val="1"/>
          <w:sz w:val="24"/>
        </w:rPr>
        <w:t xml:space="preserve"> </w:t>
      </w:r>
      <w:r>
        <w:rPr>
          <w:sz w:val="24"/>
        </w:rPr>
        <w:t>same</w:t>
      </w:r>
      <w:r>
        <w:rPr>
          <w:spacing w:val="1"/>
          <w:sz w:val="24"/>
        </w:rPr>
        <w:t xml:space="preserve"> </w:t>
      </w:r>
      <w:r>
        <w:rPr>
          <w:sz w:val="24"/>
        </w:rPr>
        <w:t>capacity,</w:t>
      </w:r>
      <w:r>
        <w:rPr>
          <w:spacing w:val="60"/>
          <w:sz w:val="24"/>
        </w:rPr>
        <w:t xml:space="preserve"> </w:t>
      </w:r>
      <w:r>
        <w:rPr>
          <w:sz w:val="24"/>
        </w:rPr>
        <w:t>at</w:t>
      </w:r>
      <w:r>
        <w:rPr>
          <w:spacing w:val="1"/>
          <w:sz w:val="24"/>
        </w:rPr>
        <w:t xml:space="preserve"> </w:t>
      </w:r>
      <w:r>
        <w:rPr>
          <w:sz w:val="24"/>
        </w:rPr>
        <w:t>least</w:t>
      </w:r>
      <w:r>
        <w:rPr>
          <w:spacing w:val="-1"/>
          <w:sz w:val="24"/>
        </w:rPr>
        <w:t xml:space="preserve"> </w:t>
      </w:r>
      <w:r>
        <w:rPr>
          <w:sz w:val="24"/>
        </w:rPr>
        <w:t>complying</w:t>
      </w:r>
      <w:r>
        <w:rPr>
          <w:spacing w:val="-3"/>
          <w:sz w:val="24"/>
        </w:rPr>
        <w:t xml:space="preserve"> </w:t>
      </w:r>
      <w:r>
        <w:rPr>
          <w:sz w:val="24"/>
        </w:rPr>
        <w:t>with</w:t>
      </w:r>
      <w:r>
        <w:rPr>
          <w:spacing w:val="-1"/>
          <w:sz w:val="24"/>
        </w:rPr>
        <w:t xml:space="preserve"> </w:t>
      </w:r>
      <w:r>
        <w:rPr>
          <w:sz w:val="24"/>
        </w:rPr>
        <w:t>Union standards</w:t>
      </w:r>
      <w:r>
        <w:rPr>
          <w:spacing w:val="-1"/>
          <w:sz w:val="24"/>
        </w:rPr>
        <w:t xml:space="preserve"> </w:t>
      </w:r>
      <w:r>
        <w:rPr>
          <w:sz w:val="24"/>
        </w:rPr>
        <w:t>that would</w:t>
      </w:r>
      <w:r>
        <w:rPr>
          <w:spacing w:val="1"/>
          <w:sz w:val="24"/>
        </w:rPr>
        <w:t xml:space="preserve"> </w:t>
      </w:r>
      <w:r>
        <w:rPr>
          <w:sz w:val="24"/>
        </w:rPr>
        <w:t>be</w:t>
      </w:r>
      <w:r>
        <w:rPr>
          <w:spacing w:val="-1"/>
          <w:sz w:val="24"/>
        </w:rPr>
        <w:t xml:space="preserve"> </w:t>
      </w:r>
      <w:r>
        <w:rPr>
          <w:sz w:val="24"/>
        </w:rPr>
        <w:t>acquired</w:t>
      </w:r>
      <w:r>
        <w:rPr>
          <w:spacing w:val="-1"/>
          <w:sz w:val="24"/>
        </w:rPr>
        <w:t xml:space="preserve"> </w:t>
      </w:r>
      <w:r>
        <w:rPr>
          <w:sz w:val="24"/>
        </w:rPr>
        <w:t>or leased</w:t>
      </w:r>
      <w:r>
        <w:rPr>
          <w:spacing w:val="-1"/>
          <w:sz w:val="24"/>
        </w:rPr>
        <w:t xml:space="preserve"> </w:t>
      </w:r>
      <w:r>
        <w:rPr>
          <w:sz w:val="24"/>
        </w:rPr>
        <w:t>without the</w:t>
      </w:r>
      <w:r>
        <w:rPr>
          <w:spacing w:val="-2"/>
          <w:sz w:val="24"/>
        </w:rPr>
        <w:t xml:space="preserve"> </w:t>
      </w:r>
      <w:r>
        <w:rPr>
          <w:sz w:val="24"/>
        </w:rPr>
        <w:t>aid.</w:t>
      </w:r>
    </w:p>
    <w:p w14:paraId="5381D8F5" w14:textId="77777777" w:rsidR="004B799C" w:rsidRDefault="004B799C">
      <w:pPr>
        <w:pStyle w:val="BodyText"/>
        <w:spacing w:before="10"/>
        <w:rPr>
          <w:sz w:val="20"/>
        </w:rPr>
      </w:pPr>
    </w:p>
    <w:p w14:paraId="376D082B" w14:textId="77777777" w:rsidR="004B799C" w:rsidRDefault="00CA4AAC">
      <w:pPr>
        <w:pStyle w:val="ListParagraph"/>
        <w:numPr>
          <w:ilvl w:val="0"/>
          <w:numId w:val="28"/>
        </w:numPr>
        <w:tabs>
          <w:tab w:val="left" w:pos="1559"/>
        </w:tabs>
        <w:ind w:left="1558" w:right="954" w:hanging="600"/>
        <w:jc w:val="both"/>
        <w:rPr>
          <w:sz w:val="24"/>
        </w:rPr>
      </w:pPr>
      <w:r>
        <w:rPr>
          <w:sz w:val="24"/>
        </w:rPr>
        <w:t>Another counterfactual scenario might be maintaining the existing vehicle in operation</w:t>
      </w:r>
      <w:r>
        <w:rPr>
          <w:spacing w:val="1"/>
          <w:sz w:val="24"/>
        </w:rPr>
        <w:t xml:space="preserve"> </w:t>
      </w:r>
      <w:r>
        <w:rPr>
          <w:sz w:val="24"/>
        </w:rPr>
        <w:t>for a period corresponding to the lifetime of the environmentally friendly investment. In</w:t>
      </w:r>
      <w:r>
        <w:rPr>
          <w:spacing w:val="-57"/>
          <w:sz w:val="24"/>
        </w:rPr>
        <w:t xml:space="preserve"> </w:t>
      </w:r>
      <w:r>
        <w:rPr>
          <w:sz w:val="24"/>
        </w:rPr>
        <w:t>that case, the discounted maintenance, repair and modernisation costs over that period</w:t>
      </w:r>
      <w:r>
        <w:rPr>
          <w:spacing w:val="1"/>
          <w:sz w:val="24"/>
        </w:rPr>
        <w:t xml:space="preserve"> </w:t>
      </w:r>
      <w:r>
        <w:rPr>
          <w:sz w:val="24"/>
        </w:rPr>
        <w:t>should</w:t>
      </w:r>
      <w:r>
        <w:rPr>
          <w:spacing w:val="-1"/>
          <w:sz w:val="24"/>
        </w:rPr>
        <w:t xml:space="preserve"> </w:t>
      </w:r>
      <w:r>
        <w:rPr>
          <w:sz w:val="24"/>
        </w:rPr>
        <w:t>be</w:t>
      </w:r>
      <w:r>
        <w:rPr>
          <w:spacing w:val="-1"/>
          <w:sz w:val="24"/>
        </w:rPr>
        <w:t xml:space="preserve"> </w:t>
      </w:r>
      <w:r>
        <w:rPr>
          <w:sz w:val="24"/>
        </w:rPr>
        <w:t>taken into account.</w:t>
      </w:r>
    </w:p>
    <w:p w14:paraId="6CDF394D" w14:textId="77777777" w:rsidR="004B799C" w:rsidRDefault="004B799C">
      <w:pPr>
        <w:pStyle w:val="BodyText"/>
        <w:spacing w:before="10"/>
        <w:rPr>
          <w:sz w:val="20"/>
        </w:rPr>
      </w:pPr>
    </w:p>
    <w:p w14:paraId="4AA63D74" w14:textId="77777777" w:rsidR="004B799C" w:rsidRDefault="00CA4AAC">
      <w:pPr>
        <w:pStyle w:val="ListParagraph"/>
        <w:numPr>
          <w:ilvl w:val="0"/>
          <w:numId w:val="28"/>
        </w:numPr>
        <w:tabs>
          <w:tab w:val="left" w:pos="1559"/>
        </w:tabs>
        <w:ind w:left="1558" w:right="953" w:hanging="600"/>
        <w:jc w:val="both"/>
        <w:rPr>
          <w:sz w:val="24"/>
        </w:rPr>
      </w:pPr>
      <w:r>
        <w:rPr>
          <w:sz w:val="24"/>
        </w:rPr>
        <w:t>In certain cases, the counterfactual scenario may consist in a later replacement of the</w:t>
      </w:r>
      <w:r>
        <w:rPr>
          <w:spacing w:val="1"/>
          <w:sz w:val="24"/>
        </w:rPr>
        <w:t xml:space="preserve"> </w:t>
      </w:r>
      <w:r>
        <w:rPr>
          <w:sz w:val="24"/>
        </w:rPr>
        <w:t>transport vehicle, in which case the discounted value of the transport vehicle should be</w:t>
      </w:r>
      <w:r>
        <w:rPr>
          <w:spacing w:val="1"/>
          <w:sz w:val="24"/>
        </w:rPr>
        <w:t xml:space="preserve"> </w:t>
      </w:r>
      <w:r>
        <w:rPr>
          <w:sz w:val="24"/>
        </w:rPr>
        <w:t>taken into account and the difference in the respective economic lifetime of equipment</w:t>
      </w:r>
      <w:r>
        <w:rPr>
          <w:spacing w:val="1"/>
          <w:sz w:val="24"/>
        </w:rPr>
        <w:t xml:space="preserve"> </w:t>
      </w:r>
      <w:r>
        <w:rPr>
          <w:sz w:val="24"/>
        </w:rPr>
        <w:t>should be evened out. This approach may be particularly relevant for transport vehicles</w:t>
      </w:r>
      <w:r>
        <w:rPr>
          <w:spacing w:val="1"/>
          <w:sz w:val="24"/>
        </w:rPr>
        <w:t xml:space="preserve"> </w:t>
      </w:r>
      <w:r>
        <w:rPr>
          <w:sz w:val="24"/>
        </w:rPr>
        <w:t>that</w:t>
      </w:r>
      <w:r>
        <w:rPr>
          <w:spacing w:val="-1"/>
          <w:sz w:val="24"/>
        </w:rPr>
        <w:t xml:space="preserve"> </w:t>
      </w:r>
      <w:r>
        <w:rPr>
          <w:sz w:val="24"/>
        </w:rPr>
        <w:t>have</w:t>
      </w:r>
      <w:r>
        <w:rPr>
          <w:spacing w:val="-1"/>
          <w:sz w:val="24"/>
        </w:rPr>
        <w:t xml:space="preserve"> </w:t>
      </w:r>
      <w:r>
        <w:rPr>
          <w:sz w:val="24"/>
        </w:rPr>
        <w:t>a</w:t>
      </w:r>
      <w:r>
        <w:rPr>
          <w:spacing w:val="-1"/>
          <w:sz w:val="24"/>
        </w:rPr>
        <w:t xml:space="preserve"> </w:t>
      </w:r>
      <w:r>
        <w:rPr>
          <w:sz w:val="24"/>
        </w:rPr>
        <w:t>longer</w:t>
      </w:r>
      <w:r>
        <w:rPr>
          <w:spacing w:val="-1"/>
          <w:sz w:val="24"/>
        </w:rPr>
        <w:t xml:space="preserve"> </w:t>
      </w:r>
      <w:r>
        <w:rPr>
          <w:sz w:val="24"/>
        </w:rPr>
        <w:t>economic</w:t>
      </w:r>
      <w:r>
        <w:rPr>
          <w:spacing w:val="-1"/>
          <w:sz w:val="24"/>
        </w:rPr>
        <w:t xml:space="preserve"> </w:t>
      </w:r>
      <w:r>
        <w:rPr>
          <w:sz w:val="24"/>
        </w:rPr>
        <w:t>life, such as</w:t>
      </w:r>
      <w:r>
        <w:rPr>
          <w:spacing w:val="-1"/>
          <w:sz w:val="24"/>
        </w:rPr>
        <w:t xml:space="preserve"> </w:t>
      </w:r>
      <w:r>
        <w:rPr>
          <w:sz w:val="24"/>
        </w:rPr>
        <w:t>vessels,</w:t>
      </w:r>
      <w:r>
        <w:rPr>
          <w:spacing w:val="2"/>
          <w:sz w:val="24"/>
        </w:rPr>
        <w:t xml:space="preserve"> </w:t>
      </w:r>
      <w:r>
        <w:rPr>
          <w:sz w:val="24"/>
        </w:rPr>
        <w:t>trains and aircraft.</w:t>
      </w:r>
    </w:p>
    <w:p w14:paraId="669055FE" w14:textId="77777777" w:rsidR="004B799C" w:rsidRDefault="004B799C">
      <w:pPr>
        <w:pStyle w:val="BodyText"/>
        <w:spacing w:before="11"/>
        <w:rPr>
          <w:sz w:val="20"/>
        </w:rPr>
      </w:pPr>
    </w:p>
    <w:p w14:paraId="4A3FDCB8" w14:textId="77777777" w:rsidR="004B799C" w:rsidRDefault="00CA4AAC">
      <w:pPr>
        <w:pStyle w:val="ListParagraph"/>
        <w:numPr>
          <w:ilvl w:val="0"/>
          <w:numId w:val="28"/>
        </w:numPr>
        <w:tabs>
          <w:tab w:val="left" w:pos="1559"/>
        </w:tabs>
        <w:ind w:left="1558" w:right="949" w:hanging="600"/>
        <w:jc w:val="both"/>
        <w:rPr>
          <w:sz w:val="24"/>
        </w:rPr>
      </w:pPr>
      <w:bookmarkStart w:id="78" w:name="_bookmark68"/>
      <w:bookmarkEnd w:id="78"/>
      <w:r>
        <w:rPr>
          <w:sz w:val="24"/>
        </w:rPr>
        <w:t>In</w:t>
      </w:r>
      <w:r>
        <w:rPr>
          <w:spacing w:val="19"/>
          <w:sz w:val="24"/>
        </w:rPr>
        <w:t xml:space="preserve"> </w:t>
      </w:r>
      <w:r>
        <w:rPr>
          <w:sz w:val="24"/>
        </w:rPr>
        <w:t>the</w:t>
      </w:r>
      <w:r>
        <w:rPr>
          <w:spacing w:val="19"/>
          <w:sz w:val="24"/>
        </w:rPr>
        <w:t xml:space="preserve"> </w:t>
      </w:r>
      <w:r>
        <w:rPr>
          <w:sz w:val="24"/>
        </w:rPr>
        <w:t>case</w:t>
      </w:r>
      <w:r>
        <w:rPr>
          <w:spacing w:val="19"/>
          <w:sz w:val="24"/>
        </w:rPr>
        <w:t xml:space="preserve"> </w:t>
      </w:r>
      <w:r>
        <w:rPr>
          <w:sz w:val="24"/>
        </w:rPr>
        <w:t>of</w:t>
      </w:r>
      <w:r>
        <w:rPr>
          <w:spacing w:val="19"/>
          <w:sz w:val="24"/>
        </w:rPr>
        <w:t xml:space="preserve"> </w:t>
      </w:r>
      <w:r>
        <w:rPr>
          <w:sz w:val="24"/>
        </w:rPr>
        <w:t>transport</w:t>
      </w:r>
      <w:r>
        <w:rPr>
          <w:spacing w:val="20"/>
          <w:sz w:val="24"/>
        </w:rPr>
        <w:t xml:space="preserve"> </w:t>
      </w:r>
      <w:r>
        <w:rPr>
          <w:sz w:val="24"/>
        </w:rPr>
        <w:t>vehicles</w:t>
      </w:r>
      <w:r>
        <w:rPr>
          <w:spacing w:val="20"/>
          <w:sz w:val="24"/>
        </w:rPr>
        <w:t xml:space="preserve"> </w:t>
      </w:r>
      <w:r>
        <w:rPr>
          <w:sz w:val="24"/>
        </w:rPr>
        <w:t>subject</w:t>
      </w:r>
      <w:r>
        <w:rPr>
          <w:spacing w:val="20"/>
          <w:sz w:val="24"/>
        </w:rPr>
        <w:t xml:space="preserve"> </w:t>
      </w:r>
      <w:r>
        <w:rPr>
          <w:sz w:val="24"/>
        </w:rPr>
        <w:t>to</w:t>
      </w:r>
      <w:r>
        <w:rPr>
          <w:spacing w:val="20"/>
          <w:sz w:val="24"/>
        </w:rPr>
        <w:t xml:space="preserve"> </w:t>
      </w:r>
      <w:r>
        <w:rPr>
          <w:sz w:val="24"/>
        </w:rPr>
        <w:t>leasing</w:t>
      </w:r>
      <w:r>
        <w:rPr>
          <w:spacing w:val="18"/>
          <w:sz w:val="24"/>
        </w:rPr>
        <w:t xml:space="preserve"> </w:t>
      </w:r>
      <w:r>
        <w:rPr>
          <w:sz w:val="24"/>
        </w:rPr>
        <w:t>arrangements,</w:t>
      </w:r>
      <w:r>
        <w:rPr>
          <w:spacing w:val="20"/>
          <w:sz w:val="24"/>
        </w:rPr>
        <w:t xml:space="preserve"> </w:t>
      </w:r>
      <w:r>
        <w:rPr>
          <w:sz w:val="24"/>
        </w:rPr>
        <w:t>the</w:t>
      </w:r>
      <w:r>
        <w:rPr>
          <w:spacing w:val="25"/>
          <w:sz w:val="24"/>
        </w:rPr>
        <w:t xml:space="preserve"> </w:t>
      </w:r>
      <w:r>
        <w:rPr>
          <w:sz w:val="24"/>
        </w:rPr>
        <w:t>discounted</w:t>
      </w:r>
      <w:r>
        <w:rPr>
          <w:spacing w:val="20"/>
          <w:sz w:val="24"/>
        </w:rPr>
        <w:t xml:space="preserve"> </w:t>
      </w:r>
      <w:r>
        <w:rPr>
          <w:sz w:val="24"/>
        </w:rPr>
        <w:t>value</w:t>
      </w:r>
      <w:r>
        <w:rPr>
          <w:spacing w:val="-58"/>
          <w:sz w:val="24"/>
        </w:rPr>
        <w:t xml:space="preserve"> </w:t>
      </w:r>
      <w:r>
        <w:rPr>
          <w:sz w:val="24"/>
        </w:rPr>
        <w:t>of the leasing of the environmentally friendly equipment should be compared with the</w:t>
      </w:r>
      <w:r>
        <w:rPr>
          <w:spacing w:val="1"/>
          <w:sz w:val="24"/>
        </w:rPr>
        <w:t xml:space="preserve"> </w:t>
      </w:r>
      <w:r>
        <w:rPr>
          <w:sz w:val="24"/>
        </w:rPr>
        <w:t>discounted</w:t>
      </w:r>
      <w:r>
        <w:rPr>
          <w:spacing w:val="1"/>
          <w:sz w:val="24"/>
        </w:rPr>
        <w:t xml:space="preserve"> </w:t>
      </w:r>
      <w:r>
        <w:rPr>
          <w:sz w:val="24"/>
        </w:rPr>
        <w:t>value</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acquisition</w:t>
      </w:r>
      <w:r>
        <w:rPr>
          <w:spacing w:val="1"/>
          <w:sz w:val="24"/>
        </w:rPr>
        <w:t xml:space="preserve"> </w:t>
      </w:r>
      <w:r>
        <w:rPr>
          <w:sz w:val="24"/>
        </w:rPr>
        <w:t>or</w:t>
      </w:r>
      <w:r>
        <w:rPr>
          <w:spacing w:val="1"/>
          <w:sz w:val="24"/>
        </w:rPr>
        <w:t xml:space="preserve"> </w:t>
      </w:r>
      <w:r>
        <w:rPr>
          <w:sz w:val="24"/>
        </w:rPr>
        <w:t>leasing</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less</w:t>
      </w:r>
      <w:r>
        <w:rPr>
          <w:spacing w:val="1"/>
          <w:sz w:val="24"/>
        </w:rPr>
        <w:t xml:space="preserve"> </w:t>
      </w:r>
      <w:r>
        <w:rPr>
          <w:sz w:val="24"/>
        </w:rPr>
        <w:t>environmentally friendly</w:t>
      </w:r>
      <w:r>
        <w:rPr>
          <w:spacing w:val="-57"/>
          <w:sz w:val="24"/>
        </w:rPr>
        <w:t xml:space="preserve"> </w:t>
      </w:r>
      <w:r>
        <w:rPr>
          <w:sz w:val="24"/>
        </w:rPr>
        <w:t>transport</w:t>
      </w:r>
      <w:r>
        <w:rPr>
          <w:spacing w:val="-1"/>
          <w:sz w:val="24"/>
        </w:rPr>
        <w:t xml:space="preserve"> </w:t>
      </w:r>
      <w:r>
        <w:rPr>
          <w:sz w:val="24"/>
        </w:rPr>
        <w:t>vehicle</w:t>
      </w:r>
      <w:r>
        <w:rPr>
          <w:spacing w:val="-1"/>
          <w:sz w:val="24"/>
        </w:rPr>
        <w:t xml:space="preserve"> </w:t>
      </w:r>
      <w:r>
        <w:rPr>
          <w:sz w:val="24"/>
        </w:rPr>
        <w:t>that would be used in the</w:t>
      </w:r>
      <w:r>
        <w:rPr>
          <w:spacing w:val="-1"/>
          <w:sz w:val="24"/>
        </w:rPr>
        <w:t xml:space="preserve"> </w:t>
      </w:r>
      <w:r>
        <w:rPr>
          <w:sz w:val="24"/>
        </w:rPr>
        <w:t>absence</w:t>
      </w:r>
      <w:r>
        <w:rPr>
          <w:spacing w:val="-1"/>
          <w:sz w:val="24"/>
        </w:rPr>
        <w:t xml:space="preserve"> </w:t>
      </w:r>
      <w:r>
        <w:rPr>
          <w:sz w:val="24"/>
        </w:rPr>
        <w:t>of the</w:t>
      </w:r>
      <w:r>
        <w:rPr>
          <w:spacing w:val="-2"/>
          <w:sz w:val="24"/>
        </w:rPr>
        <w:t xml:space="preserve"> </w:t>
      </w:r>
      <w:r>
        <w:rPr>
          <w:sz w:val="24"/>
        </w:rPr>
        <w:t>aid.</w:t>
      </w:r>
    </w:p>
    <w:p w14:paraId="0F036AD2" w14:textId="77777777" w:rsidR="004B799C" w:rsidRDefault="004B799C">
      <w:pPr>
        <w:pStyle w:val="BodyText"/>
        <w:spacing w:before="10"/>
        <w:rPr>
          <w:sz w:val="20"/>
        </w:rPr>
      </w:pPr>
    </w:p>
    <w:p w14:paraId="1125A3F4" w14:textId="77777777" w:rsidR="004B799C" w:rsidRDefault="00CA4AAC">
      <w:pPr>
        <w:pStyle w:val="ListParagraph"/>
        <w:numPr>
          <w:ilvl w:val="0"/>
          <w:numId w:val="28"/>
        </w:numPr>
        <w:tabs>
          <w:tab w:val="left" w:pos="1559"/>
        </w:tabs>
        <w:ind w:left="1558" w:right="954" w:hanging="600"/>
        <w:jc w:val="both"/>
        <w:rPr>
          <w:sz w:val="24"/>
        </w:rPr>
      </w:pPr>
      <w:bookmarkStart w:id="79" w:name="_bookmark69"/>
      <w:bookmarkEnd w:id="79"/>
      <w:r>
        <w:rPr>
          <w:sz w:val="24"/>
        </w:rPr>
        <w:t>In limited cases, the environmentally friendly investment may consist in equipment that</w:t>
      </w:r>
      <w:r>
        <w:rPr>
          <w:spacing w:val="-57"/>
          <w:sz w:val="24"/>
        </w:rPr>
        <w:t xml:space="preserve"> </w:t>
      </w:r>
      <w:r>
        <w:rPr>
          <w:sz w:val="24"/>
        </w:rPr>
        <w:t>are added to an existing vehicle (for example, retrofitting of pollution control systems).</w:t>
      </w:r>
      <w:r>
        <w:rPr>
          <w:spacing w:val="1"/>
          <w:sz w:val="24"/>
        </w:rPr>
        <w:t xml:space="preserve"> </w:t>
      </w:r>
      <w:r>
        <w:rPr>
          <w:sz w:val="24"/>
        </w:rPr>
        <w:t>In</w:t>
      </w:r>
      <w:r>
        <w:rPr>
          <w:spacing w:val="-1"/>
          <w:sz w:val="24"/>
        </w:rPr>
        <w:t xml:space="preserve"> </w:t>
      </w:r>
      <w:r>
        <w:rPr>
          <w:sz w:val="24"/>
        </w:rPr>
        <w:t>that</w:t>
      </w:r>
      <w:r>
        <w:rPr>
          <w:spacing w:val="2"/>
          <w:sz w:val="24"/>
        </w:rPr>
        <w:t xml:space="preserve"> </w:t>
      </w:r>
      <w:r>
        <w:rPr>
          <w:sz w:val="24"/>
        </w:rPr>
        <w:t>case, the</w:t>
      </w:r>
      <w:r>
        <w:rPr>
          <w:spacing w:val="-1"/>
          <w:sz w:val="24"/>
        </w:rPr>
        <w:t xml:space="preserve"> </w:t>
      </w:r>
      <w:r>
        <w:rPr>
          <w:sz w:val="24"/>
        </w:rPr>
        <w:t>eligible</w:t>
      </w:r>
      <w:r>
        <w:rPr>
          <w:spacing w:val="-2"/>
          <w:sz w:val="24"/>
        </w:rPr>
        <w:t xml:space="preserve"> </w:t>
      </w:r>
      <w:r>
        <w:rPr>
          <w:sz w:val="24"/>
        </w:rPr>
        <w:t>costs will consist</w:t>
      </w:r>
      <w:r>
        <w:rPr>
          <w:spacing w:val="3"/>
          <w:sz w:val="24"/>
        </w:rPr>
        <w:t xml:space="preserve"> </w:t>
      </w:r>
      <w:r>
        <w:rPr>
          <w:sz w:val="24"/>
        </w:rPr>
        <w:t>of</w:t>
      </w:r>
      <w:r>
        <w:rPr>
          <w:spacing w:val="-2"/>
          <w:sz w:val="24"/>
        </w:rPr>
        <w:t xml:space="preserve"> </w:t>
      </w:r>
      <w:r>
        <w:rPr>
          <w:sz w:val="24"/>
        </w:rPr>
        <w:t>the</w:t>
      </w:r>
      <w:r>
        <w:rPr>
          <w:spacing w:val="-1"/>
          <w:sz w:val="24"/>
        </w:rPr>
        <w:t xml:space="preserve"> </w:t>
      </w:r>
      <w:r>
        <w:rPr>
          <w:sz w:val="24"/>
        </w:rPr>
        <w:t>total investment costs.</w:t>
      </w:r>
    </w:p>
    <w:p w14:paraId="6C0F7AD0" w14:textId="77777777" w:rsidR="004B799C" w:rsidRDefault="004B799C">
      <w:pPr>
        <w:pStyle w:val="BodyText"/>
        <w:spacing w:before="10"/>
        <w:rPr>
          <w:sz w:val="20"/>
        </w:rPr>
      </w:pPr>
    </w:p>
    <w:p w14:paraId="28E78017" w14:textId="77777777" w:rsidR="004B799C" w:rsidRDefault="00CA4AAC">
      <w:pPr>
        <w:pStyle w:val="ListParagraph"/>
        <w:numPr>
          <w:ilvl w:val="3"/>
          <w:numId w:val="14"/>
        </w:numPr>
        <w:tabs>
          <w:tab w:val="left" w:pos="2302"/>
          <w:tab w:val="left" w:pos="2303"/>
        </w:tabs>
        <w:ind w:hanging="865"/>
        <w:rPr>
          <w:sz w:val="24"/>
        </w:rPr>
      </w:pPr>
      <w:bookmarkStart w:id="80" w:name="_bookmark70"/>
      <w:bookmarkEnd w:id="80"/>
      <w:r>
        <w:rPr>
          <w:sz w:val="24"/>
        </w:rPr>
        <w:t>Minimising</w:t>
      </w:r>
      <w:r>
        <w:rPr>
          <w:spacing w:val="-3"/>
          <w:sz w:val="24"/>
        </w:rPr>
        <w:t xml:space="preserve"> </w:t>
      </w:r>
      <w:r>
        <w:rPr>
          <w:sz w:val="24"/>
        </w:rPr>
        <w:t>distortions of</w:t>
      </w:r>
      <w:r>
        <w:rPr>
          <w:spacing w:val="-4"/>
          <w:sz w:val="24"/>
        </w:rPr>
        <w:t xml:space="preserve"> </w:t>
      </w:r>
      <w:r>
        <w:rPr>
          <w:sz w:val="24"/>
        </w:rPr>
        <w:t>competition</w:t>
      </w:r>
      <w:r>
        <w:rPr>
          <w:spacing w:val="-1"/>
          <w:sz w:val="24"/>
        </w:rPr>
        <w:t xml:space="preserve"> </w:t>
      </w:r>
      <w:r>
        <w:rPr>
          <w:sz w:val="24"/>
        </w:rPr>
        <w:t>and</w:t>
      </w:r>
      <w:r>
        <w:rPr>
          <w:spacing w:val="-1"/>
          <w:sz w:val="24"/>
        </w:rPr>
        <w:t xml:space="preserve"> </w:t>
      </w:r>
      <w:r>
        <w:rPr>
          <w:sz w:val="24"/>
        </w:rPr>
        <w:t>trade</w:t>
      </w:r>
    </w:p>
    <w:p w14:paraId="5429B604" w14:textId="77777777" w:rsidR="004B799C" w:rsidRDefault="004B799C">
      <w:pPr>
        <w:pStyle w:val="BodyText"/>
        <w:spacing w:before="3"/>
        <w:rPr>
          <w:sz w:val="21"/>
        </w:rPr>
      </w:pPr>
    </w:p>
    <w:p w14:paraId="5F38921D" w14:textId="77777777" w:rsidR="004B799C" w:rsidRDefault="00CA4AAC">
      <w:pPr>
        <w:pStyle w:val="Heading2"/>
        <w:numPr>
          <w:ilvl w:val="4"/>
          <w:numId w:val="14"/>
        </w:numPr>
        <w:tabs>
          <w:tab w:val="left" w:pos="2399"/>
        </w:tabs>
        <w:spacing w:before="1"/>
      </w:pPr>
      <w:bookmarkStart w:id="81" w:name="_bookmark71"/>
      <w:bookmarkEnd w:id="81"/>
      <w:r>
        <w:t>Appropriateness</w:t>
      </w:r>
    </w:p>
    <w:p w14:paraId="184A5A80" w14:textId="77777777" w:rsidR="004B799C" w:rsidRDefault="004B799C">
      <w:pPr>
        <w:pStyle w:val="BodyText"/>
        <w:spacing w:before="5"/>
        <w:rPr>
          <w:b/>
          <w:i/>
          <w:sz w:val="20"/>
        </w:rPr>
      </w:pPr>
    </w:p>
    <w:p w14:paraId="777E8C8E" w14:textId="77777777" w:rsidR="004B799C" w:rsidRDefault="00CA4AAC">
      <w:pPr>
        <w:pStyle w:val="ListParagraph"/>
        <w:numPr>
          <w:ilvl w:val="0"/>
          <w:numId w:val="28"/>
        </w:numPr>
        <w:tabs>
          <w:tab w:val="left" w:pos="1559"/>
        </w:tabs>
        <w:ind w:left="1558" w:right="955" w:hanging="600"/>
        <w:jc w:val="both"/>
        <w:rPr>
          <w:sz w:val="24"/>
        </w:rPr>
      </w:pPr>
      <w:r>
        <w:rPr>
          <w:sz w:val="24"/>
        </w:rPr>
        <w:t xml:space="preserve">The requirements set out in points </w:t>
      </w:r>
      <w:hyperlink w:anchor="_bookmark72" w:history="1">
        <w:r>
          <w:rPr>
            <w:sz w:val="24"/>
          </w:rPr>
          <w:t>149</w:t>
        </w:r>
      </w:hyperlink>
      <w:r>
        <w:rPr>
          <w:sz w:val="24"/>
        </w:rPr>
        <w:t xml:space="preserve"> and </w:t>
      </w:r>
      <w:hyperlink w:anchor="_bookmark73" w:history="1">
        <w:r>
          <w:rPr>
            <w:sz w:val="24"/>
          </w:rPr>
          <w:t>150</w:t>
        </w:r>
      </w:hyperlink>
      <w:r>
        <w:rPr>
          <w:sz w:val="24"/>
        </w:rPr>
        <w:t xml:space="preserve"> apply in addition to those set out in</w:t>
      </w:r>
      <w:r>
        <w:rPr>
          <w:spacing w:val="1"/>
          <w:sz w:val="24"/>
        </w:rPr>
        <w:t xml:space="preserve"> </w:t>
      </w:r>
      <w:r>
        <w:rPr>
          <w:sz w:val="24"/>
        </w:rPr>
        <w:t>Section</w:t>
      </w:r>
      <w:r>
        <w:rPr>
          <w:spacing w:val="-1"/>
          <w:sz w:val="24"/>
        </w:rPr>
        <w:t xml:space="preserve"> </w:t>
      </w:r>
      <w:r>
        <w:rPr>
          <w:sz w:val="24"/>
        </w:rPr>
        <w:t>3.2.1.2.</w:t>
      </w:r>
    </w:p>
    <w:p w14:paraId="4CE31C4C" w14:textId="77777777" w:rsidR="004B799C" w:rsidRDefault="004B799C">
      <w:pPr>
        <w:pStyle w:val="BodyText"/>
        <w:spacing w:before="10"/>
        <w:rPr>
          <w:sz w:val="20"/>
        </w:rPr>
      </w:pPr>
    </w:p>
    <w:p w14:paraId="3FC15B10" w14:textId="77777777" w:rsidR="004B799C" w:rsidRDefault="00CA4AAC">
      <w:pPr>
        <w:pStyle w:val="ListParagraph"/>
        <w:numPr>
          <w:ilvl w:val="0"/>
          <w:numId w:val="28"/>
        </w:numPr>
        <w:tabs>
          <w:tab w:val="left" w:pos="1559"/>
        </w:tabs>
        <w:ind w:left="1558" w:right="953" w:hanging="600"/>
        <w:jc w:val="both"/>
        <w:rPr>
          <w:sz w:val="24"/>
        </w:rPr>
      </w:pPr>
      <w:bookmarkStart w:id="82" w:name="_bookmark72"/>
      <w:bookmarkEnd w:id="82"/>
      <w:r>
        <w:rPr>
          <w:sz w:val="24"/>
        </w:rPr>
        <w:t>The verification of appropriateness among alternative policy instruments should take</w:t>
      </w:r>
      <w:r>
        <w:rPr>
          <w:spacing w:val="1"/>
          <w:sz w:val="24"/>
        </w:rPr>
        <w:t xml:space="preserve"> </w:t>
      </w:r>
      <w:r>
        <w:rPr>
          <w:sz w:val="24"/>
        </w:rPr>
        <w:t>into</w:t>
      </w:r>
      <w:r>
        <w:rPr>
          <w:spacing w:val="1"/>
          <w:sz w:val="24"/>
        </w:rPr>
        <w:t xml:space="preserve"> </w:t>
      </w:r>
      <w:r>
        <w:rPr>
          <w:sz w:val="24"/>
        </w:rPr>
        <w:t>consideration</w:t>
      </w:r>
      <w:r>
        <w:rPr>
          <w:spacing w:val="1"/>
          <w:sz w:val="24"/>
        </w:rPr>
        <w:t xml:space="preserve"> </w:t>
      </w:r>
      <w:r>
        <w:rPr>
          <w:sz w:val="24"/>
        </w:rPr>
        <w:t>the</w:t>
      </w:r>
      <w:r>
        <w:rPr>
          <w:spacing w:val="1"/>
          <w:sz w:val="24"/>
        </w:rPr>
        <w:t xml:space="preserve"> </w:t>
      </w:r>
      <w:r>
        <w:rPr>
          <w:sz w:val="24"/>
        </w:rPr>
        <w:t>potential</w:t>
      </w:r>
      <w:r>
        <w:rPr>
          <w:spacing w:val="1"/>
          <w:sz w:val="24"/>
        </w:rPr>
        <w:t xml:space="preserve"> </w:t>
      </w:r>
      <w:r>
        <w:rPr>
          <w:sz w:val="24"/>
        </w:rPr>
        <w:t>for</w:t>
      </w:r>
      <w:r>
        <w:rPr>
          <w:spacing w:val="1"/>
          <w:sz w:val="24"/>
        </w:rPr>
        <w:t xml:space="preserve"> </w:t>
      </w:r>
      <w:r>
        <w:rPr>
          <w:sz w:val="24"/>
        </w:rPr>
        <w:t>other</w:t>
      </w:r>
      <w:r>
        <w:rPr>
          <w:spacing w:val="1"/>
          <w:sz w:val="24"/>
        </w:rPr>
        <w:t xml:space="preserve"> </w:t>
      </w:r>
      <w:r>
        <w:rPr>
          <w:sz w:val="24"/>
        </w:rPr>
        <w:t>types</w:t>
      </w:r>
      <w:r>
        <w:rPr>
          <w:spacing w:val="1"/>
          <w:sz w:val="24"/>
        </w:rPr>
        <w:t xml:space="preserve"> </w:t>
      </w:r>
      <w:r>
        <w:rPr>
          <w:sz w:val="24"/>
        </w:rPr>
        <w:t>of</w:t>
      </w:r>
      <w:r>
        <w:rPr>
          <w:spacing w:val="1"/>
          <w:sz w:val="24"/>
        </w:rPr>
        <w:t xml:space="preserve"> </w:t>
      </w:r>
      <w:r>
        <w:rPr>
          <w:sz w:val="24"/>
        </w:rPr>
        <w:t>interventions</w:t>
      </w:r>
      <w:r>
        <w:rPr>
          <w:spacing w:val="1"/>
          <w:sz w:val="24"/>
        </w:rPr>
        <w:t xml:space="preserve"> </w:t>
      </w:r>
      <w:r>
        <w:rPr>
          <w:sz w:val="24"/>
        </w:rPr>
        <w:t>than</w:t>
      </w:r>
      <w:r>
        <w:rPr>
          <w:spacing w:val="1"/>
          <w:sz w:val="24"/>
        </w:rPr>
        <w:t xml:space="preserve"> </w:t>
      </w:r>
      <w:r>
        <w:rPr>
          <w:sz w:val="24"/>
        </w:rPr>
        <w:t>State</w:t>
      </w:r>
      <w:r>
        <w:rPr>
          <w:spacing w:val="1"/>
          <w:sz w:val="24"/>
        </w:rPr>
        <w:t xml:space="preserve"> </w:t>
      </w:r>
      <w:r>
        <w:rPr>
          <w:sz w:val="24"/>
        </w:rPr>
        <w:t>aid</w:t>
      </w:r>
      <w:r>
        <w:rPr>
          <w:spacing w:val="1"/>
          <w:sz w:val="24"/>
        </w:rPr>
        <w:t xml:space="preserve"> </w:t>
      </w:r>
      <w:r>
        <w:rPr>
          <w:sz w:val="24"/>
        </w:rPr>
        <w:t>to</w:t>
      </w:r>
      <w:r>
        <w:rPr>
          <w:spacing w:val="1"/>
          <w:sz w:val="24"/>
        </w:rPr>
        <w:t xml:space="preserve"> </w:t>
      </w:r>
      <w:r>
        <w:rPr>
          <w:sz w:val="24"/>
        </w:rPr>
        <w:t>stimulate the development of the clean mobility market and their expected impact</w:t>
      </w:r>
      <w:r>
        <w:rPr>
          <w:spacing w:val="1"/>
          <w:sz w:val="24"/>
        </w:rPr>
        <w:t xml:space="preserve"> </w:t>
      </w:r>
      <w:r>
        <w:rPr>
          <w:sz w:val="24"/>
        </w:rPr>
        <w:t>compared</w:t>
      </w:r>
      <w:r>
        <w:rPr>
          <w:spacing w:val="1"/>
          <w:sz w:val="24"/>
        </w:rPr>
        <w:t xml:space="preserve"> </w:t>
      </w:r>
      <w:r>
        <w:rPr>
          <w:sz w:val="24"/>
        </w:rPr>
        <w:t>to</w:t>
      </w:r>
      <w:r>
        <w:rPr>
          <w:spacing w:val="1"/>
          <w:sz w:val="24"/>
        </w:rPr>
        <w:t xml:space="preserve"> </w:t>
      </w:r>
      <w:r>
        <w:rPr>
          <w:sz w:val="24"/>
        </w:rPr>
        <w:t>that</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proposed</w:t>
      </w:r>
      <w:r>
        <w:rPr>
          <w:spacing w:val="1"/>
          <w:sz w:val="24"/>
        </w:rPr>
        <w:t xml:space="preserve"> </w:t>
      </w:r>
      <w:r>
        <w:rPr>
          <w:sz w:val="24"/>
        </w:rPr>
        <w:t>measure.</w:t>
      </w:r>
      <w:r>
        <w:rPr>
          <w:spacing w:val="1"/>
          <w:sz w:val="24"/>
        </w:rPr>
        <w:t xml:space="preserve"> </w:t>
      </w:r>
      <w:r>
        <w:rPr>
          <w:sz w:val="24"/>
        </w:rPr>
        <w:t>Moreover,</w:t>
      </w:r>
      <w:r>
        <w:rPr>
          <w:spacing w:val="1"/>
          <w:sz w:val="24"/>
        </w:rPr>
        <w:t xml:space="preserve"> </w:t>
      </w:r>
      <w:r>
        <w:rPr>
          <w:sz w:val="24"/>
        </w:rPr>
        <w:t>the</w:t>
      </w:r>
      <w:r>
        <w:rPr>
          <w:spacing w:val="1"/>
          <w:sz w:val="24"/>
        </w:rPr>
        <w:t xml:space="preserve"> </w:t>
      </w:r>
      <w:r>
        <w:rPr>
          <w:sz w:val="24"/>
        </w:rPr>
        <w:t>assessment</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appropriateness of the aid should take into account the impact of alternative measures</w:t>
      </w:r>
      <w:r>
        <w:rPr>
          <w:spacing w:val="1"/>
          <w:sz w:val="24"/>
        </w:rPr>
        <w:t xml:space="preserve"> </w:t>
      </w:r>
      <w:r>
        <w:rPr>
          <w:sz w:val="24"/>
        </w:rPr>
        <w:t>aimed</w:t>
      </w:r>
      <w:r>
        <w:rPr>
          <w:spacing w:val="1"/>
          <w:sz w:val="24"/>
        </w:rPr>
        <w:t xml:space="preserve"> </w:t>
      </w:r>
      <w:r>
        <w:rPr>
          <w:sz w:val="24"/>
        </w:rPr>
        <w:t>at</w:t>
      </w:r>
      <w:r>
        <w:rPr>
          <w:spacing w:val="1"/>
          <w:sz w:val="24"/>
        </w:rPr>
        <w:t xml:space="preserve"> </w:t>
      </w:r>
      <w:r>
        <w:rPr>
          <w:sz w:val="24"/>
        </w:rPr>
        <w:t>achieving</w:t>
      </w:r>
      <w:r>
        <w:rPr>
          <w:spacing w:val="1"/>
          <w:sz w:val="24"/>
        </w:rPr>
        <w:t xml:space="preserve"> </w:t>
      </w:r>
      <w:r>
        <w:rPr>
          <w:sz w:val="24"/>
        </w:rPr>
        <w:t>the</w:t>
      </w:r>
      <w:r>
        <w:rPr>
          <w:spacing w:val="1"/>
          <w:sz w:val="24"/>
        </w:rPr>
        <w:t xml:space="preserve"> </w:t>
      </w:r>
      <w:r>
        <w:rPr>
          <w:sz w:val="24"/>
        </w:rPr>
        <w:t>same</w:t>
      </w:r>
      <w:r>
        <w:rPr>
          <w:spacing w:val="1"/>
          <w:sz w:val="24"/>
        </w:rPr>
        <w:t xml:space="preserve"> </w:t>
      </w:r>
      <w:r>
        <w:rPr>
          <w:sz w:val="24"/>
        </w:rPr>
        <w:t>objective,</w:t>
      </w:r>
      <w:r>
        <w:rPr>
          <w:spacing w:val="1"/>
          <w:sz w:val="24"/>
        </w:rPr>
        <w:t xml:space="preserve"> </w:t>
      </w:r>
      <w:r>
        <w:rPr>
          <w:sz w:val="24"/>
        </w:rPr>
        <w:t>such</w:t>
      </w:r>
      <w:r>
        <w:rPr>
          <w:spacing w:val="1"/>
          <w:sz w:val="24"/>
        </w:rPr>
        <w:t xml:space="preserve"> </w:t>
      </w:r>
      <w:r>
        <w:rPr>
          <w:sz w:val="24"/>
        </w:rPr>
        <w:t>as</w:t>
      </w:r>
      <w:r>
        <w:rPr>
          <w:spacing w:val="1"/>
          <w:sz w:val="24"/>
        </w:rPr>
        <w:t xml:space="preserve"> </w:t>
      </w:r>
      <w:r>
        <w:rPr>
          <w:sz w:val="24"/>
        </w:rPr>
        <w:t>that</w:t>
      </w:r>
      <w:r>
        <w:rPr>
          <w:spacing w:val="1"/>
          <w:sz w:val="24"/>
        </w:rPr>
        <w:t xml:space="preserve"> </w:t>
      </w:r>
      <w:r>
        <w:rPr>
          <w:sz w:val="24"/>
        </w:rPr>
        <w:t>of</w:t>
      </w:r>
      <w:r>
        <w:rPr>
          <w:spacing w:val="1"/>
          <w:sz w:val="24"/>
        </w:rPr>
        <w:t xml:space="preserve"> </w:t>
      </w:r>
      <w:r>
        <w:rPr>
          <w:sz w:val="24"/>
        </w:rPr>
        <w:t>an</w:t>
      </w:r>
      <w:r>
        <w:rPr>
          <w:spacing w:val="1"/>
          <w:sz w:val="24"/>
        </w:rPr>
        <w:t xml:space="preserve"> </w:t>
      </w:r>
      <w:r>
        <w:rPr>
          <w:sz w:val="24"/>
        </w:rPr>
        <w:t>ETS</w:t>
      </w:r>
      <w:r>
        <w:rPr>
          <w:spacing w:val="1"/>
          <w:sz w:val="24"/>
        </w:rPr>
        <w:t xml:space="preserve"> </w:t>
      </w:r>
      <w:r>
        <w:rPr>
          <w:sz w:val="24"/>
        </w:rPr>
        <w:t>or</w:t>
      </w:r>
      <w:r>
        <w:rPr>
          <w:spacing w:val="1"/>
          <w:sz w:val="24"/>
        </w:rPr>
        <w:t xml:space="preserve"> </w:t>
      </w:r>
      <w:r>
        <w:rPr>
          <w:sz w:val="24"/>
        </w:rPr>
        <w:t>of</w:t>
      </w:r>
      <w:r>
        <w:rPr>
          <w:spacing w:val="1"/>
          <w:sz w:val="24"/>
        </w:rPr>
        <w:t xml:space="preserve"> </w:t>
      </w:r>
      <w:r>
        <w:rPr>
          <w:sz w:val="24"/>
        </w:rPr>
        <w:t>regulatory</w:t>
      </w:r>
      <w:r>
        <w:rPr>
          <w:spacing w:val="1"/>
          <w:sz w:val="24"/>
        </w:rPr>
        <w:t xml:space="preserve"> </w:t>
      </w:r>
      <w:r>
        <w:rPr>
          <w:sz w:val="24"/>
        </w:rPr>
        <w:t>obligations</w:t>
      </w:r>
      <w:r>
        <w:rPr>
          <w:spacing w:val="1"/>
          <w:sz w:val="24"/>
        </w:rPr>
        <w:t xml:space="preserve"> </w:t>
      </w:r>
      <w:r>
        <w:rPr>
          <w:sz w:val="24"/>
        </w:rPr>
        <w:t>(including</w:t>
      </w:r>
      <w:r>
        <w:rPr>
          <w:spacing w:val="1"/>
          <w:sz w:val="24"/>
        </w:rPr>
        <w:t xml:space="preserve"> </w:t>
      </w:r>
      <w:r>
        <w:rPr>
          <w:sz w:val="24"/>
        </w:rPr>
        <w:t>the</w:t>
      </w:r>
      <w:r>
        <w:rPr>
          <w:spacing w:val="1"/>
          <w:sz w:val="24"/>
        </w:rPr>
        <w:t xml:space="preserve"> </w:t>
      </w:r>
      <w:r>
        <w:rPr>
          <w:sz w:val="24"/>
        </w:rPr>
        <w:t>existence</w:t>
      </w:r>
      <w:r>
        <w:rPr>
          <w:spacing w:val="1"/>
          <w:sz w:val="24"/>
        </w:rPr>
        <w:t xml:space="preserve"> </w:t>
      </w:r>
      <w:r>
        <w:rPr>
          <w:sz w:val="24"/>
        </w:rPr>
        <w:t>of</w:t>
      </w:r>
      <w:r>
        <w:rPr>
          <w:spacing w:val="1"/>
          <w:sz w:val="24"/>
        </w:rPr>
        <w:t xml:space="preserve"> </w:t>
      </w:r>
      <w:r>
        <w:rPr>
          <w:sz w:val="24"/>
        </w:rPr>
        <w:t>low</w:t>
      </w:r>
      <w:r>
        <w:rPr>
          <w:spacing w:val="1"/>
          <w:sz w:val="24"/>
        </w:rPr>
        <w:t xml:space="preserve"> </w:t>
      </w:r>
      <w:r>
        <w:rPr>
          <w:sz w:val="24"/>
        </w:rPr>
        <w:t>emission</w:t>
      </w:r>
      <w:r>
        <w:rPr>
          <w:spacing w:val="1"/>
          <w:sz w:val="24"/>
        </w:rPr>
        <w:t xml:space="preserve"> </w:t>
      </w:r>
      <w:r>
        <w:rPr>
          <w:sz w:val="24"/>
        </w:rPr>
        <w:t>zones</w:t>
      </w:r>
      <w:r>
        <w:rPr>
          <w:spacing w:val="1"/>
          <w:sz w:val="24"/>
        </w:rPr>
        <w:t xml:space="preserve"> </w:t>
      </w:r>
      <w:r>
        <w:rPr>
          <w:sz w:val="24"/>
        </w:rPr>
        <w:t>in</w:t>
      </w:r>
      <w:r>
        <w:rPr>
          <w:spacing w:val="1"/>
          <w:sz w:val="24"/>
        </w:rPr>
        <w:t xml:space="preserve"> </w:t>
      </w:r>
      <w:r>
        <w:rPr>
          <w:sz w:val="24"/>
        </w:rPr>
        <w:t>the</w:t>
      </w:r>
      <w:r>
        <w:rPr>
          <w:spacing w:val="1"/>
          <w:sz w:val="24"/>
        </w:rPr>
        <w:t xml:space="preserve"> </w:t>
      </w:r>
      <w:r>
        <w:rPr>
          <w:sz w:val="24"/>
        </w:rPr>
        <w:t>Member</w:t>
      </w:r>
      <w:r>
        <w:rPr>
          <w:spacing w:val="1"/>
          <w:sz w:val="24"/>
        </w:rPr>
        <w:t xml:space="preserve"> </w:t>
      </w:r>
      <w:r>
        <w:rPr>
          <w:sz w:val="24"/>
        </w:rPr>
        <w:t>State</w:t>
      </w:r>
      <w:r>
        <w:rPr>
          <w:spacing w:val="1"/>
          <w:sz w:val="24"/>
        </w:rPr>
        <w:t xml:space="preserve"> </w:t>
      </w:r>
      <w:r>
        <w:rPr>
          <w:sz w:val="24"/>
        </w:rPr>
        <w:t>concerned) and of public procurement rules, such as those established by the Directive</w:t>
      </w:r>
      <w:r>
        <w:rPr>
          <w:spacing w:val="1"/>
          <w:sz w:val="24"/>
        </w:rPr>
        <w:t xml:space="preserve"> </w:t>
      </w:r>
      <w:r>
        <w:rPr>
          <w:sz w:val="24"/>
        </w:rPr>
        <w:t>(EU)</w:t>
      </w:r>
      <w:r>
        <w:rPr>
          <w:spacing w:val="-2"/>
          <w:sz w:val="24"/>
        </w:rPr>
        <w:t xml:space="preserve"> </w:t>
      </w:r>
      <w:r>
        <w:rPr>
          <w:sz w:val="24"/>
        </w:rPr>
        <w:t>2019/1161.</w:t>
      </w:r>
    </w:p>
    <w:p w14:paraId="77CF4B47" w14:textId="77777777" w:rsidR="004B799C" w:rsidRDefault="004B799C">
      <w:pPr>
        <w:pStyle w:val="BodyText"/>
        <w:spacing w:before="11"/>
        <w:rPr>
          <w:sz w:val="20"/>
        </w:rPr>
      </w:pPr>
    </w:p>
    <w:p w14:paraId="6687D428" w14:textId="77777777" w:rsidR="004B799C" w:rsidRDefault="00CA4AAC">
      <w:pPr>
        <w:pStyle w:val="ListParagraph"/>
        <w:numPr>
          <w:ilvl w:val="0"/>
          <w:numId w:val="28"/>
        </w:numPr>
        <w:tabs>
          <w:tab w:val="left" w:pos="1559"/>
        </w:tabs>
        <w:ind w:left="1558" w:right="954" w:hanging="600"/>
        <w:jc w:val="both"/>
        <w:rPr>
          <w:sz w:val="24"/>
        </w:rPr>
      </w:pPr>
      <w:bookmarkStart w:id="83" w:name="_bookmark73"/>
      <w:bookmarkEnd w:id="83"/>
      <w:r>
        <w:rPr>
          <w:sz w:val="24"/>
        </w:rPr>
        <w:t>Aid for the acquisition and leasing of clean transport vehicles, and for the retrofitting of</w:t>
      </w:r>
      <w:r>
        <w:rPr>
          <w:spacing w:val="1"/>
          <w:sz w:val="24"/>
        </w:rPr>
        <w:t xml:space="preserve"> </w:t>
      </w:r>
      <w:r>
        <w:rPr>
          <w:sz w:val="24"/>
        </w:rPr>
        <w:t>transport vehicles allowing them to qualify as clean transport vehicles, may be granted</w:t>
      </w:r>
      <w:r>
        <w:rPr>
          <w:spacing w:val="1"/>
          <w:sz w:val="24"/>
        </w:rPr>
        <w:t xml:space="preserve"> </w:t>
      </w:r>
      <w:r>
        <w:rPr>
          <w:sz w:val="24"/>
        </w:rPr>
        <w:t>in any form, including grants, loans or guarantees. The Member State must justify its</w:t>
      </w:r>
      <w:r>
        <w:rPr>
          <w:spacing w:val="1"/>
          <w:sz w:val="24"/>
        </w:rPr>
        <w:t xml:space="preserve"> </w:t>
      </w:r>
      <w:r>
        <w:rPr>
          <w:sz w:val="24"/>
        </w:rPr>
        <w:t>choice of aid instrument and explain why less distortive aid instruments would not</w:t>
      </w:r>
      <w:r>
        <w:rPr>
          <w:spacing w:val="1"/>
          <w:sz w:val="24"/>
        </w:rPr>
        <w:t xml:space="preserve"> </w:t>
      </w:r>
      <w:r>
        <w:rPr>
          <w:sz w:val="24"/>
        </w:rPr>
        <w:t>deliver</w:t>
      </w:r>
      <w:r>
        <w:rPr>
          <w:spacing w:val="-1"/>
          <w:sz w:val="24"/>
        </w:rPr>
        <w:t xml:space="preserve"> </w:t>
      </w:r>
      <w:r>
        <w:rPr>
          <w:sz w:val="24"/>
        </w:rPr>
        <w:t>equally</w:t>
      </w:r>
      <w:r>
        <w:rPr>
          <w:spacing w:val="-5"/>
          <w:sz w:val="24"/>
        </w:rPr>
        <w:t xml:space="preserve"> </w:t>
      </w:r>
      <w:r>
        <w:rPr>
          <w:sz w:val="24"/>
        </w:rPr>
        <w:t>efficient</w:t>
      </w:r>
      <w:r>
        <w:rPr>
          <w:spacing w:val="2"/>
          <w:sz w:val="24"/>
        </w:rPr>
        <w:t xml:space="preserve"> </w:t>
      </w:r>
      <w:r>
        <w:rPr>
          <w:sz w:val="24"/>
        </w:rPr>
        <w:t>outcomes.</w:t>
      </w:r>
    </w:p>
    <w:p w14:paraId="03E2FBFE" w14:textId="77777777" w:rsidR="004B799C" w:rsidRDefault="004B799C">
      <w:pPr>
        <w:jc w:val="both"/>
        <w:rPr>
          <w:sz w:val="24"/>
        </w:rPr>
        <w:sectPr w:rsidR="004B799C">
          <w:pgSz w:w="11910" w:h="16840"/>
          <w:pgMar w:top="1020" w:right="460" w:bottom="1620" w:left="460" w:header="0" w:footer="1426" w:gutter="0"/>
          <w:cols w:space="720"/>
        </w:sectPr>
      </w:pPr>
    </w:p>
    <w:p w14:paraId="35EA039C" w14:textId="77777777" w:rsidR="004B799C" w:rsidRDefault="00CA4AAC">
      <w:pPr>
        <w:pStyle w:val="Heading2"/>
        <w:numPr>
          <w:ilvl w:val="4"/>
          <w:numId w:val="14"/>
        </w:numPr>
        <w:tabs>
          <w:tab w:val="left" w:pos="2459"/>
        </w:tabs>
        <w:spacing w:before="76"/>
        <w:ind w:left="2458" w:hanging="934"/>
      </w:pPr>
      <w:bookmarkStart w:id="84" w:name="_bookmark74"/>
      <w:bookmarkEnd w:id="84"/>
      <w:r>
        <w:lastRenderedPageBreak/>
        <w:t>Proportionality</w:t>
      </w:r>
    </w:p>
    <w:p w14:paraId="6D994452" w14:textId="77777777" w:rsidR="004B799C" w:rsidRDefault="004B799C">
      <w:pPr>
        <w:pStyle w:val="BodyText"/>
        <w:spacing w:before="5"/>
        <w:rPr>
          <w:b/>
          <w:i/>
          <w:sz w:val="20"/>
        </w:rPr>
      </w:pPr>
    </w:p>
    <w:p w14:paraId="2BDEF706" w14:textId="77777777" w:rsidR="004B799C" w:rsidRDefault="00CA4AAC">
      <w:pPr>
        <w:pStyle w:val="ListParagraph"/>
        <w:numPr>
          <w:ilvl w:val="0"/>
          <w:numId w:val="28"/>
        </w:numPr>
        <w:tabs>
          <w:tab w:val="left" w:pos="1559"/>
        </w:tabs>
        <w:spacing w:before="1"/>
        <w:ind w:left="1558" w:right="958" w:hanging="600"/>
        <w:jc w:val="both"/>
        <w:rPr>
          <w:sz w:val="24"/>
        </w:rPr>
      </w:pPr>
      <w:r>
        <w:rPr>
          <w:sz w:val="24"/>
        </w:rPr>
        <w:t>The</w:t>
      </w:r>
      <w:r>
        <w:rPr>
          <w:spacing w:val="1"/>
          <w:sz w:val="24"/>
        </w:rPr>
        <w:t xml:space="preserve"> </w:t>
      </w:r>
      <w:r>
        <w:rPr>
          <w:sz w:val="24"/>
        </w:rPr>
        <w:t>aid</w:t>
      </w:r>
      <w:r>
        <w:rPr>
          <w:spacing w:val="1"/>
          <w:sz w:val="24"/>
        </w:rPr>
        <w:t xml:space="preserve"> </w:t>
      </w:r>
      <w:r>
        <w:rPr>
          <w:sz w:val="24"/>
        </w:rPr>
        <w:t>must</w:t>
      </w:r>
      <w:r>
        <w:rPr>
          <w:spacing w:val="1"/>
          <w:sz w:val="24"/>
        </w:rPr>
        <w:t xml:space="preserve"> </w:t>
      </w:r>
      <w:r>
        <w:rPr>
          <w:sz w:val="24"/>
        </w:rPr>
        <w:t>not</w:t>
      </w:r>
      <w:r>
        <w:rPr>
          <w:spacing w:val="1"/>
          <w:sz w:val="24"/>
        </w:rPr>
        <w:t xml:space="preserve"> </w:t>
      </w:r>
      <w:r>
        <w:rPr>
          <w:sz w:val="24"/>
        </w:rPr>
        <w:t>exceed</w:t>
      </w:r>
      <w:r>
        <w:rPr>
          <w:spacing w:val="1"/>
          <w:sz w:val="24"/>
        </w:rPr>
        <w:t xml:space="preserve"> </w:t>
      </w:r>
      <w:r>
        <w:rPr>
          <w:sz w:val="24"/>
        </w:rPr>
        <w:t>the</w:t>
      </w:r>
      <w:r>
        <w:rPr>
          <w:spacing w:val="1"/>
          <w:sz w:val="24"/>
        </w:rPr>
        <w:t xml:space="preserve"> </w:t>
      </w:r>
      <w:r>
        <w:rPr>
          <w:sz w:val="24"/>
        </w:rPr>
        <w:t>cost</w:t>
      </w:r>
      <w:r>
        <w:rPr>
          <w:spacing w:val="1"/>
          <w:sz w:val="24"/>
        </w:rPr>
        <w:t xml:space="preserve"> </w:t>
      </w:r>
      <w:r>
        <w:rPr>
          <w:sz w:val="24"/>
        </w:rPr>
        <w:t>necessary</w:t>
      </w:r>
      <w:r>
        <w:rPr>
          <w:spacing w:val="1"/>
          <w:sz w:val="24"/>
        </w:rPr>
        <w:t xml:space="preserve"> </w:t>
      </w:r>
      <w:r>
        <w:rPr>
          <w:sz w:val="24"/>
        </w:rPr>
        <w:t>to</w:t>
      </w:r>
      <w:r>
        <w:rPr>
          <w:spacing w:val="1"/>
          <w:sz w:val="24"/>
        </w:rPr>
        <w:t xml:space="preserve"> </w:t>
      </w:r>
      <w:r>
        <w:rPr>
          <w:sz w:val="24"/>
        </w:rPr>
        <w:t>facilitate</w:t>
      </w:r>
      <w:r>
        <w:rPr>
          <w:spacing w:val="1"/>
          <w:sz w:val="24"/>
        </w:rPr>
        <w:t xml:space="preserve"> </w:t>
      </w:r>
      <w:r>
        <w:rPr>
          <w:sz w:val="24"/>
        </w:rPr>
        <w:t>the</w:t>
      </w:r>
      <w:r>
        <w:rPr>
          <w:spacing w:val="1"/>
          <w:sz w:val="24"/>
        </w:rPr>
        <w:t xml:space="preserve"> </w:t>
      </w:r>
      <w:r>
        <w:rPr>
          <w:sz w:val="24"/>
        </w:rPr>
        <w:t>development</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economic</w:t>
      </w:r>
      <w:r>
        <w:rPr>
          <w:spacing w:val="1"/>
          <w:sz w:val="24"/>
        </w:rPr>
        <w:t xml:space="preserve"> </w:t>
      </w:r>
      <w:r>
        <w:rPr>
          <w:sz w:val="24"/>
        </w:rPr>
        <w:t>activity</w:t>
      </w:r>
      <w:r>
        <w:rPr>
          <w:spacing w:val="1"/>
          <w:sz w:val="24"/>
        </w:rPr>
        <w:t xml:space="preserve"> </w:t>
      </w:r>
      <w:r>
        <w:rPr>
          <w:sz w:val="24"/>
        </w:rPr>
        <w:t>at</w:t>
      </w:r>
      <w:r>
        <w:rPr>
          <w:spacing w:val="1"/>
          <w:sz w:val="24"/>
        </w:rPr>
        <w:t xml:space="preserve"> </w:t>
      </w:r>
      <w:r>
        <w:rPr>
          <w:sz w:val="24"/>
        </w:rPr>
        <w:t>issue</w:t>
      </w:r>
      <w:r>
        <w:rPr>
          <w:spacing w:val="1"/>
          <w:sz w:val="24"/>
        </w:rPr>
        <w:t xml:space="preserve"> </w:t>
      </w:r>
      <w:r>
        <w:rPr>
          <w:sz w:val="24"/>
        </w:rPr>
        <w:t>in</w:t>
      </w:r>
      <w:r>
        <w:rPr>
          <w:spacing w:val="1"/>
          <w:sz w:val="24"/>
        </w:rPr>
        <w:t xml:space="preserve"> </w:t>
      </w:r>
      <w:r>
        <w:rPr>
          <w:sz w:val="24"/>
        </w:rPr>
        <w:t>a</w:t>
      </w:r>
      <w:r>
        <w:rPr>
          <w:spacing w:val="1"/>
          <w:sz w:val="24"/>
        </w:rPr>
        <w:t xml:space="preserve"> </w:t>
      </w:r>
      <w:r>
        <w:rPr>
          <w:sz w:val="24"/>
        </w:rPr>
        <w:t>manner</w:t>
      </w:r>
      <w:r>
        <w:rPr>
          <w:spacing w:val="1"/>
          <w:sz w:val="24"/>
        </w:rPr>
        <w:t xml:space="preserve"> </w:t>
      </w:r>
      <w:r>
        <w:rPr>
          <w:sz w:val="24"/>
        </w:rPr>
        <w:t>that</w:t>
      </w:r>
      <w:r>
        <w:rPr>
          <w:spacing w:val="1"/>
          <w:sz w:val="24"/>
        </w:rPr>
        <w:t xml:space="preserve"> </w:t>
      </w:r>
      <w:r>
        <w:rPr>
          <w:sz w:val="24"/>
        </w:rPr>
        <w:t>increases</w:t>
      </w:r>
      <w:r>
        <w:rPr>
          <w:spacing w:val="1"/>
          <w:sz w:val="24"/>
        </w:rPr>
        <w:t xml:space="preserve"> </w:t>
      </w:r>
      <w:r>
        <w:rPr>
          <w:sz w:val="24"/>
        </w:rPr>
        <w:t>the</w:t>
      </w:r>
      <w:r>
        <w:rPr>
          <w:spacing w:val="1"/>
          <w:sz w:val="24"/>
        </w:rPr>
        <w:t xml:space="preserve"> </w:t>
      </w:r>
      <w:r>
        <w:rPr>
          <w:sz w:val="24"/>
        </w:rPr>
        <w:t>level</w:t>
      </w:r>
      <w:r>
        <w:rPr>
          <w:spacing w:val="1"/>
          <w:sz w:val="24"/>
        </w:rPr>
        <w:t xml:space="preserve"> </w:t>
      </w:r>
      <w:r>
        <w:rPr>
          <w:sz w:val="24"/>
        </w:rPr>
        <w:t>of</w:t>
      </w:r>
      <w:r>
        <w:rPr>
          <w:spacing w:val="1"/>
          <w:sz w:val="24"/>
        </w:rPr>
        <w:t xml:space="preserve"> </w:t>
      </w:r>
      <w:r>
        <w:rPr>
          <w:sz w:val="24"/>
        </w:rPr>
        <w:t>environmental</w:t>
      </w:r>
      <w:r>
        <w:rPr>
          <w:spacing w:val="1"/>
          <w:sz w:val="24"/>
        </w:rPr>
        <w:t xml:space="preserve"> </w:t>
      </w:r>
      <w:r>
        <w:rPr>
          <w:sz w:val="24"/>
        </w:rPr>
        <w:t>protection</w:t>
      </w:r>
      <w:r>
        <w:rPr>
          <w:spacing w:val="1"/>
          <w:sz w:val="24"/>
        </w:rPr>
        <w:t xml:space="preserve"> </w:t>
      </w:r>
      <w:r>
        <w:rPr>
          <w:sz w:val="24"/>
        </w:rPr>
        <w:t>(that</w:t>
      </w:r>
      <w:r>
        <w:rPr>
          <w:spacing w:val="1"/>
          <w:sz w:val="24"/>
        </w:rPr>
        <w:t xml:space="preserve"> </w:t>
      </w:r>
      <w:r>
        <w:rPr>
          <w:sz w:val="24"/>
        </w:rPr>
        <w:t>is</w:t>
      </w:r>
      <w:r>
        <w:rPr>
          <w:spacing w:val="1"/>
          <w:sz w:val="24"/>
        </w:rPr>
        <w:t xml:space="preserve"> </w:t>
      </w:r>
      <w:r>
        <w:rPr>
          <w:sz w:val="24"/>
        </w:rPr>
        <w:t>to</w:t>
      </w:r>
      <w:r>
        <w:rPr>
          <w:spacing w:val="1"/>
          <w:sz w:val="24"/>
        </w:rPr>
        <w:t xml:space="preserve"> </w:t>
      </w:r>
      <w:r>
        <w:rPr>
          <w:sz w:val="24"/>
        </w:rPr>
        <w:t>say,</w:t>
      </w:r>
      <w:r>
        <w:rPr>
          <w:spacing w:val="1"/>
          <w:sz w:val="24"/>
        </w:rPr>
        <w:t xml:space="preserve"> </w:t>
      </w:r>
      <w:r>
        <w:rPr>
          <w:sz w:val="24"/>
        </w:rPr>
        <w:t>through</w:t>
      </w:r>
      <w:r>
        <w:rPr>
          <w:spacing w:val="1"/>
          <w:sz w:val="24"/>
        </w:rPr>
        <w:t xml:space="preserve"> </w:t>
      </w:r>
      <w:r>
        <w:rPr>
          <w:sz w:val="24"/>
        </w:rPr>
        <w:t>the</w:t>
      </w:r>
      <w:r>
        <w:rPr>
          <w:spacing w:val="1"/>
          <w:sz w:val="24"/>
        </w:rPr>
        <w:t xml:space="preserve"> </w:t>
      </w:r>
      <w:r>
        <w:rPr>
          <w:sz w:val="24"/>
        </w:rPr>
        <w:t>shift</w:t>
      </w:r>
      <w:r>
        <w:rPr>
          <w:spacing w:val="1"/>
          <w:sz w:val="24"/>
        </w:rPr>
        <w:t xml:space="preserve"> </w:t>
      </w:r>
      <w:r>
        <w:rPr>
          <w:sz w:val="24"/>
        </w:rPr>
        <w:t>from</w:t>
      </w:r>
      <w:r>
        <w:rPr>
          <w:spacing w:val="1"/>
          <w:sz w:val="24"/>
        </w:rPr>
        <w:t xml:space="preserve"> </w:t>
      </w:r>
      <w:r>
        <w:rPr>
          <w:sz w:val="24"/>
        </w:rPr>
        <w:t>conventional</w:t>
      </w:r>
      <w:r>
        <w:rPr>
          <w:spacing w:val="1"/>
          <w:sz w:val="24"/>
        </w:rPr>
        <w:t xml:space="preserve"> </w:t>
      </w:r>
      <w:r>
        <w:rPr>
          <w:sz w:val="24"/>
        </w:rPr>
        <w:t>to</w:t>
      </w:r>
      <w:r>
        <w:rPr>
          <w:spacing w:val="1"/>
          <w:sz w:val="24"/>
        </w:rPr>
        <w:t xml:space="preserve"> </w:t>
      </w:r>
      <w:r>
        <w:rPr>
          <w:sz w:val="24"/>
        </w:rPr>
        <w:t>clean</w:t>
      </w:r>
      <w:r>
        <w:rPr>
          <w:spacing w:val="1"/>
          <w:sz w:val="24"/>
        </w:rPr>
        <w:t xml:space="preserve"> </w:t>
      </w:r>
      <w:r>
        <w:rPr>
          <w:sz w:val="24"/>
        </w:rPr>
        <w:t>transport</w:t>
      </w:r>
      <w:r>
        <w:rPr>
          <w:spacing w:val="1"/>
          <w:sz w:val="24"/>
        </w:rPr>
        <w:t xml:space="preserve"> </w:t>
      </w:r>
      <w:r>
        <w:rPr>
          <w:sz w:val="24"/>
        </w:rPr>
        <w:t>vehicles), compared to the counterfactual scenario in the absence of aid. State aid may</w:t>
      </w:r>
      <w:r>
        <w:rPr>
          <w:spacing w:val="1"/>
          <w:sz w:val="24"/>
        </w:rPr>
        <w:t xml:space="preserve"> </w:t>
      </w:r>
      <w:r>
        <w:rPr>
          <w:sz w:val="24"/>
        </w:rPr>
        <w:t>be</w:t>
      </w:r>
      <w:r>
        <w:rPr>
          <w:spacing w:val="-2"/>
          <w:sz w:val="24"/>
        </w:rPr>
        <w:t xml:space="preserve"> </w:t>
      </w:r>
      <w:r>
        <w:rPr>
          <w:sz w:val="24"/>
        </w:rPr>
        <w:t>considered proportionate</w:t>
      </w:r>
      <w:r>
        <w:rPr>
          <w:spacing w:val="-1"/>
          <w:sz w:val="24"/>
        </w:rPr>
        <w:t xml:space="preserve"> </w:t>
      </w:r>
      <w:r>
        <w:rPr>
          <w:sz w:val="24"/>
        </w:rPr>
        <w:t>where</w:t>
      </w:r>
      <w:r>
        <w:rPr>
          <w:spacing w:val="-1"/>
          <w:sz w:val="24"/>
        </w:rPr>
        <w:t xml:space="preserve"> </w:t>
      </w:r>
      <w:r>
        <w:rPr>
          <w:sz w:val="24"/>
        </w:rPr>
        <w:t>conditions</w:t>
      </w:r>
      <w:r>
        <w:rPr>
          <w:spacing w:val="2"/>
          <w:sz w:val="24"/>
        </w:rPr>
        <w:t xml:space="preserve"> </w:t>
      </w:r>
      <w:r>
        <w:rPr>
          <w:sz w:val="24"/>
        </w:rPr>
        <w:t>set</w:t>
      </w:r>
      <w:r>
        <w:rPr>
          <w:spacing w:val="1"/>
          <w:sz w:val="24"/>
        </w:rPr>
        <w:t xml:space="preserve"> </w:t>
      </w:r>
      <w:r>
        <w:rPr>
          <w:sz w:val="24"/>
        </w:rPr>
        <w:t>out in</w:t>
      </w:r>
      <w:r>
        <w:rPr>
          <w:spacing w:val="-1"/>
          <w:sz w:val="24"/>
        </w:rPr>
        <w:t xml:space="preserve"> </w:t>
      </w:r>
      <w:r>
        <w:rPr>
          <w:sz w:val="24"/>
        </w:rPr>
        <w:t>points</w:t>
      </w:r>
      <w:r>
        <w:rPr>
          <w:spacing w:val="1"/>
          <w:sz w:val="24"/>
        </w:rPr>
        <w:t xml:space="preserve"> </w:t>
      </w:r>
      <w:hyperlink w:anchor="_bookmark75" w:history="1">
        <w:r>
          <w:rPr>
            <w:sz w:val="24"/>
          </w:rPr>
          <w:t>152</w:t>
        </w:r>
      </w:hyperlink>
      <w:r>
        <w:rPr>
          <w:sz w:val="24"/>
        </w:rPr>
        <w:t xml:space="preserve"> to</w:t>
      </w:r>
      <w:r>
        <w:rPr>
          <w:spacing w:val="-1"/>
          <w:sz w:val="24"/>
        </w:rPr>
        <w:t xml:space="preserve"> </w:t>
      </w:r>
      <w:hyperlink w:anchor="_bookmark79" w:history="1">
        <w:r>
          <w:rPr>
            <w:sz w:val="24"/>
          </w:rPr>
          <w:t>159</w:t>
        </w:r>
      </w:hyperlink>
      <w:r>
        <w:rPr>
          <w:sz w:val="24"/>
        </w:rPr>
        <w:t xml:space="preserve"> are</w:t>
      </w:r>
      <w:r>
        <w:rPr>
          <w:spacing w:val="-3"/>
          <w:sz w:val="24"/>
        </w:rPr>
        <w:t xml:space="preserve"> </w:t>
      </w:r>
      <w:r>
        <w:rPr>
          <w:sz w:val="24"/>
        </w:rPr>
        <w:t>met.</w:t>
      </w:r>
    </w:p>
    <w:p w14:paraId="23B77720" w14:textId="77777777" w:rsidR="004B799C" w:rsidRDefault="004B799C">
      <w:pPr>
        <w:pStyle w:val="BodyText"/>
        <w:spacing w:before="10"/>
        <w:rPr>
          <w:sz w:val="20"/>
        </w:rPr>
      </w:pPr>
    </w:p>
    <w:p w14:paraId="5061C736" w14:textId="77777777" w:rsidR="004B799C" w:rsidRDefault="00CA4AAC">
      <w:pPr>
        <w:pStyle w:val="ListParagraph"/>
        <w:numPr>
          <w:ilvl w:val="0"/>
          <w:numId w:val="28"/>
        </w:numPr>
        <w:tabs>
          <w:tab w:val="left" w:pos="1559"/>
        </w:tabs>
        <w:ind w:left="1558" w:right="954" w:hanging="600"/>
        <w:jc w:val="both"/>
        <w:rPr>
          <w:sz w:val="24"/>
        </w:rPr>
      </w:pPr>
      <w:bookmarkStart w:id="85" w:name="_bookmark75"/>
      <w:bookmarkEnd w:id="85"/>
      <w:r>
        <w:rPr>
          <w:sz w:val="24"/>
        </w:rPr>
        <w:t>The net extra costs (eligible costs) correspond to the difference between the total cost of</w:t>
      </w:r>
      <w:r>
        <w:rPr>
          <w:spacing w:val="-57"/>
          <w:sz w:val="24"/>
        </w:rPr>
        <w:t xml:space="preserve"> </w:t>
      </w:r>
      <w:r>
        <w:rPr>
          <w:sz w:val="24"/>
        </w:rPr>
        <w:t>ownership of the clean transport vehicles foreseen to be acquired or leased</w:t>
      </w:r>
      <w:r>
        <w:rPr>
          <w:spacing w:val="60"/>
          <w:sz w:val="24"/>
        </w:rPr>
        <w:t xml:space="preserve"> </w:t>
      </w:r>
      <w:r>
        <w:rPr>
          <w:sz w:val="24"/>
        </w:rPr>
        <w:t>with the</w:t>
      </w:r>
      <w:r>
        <w:rPr>
          <w:spacing w:val="1"/>
          <w:sz w:val="24"/>
        </w:rPr>
        <w:t xml:space="preserve"> </w:t>
      </w:r>
      <w:r>
        <w:rPr>
          <w:sz w:val="24"/>
        </w:rPr>
        <w:t>State</w:t>
      </w:r>
      <w:r>
        <w:rPr>
          <w:spacing w:val="-2"/>
          <w:sz w:val="24"/>
        </w:rPr>
        <w:t xml:space="preserve"> </w:t>
      </w:r>
      <w:r>
        <w:rPr>
          <w:sz w:val="24"/>
        </w:rPr>
        <w:t>aid and the total cost of ownership</w:t>
      </w:r>
      <w:r>
        <w:rPr>
          <w:spacing w:val="-1"/>
          <w:sz w:val="24"/>
        </w:rPr>
        <w:t xml:space="preserve"> </w:t>
      </w:r>
      <w:r>
        <w:rPr>
          <w:sz w:val="24"/>
        </w:rPr>
        <w:t>in the</w:t>
      </w:r>
      <w:r>
        <w:rPr>
          <w:spacing w:val="-1"/>
          <w:sz w:val="24"/>
        </w:rPr>
        <w:t xml:space="preserve"> </w:t>
      </w:r>
      <w:r>
        <w:rPr>
          <w:sz w:val="24"/>
        </w:rPr>
        <w:t>counterfactual scenario.</w:t>
      </w:r>
    </w:p>
    <w:p w14:paraId="5224527C" w14:textId="77777777" w:rsidR="004B799C" w:rsidRDefault="004B799C">
      <w:pPr>
        <w:pStyle w:val="BodyText"/>
        <w:spacing w:before="10"/>
        <w:rPr>
          <w:sz w:val="20"/>
        </w:rPr>
      </w:pPr>
    </w:p>
    <w:p w14:paraId="567D4027" w14:textId="77777777" w:rsidR="004B799C" w:rsidRDefault="00CA4AAC">
      <w:pPr>
        <w:pStyle w:val="ListParagraph"/>
        <w:numPr>
          <w:ilvl w:val="0"/>
          <w:numId w:val="28"/>
        </w:numPr>
        <w:tabs>
          <w:tab w:val="left" w:pos="1559"/>
        </w:tabs>
        <w:ind w:left="1558" w:right="957" w:hanging="600"/>
        <w:jc w:val="both"/>
        <w:rPr>
          <w:sz w:val="24"/>
        </w:rPr>
      </w:pPr>
      <w:r>
        <w:rPr>
          <w:sz w:val="24"/>
        </w:rPr>
        <w:t>Costs that are not directly linked to the achievement of a higher level of environmental</w:t>
      </w:r>
      <w:r>
        <w:rPr>
          <w:spacing w:val="1"/>
          <w:sz w:val="24"/>
        </w:rPr>
        <w:t xml:space="preserve"> </w:t>
      </w:r>
      <w:r>
        <w:rPr>
          <w:sz w:val="24"/>
        </w:rPr>
        <w:t>protection</w:t>
      </w:r>
      <w:r>
        <w:rPr>
          <w:spacing w:val="-1"/>
          <w:sz w:val="24"/>
        </w:rPr>
        <w:t xml:space="preserve"> </w:t>
      </w:r>
      <w:r>
        <w:rPr>
          <w:sz w:val="24"/>
        </w:rPr>
        <w:t>will not be eligible</w:t>
      </w:r>
      <w:r>
        <w:rPr>
          <w:spacing w:val="-1"/>
          <w:sz w:val="24"/>
        </w:rPr>
        <w:t xml:space="preserve"> </w:t>
      </w:r>
      <w:r>
        <w:rPr>
          <w:sz w:val="24"/>
        </w:rPr>
        <w:t>for support.</w:t>
      </w:r>
    </w:p>
    <w:p w14:paraId="1E130198" w14:textId="77777777" w:rsidR="004B799C" w:rsidRDefault="004B799C">
      <w:pPr>
        <w:pStyle w:val="BodyText"/>
        <w:spacing w:before="10"/>
        <w:rPr>
          <w:sz w:val="20"/>
        </w:rPr>
      </w:pPr>
    </w:p>
    <w:p w14:paraId="5A30ED7F" w14:textId="77777777" w:rsidR="004B799C" w:rsidRDefault="00CA4AAC">
      <w:pPr>
        <w:pStyle w:val="ListParagraph"/>
        <w:numPr>
          <w:ilvl w:val="0"/>
          <w:numId w:val="28"/>
        </w:numPr>
        <w:tabs>
          <w:tab w:val="left" w:pos="1559"/>
        </w:tabs>
        <w:ind w:left="1558" w:right="954" w:hanging="600"/>
        <w:jc w:val="both"/>
        <w:rPr>
          <w:sz w:val="24"/>
        </w:rPr>
      </w:pPr>
      <w:r>
        <w:rPr>
          <w:sz w:val="24"/>
        </w:rPr>
        <w:t>As regards the retrofitting of vehicles allowing them to qualify as clean vehicles, in</w:t>
      </w:r>
      <w:r>
        <w:rPr>
          <w:spacing w:val="1"/>
          <w:sz w:val="24"/>
        </w:rPr>
        <w:t xml:space="preserve"> </w:t>
      </w:r>
      <w:r>
        <w:rPr>
          <w:sz w:val="24"/>
        </w:rPr>
        <w:t>accordance with point</w:t>
      </w:r>
      <w:r>
        <w:rPr>
          <w:spacing w:val="1"/>
          <w:sz w:val="24"/>
        </w:rPr>
        <w:t xml:space="preserve"> </w:t>
      </w:r>
      <w:hyperlink w:anchor="_bookmark68" w:history="1">
        <w:r>
          <w:rPr>
            <w:sz w:val="24"/>
          </w:rPr>
          <w:t>146</w:t>
        </w:r>
      </w:hyperlink>
      <w:r>
        <w:rPr>
          <w:sz w:val="24"/>
        </w:rPr>
        <w:t>, the eligible costs</w:t>
      </w:r>
      <w:r>
        <w:rPr>
          <w:spacing w:val="1"/>
          <w:sz w:val="24"/>
        </w:rPr>
        <w:t xml:space="preserve"> </w:t>
      </w:r>
      <w:r>
        <w:rPr>
          <w:sz w:val="24"/>
        </w:rPr>
        <w:t>are the total costs of the retrofitting,</w:t>
      </w:r>
      <w:r>
        <w:rPr>
          <w:spacing w:val="1"/>
          <w:sz w:val="24"/>
        </w:rPr>
        <w:t xml:space="preserve"> </w:t>
      </w:r>
      <w:r>
        <w:rPr>
          <w:sz w:val="24"/>
        </w:rPr>
        <w:t>assuming that in the counterfactual scenario the vehicles retain the same economic life</w:t>
      </w:r>
      <w:r>
        <w:rPr>
          <w:spacing w:val="1"/>
          <w:sz w:val="24"/>
        </w:rPr>
        <w:t xml:space="preserve"> </w:t>
      </w:r>
      <w:r>
        <w:rPr>
          <w:sz w:val="24"/>
        </w:rPr>
        <w:t>in</w:t>
      </w:r>
      <w:r>
        <w:rPr>
          <w:spacing w:val="-1"/>
          <w:sz w:val="24"/>
        </w:rPr>
        <w:t xml:space="preserve"> </w:t>
      </w:r>
      <w:r>
        <w:rPr>
          <w:sz w:val="24"/>
        </w:rPr>
        <w:t>the</w:t>
      </w:r>
      <w:r>
        <w:rPr>
          <w:spacing w:val="-1"/>
          <w:sz w:val="24"/>
        </w:rPr>
        <w:t xml:space="preserve"> </w:t>
      </w:r>
      <w:r>
        <w:rPr>
          <w:sz w:val="24"/>
        </w:rPr>
        <w:t>absence</w:t>
      </w:r>
      <w:r>
        <w:rPr>
          <w:spacing w:val="-1"/>
          <w:sz w:val="24"/>
        </w:rPr>
        <w:t xml:space="preserve"> </w:t>
      </w:r>
      <w:r>
        <w:rPr>
          <w:sz w:val="24"/>
        </w:rPr>
        <w:t>of the</w:t>
      </w:r>
      <w:r>
        <w:rPr>
          <w:spacing w:val="-2"/>
          <w:sz w:val="24"/>
        </w:rPr>
        <w:t xml:space="preserve"> </w:t>
      </w:r>
      <w:r>
        <w:rPr>
          <w:sz w:val="24"/>
        </w:rPr>
        <w:t>retrofitting.</w:t>
      </w:r>
    </w:p>
    <w:p w14:paraId="221413B4" w14:textId="77777777" w:rsidR="004B799C" w:rsidRDefault="004B799C">
      <w:pPr>
        <w:pStyle w:val="BodyText"/>
        <w:spacing w:before="11"/>
        <w:rPr>
          <w:sz w:val="20"/>
        </w:rPr>
      </w:pPr>
    </w:p>
    <w:p w14:paraId="7744AFD0" w14:textId="77777777" w:rsidR="004B799C" w:rsidRDefault="00CA4AAC">
      <w:pPr>
        <w:pStyle w:val="ListParagraph"/>
        <w:numPr>
          <w:ilvl w:val="0"/>
          <w:numId w:val="28"/>
        </w:numPr>
        <w:tabs>
          <w:tab w:val="left" w:pos="1559"/>
        </w:tabs>
        <w:ind w:left="1558" w:right="958" w:hanging="600"/>
        <w:jc w:val="both"/>
        <w:rPr>
          <w:sz w:val="24"/>
        </w:rPr>
      </w:pPr>
      <w:bookmarkStart w:id="86" w:name="_bookmark76"/>
      <w:bookmarkEnd w:id="86"/>
      <w:r>
        <w:rPr>
          <w:sz w:val="24"/>
        </w:rPr>
        <w:t>The</w:t>
      </w:r>
      <w:r>
        <w:rPr>
          <w:spacing w:val="1"/>
          <w:sz w:val="24"/>
        </w:rPr>
        <w:t xml:space="preserve"> </w:t>
      </w:r>
      <w:r>
        <w:rPr>
          <w:sz w:val="24"/>
        </w:rPr>
        <w:t>aid</w:t>
      </w:r>
      <w:r>
        <w:rPr>
          <w:spacing w:val="1"/>
          <w:sz w:val="24"/>
        </w:rPr>
        <w:t xml:space="preserve"> </w:t>
      </w:r>
      <w:r>
        <w:rPr>
          <w:sz w:val="24"/>
        </w:rPr>
        <w:t>must</w:t>
      </w:r>
      <w:r>
        <w:rPr>
          <w:spacing w:val="1"/>
          <w:sz w:val="24"/>
        </w:rPr>
        <w:t xml:space="preserve"> </w:t>
      </w:r>
      <w:r>
        <w:rPr>
          <w:sz w:val="24"/>
        </w:rPr>
        <w:t>be</w:t>
      </w:r>
      <w:r>
        <w:rPr>
          <w:spacing w:val="1"/>
          <w:sz w:val="24"/>
        </w:rPr>
        <w:t xml:space="preserve"> </w:t>
      </w:r>
      <w:r>
        <w:rPr>
          <w:sz w:val="24"/>
        </w:rPr>
        <w:t>granted</w:t>
      </w:r>
      <w:r>
        <w:rPr>
          <w:spacing w:val="1"/>
          <w:sz w:val="24"/>
        </w:rPr>
        <w:t xml:space="preserve"> </w:t>
      </w:r>
      <w:r>
        <w:rPr>
          <w:sz w:val="24"/>
        </w:rPr>
        <w:t>following</w:t>
      </w:r>
      <w:r>
        <w:rPr>
          <w:spacing w:val="1"/>
          <w:sz w:val="24"/>
        </w:rPr>
        <w:t xml:space="preserve"> </w:t>
      </w:r>
      <w:r>
        <w:rPr>
          <w:sz w:val="24"/>
        </w:rPr>
        <w:t>a</w:t>
      </w:r>
      <w:r>
        <w:rPr>
          <w:spacing w:val="1"/>
          <w:sz w:val="24"/>
        </w:rPr>
        <w:t xml:space="preserve"> </w:t>
      </w:r>
      <w:r>
        <w:rPr>
          <w:sz w:val="24"/>
        </w:rPr>
        <w:t>competitive</w:t>
      </w:r>
      <w:r>
        <w:rPr>
          <w:spacing w:val="1"/>
          <w:sz w:val="24"/>
        </w:rPr>
        <w:t xml:space="preserve"> </w:t>
      </w:r>
      <w:r>
        <w:rPr>
          <w:sz w:val="24"/>
        </w:rPr>
        <w:t>bidding</w:t>
      </w:r>
      <w:r>
        <w:rPr>
          <w:spacing w:val="1"/>
          <w:sz w:val="24"/>
        </w:rPr>
        <w:t xml:space="preserve"> </w:t>
      </w:r>
      <w:r>
        <w:rPr>
          <w:sz w:val="24"/>
        </w:rPr>
        <w:t>process</w:t>
      </w:r>
      <w:r>
        <w:rPr>
          <w:spacing w:val="1"/>
          <w:sz w:val="24"/>
        </w:rPr>
        <w:t xml:space="preserve"> </w:t>
      </w:r>
      <w:r>
        <w:rPr>
          <w:sz w:val="24"/>
        </w:rPr>
        <w:t>conducted</w:t>
      </w:r>
      <w:r>
        <w:rPr>
          <w:spacing w:val="1"/>
          <w:sz w:val="24"/>
        </w:rPr>
        <w:t xml:space="preserve"> </w:t>
      </w:r>
      <w:r>
        <w:rPr>
          <w:sz w:val="24"/>
        </w:rPr>
        <w:t>in</w:t>
      </w:r>
      <w:r>
        <w:rPr>
          <w:spacing w:val="1"/>
          <w:sz w:val="24"/>
        </w:rPr>
        <w:t xml:space="preserve"> </w:t>
      </w:r>
      <w:r>
        <w:rPr>
          <w:sz w:val="24"/>
        </w:rPr>
        <w:t>accordance</w:t>
      </w:r>
      <w:r>
        <w:rPr>
          <w:spacing w:val="-2"/>
          <w:sz w:val="24"/>
        </w:rPr>
        <w:t xml:space="preserve"> </w:t>
      </w:r>
      <w:r>
        <w:rPr>
          <w:sz w:val="24"/>
        </w:rPr>
        <w:t>with the</w:t>
      </w:r>
      <w:r>
        <w:rPr>
          <w:spacing w:val="-1"/>
          <w:sz w:val="24"/>
        </w:rPr>
        <w:t xml:space="preserve"> </w:t>
      </w:r>
      <w:r>
        <w:rPr>
          <w:sz w:val="24"/>
        </w:rPr>
        <w:t>criteria</w:t>
      </w:r>
      <w:r>
        <w:rPr>
          <w:spacing w:val="-2"/>
          <w:sz w:val="24"/>
        </w:rPr>
        <w:t xml:space="preserve"> </w:t>
      </w:r>
      <w:r>
        <w:rPr>
          <w:sz w:val="24"/>
        </w:rPr>
        <w:t>in points</w:t>
      </w:r>
      <w:r>
        <w:rPr>
          <w:spacing w:val="3"/>
          <w:sz w:val="24"/>
        </w:rPr>
        <w:t xml:space="preserve"> </w:t>
      </w:r>
      <w:hyperlink w:anchor="_bookmark24" w:history="1">
        <w:r>
          <w:rPr>
            <w:sz w:val="24"/>
          </w:rPr>
          <w:t>48</w:t>
        </w:r>
      </w:hyperlink>
      <w:r>
        <w:rPr>
          <w:sz w:val="24"/>
        </w:rPr>
        <w:t xml:space="preserve"> and </w:t>
      </w:r>
      <w:hyperlink w:anchor="_bookmark25" w:history="1">
        <w:r>
          <w:rPr>
            <w:sz w:val="24"/>
          </w:rPr>
          <w:t>49</w:t>
        </w:r>
      </w:hyperlink>
      <w:r>
        <w:rPr>
          <w:sz w:val="24"/>
        </w:rPr>
        <w:t>.</w:t>
      </w:r>
    </w:p>
    <w:p w14:paraId="2119AD15" w14:textId="77777777" w:rsidR="004B799C" w:rsidRDefault="004B799C">
      <w:pPr>
        <w:pStyle w:val="BodyText"/>
        <w:spacing w:before="10"/>
        <w:rPr>
          <w:sz w:val="20"/>
        </w:rPr>
      </w:pPr>
    </w:p>
    <w:p w14:paraId="7111D578" w14:textId="77777777" w:rsidR="004B799C" w:rsidRDefault="00CA4AAC">
      <w:pPr>
        <w:pStyle w:val="ListParagraph"/>
        <w:numPr>
          <w:ilvl w:val="0"/>
          <w:numId w:val="28"/>
        </w:numPr>
        <w:tabs>
          <w:tab w:val="left" w:pos="1559"/>
        </w:tabs>
        <w:ind w:left="1558" w:right="953" w:hanging="600"/>
        <w:jc w:val="both"/>
        <w:rPr>
          <w:sz w:val="24"/>
        </w:rPr>
      </w:pPr>
      <w:bookmarkStart w:id="87" w:name="_bookmark77"/>
      <w:bookmarkEnd w:id="87"/>
      <w:r>
        <w:rPr>
          <w:sz w:val="24"/>
        </w:rPr>
        <w:t>If criteria other than the aid amount requested by the applicant are included in the</w:t>
      </w:r>
      <w:r>
        <w:rPr>
          <w:spacing w:val="1"/>
          <w:sz w:val="24"/>
        </w:rPr>
        <w:t xml:space="preserve"> </w:t>
      </w:r>
      <w:r>
        <w:rPr>
          <w:sz w:val="24"/>
        </w:rPr>
        <w:t xml:space="preserve">context of the competitive bidding process, point </w:t>
      </w:r>
      <w:hyperlink w:anchor="_bookmark25" w:history="1">
        <w:r>
          <w:rPr>
            <w:sz w:val="24"/>
          </w:rPr>
          <w:t xml:space="preserve">49 </w:t>
        </w:r>
      </w:hyperlink>
      <w:r>
        <w:rPr>
          <w:sz w:val="24"/>
        </w:rPr>
        <w:t>applies. The selection criteria may,</w:t>
      </w:r>
      <w:r>
        <w:rPr>
          <w:spacing w:val="1"/>
          <w:sz w:val="24"/>
        </w:rPr>
        <w:t xml:space="preserve"> </w:t>
      </w:r>
      <w:r>
        <w:rPr>
          <w:sz w:val="24"/>
        </w:rPr>
        <w:t>for instance, relate to the expected environmental benefits of the investment in terms of</w:t>
      </w:r>
      <w:r>
        <w:rPr>
          <w:spacing w:val="1"/>
          <w:sz w:val="24"/>
        </w:rPr>
        <w:t xml:space="preserve"> </w:t>
      </w:r>
      <w:r>
        <w:rPr>
          <w:position w:val="2"/>
          <w:sz w:val="24"/>
        </w:rPr>
        <w:t>CO</w:t>
      </w:r>
      <w:r>
        <w:rPr>
          <w:sz w:val="16"/>
        </w:rPr>
        <w:t>2</w:t>
      </w:r>
      <w:r>
        <w:rPr>
          <w:spacing w:val="1"/>
          <w:sz w:val="16"/>
        </w:rPr>
        <w:t xml:space="preserve"> </w:t>
      </w:r>
      <w:r>
        <w:rPr>
          <w:position w:val="2"/>
          <w:sz w:val="24"/>
        </w:rPr>
        <w:t>equivalent or other pollutant reductions throughout its lifetime. In such cases, to</w:t>
      </w:r>
      <w:r>
        <w:rPr>
          <w:spacing w:val="1"/>
          <w:position w:val="2"/>
          <w:sz w:val="24"/>
        </w:rPr>
        <w:t xml:space="preserve"> </w:t>
      </w:r>
      <w:r>
        <w:rPr>
          <w:sz w:val="24"/>
        </w:rPr>
        <w:t>facilitate the identification of the environmental benefits, the Member State may require</w:t>
      </w:r>
      <w:r>
        <w:rPr>
          <w:spacing w:val="-57"/>
          <w:sz w:val="24"/>
        </w:rPr>
        <w:t xml:space="preserve"> </w:t>
      </w:r>
      <w:r>
        <w:rPr>
          <w:sz w:val="24"/>
        </w:rPr>
        <w:t>the</w:t>
      </w:r>
      <w:r>
        <w:rPr>
          <w:spacing w:val="1"/>
          <w:sz w:val="24"/>
        </w:rPr>
        <w:t xml:space="preserve"> </w:t>
      </w:r>
      <w:r>
        <w:rPr>
          <w:sz w:val="24"/>
        </w:rPr>
        <w:t>applicants</w:t>
      </w:r>
      <w:r>
        <w:rPr>
          <w:spacing w:val="1"/>
          <w:sz w:val="24"/>
        </w:rPr>
        <w:t xml:space="preserve"> </w:t>
      </w:r>
      <w:r>
        <w:rPr>
          <w:sz w:val="24"/>
        </w:rPr>
        <w:t>to</w:t>
      </w:r>
      <w:r>
        <w:rPr>
          <w:spacing w:val="1"/>
          <w:sz w:val="24"/>
        </w:rPr>
        <w:t xml:space="preserve"> </w:t>
      </w:r>
      <w:r>
        <w:rPr>
          <w:sz w:val="24"/>
        </w:rPr>
        <w:t>indicate</w:t>
      </w:r>
      <w:r>
        <w:rPr>
          <w:spacing w:val="1"/>
          <w:sz w:val="24"/>
        </w:rPr>
        <w:t xml:space="preserve"> </w:t>
      </w:r>
      <w:r>
        <w:rPr>
          <w:sz w:val="24"/>
        </w:rPr>
        <w:t>in</w:t>
      </w:r>
      <w:r>
        <w:rPr>
          <w:spacing w:val="1"/>
          <w:sz w:val="24"/>
        </w:rPr>
        <w:t xml:space="preserve"> </w:t>
      </w:r>
      <w:r>
        <w:rPr>
          <w:sz w:val="24"/>
        </w:rPr>
        <w:t>their</w:t>
      </w:r>
      <w:r>
        <w:rPr>
          <w:spacing w:val="1"/>
          <w:sz w:val="24"/>
        </w:rPr>
        <w:t xml:space="preserve"> </w:t>
      </w:r>
      <w:r>
        <w:rPr>
          <w:sz w:val="24"/>
        </w:rPr>
        <w:t>bids</w:t>
      </w:r>
      <w:r>
        <w:rPr>
          <w:spacing w:val="1"/>
          <w:sz w:val="24"/>
        </w:rPr>
        <w:t xml:space="preserve"> </w:t>
      </w:r>
      <w:r>
        <w:rPr>
          <w:sz w:val="24"/>
        </w:rPr>
        <w:t>the</w:t>
      </w:r>
      <w:r>
        <w:rPr>
          <w:spacing w:val="1"/>
          <w:sz w:val="24"/>
        </w:rPr>
        <w:t xml:space="preserve"> </w:t>
      </w:r>
      <w:r>
        <w:rPr>
          <w:sz w:val="24"/>
        </w:rPr>
        <w:t>expected</w:t>
      </w:r>
      <w:r>
        <w:rPr>
          <w:spacing w:val="1"/>
          <w:sz w:val="24"/>
        </w:rPr>
        <w:t xml:space="preserve"> </w:t>
      </w:r>
      <w:r>
        <w:rPr>
          <w:sz w:val="24"/>
        </w:rPr>
        <w:t>level</w:t>
      </w:r>
      <w:r>
        <w:rPr>
          <w:spacing w:val="1"/>
          <w:sz w:val="24"/>
        </w:rPr>
        <w:t xml:space="preserve"> </w:t>
      </w:r>
      <w:r>
        <w:rPr>
          <w:sz w:val="24"/>
        </w:rPr>
        <w:t>of</w:t>
      </w:r>
      <w:r>
        <w:rPr>
          <w:spacing w:val="1"/>
          <w:sz w:val="24"/>
        </w:rPr>
        <w:t xml:space="preserve"> </w:t>
      </w:r>
      <w:r>
        <w:rPr>
          <w:sz w:val="24"/>
        </w:rPr>
        <w:t>emission</w:t>
      </w:r>
      <w:r>
        <w:rPr>
          <w:spacing w:val="1"/>
          <w:sz w:val="24"/>
        </w:rPr>
        <w:t xml:space="preserve"> </w:t>
      </w:r>
      <w:r>
        <w:rPr>
          <w:sz w:val="24"/>
        </w:rPr>
        <w:t>reductions</w:t>
      </w:r>
      <w:r>
        <w:rPr>
          <w:spacing w:val="1"/>
          <w:sz w:val="24"/>
        </w:rPr>
        <w:t xml:space="preserve"> </w:t>
      </w:r>
      <w:r>
        <w:rPr>
          <w:sz w:val="24"/>
        </w:rPr>
        <w:t>stemming from the investment, compared to the level of emissions of a comparable</w:t>
      </w:r>
      <w:r>
        <w:rPr>
          <w:spacing w:val="1"/>
          <w:sz w:val="24"/>
        </w:rPr>
        <w:t xml:space="preserve"> </w:t>
      </w:r>
      <w:r>
        <w:rPr>
          <w:sz w:val="24"/>
        </w:rPr>
        <w:t>vehicle complying with Union standards, where applicable. Environmental criteria used</w:t>
      </w:r>
      <w:r>
        <w:rPr>
          <w:spacing w:val="-57"/>
          <w:sz w:val="24"/>
        </w:rPr>
        <w:t xml:space="preserve"> </w:t>
      </w:r>
      <w:r>
        <w:rPr>
          <w:sz w:val="24"/>
        </w:rPr>
        <w:t>in</w:t>
      </w:r>
      <w:r>
        <w:rPr>
          <w:spacing w:val="28"/>
          <w:sz w:val="24"/>
        </w:rPr>
        <w:t xml:space="preserve"> </w:t>
      </w:r>
      <w:r>
        <w:rPr>
          <w:sz w:val="24"/>
        </w:rPr>
        <w:t>the</w:t>
      </w:r>
      <w:r>
        <w:rPr>
          <w:spacing w:val="27"/>
          <w:sz w:val="24"/>
        </w:rPr>
        <w:t xml:space="preserve"> </w:t>
      </w:r>
      <w:r>
        <w:rPr>
          <w:sz w:val="24"/>
        </w:rPr>
        <w:t>competitive</w:t>
      </w:r>
      <w:r>
        <w:rPr>
          <w:spacing w:val="27"/>
          <w:sz w:val="24"/>
        </w:rPr>
        <w:t xml:space="preserve"> </w:t>
      </w:r>
      <w:r>
        <w:rPr>
          <w:sz w:val="24"/>
        </w:rPr>
        <w:t>bidding</w:t>
      </w:r>
      <w:r>
        <w:rPr>
          <w:spacing w:val="25"/>
          <w:sz w:val="24"/>
        </w:rPr>
        <w:t xml:space="preserve"> </w:t>
      </w:r>
      <w:r>
        <w:rPr>
          <w:sz w:val="24"/>
        </w:rPr>
        <w:t>process</w:t>
      </w:r>
      <w:r>
        <w:rPr>
          <w:spacing w:val="28"/>
          <w:sz w:val="24"/>
        </w:rPr>
        <w:t xml:space="preserve"> </w:t>
      </w:r>
      <w:r>
        <w:rPr>
          <w:sz w:val="24"/>
        </w:rPr>
        <w:t>may</w:t>
      </w:r>
      <w:r>
        <w:rPr>
          <w:spacing w:val="23"/>
          <w:sz w:val="24"/>
        </w:rPr>
        <w:t xml:space="preserve"> </w:t>
      </w:r>
      <w:r>
        <w:rPr>
          <w:sz w:val="24"/>
        </w:rPr>
        <w:t>also</w:t>
      </w:r>
      <w:r>
        <w:rPr>
          <w:spacing w:val="28"/>
          <w:sz w:val="24"/>
        </w:rPr>
        <w:t xml:space="preserve"> </w:t>
      </w:r>
      <w:r>
        <w:rPr>
          <w:sz w:val="24"/>
        </w:rPr>
        <w:t>include</w:t>
      </w:r>
      <w:r>
        <w:rPr>
          <w:spacing w:val="27"/>
          <w:sz w:val="24"/>
        </w:rPr>
        <w:t xml:space="preserve"> </w:t>
      </w:r>
      <w:r>
        <w:rPr>
          <w:sz w:val="24"/>
        </w:rPr>
        <w:t>life-cycle</w:t>
      </w:r>
      <w:r>
        <w:rPr>
          <w:spacing w:val="27"/>
          <w:sz w:val="24"/>
        </w:rPr>
        <w:t xml:space="preserve"> </w:t>
      </w:r>
      <w:r>
        <w:rPr>
          <w:sz w:val="24"/>
        </w:rPr>
        <w:t>considerations</w:t>
      </w:r>
      <w:r>
        <w:rPr>
          <w:spacing w:val="27"/>
          <w:sz w:val="24"/>
        </w:rPr>
        <w:t xml:space="preserve"> </w:t>
      </w:r>
      <w:r>
        <w:rPr>
          <w:sz w:val="24"/>
        </w:rPr>
        <w:t>such</w:t>
      </w:r>
      <w:r>
        <w:rPr>
          <w:spacing w:val="27"/>
          <w:sz w:val="24"/>
        </w:rPr>
        <w:t xml:space="preserve"> </w:t>
      </w:r>
      <w:r>
        <w:rPr>
          <w:sz w:val="24"/>
        </w:rPr>
        <w:t>as</w:t>
      </w:r>
      <w:r>
        <w:rPr>
          <w:spacing w:val="-57"/>
          <w:sz w:val="24"/>
        </w:rPr>
        <w:t xml:space="preserve"> </w:t>
      </w:r>
      <w:r>
        <w:rPr>
          <w:sz w:val="24"/>
        </w:rPr>
        <w:t>the</w:t>
      </w:r>
      <w:r>
        <w:rPr>
          <w:spacing w:val="-1"/>
          <w:sz w:val="24"/>
        </w:rPr>
        <w:t xml:space="preserve"> </w:t>
      </w:r>
      <w:r>
        <w:rPr>
          <w:sz w:val="24"/>
        </w:rPr>
        <w:t>environmental impact</w:t>
      </w:r>
      <w:r>
        <w:rPr>
          <w:spacing w:val="2"/>
          <w:sz w:val="24"/>
        </w:rPr>
        <w:t xml:space="preserve"> </w:t>
      </w:r>
      <w:r>
        <w:rPr>
          <w:sz w:val="24"/>
        </w:rPr>
        <w:t>of the</w:t>
      </w:r>
      <w:r>
        <w:rPr>
          <w:spacing w:val="-2"/>
          <w:sz w:val="24"/>
        </w:rPr>
        <w:t xml:space="preserve"> </w:t>
      </w:r>
      <w:r>
        <w:rPr>
          <w:sz w:val="24"/>
        </w:rPr>
        <w:t>end-of-life</w:t>
      </w:r>
      <w:r>
        <w:rPr>
          <w:spacing w:val="-3"/>
          <w:sz w:val="24"/>
        </w:rPr>
        <w:t xml:space="preserve"> </w:t>
      </w:r>
      <w:r>
        <w:rPr>
          <w:sz w:val="24"/>
        </w:rPr>
        <w:t>management of</w:t>
      </w:r>
      <w:r>
        <w:rPr>
          <w:spacing w:val="-1"/>
          <w:sz w:val="24"/>
        </w:rPr>
        <w:t xml:space="preserve"> </w:t>
      </w:r>
      <w:r>
        <w:rPr>
          <w:sz w:val="24"/>
        </w:rPr>
        <w:t>the product.</w:t>
      </w:r>
    </w:p>
    <w:p w14:paraId="54374A70" w14:textId="77777777" w:rsidR="004B799C" w:rsidRDefault="004B799C">
      <w:pPr>
        <w:pStyle w:val="BodyText"/>
        <w:spacing w:before="8"/>
        <w:rPr>
          <w:sz w:val="20"/>
        </w:rPr>
      </w:pPr>
    </w:p>
    <w:p w14:paraId="682F8F9D" w14:textId="77777777" w:rsidR="004B799C" w:rsidRDefault="00CA4AAC">
      <w:pPr>
        <w:pStyle w:val="ListParagraph"/>
        <w:numPr>
          <w:ilvl w:val="0"/>
          <w:numId w:val="28"/>
        </w:numPr>
        <w:tabs>
          <w:tab w:val="left" w:pos="1559"/>
        </w:tabs>
        <w:ind w:left="1558" w:right="952" w:hanging="600"/>
        <w:jc w:val="both"/>
        <w:rPr>
          <w:sz w:val="24"/>
        </w:rPr>
      </w:pPr>
      <w:bookmarkStart w:id="88" w:name="_bookmark78"/>
      <w:bookmarkEnd w:id="88"/>
      <w:r>
        <w:rPr>
          <w:sz w:val="24"/>
        </w:rPr>
        <w:t>The design of the competitive bidding process must ensure that sufficient incentives</w:t>
      </w:r>
      <w:r>
        <w:rPr>
          <w:spacing w:val="1"/>
          <w:sz w:val="24"/>
        </w:rPr>
        <w:t xml:space="preserve"> </w:t>
      </w:r>
      <w:r>
        <w:rPr>
          <w:sz w:val="24"/>
        </w:rPr>
        <w:t>remain for applicants to bid for projects concerning the acquisition of zero-emission</w:t>
      </w:r>
      <w:r>
        <w:rPr>
          <w:spacing w:val="1"/>
          <w:sz w:val="24"/>
        </w:rPr>
        <w:t xml:space="preserve"> </w:t>
      </w:r>
      <w:r>
        <w:rPr>
          <w:sz w:val="24"/>
        </w:rPr>
        <w:t>transport vehicles, insofar as these are available in that transport mode,</w:t>
      </w:r>
      <w:r>
        <w:rPr>
          <w:spacing w:val="1"/>
          <w:sz w:val="24"/>
        </w:rPr>
        <w:t xml:space="preserve"> </w:t>
      </w:r>
      <w:r>
        <w:rPr>
          <w:sz w:val="24"/>
        </w:rPr>
        <w:t>which are</w:t>
      </w:r>
      <w:r>
        <w:rPr>
          <w:spacing w:val="1"/>
          <w:sz w:val="24"/>
        </w:rPr>
        <w:t xml:space="preserve"> </w:t>
      </w:r>
      <w:r>
        <w:rPr>
          <w:sz w:val="24"/>
        </w:rPr>
        <w:t>generally more expensive than less environmental friendly alternatives. That includes</w:t>
      </w:r>
      <w:r>
        <w:rPr>
          <w:spacing w:val="1"/>
          <w:sz w:val="24"/>
        </w:rPr>
        <w:t xml:space="preserve"> </w:t>
      </w:r>
      <w:r>
        <w:rPr>
          <w:sz w:val="24"/>
        </w:rPr>
        <w:t>ensuring that the application of the selection criteria does not put those projects at a</w:t>
      </w:r>
      <w:r>
        <w:rPr>
          <w:spacing w:val="1"/>
          <w:sz w:val="24"/>
        </w:rPr>
        <w:t xml:space="preserve"> </w:t>
      </w:r>
      <w:r>
        <w:rPr>
          <w:sz w:val="24"/>
        </w:rPr>
        <w:t>disadvantage compared to other clean transport vehicles, which do not qualify as zero-</w:t>
      </w:r>
      <w:r>
        <w:rPr>
          <w:spacing w:val="1"/>
          <w:sz w:val="24"/>
        </w:rPr>
        <w:t xml:space="preserve"> </w:t>
      </w:r>
      <w:r>
        <w:rPr>
          <w:sz w:val="24"/>
        </w:rPr>
        <w:t>emission. For example, environmental criteria may be designed as premiums allowing a</w:t>
      </w:r>
      <w:r>
        <w:rPr>
          <w:spacing w:val="-57"/>
          <w:sz w:val="24"/>
        </w:rPr>
        <w:t xml:space="preserve"> </w:t>
      </w:r>
      <w:r>
        <w:rPr>
          <w:sz w:val="24"/>
        </w:rPr>
        <w:t>higher score to be assigned to projects bringing environmental benefits beyond those</w:t>
      </w:r>
      <w:r>
        <w:rPr>
          <w:spacing w:val="1"/>
          <w:sz w:val="24"/>
        </w:rPr>
        <w:t xml:space="preserve"> </w:t>
      </w:r>
      <w:r>
        <w:rPr>
          <w:sz w:val="24"/>
        </w:rPr>
        <w:t>deriving from the</w:t>
      </w:r>
      <w:r>
        <w:rPr>
          <w:spacing w:val="-1"/>
          <w:sz w:val="24"/>
        </w:rPr>
        <w:t xml:space="preserve"> </w:t>
      </w:r>
      <w:r>
        <w:rPr>
          <w:sz w:val="24"/>
        </w:rPr>
        <w:t>eligibility</w:t>
      </w:r>
      <w:r>
        <w:rPr>
          <w:spacing w:val="-5"/>
          <w:sz w:val="24"/>
        </w:rPr>
        <w:t xml:space="preserve"> </w:t>
      </w:r>
      <w:r>
        <w:rPr>
          <w:sz w:val="24"/>
        </w:rPr>
        <w:t>requirements or primary</w:t>
      </w:r>
      <w:r>
        <w:rPr>
          <w:spacing w:val="-5"/>
          <w:sz w:val="24"/>
        </w:rPr>
        <w:t xml:space="preserve"> </w:t>
      </w:r>
      <w:r>
        <w:rPr>
          <w:sz w:val="24"/>
        </w:rPr>
        <w:t>objective</w:t>
      </w:r>
      <w:r>
        <w:rPr>
          <w:spacing w:val="-2"/>
          <w:sz w:val="24"/>
        </w:rPr>
        <w:t xml:space="preserve"> </w:t>
      </w:r>
      <w:r>
        <w:rPr>
          <w:sz w:val="24"/>
        </w:rPr>
        <w:t>of the</w:t>
      </w:r>
      <w:r>
        <w:rPr>
          <w:spacing w:val="-2"/>
          <w:sz w:val="24"/>
        </w:rPr>
        <w:t xml:space="preserve"> </w:t>
      </w:r>
      <w:r>
        <w:rPr>
          <w:sz w:val="24"/>
        </w:rPr>
        <w:t>scheme.</w:t>
      </w:r>
    </w:p>
    <w:p w14:paraId="03A56D94" w14:textId="77777777" w:rsidR="004B799C" w:rsidRDefault="004B799C">
      <w:pPr>
        <w:pStyle w:val="BodyText"/>
        <w:spacing w:before="10"/>
        <w:rPr>
          <w:sz w:val="20"/>
        </w:rPr>
      </w:pPr>
    </w:p>
    <w:p w14:paraId="7C697DAF" w14:textId="77777777" w:rsidR="004B799C" w:rsidRDefault="00CA4AAC">
      <w:pPr>
        <w:pStyle w:val="ListParagraph"/>
        <w:numPr>
          <w:ilvl w:val="0"/>
          <w:numId w:val="28"/>
        </w:numPr>
        <w:tabs>
          <w:tab w:val="left" w:pos="1559"/>
        </w:tabs>
        <w:ind w:left="1558" w:right="955" w:hanging="600"/>
        <w:jc w:val="both"/>
        <w:rPr>
          <w:sz w:val="24"/>
        </w:rPr>
      </w:pPr>
      <w:r>
        <w:rPr>
          <w:sz w:val="24"/>
        </w:rPr>
        <w:t xml:space="preserve">By way of derogation from points </w:t>
      </w:r>
      <w:hyperlink w:anchor="_bookmark76" w:history="1">
        <w:r>
          <w:rPr>
            <w:sz w:val="24"/>
          </w:rPr>
          <w:t>155</w:t>
        </w:r>
      </w:hyperlink>
      <w:r>
        <w:rPr>
          <w:sz w:val="24"/>
        </w:rPr>
        <w:t xml:space="preserve">, </w:t>
      </w:r>
      <w:hyperlink w:anchor="_bookmark77" w:history="1">
        <w:r>
          <w:rPr>
            <w:sz w:val="24"/>
          </w:rPr>
          <w:t>156</w:t>
        </w:r>
      </w:hyperlink>
      <w:r>
        <w:rPr>
          <w:sz w:val="24"/>
        </w:rPr>
        <w:t xml:space="preserve"> and </w:t>
      </w:r>
      <w:hyperlink w:anchor="_bookmark78" w:history="1">
        <w:r>
          <w:rPr>
            <w:sz w:val="24"/>
          </w:rPr>
          <w:t>157</w:t>
        </w:r>
      </w:hyperlink>
      <w:r>
        <w:rPr>
          <w:sz w:val="24"/>
        </w:rPr>
        <w:t>, where the expected number of</w:t>
      </w:r>
      <w:r>
        <w:rPr>
          <w:spacing w:val="1"/>
          <w:sz w:val="24"/>
        </w:rPr>
        <w:t xml:space="preserve"> </w:t>
      </w:r>
      <w:r>
        <w:rPr>
          <w:sz w:val="24"/>
        </w:rPr>
        <w:t>participants is not sufficient to ensure effective competition</w:t>
      </w:r>
      <w:r>
        <w:rPr>
          <w:spacing w:val="60"/>
          <w:sz w:val="24"/>
        </w:rPr>
        <w:t xml:space="preserve"> </w:t>
      </w:r>
      <w:r>
        <w:rPr>
          <w:sz w:val="24"/>
        </w:rPr>
        <w:t>or avoid strategic bidding</w:t>
      </w:r>
      <w:r>
        <w:rPr>
          <w:spacing w:val="1"/>
          <w:sz w:val="24"/>
        </w:rPr>
        <w:t xml:space="preserve"> </w:t>
      </w:r>
      <w:r>
        <w:rPr>
          <w:sz w:val="24"/>
        </w:rPr>
        <w:t xml:space="preserve">or where a competitive bidding process, as described in points </w:t>
      </w:r>
      <w:hyperlink w:anchor="_bookmark24" w:history="1">
        <w:r>
          <w:rPr>
            <w:sz w:val="24"/>
          </w:rPr>
          <w:t>48</w:t>
        </w:r>
      </w:hyperlink>
      <w:r>
        <w:rPr>
          <w:sz w:val="24"/>
        </w:rPr>
        <w:t xml:space="preserve"> and </w:t>
      </w:r>
      <w:hyperlink w:anchor="_bookmark25" w:history="1">
        <w:r>
          <w:rPr>
            <w:sz w:val="24"/>
          </w:rPr>
          <w:t>49</w:t>
        </w:r>
      </w:hyperlink>
      <w:r>
        <w:rPr>
          <w:sz w:val="24"/>
        </w:rPr>
        <w:t>, cannot be</w:t>
      </w:r>
      <w:r>
        <w:rPr>
          <w:spacing w:val="1"/>
          <w:sz w:val="24"/>
        </w:rPr>
        <w:t xml:space="preserve"> </w:t>
      </w:r>
      <w:r>
        <w:rPr>
          <w:sz w:val="24"/>
        </w:rPr>
        <w:t>organised, the aid may be granted without a competitive bidding process. In such cases,</w:t>
      </w:r>
      <w:r>
        <w:rPr>
          <w:spacing w:val="1"/>
          <w:sz w:val="24"/>
        </w:rPr>
        <w:t xml:space="preserve"> </w:t>
      </w:r>
      <w:r>
        <w:rPr>
          <w:sz w:val="24"/>
        </w:rPr>
        <w:t>the basic aid intensity must not exceed 40 % of the eligible costs. This aid intensity may</w:t>
      </w:r>
      <w:r>
        <w:rPr>
          <w:spacing w:val="-57"/>
          <w:sz w:val="24"/>
        </w:rPr>
        <w:t xml:space="preserve"> </w:t>
      </w:r>
      <w:r>
        <w:rPr>
          <w:sz w:val="24"/>
        </w:rPr>
        <w:t>be</w:t>
      </w:r>
      <w:r>
        <w:rPr>
          <w:spacing w:val="27"/>
          <w:sz w:val="24"/>
        </w:rPr>
        <w:t xml:space="preserve"> </w:t>
      </w:r>
      <w:r>
        <w:rPr>
          <w:sz w:val="24"/>
        </w:rPr>
        <w:t>increased</w:t>
      </w:r>
      <w:r>
        <w:rPr>
          <w:spacing w:val="29"/>
          <w:sz w:val="24"/>
        </w:rPr>
        <w:t xml:space="preserve"> </w:t>
      </w:r>
      <w:r>
        <w:rPr>
          <w:sz w:val="24"/>
        </w:rPr>
        <w:t>by</w:t>
      </w:r>
      <w:r>
        <w:rPr>
          <w:spacing w:val="26"/>
          <w:sz w:val="24"/>
        </w:rPr>
        <w:t xml:space="preserve"> </w:t>
      </w:r>
      <w:r>
        <w:rPr>
          <w:sz w:val="24"/>
        </w:rPr>
        <w:t>10</w:t>
      </w:r>
      <w:r>
        <w:rPr>
          <w:spacing w:val="29"/>
          <w:sz w:val="24"/>
        </w:rPr>
        <w:t xml:space="preserve"> </w:t>
      </w:r>
      <w:r>
        <w:rPr>
          <w:sz w:val="24"/>
        </w:rPr>
        <w:t>percentage</w:t>
      </w:r>
      <w:r>
        <w:rPr>
          <w:spacing w:val="27"/>
          <w:sz w:val="24"/>
        </w:rPr>
        <w:t xml:space="preserve"> </w:t>
      </w:r>
      <w:r>
        <w:rPr>
          <w:sz w:val="24"/>
        </w:rPr>
        <w:t>points</w:t>
      </w:r>
      <w:r>
        <w:rPr>
          <w:spacing w:val="29"/>
          <w:sz w:val="24"/>
        </w:rPr>
        <w:t xml:space="preserve"> </w:t>
      </w:r>
      <w:r>
        <w:rPr>
          <w:sz w:val="24"/>
        </w:rPr>
        <w:t>for</w:t>
      </w:r>
      <w:r>
        <w:rPr>
          <w:spacing w:val="27"/>
          <w:sz w:val="24"/>
        </w:rPr>
        <w:t xml:space="preserve"> </w:t>
      </w:r>
      <w:r>
        <w:rPr>
          <w:sz w:val="24"/>
        </w:rPr>
        <w:t>zero-emission</w:t>
      </w:r>
      <w:r>
        <w:rPr>
          <w:spacing w:val="29"/>
          <w:sz w:val="24"/>
        </w:rPr>
        <w:t xml:space="preserve"> </w:t>
      </w:r>
      <w:r>
        <w:rPr>
          <w:sz w:val="24"/>
        </w:rPr>
        <w:t>transport</w:t>
      </w:r>
      <w:r>
        <w:rPr>
          <w:spacing w:val="29"/>
          <w:sz w:val="24"/>
        </w:rPr>
        <w:t xml:space="preserve"> </w:t>
      </w:r>
      <w:r>
        <w:rPr>
          <w:sz w:val="24"/>
        </w:rPr>
        <w:t>vehicles;</w:t>
      </w:r>
      <w:r>
        <w:rPr>
          <w:spacing w:val="29"/>
          <w:sz w:val="24"/>
        </w:rPr>
        <w:t xml:space="preserve"> </w:t>
      </w:r>
      <w:r>
        <w:rPr>
          <w:sz w:val="24"/>
        </w:rPr>
        <w:t>and</w:t>
      </w:r>
      <w:r>
        <w:rPr>
          <w:spacing w:val="29"/>
          <w:sz w:val="24"/>
        </w:rPr>
        <w:t xml:space="preserve"> </w:t>
      </w:r>
      <w:r>
        <w:rPr>
          <w:sz w:val="24"/>
        </w:rPr>
        <w:t>by</w:t>
      </w:r>
      <w:r>
        <w:rPr>
          <w:spacing w:val="23"/>
          <w:sz w:val="24"/>
        </w:rPr>
        <w:t xml:space="preserve"> </w:t>
      </w:r>
      <w:r>
        <w:rPr>
          <w:sz w:val="24"/>
        </w:rPr>
        <w:t>10</w:t>
      </w:r>
    </w:p>
    <w:p w14:paraId="7607A83E" w14:textId="77777777" w:rsidR="004B799C" w:rsidRDefault="004B799C">
      <w:pPr>
        <w:jc w:val="both"/>
        <w:rPr>
          <w:sz w:val="24"/>
        </w:rPr>
        <w:sectPr w:rsidR="004B799C">
          <w:pgSz w:w="11910" w:h="16840"/>
          <w:pgMar w:top="1020" w:right="460" w:bottom="1620" w:left="460" w:header="0" w:footer="1426" w:gutter="0"/>
          <w:cols w:space="720"/>
        </w:sectPr>
      </w:pPr>
    </w:p>
    <w:p w14:paraId="1ECE5487" w14:textId="77777777" w:rsidR="004B799C" w:rsidRDefault="00CA4AAC">
      <w:pPr>
        <w:pStyle w:val="BodyText"/>
        <w:spacing w:before="72"/>
        <w:ind w:left="1558"/>
      </w:pPr>
      <w:r>
        <w:lastRenderedPageBreak/>
        <w:t>percentage</w:t>
      </w:r>
      <w:r>
        <w:rPr>
          <w:spacing w:val="33"/>
        </w:rPr>
        <w:t xml:space="preserve"> </w:t>
      </w:r>
      <w:r>
        <w:t>points</w:t>
      </w:r>
      <w:r>
        <w:rPr>
          <w:spacing w:val="36"/>
        </w:rPr>
        <w:t xml:space="preserve"> </w:t>
      </w:r>
      <w:r>
        <w:t>for</w:t>
      </w:r>
      <w:r>
        <w:rPr>
          <w:spacing w:val="36"/>
        </w:rPr>
        <w:t xml:space="preserve"> </w:t>
      </w:r>
      <w:r>
        <w:t>medium-sized</w:t>
      </w:r>
      <w:r>
        <w:rPr>
          <w:spacing w:val="34"/>
        </w:rPr>
        <w:t xml:space="preserve"> </w:t>
      </w:r>
      <w:r>
        <w:t>enterprises</w:t>
      </w:r>
      <w:r>
        <w:rPr>
          <w:spacing w:val="38"/>
        </w:rPr>
        <w:t xml:space="preserve"> </w:t>
      </w:r>
      <w:r>
        <w:t>or</w:t>
      </w:r>
      <w:r>
        <w:rPr>
          <w:spacing w:val="35"/>
        </w:rPr>
        <w:t xml:space="preserve"> </w:t>
      </w:r>
      <w:r>
        <w:t>by</w:t>
      </w:r>
      <w:r>
        <w:rPr>
          <w:spacing w:val="33"/>
        </w:rPr>
        <w:t xml:space="preserve"> </w:t>
      </w:r>
      <w:r>
        <w:t>20</w:t>
      </w:r>
      <w:r>
        <w:rPr>
          <w:spacing w:val="34"/>
        </w:rPr>
        <w:t xml:space="preserve"> </w:t>
      </w:r>
      <w:r>
        <w:t>percentage</w:t>
      </w:r>
      <w:r>
        <w:rPr>
          <w:spacing w:val="34"/>
        </w:rPr>
        <w:t xml:space="preserve"> </w:t>
      </w:r>
      <w:r>
        <w:t>points</w:t>
      </w:r>
      <w:r>
        <w:rPr>
          <w:spacing w:val="36"/>
        </w:rPr>
        <w:t xml:space="preserve"> </w:t>
      </w:r>
      <w:r>
        <w:t>for</w:t>
      </w:r>
      <w:r>
        <w:rPr>
          <w:spacing w:val="33"/>
        </w:rPr>
        <w:t xml:space="preserve"> </w:t>
      </w:r>
      <w:r>
        <w:t>small</w:t>
      </w:r>
      <w:r>
        <w:rPr>
          <w:spacing w:val="-57"/>
        </w:rPr>
        <w:t xml:space="preserve"> </w:t>
      </w:r>
      <w:r>
        <w:t>enterprises.</w:t>
      </w:r>
    </w:p>
    <w:p w14:paraId="6C8D7836" w14:textId="77777777" w:rsidR="004B799C" w:rsidRDefault="004B799C">
      <w:pPr>
        <w:pStyle w:val="BodyText"/>
        <w:spacing w:before="10"/>
        <w:rPr>
          <w:sz w:val="20"/>
        </w:rPr>
      </w:pPr>
    </w:p>
    <w:p w14:paraId="0A49A02A" w14:textId="77777777" w:rsidR="004B799C" w:rsidRDefault="00CA4AAC">
      <w:pPr>
        <w:pStyle w:val="ListParagraph"/>
        <w:numPr>
          <w:ilvl w:val="0"/>
          <w:numId w:val="28"/>
        </w:numPr>
        <w:tabs>
          <w:tab w:val="left" w:pos="1559"/>
        </w:tabs>
        <w:ind w:left="1558" w:right="952" w:hanging="600"/>
        <w:jc w:val="both"/>
        <w:rPr>
          <w:sz w:val="24"/>
        </w:rPr>
      </w:pPr>
      <w:bookmarkStart w:id="89" w:name="_bookmark79"/>
      <w:bookmarkEnd w:id="89"/>
      <w:r>
        <w:rPr>
          <w:sz w:val="24"/>
        </w:rPr>
        <w:t>Exceptionally, depending on the specific characteristics of the measure, the Member</w:t>
      </w:r>
      <w:r>
        <w:rPr>
          <w:spacing w:val="1"/>
          <w:sz w:val="24"/>
        </w:rPr>
        <w:t xml:space="preserve"> </w:t>
      </w:r>
      <w:r>
        <w:rPr>
          <w:sz w:val="24"/>
        </w:rPr>
        <w:t xml:space="preserve">State may also demonstrate, based on a funding gap analysis, as set out in points </w:t>
      </w:r>
      <w:hyperlink w:anchor="_bookmark23" w:history="1">
        <w:r>
          <w:rPr>
            <w:sz w:val="24"/>
          </w:rPr>
          <w:t>47</w:t>
        </w:r>
      </w:hyperlink>
      <w:r>
        <w:rPr>
          <w:sz w:val="24"/>
        </w:rPr>
        <w:t xml:space="preserve">, </w:t>
      </w:r>
      <w:hyperlink w:anchor="_bookmark26" w:history="1">
        <w:r>
          <w:rPr>
            <w:sz w:val="24"/>
          </w:rPr>
          <w:t>50</w:t>
        </w:r>
      </w:hyperlink>
      <w:r>
        <w:rPr>
          <w:spacing w:val="1"/>
          <w:sz w:val="24"/>
        </w:rPr>
        <w:t xml:space="preserve"> </w:t>
      </w:r>
      <w:r>
        <w:rPr>
          <w:sz w:val="24"/>
        </w:rPr>
        <w:t xml:space="preserve">and </w:t>
      </w:r>
      <w:hyperlink w:anchor="_bookmark27" w:history="1">
        <w:r>
          <w:rPr>
            <w:sz w:val="24"/>
          </w:rPr>
          <w:t xml:space="preserve">51, </w:t>
        </w:r>
      </w:hyperlink>
      <w:r>
        <w:rPr>
          <w:sz w:val="24"/>
        </w:rPr>
        <w:t>that a higher aid amount is required. In such a case, the Member State must</w:t>
      </w:r>
      <w:r>
        <w:rPr>
          <w:spacing w:val="1"/>
          <w:sz w:val="24"/>
        </w:rPr>
        <w:t xml:space="preserve"> </w:t>
      </w:r>
      <w:r>
        <w:rPr>
          <w:sz w:val="24"/>
        </w:rPr>
        <w:t xml:space="preserve">conduct an </w:t>
      </w:r>
      <w:r>
        <w:rPr>
          <w:i/>
          <w:sz w:val="24"/>
        </w:rPr>
        <w:t xml:space="preserve">ex post </w:t>
      </w:r>
      <w:r>
        <w:rPr>
          <w:sz w:val="24"/>
        </w:rPr>
        <w:t>monitoring to verify the assumptions made about the level of aid</w:t>
      </w:r>
      <w:r>
        <w:rPr>
          <w:spacing w:val="1"/>
          <w:sz w:val="24"/>
        </w:rPr>
        <w:t xml:space="preserve"> </w:t>
      </w:r>
      <w:r>
        <w:rPr>
          <w:sz w:val="24"/>
        </w:rPr>
        <w:t>required and put in place a claw-back mechanism, as set out in point</w:t>
      </w:r>
      <w:r>
        <w:rPr>
          <w:spacing w:val="60"/>
          <w:sz w:val="24"/>
        </w:rPr>
        <w:t xml:space="preserve"> </w:t>
      </w:r>
      <w:hyperlink w:anchor="_bookmark28" w:history="1">
        <w:r>
          <w:rPr>
            <w:sz w:val="24"/>
          </w:rPr>
          <w:t>53</w:t>
        </w:r>
      </w:hyperlink>
      <w:r>
        <w:rPr>
          <w:sz w:val="24"/>
        </w:rPr>
        <w:t>. The aid</w:t>
      </w:r>
      <w:r>
        <w:rPr>
          <w:spacing w:val="1"/>
          <w:sz w:val="24"/>
        </w:rPr>
        <w:t xml:space="preserve"> </w:t>
      </w:r>
      <w:r>
        <w:rPr>
          <w:sz w:val="24"/>
        </w:rPr>
        <w:t>amount</w:t>
      </w:r>
      <w:r>
        <w:rPr>
          <w:spacing w:val="-1"/>
          <w:sz w:val="24"/>
        </w:rPr>
        <w:t xml:space="preserve"> </w:t>
      </w:r>
      <w:r>
        <w:rPr>
          <w:sz w:val="24"/>
        </w:rPr>
        <w:t>must not exceed the funding gap,</w:t>
      </w:r>
      <w:r>
        <w:rPr>
          <w:spacing w:val="-1"/>
          <w:sz w:val="24"/>
        </w:rPr>
        <w:t xml:space="preserve"> </w:t>
      </w:r>
      <w:r>
        <w:rPr>
          <w:sz w:val="24"/>
        </w:rPr>
        <w:t>as set out in points 50 and</w:t>
      </w:r>
      <w:r>
        <w:rPr>
          <w:spacing w:val="-1"/>
          <w:sz w:val="24"/>
        </w:rPr>
        <w:t xml:space="preserve"> </w:t>
      </w:r>
      <w:r>
        <w:rPr>
          <w:sz w:val="24"/>
        </w:rPr>
        <w:t>51.</w:t>
      </w:r>
    </w:p>
    <w:p w14:paraId="45921824" w14:textId="77777777" w:rsidR="004B799C" w:rsidRDefault="004B799C">
      <w:pPr>
        <w:pStyle w:val="BodyText"/>
        <w:spacing w:before="10"/>
        <w:rPr>
          <w:sz w:val="20"/>
        </w:rPr>
      </w:pPr>
    </w:p>
    <w:p w14:paraId="10B4EF5A" w14:textId="77777777" w:rsidR="004B799C" w:rsidRDefault="00CA4AAC">
      <w:pPr>
        <w:pStyle w:val="ListParagraph"/>
        <w:numPr>
          <w:ilvl w:val="3"/>
          <w:numId w:val="14"/>
        </w:numPr>
        <w:tabs>
          <w:tab w:val="left" w:pos="2302"/>
          <w:tab w:val="left" w:pos="2303"/>
        </w:tabs>
        <w:ind w:hanging="865"/>
        <w:rPr>
          <w:sz w:val="24"/>
        </w:rPr>
      </w:pPr>
      <w:bookmarkStart w:id="90" w:name="_bookmark80"/>
      <w:bookmarkEnd w:id="90"/>
      <w:r>
        <w:rPr>
          <w:sz w:val="24"/>
        </w:rPr>
        <w:t>Avoidance</w:t>
      </w:r>
      <w:r>
        <w:rPr>
          <w:spacing w:val="-2"/>
          <w:sz w:val="24"/>
        </w:rPr>
        <w:t xml:space="preserve"> </w:t>
      </w:r>
      <w:r>
        <w:rPr>
          <w:sz w:val="24"/>
        </w:rPr>
        <w:t>of undue</w:t>
      </w:r>
      <w:r>
        <w:rPr>
          <w:spacing w:val="-2"/>
          <w:sz w:val="24"/>
        </w:rPr>
        <w:t xml:space="preserve"> </w:t>
      </w:r>
      <w:r>
        <w:rPr>
          <w:sz w:val="24"/>
        </w:rPr>
        <w:t>negative</w:t>
      </w:r>
      <w:r>
        <w:rPr>
          <w:spacing w:val="-2"/>
          <w:sz w:val="24"/>
        </w:rPr>
        <w:t xml:space="preserve"> </w:t>
      </w:r>
      <w:r>
        <w:rPr>
          <w:sz w:val="24"/>
        </w:rPr>
        <w:t>effects</w:t>
      </w:r>
      <w:r>
        <w:rPr>
          <w:spacing w:val="-1"/>
          <w:sz w:val="24"/>
        </w:rPr>
        <w:t xml:space="preserve"> </w:t>
      </w:r>
      <w:r>
        <w:rPr>
          <w:sz w:val="24"/>
        </w:rPr>
        <w:t>on</w:t>
      </w:r>
      <w:r>
        <w:rPr>
          <w:spacing w:val="-1"/>
          <w:sz w:val="24"/>
        </w:rPr>
        <w:t xml:space="preserve"> </w:t>
      </w:r>
      <w:r>
        <w:rPr>
          <w:sz w:val="24"/>
        </w:rPr>
        <w:t>competition</w:t>
      </w:r>
      <w:r>
        <w:rPr>
          <w:spacing w:val="-1"/>
          <w:sz w:val="24"/>
        </w:rPr>
        <w:t xml:space="preserve"> </w:t>
      </w:r>
      <w:r>
        <w:rPr>
          <w:sz w:val="24"/>
        </w:rPr>
        <w:t>and</w:t>
      </w:r>
      <w:r>
        <w:rPr>
          <w:spacing w:val="-1"/>
          <w:sz w:val="24"/>
        </w:rPr>
        <w:t xml:space="preserve"> </w:t>
      </w:r>
      <w:r>
        <w:rPr>
          <w:sz w:val="24"/>
        </w:rPr>
        <w:t>trade and</w:t>
      </w:r>
      <w:r>
        <w:rPr>
          <w:spacing w:val="-1"/>
          <w:sz w:val="24"/>
        </w:rPr>
        <w:t xml:space="preserve"> </w:t>
      </w:r>
      <w:r>
        <w:rPr>
          <w:sz w:val="24"/>
        </w:rPr>
        <w:t>balancing</w:t>
      </w:r>
    </w:p>
    <w:p w14:paraId="084F141C" w14:textId="77777777" w:rsidR="004B799C" w:rsidRDefault="004B799C">
      <w:pPr>
        <w:pStyle w:val="BodyText"/>
        <w:spacing w:before="10"/>
        <w:rPr>
          <w:sz w:val="20"/>
        </w:rPr>
      </w:pPr>
    </w:p>
    <w:p w14:paraId="5CC3236D" w14:textId="77777777" w:rsidR="004B799C" w:rsidRDefault="00CA4AAC">
      <w:pPr>
        <w:pStyle w:val="ListParagraph"/>
        <w:numPr>
          <w:ilvl w:val="0"/>
          <w:numId w:val="28"/>
        </w:numPr>
        <w:tabs>
          <w:tab w:val="left" w:pos="1559"/>
        </w:tabs>
        <w:ind w:left="1558" w:right="955" w:hanging="600"/>
        <w:jc w:val="both"/>
        <w:rPr>
          <w:sz w:val="24"/>
        </w:rPr>
      </w:pPr>
      <w:r>
        <w:rPr>
          <w:sz w:val="24"/>
        </w:rPr>
        <w:t xml:space="preserve">The requirements set out in points </w:t>
      </w:r>
      <w:hyperlink w:anchor="_bookmark81" w:history="1">
        <w:r>
          <w:rPr>
            <w:sz w:val="24"/>
          </w:rPr>
          <w:t>161</w:t>
        </w:r>
      </w:hyperlink>
      <w:r>
        <w:rPr>
          <w:sz w:val="24"/>
        </w:rPr>
        <w:t xml:space="preserve"> to </w:t>
      </w:r>
      <w:hyperlink w:anchor="_bookmark82" w:history="1">
        <w:r>
          <w:rPr>
            <w:sz w:val="24"/>
          </w:rPr>
          <w:t>166</w:t>
        </w:r>
      </w:hyperlink>
      <w:r>
        <w:rPr>
          <w:sz w:val="24"/>
        </w:rPr>
        <w:t xml:space="preserve"> apply in addition to those set out in</w:t>
      </w:r>
      <w:r>
        <w:rPr>
          <w:spacing w:val="1"/>
          <w:sz w:val="24"/>
        </w:rPr>
        <w:t xml:space="preserve"> </w:t>
      </w:r>
      <w:r>
        <w:rPr>
          <w:sz w:val="24"/>
        </w:rPr>
        <w:t>Section</w:t>
      </w:r>
      <w:r>
        <w:rPr>
          <w:spacing w:val="-1"/>
          <w:sz w:val="24"/>
        </w:rPr>
        <w:t xml:space="preserve"> </w:t>
      </w:r>
      <w:r>
        <w:rPr>
          <w:sz w:val="24"/>
        </w:rPr>
        <w:t>3.2.2.</w:t>
      </w:r>
    </w:p>
    <w:p w14:paraId="453301B6" w14:textId="77777777" w:rsidR="004B799C" w:rsidRDefault="004B799C">
      <w:pPr>
        <w:pStyle w:val="BodyText"/>
        <w:spacing w:before="10"/>
        <w:rPr>
          <w:sz w:val="20"/>
        </w:rPr>
      </w:pPr>
    </w:p>
    <w:p w14:paraId="50D57949" w14:textId="77777777" w:rsidR="004B799C" w:rsidRDefault="00CA4AAC">
      <w:pPr>
        <w:pStyle w:val="ListParagraph"/>
        <w:numPr>
          <w:ilvl w:val="0"/>
          <w:numId w:val="28"/>
        </w:numPr>
        <w:tabs>
          <w:tab w:val="left" w:pos="1559"/>
        </w:tabs>
        <w:ind w:left="1558" w:right="954" w:hanging="600"/>
        <w:jc w:val="both"/>
        <w:rPr>
          <w:sz w:val="24"/>
        </w:rPr>
      </w:pPr>
      <w:bookmarkStart w:id="91" w:name="_bookmark81"/>
      <w:bookmarkEnd w:id="91"/>
      <w:r>
        <w:rPr>
          <w:sz w:val="24"/>
        </w:rPr>
        <w:t>The</w:t>
      </w:r>
      <w:r>
        <w:rPr>
          <w:spacing w:val="1"/>
          <w:sz w:val="24"/>
        </w:rPr>
        <w:t xml:space="preserve"> </w:t>
      </w:r>
      <w:r>
        <w:rPr>
          <w:sz w:val="24"/>
        </w:rPr>
        <w:t>Commission</w:t>
      </w:r>
      <w:r>
        <w:rPr>
          <w:spacing w:val="1"/>
          <w:sz w:val="24"/>
        </w:rPr>
        <w:t xml:space="preserve"> </w:t>
      </w:r>
      <w:r>
        <w:rPr>
          <w:sz w:val="24"/>
        </w:rPr>
        <w:t>considers</w:t>
      </w:r>
      <w:r>
        <w:rPr>
          <w:spacing w:val="1"/>
          <w:sz w:val="24"/>
        </w:rPr>
        <w:t xml:space="preserve"> </w:t>
      </w:r>
      <w:r>
        <w:rPr>
          <w:sz w:val="24"/>
        </w:rPr>
        <w:t>that</w:t>
      </w:r>
      <w:r>
        <w:rPr>
          <w:spacing w:val="1"/>
          <w:sz w:val="24"/>
        </w:rPr>
        <w:t xml:space="preserve"> </w:t>
      </w:r>
      <w:r>
        <w:rPr>
          <w:sz w:val="24"/>
        </w:rPr>
        <w:t>certain</w:t>
      </w:r>
      <w:r>
        <w:rPr>
          <w:spacing w:val="1"/>
          <w:sz w:val="24"/>
        </w:rPr>
        <w:t xml:space="preserve"> </w:t>
      </w:r>
      <w:r>
        <w:rPr>
          <w:sz w:val="24"/>
        </w:rPr>
        <w:t>aid</w:t>
      </w:r>
      <w:r>
        <w:rPr>
          <w:spacing w:val="1"/>
          <w:sz w:val="24"/>
        </w:rPr>
        <w:t xml:space="preserve"> </w:t>
      </w:r>
      <w:r>
        <w:rPr>
          <w:sz w:val="24"/>
        </w:rPr>
        <w:t>measures</w:t>
      </w:r>
      <w:r>
        <w:rPr>
          <w:spacing w:val="1"/>
          <w:sz w:val="24"/>
        </w:rPr>
        <w:t xml:space="preserve"> </w:t>
      </w:r>
      <w:r>
        <w:rPr>
          <w:sz w:val="24"/>
        </w:rPr>
        <w:t>have</w:t>
      </w:r>
      <w:r>
        <w:rPr>
          <w:spacing w:val="1"/>
          <w:sz w:val="24"/>
        </w:rPr>
        <w:t xml:space="preserve"> </w:t>
      </w:r>
      <w:r>
        <w:rPr>
          <w:sz w:val="24"/>
        </w:rPr>
        <w:t>negative</w:t>
      </w:r>
      <w:r>
        <w:rPr>
          <w:spacing w:val="1"/>
          <w:sz w:val="24"/>
        </w:rPr>
        <w:t xml:space="preserve"> </w:t>
      </w:r>
      <w:r>
        <w:rPr>
          <w:sz w:val="24"/>
        </w:rPr>
        <w:t>effects</w:t>
      </w:r>
      <w:r>
        <w:rPr>
          <w:spacing w:val="1"/>
          <w:sz w:val="24"/>
        </w:rPr>
        <w:t xml:space="preserve"> </w:t>
      </w:r>
      <w:r>
        <w:rPr>
          <w:sz w:val="24"/>
        </w:rPr>
        <w:t>on</w:t>
      </w:r>
      <w:r>
        <w:rPr>
          <w:spacing w:val="1"/>
          <w:sz w:val="24"/>
        </w:rPr>
        <w:t xml:space="preserve"> </w:t>
      </w:r>
      <w:r>
        <w:rPr>
          <w:sz w:val="24"/>
        </w:rPr>
        <w:t>competition</w:t>
      </w:r>
      <w:r>
        <w:rPr>
          <w:spacing w:val="1"/>
          <w:sz w:val="24"/>
        </w:rPr>
        <w:t xml:space="preserve"> </w:t>
      </w:r>
      <w:r>
        <w:rPr>
          <w:sz w:val="24"/>
        </w:rPr>
        <w:t>and</w:t>
      </w:r>
      <w:r>
        <w:rPr>
          <w:spacing w:val="1"/>
          <w:sz w:val="24"/>
        </w:rPr>
        <w:t xml:space="preserve"> </w:t>
      </w:r>
      <w:r>
        <w:rPr>
          <w:sz w:val="24"/>
        </w:rPr>
        <w:t>trade</w:t>
      </w:r>
      <w:r>
        <w:rPr>
          <w:spacing w:val="1"/>
          <w:sz w:val="24"/>
        </w:rPr>
        <w:t xml:space="preserve"> </w:t>
      </w:r>
      <w:r>
        <w:rPr>
          <w:sz w:val="24"/>
        </w:rPr>
        <w:t>that</w:t>
      </w:r>
      <w:r>
        <w:rPr>
          <w:spacing w:val="1"/>
          <w:sz w:val="24"/>
        </w:rPr>
        <w:t xml:space="preserve"> </w:t>
      </w:r>
      <w:r>
        <w:rPr>
          <w:sz w:val="24"/>
        </w:rPr>
        <w:t>are</w:t>
      </w:r>
      <w:r>
        <w:rPr>
          <w:spacing w:val="1"/>
          <w:sz w:val="24"/>
        </w:rPr>
        <w:t xml:space="preserve"> </w:t>
      </w:r>
      <w:r>
        <w:rPr>
          <w:sz w:val="24"/>
        </w:rPr>
        <w:t>unlikely</w:t>
      </w:r>
      <w:r>
        <w:rPr>
          <w:spacing w:val="1"/>
          <w:sz w:val="24"/>
        </w:rPr>
        <w:t xml:space="preserve"> </w:t>
      </w:r>
      <w:r>
        <w:rPr>
          <w:sz w:val="24"/>
        </w:rPr>
        <w:t>to</w:t>
      </w:r>
      <w:r>
        <w:rPr>
          <w:spacing w:val="1"/>
          <w:sz w:val="24"/>
        </w:rPr>
        <w:t xml:space="preserve"> </w:t>
      </w:r>
      <w:r>
        <w:rPr>
          <w:sz w:val="24"/>
        </w:rPr>
        <w:t>be</w:t>
      </w:r>
      <w:r>
        <w:rPr>
          <w:spacing w:val="1"/>
          <w:sz w:val="24"/>
        </w:rPr>
        <w:t xml:space="preserve"> </w:t>
      </w:r>
      <w:r>
        <w:rPr>
          <w:sz w:val="24"/>
        </w:rPr>
        <w:t>offset.</w:t>
      </w:r>
      <w:r>
        <w:rPr>
          <w:spacing w:val="1"/>
          <w:sz w:val="24"/>
        </w:rPr>
        <w:t xml:space="preserve"> </w:t>
      </w:r>
      <w:r>
        <w:rPr>
          <w:sz w:val="24"/>
        </w:rPr>
        <w:t>In</w:t>
      </w:r>
      <w:r>
        <w:rPr>
          <w:spacing w:val="1"/>
          <w:sz w:val="24"/>
        </w:rPr>
        <w:t xml:space="preserve"> </w:t>
      </w:r>
      <w:r>
        <w:rPr>
          <w:sz w:val="24"/>
        </w:rPr>
        <w:t>particular,</w:t>
      </w:r>
      <w:r>
        <w:rPr>
          <w:spacing w:val="1"/>
          <w:sz w:val="24"/>
        </w:rPr>
        <w:t xml:space="preserve"> </w:t>
      </w:r>
      <w:r>
        <w:rPr>
          <w:sz w:val="24"/>
        </w:rPr>
        <w:t>measures</w:t>
      </w:r>
      <w:r>
        <w:rPr>
          <w:spacing w:val="1"/>
          <w:sz w:val="24"/>
        </w:rPr>
        <w:t xml:space="preserve"> </w:t>
      </w:r>
      <w:r>
        <w:rPr>
          <w:sz w:val="24"/>
        </w:rPr>
        <w:t>that</w:t>
      </w:r>
      <w:r>
        <w:rPr>
          <w:spacing w:val="1"/>
          <w:sz w:val="24"/>
        </w:rPr>
        <w:t xml:space="preserve"> </w:t>
      </w:r>
      <w:r>
        <w:rPr>
          <w:sz w:val="24"/>
        </w:rPr>
        <w:t>incentivise new investments in natural gas-fuelled (including CNG and LNG) transport</w:t>
      </w:r>
      <w:r>
        <w:rPr>
          <w:spacing w:val="1"/>
          <w:sz w:val="24"/>
        </w:rPr>
        <w:t xml:space="preserve"> </w:t>
      </w:r>
      <w:r>
        <w:rPr>
          <w:sz w:val="24"/>
        </w:rPr>
        <w:t>vehicles may lead to a reduction in greenhouse gas emissions and other pollutants in the</w:t>
      </w:r>
      <w:r>
        <w:rPr>
          <w:spacing w:val="-57"/>
          <w:sz w:val="24"/>
        </w:rPr>
        <w:t xml:space="preserve"> </w:t>
      </w:r>
      <w:r>
        <w:rPr>
          <w:sz w:val="24"/>
        </w:rPr>
        <w:t>short</w:t>
      </w:r>
      <w:r>
        <w:rPr>
          <w:spacing w:val="1"/>
          <w:sz w:val="24"/>
        </w:rPr>
        <w:t xml:space="preserve"> </w:t>
      </w:r>
      <w:r>
        <w:rPr>
          <w:sz w:val="24"/>
        </w:rPr>
        <w:t>run</w:t>
      </w:r>
      <w:r>
        <w:rPr>
          <w:spacing w:val="1"/>
          <w:sz w:val="24"/>
        </w:rPr>
        <w:t xml:space="preserve"> </w:t>
      </w:r>
      <w:r>
        <w:rPr>
          <w:sz w:val="24"/>
        </w:rPr>
        <w:t>but</w:t>
      </w:r>
      <w:r>
        <w:rPr>
          <w:spacing w:val="1"/>
          <w:sz w:val="24"/>
        </w:rPr>
        <w:t xml:space="preserve"> </w:t>
      </w:r>
      <w:r>
        <w:rPr>
          <w:sz w:val="24"/>
        </w:rPr>
        <w:t>aggravate</w:t>
      </w:r>
      <w:r>
        <w:rPr>
          <w:spacing w:val="1"/>
          <w:sz w:val="24"/>
        </w:rPr>
        <w:t xml:space="preserve"> </w:t>
      </w:r>
      <w:r>
        <w:rPr>
          <w:sz w:val="24"/>
        </w:rPr>
        <w:t>negative</w:t>
      </w:r>
      <w:r>
        <w:rPr>
          <w:spacing w:val="1"/>
          <w:sz w:val="24"/>
        </w:rPr>
        <w:t xml:space="preserve"> </w:t>
      </w:r>
      <w:r>
        <w:rPr>
          <w:sz w:val="24"/>
        </w:rPr>
        <w:t>environmental</w:t>
      </w:r>
      <w:r>
        <w:rPr>
          <w:spacing w:val="1"/>
          <w:sz w:val="24"/>
        </w:rPr>
        <w:t xml:space="preserve"> </w:t>
      </w:r>
      <w:r>
        <w:rPr>
          <w:sz w:val="24"/>
        </w:rPr>
        <w:t>externalities</w:t>
      </w:r>
      <w:r>
        <w:rPr>
          <w:spacing w:val="1"/>
          <w:sz w:val="24"/>
        </w:rPr>
        <w:t xml:space="preserve"> </w:t>
      </w:r>
      <w:r>
        <w:rPr>
          <w:sz w:val="24"/>
        </w:rPr>
        <w:t>in</w:t>
      </w:r>
      <w:r>
        <w:rPr>
          <w:spacing w:val="1"/>
          <w:sz w:val="24"/>
        </w:rPr>
        <w:t xml:space="preserve"> </w:t>
      </w:r>
      <w:r>
        <w:rPr>
          <w:sz w:val="24"/>
        </w:rPr>
        <w:t>the</w:t>
      </w:r>
      <w:r>
        <w:rPr>
          <w:spacing w:val="1"/>
          <w:sz w:val="24"/>
        </w:rPr>
        <w:t xml:space="preserve"> </w:t>
      </w:r>
      <w:r>
        <w:rPr>
          <w:sz w:val="24"/>
        </w:rPr>
        <w:t>longer</w:t>
      </w:r>
      <w:r>
        <w:rPr>
          <w:spacing w:val="60"/>
          <w:sz w:val="24"/>
        </w:rPr>
        <w:t xml:space="preserve"> </w:t>
      </w:r>
      <w:r>
        <w:rPr>
          <w:sz w:val="24"/>
        </w:rPr>
        <w:t>run,</w:t>
      </w:r>
      <w:r>
        <w:rPr>
          <w:spacing w:val="1"/>
          <w:sz w:val="24"/>
        </w:rPr>
        <w:t xml:space="preserve"> </w:t>
      </w:r>
      <w:r>
        <w:rPr>
          <w:sz w:val="24"/>
        </w:rPr>
        <w:t>compared</w:t>
      </w:r>
      <w:r>
        <w:rPr>
          <w:spacing w:val="1"/>
          <w:sz w:val="24"/>
        </w:rPr>
        <w:t xml:space="preserve"> </w:t>
      </w:r>
      <w:r>
        <w:rPr>
          <w:sz w:val="24"/>
        </w:rPr>
        <w:t>to</w:t>
      </w:r>
      <w:r>
        <w:rPr>
          <w:spacing w:val="1"/>
          <w:sz w:val="24"/>
        </w:rPr>
        <w:t xml:space="preserve"> </w:t>
      </w:r>
      <w:r>
        <w:rPr>
          <w:sz w:val="24"/>
        </w:rPr>
        <w:t>alternative</w:t>
      </w:r>
      <w:r>
        <w:rPr>
          <w:spacing w:val="1"/>
          <w:sz w:val="24"/>
        </w:rPr>
        <w:t xml:space="preserve"> </w:t>
      </w:r>
      <w:r>
        <w:rPr>
          <w:sz w:val="24"/>
        </w:rPr>
        <w:t>investments.</w:t>
      </w:r>
      <w:r>
        <w:rPr>
          <w:spacing w:val="1"/>
          <w:sz w:val="24"/>
        </w:rPr>
        <w:t xml:space="preserve"> </w:t>
      </w:r>
      <w:r>
        <w:rPr>
          <w:sz w:val="24"/>
        </w:rPr>
        <w:t>In</w:t>
      </w:r>
      <w:r>
        <w:rPr>
          <w:spacing w:val="1"/>
          <w:sz w:val="24"/>
        </w:rPr>
        <w:t xml:space="preserve"> </w:t>
      </w:r>
      <w:r>
        <w:rPr>
          <w:sz w:val="24"/>
        </w:rPr>
        <w:t>addition,</w:t>
      </w:r>
      <w:r>
        <w:rPr>
          <w:spacing w:val="1"/>
          <w:sz w:val="24"/>
        </w:rPr>
        <w:t xml:space="preserve"> </w:t>
      </w:r>
      <w:r>
        <w:rPr>
          <w:sz w:val="24"/>
        </w:rPr>
        <w:t>aid</w:t>
      </w:r>
      <w:r>
        <w:rPr>
          <w:spacing w:val="1"/>
          <w:sz w:val="24"/>
        </w:rPr>
        <w:t xml:space="preserve"> </w:t>
      </w:r>
      <w:r>
        <w:rPr>
          <w:sz w:val="24"/>
        </w:rPr>
        <w:t>for</w:t>
      </w:r>
      <w:r>
        <w:rPr>
          <w:spacing w:val="1"/>
          <w:sz w:val="24"/>
        </w:rPr>
        <w:t xml:space="preserve"> </w:t>
      </w:r>
      <w:r>
        <w:rPr>
          <w:sz w:val="24"/>
        </w:rPr>
        <w:t>the</w:t>
      </w:r>
      <w:r>
        <w:rPr>
          <w:spacing w:val="1"/>
          <w:sz w:val="24"/>
        </w:rPr>
        <w:t xml:space="preserve"> </w:t>
      </w:r>
      <w:r>
        <w:rPr>
          <w:sz w:val="24"/>
        </w:rPr>
        <w:t>acquisition</w:t>
      </w:r>
      <w:r>
        <w:rPr>
          <w:spacing w:val="1"/>
          <w:sz w:val="24"/>
        </w:rPr>
        <w:t xml:space="preserve"> </w:t>
      </w:r>
      <w:r>
        <w:rPr>
          <w:sz w:val="24"/>
        </w:rPr>
        <w:t>of</w:t>
      </w:r>
      <w:r>
        <w:rPr>
          <w:spacing w:val="1"/>
          <w:sz w:val="24"/>
        </w:rPr>
        <w:t xml:space="preserve"> </w:t>
      </w:r>
      <w:r>
        <w:rPr>
          <w:sz w:val="24"/>
        </w:rPr>
        <w:t>clean</w:t>
      </w:r>
      <w:r>
        <w:rPr>
          <w:spacing w:val="1"/>
          <w:sz w:val="24"/>
        </w:rPr>
        <w:t xml:space="preserve"> </w:t>
      </w:r>
      <w:r>
        <w:rPr>
          <w:sz w:val="24"/>
        </w:rPr>
        <w:t>transport vehicles may unduly distort competition where it displaces investments into</w:t>
      </w:r>
      <w:r>
        <w:rPr>
          <w:spacing w:val="1"/>
          <w:sz w:val="24"/>
        </w:rPr>
        <w:t xml:space="preserve"> </w:t>
      </w:r>
      <w:r>
        <w:rPr>
          <w:sz w:val="24"/>
        </w:rPr>
        <w:t>cleaner alternatives that are already available on the market, or where it locks in certain</w:t>
      </w:r>
      <w:r>
        <w:rPr>
          <w:spacing w:val="1"/>
          <w:sz w:val="24"/>
        </w:rPr>
        <w:t xml:space="preserve"> </w:t>
      </w:r>
      <w:r>
        <w:rPr>
          <w:sz w:val="24"/>
        </w:rPr>
        <w:t>technologies, hampering the wider development of a market for and the use of cleaner</w:t>
      </w:r>
      <w:r>
        <w:rPr>
          <w:spacing w:val="1"/>
          <w:sz w:val="24"/>
        </w:rPr>
        <w:t xml:space="preserve"> </w:t>
      </w:r>
      <w:r>
        <w:rPr>
          <w:sz w:val="24"/>
        </w:rPr>
        <w:t>technologies. Therefore, in those cases, the Commission considers that the negative</w:t>
      </w:r>
      <w:r>
        <w:rPr>
          <w:spacing w:val="1"/>
          <w:sz w:val="24"/>
        </w:rPr>
        <w:t xml:space="preserve"> </w:t>
      </w:r>
      <w:r>
        <w:rPr>
          <w:sz w:val="24"/>
        </w:rPr>
        <w:t>effects on competition of aid for the acquisition or leasing of natural gas-fuelled clean</w:t>
      </w:r>
      <w:r>
        <w:rPr>
          <w:spacing w:val="1"/>
          <w:sz w:val="24"/>
        </w:rPr>
        <w:t xml:space="preserve"> </w:t>
      </w:r>
      <w:r>
        <w:rPr>
          <w:sz w:val="24"/>
        </w:rPr>
        <w:t>transport vehicles such</w:t>
      </w:r>
      <w:r>
        <w:rPr>
          <w:spacing w:val="1"/>
          <w:sz w:val="24"/>
        </w:rPr>
        <w:t xml:space="preserve"> </w:t>
      </w:r>
      <w:r>
        <w:rPr>
          <w:sz w:val="24"/>
        </w:rPr>
        <w:t>as CNG</w:t>
      </w:r>
      <w:r>
        <w:rPr>
          <w:spacing w:val="-1"/>
          <w:sz w:val="24"/>
        </w:rPr>
        <w:t xml:space="preserve"> </w:t>
      </w:r>
      <w:r>
        <w:rPr>
          <w:sz w:val="24"/>
        </w:rPr>
        <w:t>and</w:t>
      </w:r>
      <w:r>
        <w:rPr>
          <w:spacing w:val="2"/>
          <w:sz w:val="24"/>
        </w:rPr>
        <w:t xml:space="preserve"> </w:t>
      </w:r>
      <w:r>
        <w:rPr>
          <w:sz w:val="24"/>
        </w:rPr>
        <w:t>LNG</w:t>
      </w:r>
      <w:r>
        <w:rPr>
          <w:spacing w:val="-1"/>
          <w:sz w:val="24"/>
        </w:rPr>
        <w:t xml:space="preserve"> </w:t>
      </w:r>
      <w:r>
        <w:rPr>
          <w:sz w:val="24"/>
        </w:rPr>
        <w:t>vehicles are</w:t>
      </w:r>
      <w:r>
        <w:rPr>
          <w:spacing w:val="-2"/>
          <w:sz w:val="24"/>
        </w:rPr>
        <w:t xml:space="preserve"> </w:t>
      </w:r>
      <w:r>
        <w:rPr>
          <w:sz w:val="24"/>
        </w:rPr>
        <w:t>unlikely</w:t>
      </w:r>
      <w:r>
        <w:rPr>
          <w:spacing w:val="-5"/>
          <w:sz w:val="24"/>
        </w:rPr>
        <w:t xml:space="preserve"> </w:t>
      </w:r>
      <w:r>
        <w:rPr>
          <w:sz w:val="24"/>
        </w:rPr>
        <w:t>to be offset.</w:t>
      </w:r>
    </w:p>
    <w:p w14:paraId="289ABB04" w14:textId="77777777" w:rsidR="004B799C" w:rsidRDefault="004B799C">
      <w:pPr>
        <w:pStyle w:val="BodyText"/>
        <w:rPr>
          <w:sz w:val="21"/>
        </w:rPr>
      </w:pPr>
    </w:p>
    <w:p w14:paraId="53054598" w14:textId="77777777" w:rsidR="004B799C" w:rsidRDefault="00CA4AAC">
      <w:pPr>
        <w:pStyle w:val="ListParagraph"/>
        <w:numPr>
          <w:ilvl w:val="0"/>
          <w:numId w:val="28"/>
        </w:numPr>
        <w:tabs>
          <w:tab w:val="left" w:pos="1559"/>
        </w:tabs>
        <w:ind w:left="1558" w:right="951" w:hanging="600"/>
        <w:jc w:val="both"/>
        <w:rPr>
          <w:sz w:val="24"/>
        </w:rPr>
      </w:pPr>
      <w:r>
        <w:rPr>
          <w:sz w:val="24"/>
        </w:rPr>
        <w:t>Aid for the acquisition or leasing of CNG and LNG vehicles may be regarded as not</w:t>
      </w:r>
      <w:r>
        <w:rPr>
          <w:spacing w:val="1"/>
          <w:sz w:val="24"/>
        </w:rPr>
        <w:t xml:space="preserve"> </w:t>
      </w:r>
      <w:r>
        <w:rPr>
          <w:sz w:val="24"/>
        </w:rPr>
        <w:t>creating</w:t>
      </w:r>
      <w:r>
        <w:rPr>
          <w:spacing w:val="1"/>
          <w:sz w:val="24"/>
        </w:rPr>
        <w:t xml:space="preserve"> </w:t>
      </w:r>
      <w:r>
        <w:rPr>
          <w:sz w:val="24"/>
        </w:rPr>
        <w:t>long-term</w:t>
      </w:r>
      <w:r>
        <w:rPr>
          <w:spacing w:val="1"/>
          <w:sz w:val="24"/>
        </w:rPr>
        <w:t xml:space="preserve"> </w:t>
      </w:r>
      <w:r>
        <w:rPr>
          <w:sz w:val="24"/>
        </w:rPr>
        <w:t>lock-in</w:t>
      </w:r>
      <w:r>
        <w:rPr>
          <w:spacing w:val="1"/>
          <w:sz w:val="24"/>
        </w:rPr>
        <w:t xml:space="preserve"> </w:t>
      </w:r>
      <w:r>
        <w:rPr>
          <w:sz w:val="24"/>
        </w:rPr>
        <w:t>effects</w:t>
      </w:r>
      <w:r>
        <w:rPr>
          <w:spacing w:val="1"/>
          <w:sz w:val="24"/>
        </w:rPr>
        <w:t xml:space="preserve"> </w:t>
      </w:r>
      <w:r>
        <w:rPr>
          <w:sz w:val="24"/>
        </w:rPr>
        <w:t>and</w:t>
      </w:r>
      <w:r>
        <w:rPr>
          <w:spacing w:val="1"/>
          <w:sz w:val="24"/>
        </w:rPr>
        <w:t xml:space="preserve"> </w:t>
      </w:r>
      <w:r>
        <w:rPr>
          <w:sz w:val="24"/>
        </w:rPr>
        <w:t>not</w:t>
      </w:r>
      <w:r>
        <w:rPr>
          <w:spacing w:val="1"/>
          <w:sz w:val="24"/>
        </w:rPr>
        <w:t xml:space="preserve"> </w:t>
      </w:r>
      <w:r>
        <w:rPr>
          <w:sz w:val="24"/>
        </w:rPr>
        <w:t>displacing</w:t>
      </w:r>
      <w:r>
        <w:rPr>
          <w:spacing w:val="1"/>
          <w:sz w:val="24"/>
        </w:rPr>
        <w:t xml:space="preserve"> </w:t>
      </w:r>
      <w:r>
        <w:rPr>
          <w:sz w:val="24"/>
        </w:rPr>
        <w:t>investments</w:t>
      </w:r>
      <w:r>
        <w:rPr>
          <w:spacing w:val="1"/>
          <w:sz w:val="24"/>
        </w:rPr>
        <w:t xml:space="preserve"> </w:t>
      </w:r>
      <w:r>
        <w:rPr>
          <w:sz w:val="24"/>
        </w:rPr>
        <w:t>into</w:t>
      </w:r>
      <w:r>
        <w:rPr>
          <w:spacing w:val="1"/>
          <w:sz w:val="24"/>
        </w:rPr>
        <w:t xml:space="preserve"> </w:t>
      </w:r>
      <w:r>
        <w:rPr>
          <w:sz w:val="24"/>
        </w:rPr>
        <w:t>cleaner</w:t>
      </w:r>
      <w:r>
        <w:rPr>
          <w:spacing w:val="1"/>
          <w:sz w:val="24"/>
        </w:rPr>
        <w:t xml:space="preserve"> </w:t>
      </w:r>
      <w:r>
        <w:rPr>
          <w:sz w:val="24"/>
        </w:rPr>
        <w:t>technologies if, at the moment when the Member State notifies the Commission of its</w:t>
      </w:r>
      <w:r>
        <w:rPr>
          <w:spacing w:val="1"/>
          <w:sz w:val="24"/>
        </w:rPr>
        <w:t xml:space="preserve"> </w:t>
      </w:r>
      <w:r>
        <w:rPr>
          <w:sz w:val="24"/>
        </w:rPr>
        <w:t>plans to implement the aid measure or when the aid measure is implemented, the</w:t>
      </w:r>
      <w:r>
        <w:rPr>
          <w:spacing w:val="1"/>
          <w:sz w:val="24"/>
        </w:rPr>
        <w:t xml:space="preserve"> </w:t>
      </w:r>
      <w:r>
        <w:rPr>
          <w:sz w:val="24"/>
        </w:rPr>
        <w:t>Member State demonstrates that cleaner alternatives are not readily available on the</w:t>
      </w:r>
      <w:r>
        <w:rPr>
          <w:spacing w:val="1"/>
          <w:sz w:val="24"/>
        </w:rPr>
        <w:t xml:space="preserve"> </w:t>
      </w:r>
      <w:r>
        <w:rPr>
          <w:sz w:val="24"/>
        </w:rPr>
        <w:t>market and are not expected to be available in the short term</w:t>
      </w:r>
      <w:r>
        <w:rPr>
          <w:sz w:val="24"/>
          <w:vertAlign w:val="superscript"/>
        </w:rPr>
        <w:t>71</w:t>
      </w:r>
      <w:r>
        <w:rPr>
          <w:sz w:val="24"/>
        </w:rPr>
        <w:t>. The aid may also be</w:t>
      </w:r>
      <w:r>
        <w:rPr>
          <w:spacing w:val="1"/>
          <w:sz w:val="24"/>
        </w:rPr>
        <w:t xml:space="preserve"> </w:t>
      </w:r>
      <w:r>
        <w:rPr>
          <w:sz w:val="24"/>
        </w:rPr>
        <w:t>regarded</w:t>
      </w:r>
      <w:r>
        <w:rPr>
          <w:spacing w:val="1"/>
          <w:sz w:val="24"/>
        </w:rPr>
        <w:t xml:space="preserve"> </w:t>
      </w:r>
      <w:r>
        <w:rPr>
          <w:sz w:val="24"/>
        </w:rPr>
        <w:t>as</w:t>
      </w:r>
      <w:r>
        <w:rPr>
          <w:spacing w:val="1"/>
          <w:sz w:val="24"/>
        </w:rPr>
        <w:t xml:space="preserve"> </w:t>
      </w:r>
      <w:r>
        <w:rPr>
          <w:sz w:val="24"/>
        </w:rPr>
        <w:t>not</w:t>
      </w:r>
      <w:r>
        <w:rPr>
          <w:spacing w:val="1"/>
          <w:sz w:val="24"/>
        </w:rPr>
        <w:t xml:space="preserve"> </w:t>
      </w:r>
      <w:r>
        <w:rPr>
          <w:sz w:val="24"/>
        </w:rPr>
        <w:t>having</w:t>
      </w:r>
      <w:r>
        <w:rPr>
          <w:spacing w:val="1"/>
          <w:sz w:val="24"/>
        </w:rPr>
        <w:t xml:space="preserve"> </w:t>
      </w:r>
      <w:r>
        <w:rPr>
          <w:sz w:val="24"/>
        </w:rPr>
        <w:t>lock-in</w:t>
      </w:r>
      <w:r>
        <w:rPr>
          <w:spacing w:val="1"/>
          <w:sz w:val="24"/>
        </w:rPr>
        <w:t xml:space="preserve"> </w:t>
      </w:r>
      <w:r>
        <w:rPr>
          <w:sz w:val="24"/>
        </w:rPr>
        <w:t>effects</w:t>
      </w:r>
      <w:r>
        <w:rPr>
          <w:spacing w:val="1"/>
          <w:sz w:val="24"/>
        </w:rPr>
        <w:t xml:space="preserve"> </w:t>
      </w:r>
      <w:r>
        <w:rPr>
          <w:sz w:val="24"/>
        </w:rPr>
        <w:t>or</w:t>
      </w:r>
      <w:r>
        <w:rPr>
          <w:spacing w:val="1"/>
          <w:sz w:val="24"/>
        </w:rPr>
        <w:t xml:space="preserve"> </w:t>
      </w:r>
      <w:r>
        <w:rPr>
          <w:sz w:val="24"/>
        </w:rPr>
        <w:t>displacing</w:t>
      </w:r>
      <w:r>
        <w:rPr>
          <w:spacing w:val="1"/>
          <w:sz w:val="24"/>
        </w:rPr>
        <w:t xml:space="preserve"> </w:t>
      </w:r>
      <w:r>
        <w:rPr>
          <w:sz w:val="24"/>
        </w:rPr>
        <w:t>investments</w:t>
      </w:r>
      <w:r>
        <w:rPr>
          <w:spacing w:val="1"/>
          <w:sz w:val="24"/>
        </w:rPr>
        <w:t xml:space="preserve"> </w:t>
      </w:r>
      <w:r>
        <w:rPr>
          <w:sz w:val="24"/>
        </w:rPr>
        <w:t>into</w:t>
      </w:r>
      <w:r>
        <w:rPr>
          <w:spacing w:val="1"/>
          <w:sz w:val="24"/>
        </w:rPr>
        <w:t xml:space="preserve"> </w:t>
      </w:r>
      <w:r>
        <w:rPr>
          <w:sz w:val="24"/>
        </w:rPr>
        <w:t>cleaner</w:t>
      </w:r>
      <w:r>
        <w:rPr>
          <w:spacing w:val="1"/>
          <w:sz w:val="24"/>
        </w:rPr>
        <w:t xml:space="preserve"> </w:t>
      </w:r>
      <w:r>
        <w:rPr>
          <w:sz w:val="24"/>
        </w:rPr>
        <w:t>technologies where the Member State commits to ensure that those vehicles would be</w:t>
      </w:r>
      <w:r>
        <w:rPr>
          <w:spacing w:val="1"/>
          <w:sz w:val="24"/>
        </w:rPr>
        <w:t xml:space="preserve"> </w:t>
      </w:r>
      <w:r>
        <w:rPr>
          <w:sz w:val="24"/>
        </w:rPr>
        <w:t>operated</w:t>
      </w:r>
      <w:r>
        <w:rPr>
          <w:spacing w:val="1"/>
          <w:sz w:val="24"/>
        </w:rPr>
        <w:t xml:space="preserve"> </w:t>
      </w:r>
      <w:r>
        <w:rPr>
          <w:sz w:val="24"/>
        </w:rPr>
        <w:t>using</w:t>
      </w:r>
      <w:r>
        <w:rPr>
          <w:spacing w:val="1"/>
          <w:sz w:val="24"/>
        </w:rPr>
        <w:t xml:space="preserve"> </w:t>
      </w:r>
      <w:r>
        <w:rPr>
          <w:sz w:val="24"/>
        </w:rPr>
        <w:t>blending</w:t>
      </w:r>
      <w:r>
        <w:rPr>
          <w:spacing w:val="1"/>
          <w:sz w:val="24"/>
        </w:rPr>
        <w:t xml:space="preserve"> </w:t>
      </w:r>
      <w:r>
        <w:rPr>
          <w:sz w:val="24"/>
        </w:rPr>
        <w:t>of</w:t>
      </w:r>
      <w:r>
        <w:rPr>
          <w:spacing w:val="1"/>
          <w:sz w:val="24"/>
        </w:rPr>
        <w:t xml:space="preserve"> </w:t>
      </w:r>
      <w:r>
        <w:rPr>
          <w:sz w:val="24"/>
        </w:rPr>
        <w:t>biogas</w:t>
      </w:r>
      <w:r>
        <w:rPr>
          <w:spacing w:val="1"/>
          <w:sz w:val="24"/>
        </w:rPr>
        <w:t xml:space="preserve"> </w:t>
      </w:r>
      <w:r>
        <w:rPr>
          <w:sz w:val="24"/>
        </w:rPr>
        <w:t>or</w:t>
      </w:r>
      <w:r>
        <w:rPr>
          <w:spacing w:val="1"/>
          <w:sz w:val="24"/>
        </w:rPr>
        <w:t xml:space="preserve"> </w:t>
      </w:r>
      <w:r>
        <w:rPr>
          <w:sz w:val="24"/>
        </w:rPr>
        <w:t>renewable</w:t>
      </w:r>
      <w:r>
        <w:rPr>
          <w:spacing w:val="1"/>
          <w:sz w:val="24"/>
        </w:rPr>
        <w:t xml:space="preserve"> </w:t>
      </w:r>
      <w:r>
        <w:rPr>
          <w:sz w:val="24"/>
        </w:rPr>
        <w:t>gaseous</w:t>
      </w:r>
      <w:r>
        <w:rPr>
          <w:spacing w:val="1"/>
          <w:sz w:val="24"/>
        </w:rPr>
        <w:t xml:space="preserve"> </w:t>
      </w:r>
      <w:r>
        <w:rPr>
          <w:sz w:val="24"/>
        </w:rPr>
        <w:t>transport</w:t>
      </w:r>
      <w:r>
        <w:rPr>
          <w:spacing w:val="1"/>
          <w:sz w:val="24"/>
        </w:rPr>
        <w:t xml:space="preserve"> </w:t>
      </w:r>
      <w:r>
        <w:rPr>
          <w:sz w:val="24"/>
        </w:rPr>
        <w:t>fuels</w:t>
      </w:r>
      <w:r>
        <w:rPr>
          <w:spacing w:val="1"/>
          <w:sz w:val="24"/>
        </w:rPr>
        <w:t xml:space="preserve"> </w:t>
      </w:r>
      <w:r>
        <w:rPr>
          <w:sz w:val="24"/>
        </w:rPr>
        <w:t>of</w:t>
      </w:r>
      <w:r>
        <w:rPr>
          <w:spacing w:val="1"/>
          <w:sz w:val="24"/>
        </w:rPr>
        <w:t xml:space="preserve"> </w:t>
      </w:r>
      <w:r>
        <w:rPr>
          <w:sz w:val="24"/>
        </w:rPr>
        <w:t>non-</w:t>
      </w:r>
      <w:r>
        <w:rPr>
          <w:spacing w:val="1"/>
          <w:sz w:val="24"/>
        </w:rPr>
        <w:t xml:space="preserve"> </w:t>
      </w:r>
      <w:r>
        <w:rPr>
          <w:sz w:val="24"/>
        </w:rPr>
        <w:t>biological</w:t>
      </w:r>
      <w:r>
        <w:rPr>
          <w:spacing w:val="-1"/>
          <w:sz w:val="24"/>
        </w:rPr>
        <w:t xml:space="preserve"> </w:t>
      </w:r>
      <w:r>
        <w:rPr>
          <w:sz w:val="24"/>
        </w:rPr>
        <w:t>origin</w:t>
      </w:r>
      <w:r>
        <w:rPr>
          <w:spacing w:val="1"/>
          <w:sz w:val="24"/>
        </w:rPr>
        <w:t xml:space="preserve"> </w:t>
      </w:r>
      <w:r>
        <w:rPr>
          <w:sz w:val="24"/>
        </w:rPr>
        <w:t>(minimum 20%).</w:t>
      </w:r>
    </w:p>
    <w:p w14:paraId="0C4BBA74" w14:textId="77777777" w:rsidR="004B799C" w:rsidRDefault="004B799C">
      <w:pPr>
        <w:pStyle w:val="BodyText"/>
        <w:spacing w:before="10"/>
        <w:rPr>
          <w:sz w:val="20"/>
        </w:rPr>
      </w:pPr>
    </w:p>
    <w:p w14:paraId="503CACA3" w14:textId="77777777" w:rsidR="004B799C" w:rsidRDefault="00CA4AAC">
      <w:pPr>
        <w:pStyle w:val="ListParagraph"/>
        <w:numPr>
          <w:ilvl w:val="0"/>
          <w:numId w:val="28"/>
        </w:numPr>
        <w:tabs>
          <w:tab w:val="left" w:pos="1559"/>
        </w:tabs>
        <w:ind w:left="1558" w:right="952" w:hanging="600"/>
        <w:jc w:val="both"/>
        <w:rPr>
          <w:sz w:val="24"/>
        </w:rPr>
      </w:pPr>
      <w:r>
        <w:rPr>
          <w:sz w:val="24"/>
        </w:rPr>
        <w:t>Alternatives to vehicles using the most polluting fossil fuels, (such as diesel or liquid</w:t>
      </w:r>
      <w:r>
        <w:rPr>
          <w:spacing w:val="1"/>
          <w:sz w:val="24"/>
        </w:rPr>
        <w:t xml:space="preserve"> </w:t>
      </w:r>
      <w:r>
        <w:rPr>
          <w:sz w:val="24"/>
        </w:rPr>
        <w:t>petroleum gas (LPG) are already available on the market for use in the road transport,</w:t>
      </w:r>
      <w:r>
        <w:rPr>
          <w:spacing w:val="1"/>
          <w:sz w:val="24"/>
        </w:rPr>
        <w:t xml:space="preserve"> </w:t>
      </w:r>
      <w:r>
        <w:rPr>
          <w:sz w:val="24"/>
        </w:rPr>
        <w:t>inland and sea and coastal water transport, and railway transport sectors. Therefore, aid</w:t>
      </w:r>
      <w:r>
        <w:rPr>
          <w:spacing w:val="1"/>
          <w:sz w:val="24"/>
        </w:rPr>
        <w:t xml:space="preserve"> </w:t>
      </w:r>
      <w:r>
        <w:rPr>
          <w:sz w:val="24"/>
        </w:rPr>
        <w:t>for the acquisition or leasing of those vehicles, even new generation vehicles going</w:t>
      </w:r>
      <w:r>
        <w:rPr>
          <w:spacing w:val="1"/>
          <w:sz w:val="24"/>
        </w:rPr>
        <w:t xml:space="preserve"> </w:t>
      </w:r>
      <w:r>
        <w:rPr>
          <w:sz w:val="24"/>
        </w:rPr>
        <w:t>beyond Union standards where applicable, is not considered to yield the same positive</w:t>
      </w:r>
      <w:r>
        <w:rPr>
          <w:spacing w:val="1"/>
          <w:sz w:val="24"/>
        </w:rPr>
        <w:t xml:space="preserve"> </w:t>
      </w:r>
      <w:r>
        <w:rPr>
          <w:sz w:val="24"/>
        </w:rPr>
        <w:t>effects</w:t>
      </w:r>
      <w:r>
        <w:rPr>
          <w:spacing w:val="1"/>
          <w:sz w:val="24"/>
        </w:rPr>
        <w:t xml:space="preserve"> </w:t>
      </w:r>
      <w:r>
        <w:rPr>
          <w:sz w:val="24"/>
        </w:rPr>
        <w:t>as</w:t>
      </w:r>
      <w:r>
        <w:rPr>
          <w:spacing w:val="1"/>
          <w:sz w:val="24"/>
        </w:rPr>
        <w:t xml:space="preserve"> </w:t>
      </w:r>
      <w:r>
        <w:rPr>
          <w:sz w:val="24"/>
        </w:rPr>
        <w:t>aid</w:t>
      </w:r>
      <w:r>
        <w:rPr>
          <w:spacing w:val="1"/>
          <w:sz w:val="24"/>
        </w:rPr>
        <w:t xml:space="preserve"> </w:t>
      </w:r>
      <w:r>
        <w:rPr>
          <w:sz w:val="24"/>
        </w:rPr>
        <w:t>for</w:t>
      </w:r>
      <w:r>
        <w:rPr>
          <w:spacing w:val="1"/>
          <w:sz w:val="24"/>
        </w:rPr>
        <w:t xml:space="preserve"> </w:t>
      </w:r>
      <w:r>
        <w:rPr>
          <w:sz w:val="24"/>
        </w:rPr>
        <w:t>the</w:t>
      </w:r>
      <w:r>
        <w:rPr>
          <w:spacing w:val="1"/>
          <w:sz w:val="24"/>
        </w:rPr>
        <w:t xml:space="preserve"> </w:t>
      </w:r>
      <w:r>
        <w:rPr>
          <w:sz w:val="24"/>
        </w:rPr>
        <w:t>acquisition</w:t>
      </w:r>
      <w:r>
        <w:rPr>
          <w:spacing w:val="1"/>
          <w:sz w:val="24"/>
        </w:rPr>
        <w:t xml:space="preserve"> </w:t>
      </w:r>
      <w:r>
        <w:rPr>
          <w:sz w:val="24"/>
        </w:rPr>
        <w:t>or</w:t>
      </w:r>
      <w:r>
        <w:rPr>
          <w:spacing w:val="1"/>
          <w:sz w:val="24"/>
        </w:rPr>
        <w:t xml:space="preserve"> </w:t>
      </w:r>
      <w:r>
        <w:rPr>
          <w:sz w:val="24"/>
        </w:rPr>
        <w:t>leasing</w:t>
      </w:r>
      <w:r>
        <w:rPr>
          <w:spacing w:val="1"/>
          <w:sz w:val="24"/>
        </w:rPr>
        <w:t xml:space="preserve"> </w:t>
      </w:r>
      <w:r>
        <w:rPr>
          <w:sz w:val="24"/>
        </w:rPr>
        <w:t>of</w:t>
      </w:r>
      <w:r>
        <w:rPr>
          <w:spacing w:val="1"/>
          <w:sz w:val="24"/>
        </w:rPr>
        <w:t xml:space="preserve"> </w:t>
      </w:r>
      <w:r>
        <w:rPr>
          <w:sz w:val="24"/>
        </w:rPr>
        <w:t>clean</w:t>
      </w:r>
      <w:r>
        <w:rPr>
          <w:spacing w:val="1"/>
          <w:sz w:val="24"/>
        </w:rPr>
        <w:t xml:space="preserve"> </w:t>
      </w:r>
      <w:r>
        <w:rPr>
          <w:sz w:val="24"/>
        </w:rPr>
        <w:t>vehicles</w:t>
      </w:r>
      <w:r>
        <w:rPr>
          <w:spacing w:val="1"/>
          <w:sz w:val="24"/>
        </w:rPr>
        <w:t xml:space="preserve"> </w:t>
      </w:r>
      <w:r>
        <w:rPr>
          <w:sz w:val="24"/>
        </w:rPr>
        <w:t>with</w:t>
      </w:r>
      <w:r>
        <w:rPr>
          <w:spacing w:val="1"/>
          <w:sz w:val="24"/>
        </w:rPr>
        <w:t xml:space="preserve"> </w:t>
      </w:r>
      <w:r>
        <w:rPr>
          <w:sz w:val="24"/>
        </w:rPr>
        <w:t>lower</w:t>
      </w:r>
      <w:r>
        <w:rPr>
          <w:spacing w:val="1"/>
          <w:sz w:val="24"/>
        </w:rPr>
        <w:t xml:space="preserve"> </w:t>
      </w:r>
      <w:r>
        <w:rPr>
          <w:sz w:val="24"/>
        </w:rPr>
        <w:t>direct</w:t>
      </w:r>
      <w:r>
        <w:rPr>
          <w:spacing w:val="1"/>
          <w:sz w:val="24"/>
        </w:rPr>
        <w:t xml:space="preserve"> </w:t>
      </w:r>
      <w:r>
        <w:rPr>
          <w:position w:val="2"/>
          <w:sz w:val="24"/>
        </w:rPr>
        <w:t>(tailpipe/exhaust)</w:t>
      </w:r>
      <w:r>
        <w:rPr>
          <w:spacing w:val="16"/>
          <w:position w:val="2"/>
          <w:sz w:val="24"/>
        </w:rPr>
        <w:t xml:space="preserve"> </w:t>
      </w:r>
      <w:r>
        <w:rPr>
          <w:position w:val="2"/>
          <w:sz w:val="24"/>
        </w:rPr>
        <w:t>CO</w:t>
      </w:r>
      <w:r>
        <w:rPr>
          <w:sz w:val="16"/>
        </w:rPr>
        <w:t>2</w:t>
      </w:r>
      <w:r>
        <w:rPr>
          <w:spacing w:val="38"/>
          <w:sz w:val="16"/>
        </w:rPr>
        <w:t xml:space="preserve"> </w:t>
      </w:r>
      <w:r>
        <w:rPr>
          <w:position w:val="2"/>
          <w:sz w:val="24"/>
        </w:rPr>
        <w:t>emissions.</w:t>
      </w:r>
      <w:r>
        <w:rPr>
          <w:spacing w:val="17"/>
          <w:position w:val="2"/>
          <w:sz w:val="24"/>
        </w:rPr>
        <w:t xml:space="preserve"> </w:t>
      </w:r>
      <w:r>
        <w:rPr>
          <w:position w:val="2"/>
          <w:sz w:val="24"/>
        </w:rPr>
        <w:t>Firstly,</w:t>
      </w:r>
      <w:r>
        <w:rPr>
          <w:spacing w:val="17"/>
          <w:position w:val="2"/>
          <w:sz w:val="24"/>
        </w:rPr>
        <w:t xml:space="preserve"> </w:t>
      </w:r>
      <w:r>
        <w:rPr>
          <w:position w:val="2"/>
          <w:sz w:val="24"/>
        </w:rPr>
        <w:t>the</w:t>
      </w:r>
      <w:r>
        <w:rPr>
          <w:spacing w:val="16"/>
          <w:position w:val="2"/>
          <w:sz w:val="24"/>
        </w:rPr>
        <w:t xml:space="preserve"> </w:t>
      </w:r>
      <w:r>
        <w:rPr>
          <w:position w:val="2"/>
          <w:sz w:val="24"/>
        </w:rPr>
        <w:t>marginal</w:t>
      </w:r>
      <w:r>
        <w:rPr>
          <w:spacing w:val="17"/>
          <w:position w:val="2"/>
          <w:sz w:val="24"/>
        </w:rPr>
        <w:t xml:space="preserve"> </w:t>
      </w:r>
      <w:r>
        <w:rPr>
          <w:position w:val="2"/>
          <w:sz w:val="24"/>
        </w:rPr>
        <w:t>improvement</w:t>
      </w:r>
      <w:r>
        <w:rPr>
          <w:spacing w:val="17"/>
          <w:position w:val="2"/>
          <w:sz w:val="24"/>
        </w:rPr>
        <w:t xml:space="preserve"> </w:t>
      </w:r>
      <w:r>
        <w:rPr>
          <w:position w:val="2"/>
          <w:sz w:val="24"/>
        </w:rPr>
        <w:t>in</w:t>
      </w:r>
      <w:r>
        <w:rPr>
          <w:spacing w:val="18"/>
          <w:position w:val="2"/>
          <w:sz w:val="24"/>
        </w:rPr>
        <w:t xml:space="preserve"> </w:t>
      </w:r>
      <w:r>
        <w:rPr>
          <w:position w:val="2"/>
          <w:sz w:val="24"/>
        </w:rPr>
        <w:t>terms</w:t>
      </w:r>
      <w:r>
        <w:rPr>
          <w:spacing w:val="17"/>
          <w:position w:val="2"/>
          <w:sz w:val="24"/>
        </w:rPr>
        <w:t xml:space="preserve"> </w:t>
      </w:r>
      <w:r>
        <w:rPr>
          <w:position w:val="2"/>
          <w:sz w:val="24"/>
        </w:rPr>
        <w:t>of</w:t>
      </w:r>
      <w:r>
        <w:rPr>
          <w:spacing w:val="16"/>
          <w:position w:val="2"/>
          <w:sz w:val="24"/>
        </w:rPr>
        <w:t xml:space="preserve"> </w:t>
      </w:r>
      <w:r>
        <w:rPr>
          <w:position w:val="2"/>
          <w:sz w:val="24"/>
        </w:rPr>
        <w:t>direct</w:t>
      </w:r>
    </w:p>
    <w:p w14:paraId="42B7C168" w14:textId="5F2F9EEF" w:rsidR="004B799C" w:rsidRDefault="00161D3B">
      <w:pPr>
        <w:pStyle w:val="BodyText"/>
        <w:spacing w:before="5"/>
        <w:rPr>
          <w:sz w:val="12"/>
        </w:rPr>
      </w:pPr>
      <w:r>
        <w:rPr>
          <w:noProof/>
        </w:rPr>
        <mc:AlternateContent>
          <mc:Choice Requires="wps">
            <w:drawing>
              <wp:anchor distT="0" distB="0" distL="0" distR="0" simplePos="0" relativeHeight="487639040" behindDoc="1" locked="0" layoutInCell="1" allowOverlap="1" wp14:anchorId="5C4AC757" wp14:editId="5E7F92CD">
                <wp:simplePos x="0" y="0"/>
                <wp:positionH relativeFrom="page">
                  <wp:posOffset>901065</wp:posOffset>
                </wp:positionH>
                <wp:positionV relativeFrom="paragraph">
                  <wp:posOffset>106680</wp:posOffset>
                </wp:positionV>
                <wp:extent cx="1828800" cy="7620"/>
                <wp:effectExtent l="0" t="0" r="0" b="0"/>
                <wp:wrapTopAndBottom/>
                <wp:docPr id="80" name="docshape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3B39A2" id="docshape39" o:spid="_x0000_s1026" style="position:absolute;margin-left:70.95pt;margin-top:8.4pt;width:2in;height:.6pt;z-index:-156774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" fillcolor="black" stroked="f">
                <w10:wrap type="topAndBottom" anchorx="page"/>
              </v:rect>
            </w:pict>
          </mc:Fallback>
        </mc:AlternateContent>
      </w:r>
    </w:p>
    <w:p w14:paraId="1E83849B" w14:textId="77777777" w:rsidR="004B799C" w:rsidRDefault="00CA4AAC">
      <w:pPr>
        <w:spacing w:before="103"/>
        <w:ind w:left="1525" w:right="956" w:hanging="567"/>
        <w:jc w:val="both"/>
        <w:rPr>
          <w:sz w:val="20"/>
        </w:rPr>
      </w:pPr>
      <w:r>
        <w:rPr>
          <w:sz w:val="20"/>
          <w:vertAlign w:val="superscript"/>
        </w:rPr>
        <w:t>71</w:t>
      </w:r>
      <w:r>
        <w:rPr>
          <w:spacing w:val="1"/>
          <w:sz w:val="20"/>
        </w:rPr>
        <w:t xml:space="preserve"> </w:t>
      </w:r>
      <w:r>
        <w:rPr>
          <w:sz w:val="20"/>
        </w:rPr>
        <w:t>For such an assessment, the Commission will generally consider a period of four years following the</w:t>
      </w:r>
      <w:r>
        <w:rPr>
          <w:spacing w:val="1"/>
          <w:sz w:val="20"/>
        </w:rPr>
        <w:t xml:space="preserve"> </w:t>
      </w:r>
      <w:r>
        <w:rPr>
          <w:sz w:val="20"/>
        </w:rPr>
        <w:t>notification or the implementation of the aid measure. It will base its assessment on independent market</w:t>
      </w:r>
      <w:r>
        <w:rPr>
          <w:spacing w:val="1"/>
          <w:sz w:val="20"/>
        </w:rPr>
        <w:t xml:space="preserve"> </w:t>
      </w:r>
      <w:r>
        <w:rPr>
          <w:sz w:val="20"/>
        </w:rPr>
        <w:t>studies</w:t>
      </w:r>
      <w:r>
        <w:rPr>
          <w:spacing w:val="-2"/>
          <w:sz w:val="20"/>
        </w:rPr>
        <w:t xml:space="preserve"> </w:t>
      </w:r>
      <w:r>
        <w:rPr>
          <w:sz w:val="20"/>
        </w:rPr>
        <w:t>submitted</w:t>
      </w:r>
      <w:r>
        <w:rPr>
          <w:spacing w:val="1"/>
          <w:sz w:val="20"/>
        </w:rPr>
        <w:t xml:space="preserve"> </w:t>
      </w:r>
      <w:r>
        <w:rPr>
          <w:sz w:val="20"/>
        </w:rPr>
        <w:t>by</w:t>
      </w:r>
      <w:r>
        <w:rPr>
          <w:spacing w:val="-4"/>
          <w:sz w:val="20"/>
        </w:rPr>
        <w:t xml:space="preserve"> </w:t>
      </w:r>
      <w:r>
        <w:rPr>
          <w:sz w:val="20"/>
        </w:rPr>
        <w:t>the</w:t>
      </w:r>
      <w:r>
        <w:rPr>
          <w:spacing w:val="-1"/>
          <w:sz w:val="20"/>
        </w:rPr>
        <w:t xml:space="preserve"> </w:t>
      </w:r>
      <w:r>
        <w:rPr>
          <w:sz w:val="20"/>
        </w:rPr>
        <w:t>Member</w:t>
      </w:r>
      <w:r>
        <w:rPr>
          <w:spacing w:val="1"/>
          <w:sz w:val="20"/>
        </w:rPr>
        <w:t xml:space="preserve"> </w:t>
      </w:r>
      <w:r>
        <w:rPr>
          <w:sz w:val="20"/>
        </w:rPr>
        <w:t>State or on</w:t>
      </w:r>
      <w:r>
        <w:rPr>
          <w:spacing w:val="-2"/>
          <w:sz w:val="20"/>
        </w:rPr>
        <w:t xml:space="preserve"> </w:t>
      </w:r>
      <w:r>
        <w:rPr>
          <w:sz w:val="20"/>
        </w:rPr>
        <w:t>any</w:t>
      </w:r>
      <w:r>
        <w:rPr>
          <w:spacing w:val="-4"/>
          <w:sz w:val="20"/>
        </w:rPr>
        <w:t xml:space="preserve"> </w:t>
      </w:r>
      <w:r>
        <w:rPr>
          <w:sz w:val="20"/>
        </w:rPr>
        <w:t>other</w:t>
      </w:r>
      <w:r>
        <w:rPr>
          <w:spacing w:val="1"/>
          <w:sz w:val="20"/>
        </w:rPr>
        <w:t xml:space="preserve"> </w:t>
      </w:r>
      <w:r>
        <w:rPr>
          <w:sz w:val="20"/>
        </w:rPr>
        <w:t>appropriate</w:t>
      </w:r>
      <w:r>
        <w:rPr>
          <w:spacing w:val="7"/>
          <w:sz w:val="20"/>
        </w:rPr>
        <w:t xml:space="preserve"> </w:t>
      </w:r>
      <w:r>
        <w:rPr>
          <w:sz w:val="20"/>
        </w:rPr>
        <w:t>evidence.</w:t>
      </w:r>
    </w:p>
    <w:p w14:paraId="3682EF46" w14:textId="77777777" w:rsidR="004B799C" w:rsidRDefault="004B799C">
      <w:pPr>
        <w:jc w:val="both"/>
        <w:rPr>
          <w:sz w:val="20"/>
        </w:rPr>
        <w:sectPr w:rsidR="004B799C">
          <w:pgSz w:w="11910" w:h="16840"/>
          <w:pgMar w:top="1020" w:right="460" w:bottom="1620" w:left="460" w:header="0" w:footer="1426" w:gutter="0"/>
          <w:cols w:space="720"/>
        </w:sectPr>
      </w:pPr>
    </w:p>
    <w:p w14:paraId="58221669" w14:textId="77777777" w:rsidR="004B799C" w:rsidRDefault="00CA4AAC">
      <w:pPr>
        <w:pStyle w:val="BodyText"/>
        <w:spacing w:before="71"/>
        <w:ind w:left="1558" w:right="953"/>
        <w:jc w:val="both"/>
      </w:pPr>
      <w:r>
        <w:rPr>
          <w:position w:val="2"/>
        </w:rPr>
        <w:lastRenderedPageBreak/>
        <w:t>CO</w:t>
      </w:r>
      <w:r>
        <w:rPr>
          <w:sz w:val="16"/>
        </w:rPr>
        <w:t xml:space="preserve">2 </w:t>
      </w:r>
      <w:r>
        <w:rPr>
          <w:position w:val="2"/>
        </w:rPr>
        <w:t>and pollutant emission reduction is counterbalanced by the continuation of carbon</w:t>
      </w:r>
      <w:r>
        <w:rPr>
          <w:spacing w:val="1"/>
          <w:position w:val="2"/>
        </w:rPr>
        <w:t xml:space="preserve"> </w:t>
      </w:r>
      <w:r>
        <w:t>emissions linked to the use of fossil fuels. Secondly, the granting of aid for acquiring</w:t>
      </w:r>
      <w:r>
        <w:rPr>
          <w:spacing w:val="1"/>
        </w:rPr>
        <w:t xml:space="preserve"> </w:t>
      </w:r>
      <w:r>
        <w:t>those types of vehicles entails a significant risk of locking in fossil-based technologies</w:t>
      </w:r>
      <w:r>
        <w:rPr>
          <w:spacing w:val="1"/>
        </w:rPr>
        <w:t xml:space="preserve"> </w:t>
      </w:r>
      <w:r>
        <w:t>and displacing investments into cleaner alternatives available on the market by shifting</w:t>
      </w:r>
      <w:r>
        <w:rPr>
          <w:spacing w:val="1"/>
        </w:rPr>
        <w:t xml:space="preserve"> </w:t>
      </w:r>
      <w:r>
        <w:t>the</w:t>
      </w:r>
      <w:r>
        <w:rPr>
          <w:spacing w:val="1"/>
        </w:rPr>
        <w:t xml:space="preserve"> </w:t>
      </w:r>
      <w:r>
        <w:t>demand</w:t>
      </w:r>
      <w:r>
        <w:rPr>
          <w:spacing w:val="1"/>
        </w:rPr>
        <w:t xml:space="preserve"> </w:t>
      </w:r>
      <w:r>
        <w:t>away</w:t>
      </w:r>
      <w:r>
        <w:rPr>
          <w:spacing w:val="1"/>
        </w:rPr>
        <w:t xml:space="preserve"> </w:t>
      </w:r>
      <w:r>
        <w:t>from</w:t>
      </w:r>
      <w:r>
        <w:rPr>
          <w:spacing w:val="1"/>
        </w:rPr>
        <w:t xml:space="preserve"> </w:t>
      </w:r>
      <w:r>
        <w:t>non-fossil-based</w:t>
      </w:r>
      <w:r>
        <w:rPr>
          <w:spacing w:val="1"/>
        </w:rPr>
        <w:t xml:space="preserve"> </w:t>
      </w:r>
      <w:r>
        <w:t>alternative</w:t>
      </w:r>
      <w:r>
        <w:rPr>
          <w:spacing w:val="1"/>
        </w:rPr>
        <w:t xml:space="preserve"> </w:t>
      </w:r>
      <w:r>
        <w:t>fuel</w:t>
      </w:r>
      <w:r>
        <w:rPr>
          <w:spacing w:val="1"/>
        </w:rPr>
        <w:t xml:space="preserve"> </w:t>
      </w:r>
      <w:r>
        <w:t>vehicles.</w:t>
      </w:r>
      <w:r>
        <w:rPr>
          <w:spacing w:val="1"/>
        </w:rPr>
        <w:t xml:space="preserve"> </w:t>
      </w:r>
      <w:r>
        <w:t>This</w:t>
      </w:r>
      <w:r>
        <w:rPr>
          <w:spacing w:val="1"/>
        </w:rPr>
        <w:t xml:space="preserve"> </w:t>
      </w:r>
      <w:r>
        <w:t>would</w:t>
      </w:r>
      <w:r>
        <w:rPr>
          <w:spacing w:val="1"/>
        </w:rPr>
        <w:t xml:space="preserve"> </w:t>
      </w:r>
      <w:r>
        <w:t>also</w:t>
      </w:r>
      <w:r>
        <w:rPr>
          <w:spacing w:val="-57"/>
        </w:rPr>
        <w:t xml:space="preserve"> </w:t>
      </w:r>
      <w:r>
        <w:t>discourage the further development of the market for clean, future-proof non-fossil-</w:t>
      </w:r>
      <w:r>
        <w:rPr>
          <w:spacing w:val="1"/>
        </w:rPr>
        <w:t xml:space="preserve"> </w:t>
      </w:r>
      <w:r>
        <w:t>based technologies. The Commission therefore considers that the negative effects on</w:t>
      </w:r>
      <w:r>
        <w:rPr>
          <w:spacing w:val="1"/>
        </w:rPr>
        <w:t xml:space="preserve"> </w:t>
      </w:r>
      <w:r>
        <w:t>competition of aid for vehicles using the most polluting fossil fuels, such as diesel or</w:t>
      </w:r>
      <w:r>
        <w:rPr>
          <w:spacing w:val="1"/>
        </w:rPr>
        <w:t xml:space="preserve"> </w:t>
      </w:r>
      <w:r>
        <w:t>LPG,</w:t>
      </w:r>
      <w:r>
        <w:rPr>
          <w:spacing w:val="-1"/>
        </w:rPr>
        <w:t xml:space="preserve"> </w:t>
      </w:r>
      <w:r>
        <w:t>are</w:t>
      </w:r>
      <w:r>
        <w:rPr>
          <w:spacing w:val="-2"/>
        </w:rPr>
        <w:t xml:space="preserve"> </w:t>
      </w:r>
      <w:r>
        <w:t>unlikely</w:t>
      </w:r>
      <w:r>
        <w:rPr>
          <w:spacing w:val="-5"/>
        </w:rPr>
        <w:t xml:space="preserve"> </w:t>
      </w:r>
      <w:r>
        <w:t>to be offset.</w:t>
      </w:r>
    </w:p>
    <w:p w14:paraId="2EC2AD03" w14:textId="77777777" w:rsidR="004B799C" w:rsidRDefault="004B799C">
      <w:pPr>
        <w:pStyle w:val="BodyText"/>
        <w:spacing w:before="8"/>
        <w:rPr>
          <w:sz w:val="20"/>
        </w:rPr>
      </w:pPr>
    </w:p>
    <w:p w14:paraId="7D741105" w14:textId="77777777" w:rsidR="004B799C" w:rsidRDefault="00CA4AAC">
      <w:pPr>
        <w:pStyle w:val="ListParagraph"/>
        <w:numPr>
          <w:ilvl w:val="0"/>
          <w:numId w:val="28"/>
        </w:numPr>
        <w:tabs>
          <w:tab w:val="left" w:pos="1559"/>
        </w:tabs>
        <w:spacing w:before="1"/>
        <w:ind w:left="1558" w:right="959" w:hanging="600"/>
        <w:jc w:val="both"/>
        <w:rPr>
          <w:sz w:val="24"/>
        </w:rPr>
      </w:pPr>
      <w:r>
        <w:rPr>
          <w:sz w:val="24"/>
        </w:rPr>
        <w:t>When</w:t>
      </w:r>
      <w:r>
        <w:rPr>
          <w:spacing w:val="1"/>
          <w:sz w:val="24"/>
        </w:rPr>
        <w:t xml:space="preserve"> </w:t>
      </w:r>
      <w:r>
        <w:rPr>
          <w:sz w:val="24"/>
        </w:rPr>
        <w:t>assessing</w:t>
      </w:r>
      <w:r>
        <w:rPr>
          <w:spacing w:val="1"/>
          <w:sz w:val="24"/>
        </w:rPr>
        <w:t xml:space="preserve"> </w:t>
      </w:r>
      <w:r>
        <w:rPr>
          <w:sz w:val="24"/>
        </w:rPr>
        <w:t>the</w:t>
      </w:r>
      <w:r>
        <w:rPr>
          <w:spacing w:val="1"/>
          <w:sz w:val="24"/>
        </w:rPr>
        <w:t xml:space="preserve"> </w:t>
      </w:r>
      <w:r>
        <w:rPr>
          <w:sz w:val="24"/>
        </w:rPr>
        <w:t>distortion</w:t>
      </w:r>
      <w:r>
        <w:rPr>
          <w:spacing w:val="1"/>
          <w:sz w:val="24"/>
        </w:rPr>
        <w:t xml:space="preserve"> </w:t>
      </w:r>
      <w:r>
        <w:rPr>
          <w:sz w:val="24"/>
        </w:rPr>
        <w:t>of</w:t>
      </w:r>
      <w:r>
        <w:rPr>
          <w:spacing w:val="1"/>
          <w:sz w:val="24"/>
        </w:rPr>
        <w:t xml:space="preserve"> </w:t>
      </w:r>
      <w:r>
        <w:rPr>
          <w:sz w:val="24"/>
        </w:rPr>
        <w:t>competition</w:t>
      </w:r>
      <w:r>
        <w:rPr>
          <w:spacing w:val="1"/>
          <w:sz w:val="24"/>
        </w:rPr>
        <w:t xml:space="preserve"> </w:t>
      </w:r>
      <w:r>
        <w:rPr>
          <w:sz w:val="24"/>
        </w:rPr>
        <w:t>of</w:t>
      </w:r>
      <w:r>
        <w:rPr>
          <w:spacing w:val="1"/>
          <w:sz w:val="24"/>
        </w:rPr>
        <w:t xml:space="preserve"> </w:t>
      </w:r>
      <w:r>
        <w:rPr>
          <w:sz w:val="24"/>
        </w:rPr>
        <w:t>aid</w:t>
      </w:r>
      <w:r>
        <w:rPr>
          <w:spacing w:val="1"/>
          <w:sz w:val="24"/>
        </w:rPr>
        <w:t xml:space="preserve"> </w:t>
      </w:r>
      <w:r>
        <w:rPr>
          <w:sz w:val="24"/>
        </w:rPr>
        <w:t>for</w:t>
      </w:r>
      <w:r>
        <w:rPr>
          <w:spacing w:val="1"/>
          <w:sz w:val="24"/>
        </w:rPr>
        <w:t xml:space="preserve"> </w:t>
      </w:r>
      <w:r>
        <w:rPr>
          <w:sz w:val="24"/>
        </w:rPr>
        <w:t>the</w:t>
      </w:r>
      <w:r>
        <w:rPr>
          <w:spacing w:val="1"/>
          <w:sz w:val="24"/>
        </w:rPr>
        <w:t xml:space="preserve"> </w:t>
      </w:r>
      <w:r>
        <w:rPr>
          <w:sz w:val="24"/>
        </w:rPr>
        <w:t>acquisition</w:t>
      </w:r>
      <w:r>
        <w:rPr>
          <w:spacing w:val="1"/>
          <w:sz w:val="24"/>
        </w:rPr>
        <w:t xml:space="preserve"> </w:t>
      </w:r>
      <w:r>
        <w:rPr>
          <w:sz w:val="24"/>
        </w:rPr>
        <w:t>of</w:t>
      </w:r>
      <w:r>
        <w:rPr>
          <w:spacing w:val="60"/>
          <w:sz w:val="24"/>
        </w:rPr>
        <w:t xml:space="preserve"> </w:t>
      </w:r>
      <w:r>
        <w:rPr>
          <w:sz w:val="24"/>
        </w:rPr>
        <w:t>clean</w:t>
      </w:r>
      <w:r>
        <w:rPr>
          <w:spacing w:val="1"/>
          <w:sz w:val="24"/>
        </w:rPr>
        <w:t xml:space="preserve"> </w:t>
      </w:r>
      <w:r>
        <w:rPr>
          <w:sz w:val="24"/>
        </w:rPr>
        <w:t>transport vehicles, the Commission will consider whether bringing into service new</w:t>
      </w:r>
      <w:r>
        <w:rPr>
          <w:spacing w:val="1"/>
          <w:sz w:val="24"/>
        </w:rPr>
        <w:t xml:space="preserve"> </w:t>
      </w:r>
      <w:r>
        <w:rPr>
          <w:sz w:val="24"/>
        </w:rPr>
        <w:t>transport</w:t>
      </w:r>
      <w:r>
        <w:rPr>
          <w:spacing w:val="1"/>
          <w:sz w:val="24"/>
        </w:rPr>
        <w:t xml:space="preserve"> </w:t>
      </w:r>
      <w:r>
        <w:rPr>
          <w:sz w:val="24"/>
        </w:rPr>
        <w:t>vehicles</w:t>
      </w:r>
      <w:r>
        <w:rPr>
          <w:spacing w:val="1"/>
          <w:sz w:val="24"/>
        </w:rPr>
        <w:t xml:space="preserve"> </w:t>
      </w:r>
      <w:r>
        <w:rPr>
          <w:sz w:val="24"/>
        </w:rPr>
        <w:t>would</w:t>
      </w:r>
      <w:r>
        <w:rPr>
          <w:spacing w:val="1"/>
          <w:sz w:val="24"/>
        </w:rPr>
        <w:t xml:space="preserve"> </w:t>
      </w:r>
      <w:r>
        <w:rPr>
          <w:sz w:val="24"/>
        </w:rPr>
        <w:t>result</w:t>
      </w:r>
      <w:r>
        <w:rPr>
          <w:spacing w:val="1"/>
          <w:sz w:val="24"/>
        </w:rPr>
        <w:t xml:space="preserve"> </w:t>
      </w:r>
      <w:r>
        <w:rPr>
          <w:sz w:val="24"/>
        </w:rPr>
        <w:t>in</w:t>
      </w:r>
      <w:r>
        <w:rPr>
          <w:spacing w:val="1"/>
          <w:sz w:val="24"/>
        </w:rPr>
        <w:t xml:space="preserve"> </w:t>
      </w:r>
      <w:r>
        <w:rPr>
          <w:sz w:val="24"/>
        </w:rPr>
        <w:t>or</w:t>
      </w:r>
      <w:r>
        <w:rPr>
          <w:spacing w:val="1"/>
          <w:sz w:val="24"/>
        </w:rPr>
        <w:t xml:space="preserve"> </w:t>
      </w:r>
      <w:r>
        <w:rPr>
          <w:sz w:val="24"/>
        </w:rPr>
        <w:t>aggravate</w:t>
      </w:r>
      <w:r>
        <w:rPr>
          <w:spacing w:val="1"/>
          <w:sz w:val="24"/>
        </w:rPr>
        <w:t xml:space="preserve"> </w:t>
      </w:r>
      <w:r>
        <w:rPr>
          <w:sz w:val="24"/>
        </w:rPr>
        <w:t>existing</w:t>
      </w:r>
      <w:r>
        <w:rPr>
          <w:spacing w:val="1"/>
          <w:sz w:val="24"/>
        </w:rPr>
        <w:t xml:space="preserve"> </w:t>
      </w:r>
      <w:r>
        <w:rPr>
          <w:sz w:val="24"/>
        </w:rPr>
        <w:t>market</w:t>
      </w:r>
      <w:r>
        <w:rPr>
          <w:spacing w:val="1"/>
          <w:sz w:val="24"/>
        </w:rPr>
        <w:t xml:space="preserve"> </w:t>
      </w:r>
      <w:r>
        <w:rPr>
          <w:sz w:val="24"/>
        </w:rPr>
        <w:t>failures,</w:t>
      </w:r>
      <w:r>
        <w:rPr>
          <w:spacing w:val="1"/>
          <w:sz w:val="24"/>
        </w:rPr>
        <w:t xml:space="preserve"> </w:t>
      </w:r>
      <w:r>
        <w:rPr>
          <w:sz w:val="24"/>
        </w:rPr>
        <w:t>such</w:t>
      </w:r>
      <w:r>
        <w:rPr>
          <w:spacing w:val="1"/>
          <w:sz w:val="24"/>
        </w:rPr>
        <w:t xml:space="preserve"> </w:t>
      </w:r>
      <w:r>
        <w:rPr>
          <w:sz w:val="24"/>
        </w:rPr>
        <w:t>as</w:t>
      </w:r>
      <w:r>
        <w:rPr>
          <w:spacing w:val="1"/>
          <w:sz w:val="24"/>
        </w:rPr>
        <w:t xml:space="preserve"> </w:t>
      </w:r>
      <w:r>
        <w:rPr>
          <w:sz w:val="24"/>
        </w:rPr>
        <w:t>overcapacity</w:t>
      </w:r>
      <w:r>
        <w:rPr>
          <w:spacing w:val="-6"/>
          <w:sz w:val="24"/>
        </w:rPr>
        <w:t xml:space="preserve"> </w:t>
      </w:r>
      <w:r>
        <w:rPr>
          <w:sz w:val="24"/>
        </w:rPr>
        <w:t>in the</w:t>
      </w:r>
      <w:r>
        <w:rPr>
          <w:spacing w:val="-1"/>
          <w:sz w:val="24"/>
        </w:rPr>
        <w:t xml:space="preserve"> </w:t>
      </w:r>
      <w:r>
        <w:rPr>
          <w:sz w:val="24"/>
        </w:rPr>
        <w:t>sector concerned.</w:t>
      </w:r>
    </w:p>
    <w:p w14:paraId="68BDF136" w14:textId="77777777" w:rsidR="004B799C" w:rsidRDefault="004B799C">
      <w:pPr>
        <w:pStyle w:val="BodyText"/>
        <w:spacing w:before="9"/>
        <w:rPr>
          <w:sz w:val="20"/>
        </w:rPr>
      </w:pPr>
    </w:p>
    <w:p w14:paraId="59DBA352" w14:textId="77777777" w:rsidR="004B799C" w:rsidRDefault="00CA4AAC">
      <w:pPr>
        <w:pStyle w:val="ListParagraph"/>
        <w:numPr>
          <w:ilvl w:val="0"/>
          <w:numId w:val="28"/>
        </w:numPr>
        <w:tabs>
          <w:tab w:val="left" w:pos="1559"/>
        </w:tabs>
        <w:spacing w:before="1"/>
        <w:ind w:left="1558" w:right="954" w:hanging="600"/>
        <w:jc w:val="both"/>
        <w:rPr>
          <w:sz w:val="24"/>
        </w:rPr>
      </w:pPr>
      <w:r>
        <w:rPr>
          <w:sz w:val="24"/>
        </w:rPr>
        <w:t>As regards rail transport, in view of the additional capacity needs related to the targeted</w:t>
      </w:r>
      <w:r>
        <w:rPr>
          <w:spacing w:val="1"/>
          <w:sz w:val="24"/>
        </w:rPr>
        <w:t xml:space="preserve"> </w:t>
      </w:r>
      <w:r>
        <w:rPr>
          <w:sz w:val="24"/>
        </w:rPr>
        <w:t>increase in the use this transport mode, Member States must ensure that aid does not</w:t>
      </w:r>
      <w:r>
        <w:rPr>
          <w:spacing w:val="1"/>
          <w:sz w:val="24"/>
        </w:rPr>
        <w:t xml:space="preserve"> </w:t>
      </w:r>
      <w:r>
        <w:rPr>
          <w:sz w:val="24"/>
        </w:rPr>
        <w:t>result in the premature scrapping of zero-emission rolling stock. To that end, zero-</w:t>
      </w:r>
      <w:r>
        <w:rPr>
          <w:spacing w:val="1"/>
          <w:sz w:val="24"/>
        </w:rPr>
        <w:t xml:space="preserve"> </w:t>
      </w:r>
      <w:r>
        <w:rPr>
          <w:sz w:val="24"/>
        </w:rPr>
        <w:t>emission rolling stock that, as a result of the aid, is no longer used should be made</w:t>
      </w:r>
      <w:r>
        <w:rPr>
          <w:spacing w:val="1"/>
          <w:sz w:val="24"/>
        </w:rPr>
        <w:t xml:space="preserve"> </w:t>
      </w:r>
      <w:r>
        <w:rPr>
          <w:sz w:val="24"/>
        </w:rPr>
        <w:t>available on the market during a minimum period of three months by way of a well-</w:t>
      </w:r>
      <w:r>
        <w:rPr>
          <w:spacing w:val="1"/>
          <w:sz w:val="24"/>
        </w:rPr>
        <w:t xml:space="preserve"> </w:t>
      </w:r>
      <w:r>
        <w:rPr>
          <w:sz w:val="24"/>
        </w:rPr>
        <w:t>publicised,</w:t>
      </w:r>
      <w:r>
        <w:rPr>
          <w:spacing w:val="1"/>
          <w:sz w:val="24"/>
        </w:rPr>
        <w:t xml:space="preserve"> </w:t>
      </w:r>
      <w:r>
        <w:rPr>
          <w:sz w:val="24"/>
        </w:rPr>
        <w:t>open,</w:t>
      </w:r>
      <w:r>
        <w:rPr>
          <w:spacing w:val="1"/>
          <w:sz w:val="24"/>
        </w:rPr>
        <w:t xml:space="preserve"> </w:t>
      </w:r>
      <w:r>
        <w:rPr>
          <w:sz w:val="24"/>
        </w:rPr>
        <w:t>transparent,</w:t>
      </w:r>
      <w:r>
        <w:rPr>
          <w:spacing w:val="1"/>
          <w:sz w:val="24"/>
        </w:rPr>
        <w:t xml:space="preserve"> </w:t>
      </w:r>
      <w:r>
        <w:rPr>
          <w:sz w:val="24"/>
        </w:rPr>
        <w:t>non-discriminatory and</w:t>
      </w:r>
      <w:r>
        <w:rPr>
          <w:spacing w:val="1"/>
          <w:sz w:val="24"/>
        </w:rPr>
        <w:t xml:space="preserve"> </w:t>
      </w:r>
      <w:r>
        <w:rPr>
          <w:sz w:val="24"/>
        </w:rPr>
        <w:t>unconditional</w:t>
      </w:r>
      <w:r>
        <w:rPr>
          <w:spacing w:val="1"/>
          <w:sz w:val="24"/>
        </w:rPr>
        <w:t xml:space="preserve"> </w:t>
      </w:r>
      <w:r>
        <w:rPr>
          <w:sz w:val="24"/>
        </w:rPr>
        <w:t>sale process,</w:t>
      </w:r>
      <w:r>
        <w:rPr>
          <w:spacing w:val="1"/>
          <w:sz w:val="24"/>
        </w:rPr>
        <w:t xml:space="preserve"> </w:t>
      </w:r>
      <w:r>
        <w:rPr>
          <w:sz w:val="24"/>
        </w:rPr>
        <w:t>at</w:t>
      </w:r>
      <w:r>
        <w:rPr>
          <w:spacing w:val="1"/>
          <w:sz w:val="24"/>
        </w:rPr>
        <w:t xml:space="preserve"> </w:t>
      </w:r>
      <w:r>
        <w:rPr>
          <w:sz w:val="24"/>
        </w:rPr>
        <w:t>market</w:t>
      </w:r>
      <w:r>
        <w:rPr>
          <w:spacing w:val="-1"/>
          <w:sz w:val="24"/>
        </w:rPr>
        <w:t xml:space="preserve"> </w:t>
      </w:r>
      <w:r>
        <w:rPr>
          <w:sz w:val="24"/>
        </w:rPr>
        <w:t>price.</w:t>
      </w:r>
    </w:p>
    <w:p w14:paraId="5A15608C" w14:textId="77777777" w:rsidR="004B799C" w:rsidRDefault="004B799C">
      <w:pPr>
        <w:pStyle w:val="BodyText"/>
        <w:spacing w:before="10"/>
        <w:rPr>
          <w:sz w:val="20"/>
        </w:rPr>
      </w:pPr>
    </w:p>
    <w:p w14:paraId="0125B9F3" w14:textId="77777777" w:rsidR="004B799C" w:rsidRDefault="00CA4AAC">
      <w:pPr>
        <w:pStyle w:val="ListParagraph"/>
        <w:numPr>
          <w:ilvl w:val="0"/>
          <w:numId w:val="28"/>
        </w:numPr>
        <w:tabs>
          <w:tab w:val="left" w:pos="1559"/>
        </w:tabs>
        <w:ind w:left="1558" w:right="953" w:hanging="600"/>
        <w:jc w:val="both"/>
        <w:rPr>
          <w:sz w:val="24"/>
        </w:rPr>
      </w:pPr>
      <w:bookmarkStart w:id="92" w:name="_bookmark82"/>
      <w:bookmarkEnd w:id="92"/>
      <w:r>
        <w:rPr>
          <w:sz w:val="24"/>
        </w:rPr>
        <w:t>As regards air transport the Member State must ensure that, where it is granted to an</w:t>
      </w:r>
      <w:r>
        <w:rPr>
          <w:spacing w:val="1"/>
          <w:sz w:val="24"/>
        </w:rPr>
        <w:t xml:space="preserve"> </w:t>
      </w:r>
      <w:r>
        <w:rPr>
          <w:sz w:val="24"/>
        </w:rPr>
        <w:t>undertaking</w:t>
      </w:r>
      <w:r>
        <w:rPr>
          <w:spacing w:val="1"/>
          <w:sz w:val="24"/>
        </w:rPr>
        <w:t xml:space="preserve"> </w:t>
      </w:r>
      <w:r>
        <w:rPr>
          <w:sz w:val="24"/>
        </w:rPr>
        <w:t>already</w:t>
      </w:r>
      <w:r>
        <w:rPr>
          <w:spacing w:val="1"/>
          <w:sz w:val="24"/>
        </w:rPr>
        <w:t xml:space="preserve"> </w:t>
      </w:r>
      <w:r>
        <w:rPr>
          <w:sz w:val="24"/>
        </w:rPr>
        <w:t>active</w:t>
      </w:r>
      <w:r>
        <w:rPr>
          <w:spacing w:val="1"/>
          <w:sz w:val="24"/>
        </w:rPr>
        <w:t xml:space="preserve"> </w:t>
      </w:r>
      <w:r>
        <w:rPr>
          <w:sz w:val="24"/>
        </w:rPr>
        <w:t>in</w:t>
      </w:r>
      <w:r>
        <w:rPr>
          <w:spacing w:val="1"/>
          <w:sz w:val="24"/>
        </w:rPr>
        <w:t xml:space="preserve"> </w:t>
      </w:r>
      <w:r>
        <w:rPr>
          <w:sz w:val="24"/>
        </w:rPr>
        <w:t>the</w:t>
      </w:r>
      <w:r>
        <w:rPr>
          <w:spacing w:val="1"/>
          <w:sz w:val="24"/>
        </w:rPr>
        <w:t xml:space="preserve"> </w:t>
      </w:r>
      <w:r>
        <w:rPr>
          <w:sz w:val="24"/>
        </w:rPr>
        <w:t>sector</w:t>
      </w:r>
      <w:r>
        <w:rPr>
          <w:spacing w:val="1"/>
          <w:sz w:val="24"/>
        </w:rPr>
        <w:t xml:space="preserve"> </w:t>
      </w:r>
      <w:r>
        <w:rPr>
          <w:sz w:val="24"/>
        </w:rPr>
        <w:t>concerned,</w:t>
      </w:r>
      <w:r>
        <w:rPr>
          <w:spacing w:val="1"/>
          <w:sz w:val="24"/>
        </w:rPr>
        <w:t xml:space="preserve"> </w:t>
      </w:r>
      <w:r>
        <w:rPr>
          <w:sz w:val="24"/>
        </w:rPr>
        <w:t>the</w:t>
      </w:r>
      <w:r>
        <w:rPr>
          <w:spacing w:val="1"/>
          <w:sz w:val="24"/>
        </w:rPr>
        <w:t xml:space="preserve"> </w:t>
      </w:r>
      <w:r>
        <w:rPr>
          <w:sz w:val="24"/>
        </w:rPr>
        <w:t>aid</w:t>
      </w:r>
      <w:r>
        <w:rPr>
          <w:spacing w:val="1"/>
          <w:sz w:val="24"/>
        </w:rPr>
        <w:t xml:space="preserve"> </w:t>
      </w:r>
      <w:r>
        <w:rPr>
          <w:sz w:val="24"/>
        </w:rPr>
        <w:t>is</w:t>
      </w:r>
      <w:r>
        <w:rPr>
          <w:spacing w:val="1"/>
          <w:sz w:val="24"/>
        </w:rPr>
        <w:t xml:space="preserve"> </w:t>
      </w:r>
      <w:r>
        <w:rPr>
          <w:sz w:val="24"/>
        </w:rPr>
        <w:t>granted</w:t>
      </w:r>
      <w:r>
        <w:rPr>
          <w:spacing w:val="1"/>
          <w:sz w:val="24"/>
        </w:rPr>
        <w:t xml:space="preserve"> </w:t>
      </w:r>
      <w:r>
        <w:rPr>
          <w:sz w:val="24"/>
        </w:rPr>
        <w:t>for</w:t>
      </w:r>
      <w:r>
        <w:rPr>
          <w:spacing w:val="60"/>
          <w:sz w:val="24"/>
        </w:rPr>
        <w:t xml:space="preserve"> </w:t>
      </w:r>
      <w:r>
        <w:rPr>
          <w:sz w:val="24"/>
        </w:rPr>
        <w:t>the</w:t>
      </w:r>
      <w:r>
        <w:rPr>
          <w:spacing w:val="1"/>
          <w:sz w:val="24"/>
        </w:rPr>
        <w:t xml:space="preserve"> </w:t>
      </w:r>
      <w:r>
        <w:rPr>
          <w:sz w:val="24"/>
        </w:rPr>
        <w:t>replacement</w:t>
      </w:r>
      <w:r>
        <w:rPr>
          <w:spacing w:val="1"/>
          <w:sz w:val="24"/>
        </w:rPr>
        <w:t xml:space="preserve"> </w:t>
      </w:r>
      <w:r>
        <w:rPr>
          <w:sz w:val="24"/>
        </w:rPr>
        <w:t>of</w:t>
      </w:r>
      <w:r>
        <w:rPr>
          <w:spacing w:val="1"/>
          <w:sz w:val="24"/>
        </w:rPr>
        <w:t xml:space="preserve"> </w:t>
      </w:r>
      <w:r>
        <w:rPr>
          <w:sz w:val="24"/>
        </w:rPr>
        <w:t>a</w:t>
      </w:r>
      <w:r>
        <w:rPr>
          <w:spacing w:val="1"/>
          <w:sz w:val="24"/>
        </w:rPr>
        <w:t xml:space="preserve"> </w:t>
      </w:r>
      <w:r>
        <w:rPr>
          <w:sz w:val="24"/>
        </w:rPr>
        <w:t>less</w:t>
      </w:r>
      <w:r>
        <w:rPr>
          <w:spacing w:val="1"/>
          <w:sz w:val="24"/>
        </w:rPr>
        <w:t xml:space="preserve"> </w:t>
      </w:r>
      <w:r>
        <w:rPr>
          <w:sz w:val="24"/>
        </w:rPr>
        <w:t>environmentally</w:t>
      </w:r>
      <w:r>
        <w:rPr>
          <w:spacing w:val="1"/>
          <w:sz w:val="24"/>
        </w:rPr>
        <w:t xml:space="preserve"> </w:t>
      </w:r>
      <w:r>
        <w:rPr>
          <w:sz w:val="24"/>
        </w:rPr>
        <w:t>friendly</w:t>
      </w:r>
      <w:r>
        <w:rPr>
          <w:spacing w:val="1"/>
          <w:sz w:val="24"/>
        </w:rPr>
        <w:t xml:space="preserve"> </w:t>
      </w:r>
      <w:r>
        <w:rPr>
          <w:sz w:val="24"/>
        </w:rPr>
        <w:t>aircraft</w:t>
      </w:r>
      <w:r>
        <w:rPr>
          <w:spacing w:val="1"/>
          <w:sz w:val="24"/>
        </w:rPr>
        <w:t xml:space="preserve"> </w:t>
      </w:r>
      <w:r>
        <w:rPr>
          <w:sz w:val="24"/>
        </w:rPr>
        <w:t>with</w:t>
      </w:r>
      <w:r>
        <w:rPr>
          <w:spacing w:val="1"/>
          <w:sz w:val="24"/>
        </w:rPr>
        <w:t xml:space="preserve"> </w:t>
      </w:r>
      <w:r>
        <w:rPr>
          <w:sz w:val="24"/>
        </w:rPr>
        <w:t>a</w:t>
      </w:r>
      <w:r>
        <w:rPr>
          <w:spacing w:val="1"/>
          <w:sz w:val="24"/>
        </w:rPr>
        <w:t xml:space="preserve"> </w:t>
      </w:r>
      <w:r>
        <w:rPr>
          <w:sz w:val="24"/>
        </w:rPr>
        <w:t>clean</w:t>
      </w:r>
      <w:r>
        <w:rPr>
          <w:spacing w:val="1"/>
          <w:sz w:val="24"/>
        </w:rPr>
        <w:t xml:space="preserve"> </w:t>
      </w:r>
      <w:r>
        <w:rPr>
          <w:sz w:val="24"/>
        </w:rPr>
        <w:t>aircraft</w:t>
      </w:r>
      <w:r>
        <w:rPr>
          <w:spacing w:val="1"/>
          <w:sz w:val="24"/>
        </w:rPr>
        <w:t xml:space="preserve"> </w:t>
      </w:r>
      <w:r>
        <w:rPr>
          <w:sz w:val="24"/>
        </w:rPr>
        <w:t>in</w:t>
      </w:r>
      <w:r>
        <w:rPr>
          <w:spacing w:val="1"/>
          <w:sz w:val="24"/>
        </w:rPr>
        <w:t xml:space="preserve"> </w:t>
      </w:r>
      <w:r>
        <w:rPr>
          <w:sz w:val="24"/>
        </w:rPr>
        <w:t>a</w:t>
      </w:r>
      <w:r>
        <w:rPr>
          <w:spacing w:val="1"/>
          <w:sz w:val="24"/>
        </w:rPr>
        <w:t xml:space="preserve"> </w:t>
      </w:r>
      <w:r>
        <w:rPr>
          <w:sz w:val="24"/>
        </w:rPr>
        <w:t>comparable</w:t>
      </w:r>
      <w:r>
        <w:rPr>
          <w:spacing w:val="-1"/>
          <w:sz w:val="24"/>
        </w:rPr>
        <w:t xml:space="preserve"> </w:t>
      </w:r>
      <w:r>
        <w:rPr>
          <w:sz w:val="24"/>
        </w:rPr>
        <w:t>aircraft</w:t>
      </w:r>
      <w:r>
        <w:rPr>
          <w:spacing w:val="-1"/>
          <w:sz w:val="24"/>
        </w:rPr>
        <w:t xml:space="preserve"> </w:t>
      </w:r>
      <w:r>
        <w:rPr>
          <w:sz w:val="24"/>
        </w:rPr>
        <w:t>class</w:t>
      </w:r>
      <w:r>
        <w:rPr>
          <w:spacing w:val="-2"/>
          <w:sz w:val="24"/>
        </w:rPr>
        <w:t xml:space="preserve"> </w:t>
      </w:r>
      <w:r>
        <w:rPr>
          <w:sz w:val="24"/>
        </w:rPr>
        <w:t>and</w:t>
      </w:r>
      <w:r>
        <w:rPr>
          <w:spacing w:val="-1"/>
          <w:sz w:val="24"/>
        </w:rPr>
        <w:t xml:space="preserve"> </w:t>
      </w:r>
      <w:r>
        <w:rPr>
          <w:sz w:val="24"/>
        </w:rPr>
        <w:t>that</w:t>
      </w:r>
      <w:r>
        <w:rPr>
          <w:spacing w:val="-1"/>
          <w:sz w:val="24"/>
        </w:rPr>
        <w:t xml:space="preserve"> </w:t>
      </w:r>
      <w:r>
        <w:rPr>
          <w:sz w:val="24"/>
        </w:rPr>
        <w:t>it does</w:t>
      </w:r>
      <w:r>
        <w:rPr>
          <w:spacing w:val="-1"/>
          <w:sz w:val="24"/>
        </w:rPr>
        <w:t xml:space="preserve"> </w:t>
      </w:r>
      <w:r>
        <w:rPr>
          <w:sz w:val="24"/>
        </w:rPr>
        <w:t>not</w:t>
      </w:r>
      <w:r>
        <w:rPr>
          <w:spacing w:val="-2"/>
          <w:sz w:val="24"/>
        </w:rPr>
        <w:t xml:space="preserve"> </w:t>
      </w:r>
      <w:r>
        <w:rPr>
          <w:sz w:val="24"/>
        </w:rPr>
        <w:t>result</w:t>
      </w:r>
      <w:r>
        <w:rPr>
          <w:spacing w:val="-1"/>
          <w:sz w:val="24"/>
        </w:rPr>
        <w:t xml:space="preserve"> </w:t>
      </w:r>
      <w:r>
        <w:rPr>
          <w:sz w:val="24"/>
        </w:rPr>
        <w:t>in fleet</w:t>
      </w:r>
      <w:r>
        <w:rPr>
          <w:spacing w:val="-2"/>
          <w:sz w:val="24"/>
        </w:rPr>
        <w:t xml:space="preserve"> </w:t>
      </w:r>
      <w:r>
        <w:rPr>
          <w:sz w:val="24"/>
        </w:rPr>
        <w:t>expansion</w:t>
      </w:r>
      <w:r>
        <w:rPr>
          <w:spacing w:val="-1"/>
          <w:sz w:val="24"/>
        </w:rPr>
        <w:t xml:space="preserve"> </w:t>
      </w:r>
      <w:r>
        <w:rPr>
          <w:sz w:val="24"/>
        </w:rPr>
        <w:t>of</w:t>
      </w:r>
      <w:r>
        <w:rPr>
          <w:spacing w:val="-1"/>
          <w:sz w:val="24"/>
        </w:rPr>
        <w:t xml:space="preserve"> </w:t>
      </w:r>
      <w:r>
        <w:rPr>
          <w:sz w:val="24"/>
        </w:rPr>
        <w:t>the</w:t>
      </w:r>
      <w:r>
        <w:rPr>
          <w:spacing w:val="-4"/>
          <w:sz w:val="24"/>
        </w:rPr>
        <w:t xml:space="preserve"> </w:t>
      </w:r>
      <w:r>
        <w:rPr>
          <w:sz w:val="24"/>
        </w:rPr>
        <w:t>beneficiary.</w:t>
      </w:r>
    </w:p>
    <w:p w14:paraId="1F5B3FA6" w14:textId="77777777" w:rsidR="004B799C" w:rsidRDefault="004B799C">
      <w:pPr>
        <w:pStyle w:val="BodyText"/>
        <w:spacing w:before="10"/>
        <w:rPr>
          <w:sz w:val="20"/>
        </w:rPr>
      </w:pPr>
    </w:p>
    <w:p w14:paraId="0AA588C5" w14:textId="77777777" w:rsidR="004B799C" w:rsidRDefault="00CA4AAC">
      <w:pPr>
        <w:spacing w:before="1"/>
        <w:ind w:left="1525"/>
        <w:jc w:val="both"/>
        <w:rPr>
          <w:i/>
          <w:sz w:val="24"/>
        </w:rPr>
      </w:pPr>
      <w:r>
        <w:rPr>
          <w:noProof/>
        </w:rPr>
        <w:drawing>
          <wp:anchor distT="0" distB="0" distL="0" distR="0" simplePos="0" relativeHeight="15780864" behindDoc="0" locked="0" layoutInCell="1" allowOverlap="1" wp14:anchorId="3BCE4838" wp14:editId="73B57098">
            <wp:simplePos x="0" y="0"/>
            <wp:positionH relativeFrom="page">
              <wp:posOffset>903743</wp:posOffset>
            </wp:positionH>
            <wp:positionV relativeFrom="paragraph">
              <wp:posOffset>40267</wp:posOffset>
            </wp:positionV>
            <wp:extent cx="297930" cy="107346"/>
            <wp:effectExtent l="0" t="0" r="0" b="0"/>
            <wp:wrapNone/>
            <wp:docPr id="141" name="image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image65.png"/>
                    <pic:cNvPicPr/>
                  </pic:nvPicPr>
                  <pic:blipFill>
                    <a:blip r:embed="rId89" cstate="print"/>
                    <a:stretch>
                      <a:fillRect/>
                    </a:stretch>
                  </pic:blipFill>
                  <pic:spPr>
                    <a:xfrm>
                      <a:off x="0" y="0"/>
                      <a:ext cx="297930" cy="107346"/>
                    </a:xfrm>
                    <a:prstGeom prst="rect">
                      <a:avLst/>
                    </a:prstGeom>
                  </pic:spPr>
                </pic:pic>
              </a:graphicData>
            </a:graphic>
          </wp:anchor>
        </w:drawing>
      </w:r>
      <w:bookmarkStart w:id="93" w:name="_bookmark83"/>
      <w:bookmarkEnd w:id="93"/>
      <w:r>
        <w:rPr>
          <w:i/>
          <w:sz w:val="24"/>
        </w:rPr>
        <w:t>Aid</w:t>
      </w:r>
      <w:r>
        <w:rPr>
          <w:i/>
          <w:spacing w:val="-1"/>
          <w:sz w:val="24"/>
        </w:rPr>
        <w:t xml:space="preserve"> </w:t>
      </w:r>
      <w:r>
        <w:rPr>
          <w:i/>
          <w:sz w:val="24"/>
        </w:rPr>
        <w:t>for</w:t>
      </w:r>
      <w:r>
        <w:rPr>
          <w:i/>
          <w:spacing w:val="-1"/>
          <w:sz w:val="24"/>
        </w:rPr>
        <w:t xml:space="preserve"> </w:t>
      </w:r>
      <w:r>
        <w:rPr>
          <w:i/>
          <w:sz w:val="24"/>
        </w:rPr>
        <w:t>the</w:t>
      </w:r>
      <w:r>
        <w:rPr>
          <w:i/>
          <w:spacing w:val="-2"/>
          <w:sz w:val="24"/>
        </w:rPr>
        <w:t xml:space="preserve"> </w:t>
      </w:r>
      <w:r>
        <w:rPr>
          <w:i/>
          <w:sz w:val="24"/>
        </w:rPr>
        <w:t>deployment</w:t>
      </w:r>
      <w:r>
        <w:rPr>
          <w:i/>
          <w:spacing w:val="-1"/>
          <w:sz w:val="24"/>
        </w:rPr>
        <w:t xml:space="preserve"> </w:t>
      </w:r>
      <w:r>
        <w:rPr>
          <w:i/>
          <w:sz w:val="24"/>
        </w:rPr>
        <w:t>of</w:t>
      </w:r>
      <w:r>
        <w:rPr>
          <w:i/>
          <w:spacing w:val="3"/>
          <w:sz w:val="24"/>
        </w:rPr>
        <w:t xml:space="preserve"> </w:t>
      </w:r>
      <w:r>
        <w:rPr>
          <w:i/>
          <w:sz w:val="24"/>
        </w:rPr>
        <w:t>recharging</w:t>
      </w:r>
      <w:r>
        <w:rPr>
          <w:i/>
          <w:spacing w:val="-1"/>
          <w:sz w:val="24"/>
        </w:rPr>
        <w:t xml:space="preserve"> </w:t>
      </w:r>
      <w:r>
        <w:rPr>
          <w:i/>
          <w:sz w:val="24"/>
        </w:rPr>
        <w:t>or</w:t>
      </w:r>
      <w:r>
        <w:rPr>
          <w:i/>
          <w:spacing w:val="-1"/>
          <w:sz w:val="24"/>
        </w:rPr>
        <w:t xml:space="preserve"> </w:t>
      </w:r>
      <w:r>
        <w:rPr>
          <w:i/>
          <w:sz w:val="24"/>
        </w:rPr>
        <w:t>refuelling</w:t>
      </w:r>
      <w:r>
        <w:rPr>
          <w:i/>
          <w:spacing w:val="-1"/>
          <w:sz w:val="24"/>
        </w:rPr>
        <w:t xml:space="preserve"> </w:t>
      </w:r>
      <w:r>
        <w:rPr>
          <w:i/>
          <w:sz w:val="24"/>
        </w:rPr>
        <w:t>infrastructure</w:t>
      </w:r>
    </w:p>
    <w:p w14:paraId="0B7C94CB" w14:textId="77777777" w:rsidR="004B799C" w:rsidRDefault="004B799C">
      <w:pPr>
        <w:pStyle w:val="BodyText"/>
        <w:spacing w:before="10"/>
        <w:rPr>
          <w:i/>
          <w:sz w:val="20"/>
        </w:rPr>
      </w:pPr>
    </w:p>
    <w:p w14:paraId="4564F9D0" w14:textId="77777777" w:rsidR="004B799C" w:rsidRDefault="00CA4AAC">
      <w:pPr>
        <w:pStyle w:val="ListParagraph"/>
        <w:numPr>
          <w:ilvl w:val="3"/>
          <w:numId w:val="13"/>
        </w:numPr>
        <w:tabs>
          <w:tab w:val="left" w:pos="2302"/>
          <w:tab w:val="left" w:pos="2303"/>
        </w:tabs>
        <w:ind w:hanging="865"/>
        <w:rPr>
          <w:sz w:val="24"/>
        </w:rPr>
      </w:pPr>
      <w:bookmarkStart w:id="94" w:name="_bookmark84"/>
      <w:bookmarkEnd w:id="94"/>
      <w:r>
        <w:rPr>
          <w:sz w:val="24"/>
        </w:rPr>
        <w:t>Rationale</w:t>
      </w:r>
      <w:r>
        <w:rPr>
          <w:spacing w:val="-2"/>
          <w:sz w:val="24"/>
        </w:rPr>
        <w:t xml:space="preserve"> </w:t>
      </w:r>
      <w:r>
        <w:rPr>
          <w:sz w:val="24"/>
        </w:rPr>
        <w:t>for</w:t>
      </w:r>
      <w:r>
        <w:rPr>
          <w:spacing w:val="-2"/>
          <w:sz w:val="24"/>
        </w:rPr>
        <w:t xml:space="preserve"> </w:t>
      </w:r>
      <w:r>
        <w:rPr>
          <w:sz w:val="24"/>
        </w:rPr>
        <w:t>the</w:t>
      </w:r>
      <w:r>
        <w:rPr>
          <w:spacing w:val="-3"/>
          <w:sz w:val="24"/>
        </w:rPr>
        <w:t xml:space="preserve"> </w:t>
      </w:r>
      <w:r>
        <w:rPr>
          <w:sz w:val="24"/>
        </w:rPr>
        <w:t>aid</w:t>
      </w:r>
    </w:p>
    <w:p w14:paraId="4DD07C63" w14:textId="77777777" w:rsidR="004B799C" w:rsidRDefault="004B799C">
      <w:pPr>
        <w:pStyle w:val="BodyText"/>
        <w:spacing w:before="10"/>
        <w:rPr>
          <w:sz w:val="20"/>
        </w:rPr>
      </w:pPr>
    </w:p>
    <w:p w14:paraId="5240BFA0" w14:textId="77777777" w:rsidR="004B799C" w:rsidRDefault="00CA4AAC">
      <w:pPr>
        <w:pStyle w:val="ListParagraph"/>
        <w:numPr>
          <w:ilvl w:val="0"/>
          <w:numId w:val="28"/>
        </w:numPr>
        <w:tabs>
          <w:tab w:val="left" w:pos="1559"/>
        </w:tabs>
        <w:ind w:left="1558" w:right="954" w:hanging="600"/>
        <w:jc w:val="both"/>
        <w:rPr>
          <w:sz w:val="24"/>
        </w:rPr>
      </w:pPr>
      <w:r>
        <w:rPr>
          <w:sz w:val="24"/>
        </w:rPr>
        <w:t>A comprehensive network of recharging and refuelling infrastructure is necessary to</w:t>
      </w:r>
      <w:r>
        <w:rPr>
          <w:spacing w:val="1"/>
          <w:sz w:val="24"/>
        </w:rPr>
        <w:t xml:space="preserve"> </w:t>
      </w:r>
      <w:r>
        <w:rPr>
          <w:sz w:val="24"/>
        </w:rPr>
        <w:t>enable a widespread uptake of clean transport vehicles, and to enable the shift towards</w:t>
      </w:r>
      <w:r>
        <w:rPr>
          <w:spacing w:val="1"/>
          <w:sz w:val="24"/>
        </w:rPr>
        <w:t xml:space="preserve"> </w:t>
      </w:r>
      <w:r>
        <w:rPr>
          <w:sz w:val="24"/>
        </w:rPr>
        <w:t>zero emission mobility. In fact, a particularly critical barrier to the market uptake of</w:t>
      </w:r>
      <w:r>
        <w:rPr>
          <w:spacing w:val="1"/>
          <w:sz w:val="24"/>
        </w:rPr>
        <w:t xml:space="preserve"> </w:t>
      </w:r>
      <w:r>
        <w:rPr>
          <w:sz w:val="24"/>
        </w:rPr>
        <w:t>clean transport vehicles is the limited availability of the infrastructure to recharge or</w:t>
      </w:r>
      <w:r>
        <w:rPr>
          <w:spacing w:val="1"/>
          <w:sz w:val="24"/>
        </w:rPr>
        <w:t xml:space="preserve"> </w:t>
      </w:r>
      <w:r>
        <w:rPr>
          <w:sz w:val="24"/>
        </w:rPr>
        <w:t>refuel them. Furthermore, the recharging and refuelling infrastructure is not spread</w:t>
      </w:r>
      <w:r>
        <w:rPr>
          <w:spacing w:val="1"/>
          <w:sz w:val="24"/>
        </w:rPr>
        <w:t xml:space="preserve"> </w:t>
      </w:r>
      <w:r>
        <w:rPr>
          <w:sz w:val="24"/>
        </w:rPr>
        <w:t>evenly across Member States. At the same time, as long as the share of clean transport</w:t>
      </w:r>
      <w:r>
        <w:rPr>
          <w:spacing w:val="1"/>
          <w:sz w:val="24"/>
        </w:rPr>
        <w:t xml:space="preserve"> </w:t>
      </w:r>
      <w:r>
        <w:rPr>
          <w:sz w:val="24"/>
        </w:rPr>
        <w:t>vehicles</w:t>
      </w:r>
      <w:r>
        <w:rPr>
          <w:spacing w:val="1"/>
          <w:sz w:val="24"/>
        </w:rPr>
        <w:t xml:space="preserve"> </w:t>
      </w:r>
      <w:r>
        <w:rPr>
          <w:sz w:val="24"/>
        </w:rPr>
        <w:t>in</w:t>
      </w:r>
      <w:r>
        <w:rPr>
          <w:spacing w:val="1"/>
          <w:sz w:val="24"/>
        </w:rPr>
        <w:t xml:space="preserve"> </w:t>
      </w:r>
      <w:r>
        <w:rPr>
          <w:sz w:val="24"/>
        </w:rPr>
        <w:t>operation</w:t>
      </w:r>
      <w:r>
        <w:rPr>
          <w:spacing w:val="1"/>
          <w:sz w:val="24"/>
        </w:rPr>
        <w:t xml:space="preserve"> </w:t>
      </w:r>
      <w:r>
        <w:rPr>
          <w:sz w:val="24"/>
        </w:rPr>
        <w:t>remains</w:t>
      </w:r>
      <w:r>
        <w:rPr>
          <w:spacing w:val="1"/>
          <w:sz w:val="24"/>
        </w:rPr>
        <w:t xml:space="preserve"> </w:t>
      </w:r>
      <w:r>
        <w:rPr>
          <w:sz w:val="24"/>
        </w:rPr>
        <w:t>limited,</w:t>
      </w:r>
      <w:r>
        <w:rPr>
          <w:spacing w:val="1"/>
          <w:sz w:val="24"/>
        </w:rPr>
        <w:t xml:space="preserve"> </w:t>
      </w:r>
      <w:r>
        <w:rPr>
          <w:sz w:val="24"/>
        </w:rPr>
        <w:t>the</w:t>
      </w:r>
      <w:r>
        <w:rPr>
          <w:spacing w:val="1"/>
          <w:sz w:val="24"/>
        </w:rPr>
        <w:t xml:space="preserve"> </w:t>
      </w:r>
      <w:r>
        <w:rPr>
          <w:sz w:val="24"/>
        </w:rPr>
        <w:t>market</w:t>
      </w:r>
      <w:r>
        <w:rPr>
          <w:spacing w:val="1"/>
          <w:sz w:val="24"/>
        </w:rPr>
        <w:t xml:space="preserve"> </w:t>
      </w:r>
      <w:r>
        <w:rPr>
          <w:sz w:val="24"/>
        </w:rPr>
        <w:t>alone</w:t>
      </w:r>
      <w:r>
        <w:rPr>
          <w:spacing w:val="1"/>
          <w:sz w:val="24"/>
        </w:rPr>
        <w:t xml:space="preserve"> </w:t>
      </w:r>
      <w:r>
        <w:rPr>
          <w:sz w:val="24"/>
        </w:rPr>
        <w:t>may</w:t>
      </w:r>
      <w:r>
        <w:rPr>
          <w:spacing w:val="1"/>
          <w:sz w:val="24"/>
        </w:rPr>
        <w:t xml:space="preserve"> </w:t>
      </w:r>
      <w:r>
        <w:rPr>
          <w:sz w:val="24"/>
        </w:rPr>
        <w:t>fail</w:t>
      </w:r>
      <w:r>
        <w:rPr>
          <w:spacing w:val="1"/>
          <w:sz w:val="24"/>
        </w:rPr>
        <w:t xml:space="preserve"> </w:t>
      </w:r>
      <w:r>
        <w:rPr>
          <w:sz w:val="24"/>
        </w:rPr>
        <w:t>to</w:t>
      </w:r>
      <w:r>
        <w:rPr>
          <w:spacing w:val="1"/>
          <w:sz w:val="24"/>
        </w:rPr>
        <w:t xml:space="preserve"> </w:t>
      </w:r>
      <w:r>
        <w:rPr>
          <w:sz w:val="24"/>
        </w:rPr>
        <w:t>deliver</w:t>
      </w:r>
      <w:r>
        <w:rPr>
          <w:spacing w:val="1"/>
          <w:sz w:val="24"/>
        </w:rPr>
        <w:t xml:space="preserve"> </w:t>
      </w:r>
      <w:r>
        <w:rPr>
          <w:sz w:val="24"/>
        </w:rPr>
        <w:t>the</w:t>
      </w:r>
      <w:r>
        <w:rPr>
          <w:spacing w:val="1"/>
          <w:sz w:val="24"/>
        </w:rPr>
        <w:t xml:space="preserve"> </w:t>
      </w:r>
      <w:r>
        <w:rPr>
          <w:sz w:val="24"/>
        </w:rPr>
        <w:t>recharging</w:t>
      </w:r>
      <w:r>
        <w:rPr>
          <w:spacing w:val="-4"/>
          <w:sz w:val="24"/>
        </w:rPr>
        <w:t xml:space="preserve"> </w:t>
      </w:r>
      <w:r>
        <w:rPr>
          <w:sz w:val="24"/>
        </w:rPr>
        <w:t>and refuelling infrastructure</w:t>
      </w:r>
      <w:r>
        <w:rPr>
          <w:spacing w:val="-1"/>
          <w:sz w:val="24"/>
        </w:rPr>
        <w:t xml:space="preserve"> </w:t>
      </w:r>
      <w:r>
        <w:rPr>
          <w:sz w:val="24"/>
        </w:rPr>
        <w:t>needed.</w:t>
      </w:r>
    </w:p>
    <w:p w14:paraId="190438EA" w14:textId="77777777" w:rsidR="004B799C" w:rsidRDefault="004B799C">
      <w:pPr>
        <w:pStyle w:val="BodyText"/>
        <w:spacing w:before="10"/>
        <w:rPr>
          <w:sz w:val="20"/>
        </w:rPr>
      </w:pPr>
    </w:p>
    <w:p w14:paraId="5208300A" w14:textId="77777777" w:rsidR="004B799C" w:rsidRDefault="00CA4AAC">
      <w:pPr>
        <w:pStyle w:val="ListParagraph"/>
        <w:numPr>
          <w:ilvl w:val="0"/>
          <w:numId w:val="28"/>
        </w:numPr>
        <w:tabs>
          <w:tab w:val="left" w:pos="1559"/>
        </w:tabs>
        <w:ind w:left="1558" w:right="953" w:hanging="600"/>
        <w:jc w:val="both"/>
        <w:rPr>
          <w:sz w:val="24"/>
        </w:rPr>
      </w:pPr>
      <w:r>
        <w:rPr>
          <w:sz w:val="24"/>
        </w:rPr>
        <w:t>Directive</w:t>
      </w:r>
      <w:r>
        <w:rPr>
          <w:spacing w:val="1"/>
          <w:sz w:val="24"/>
        </w:rPr>
        <w:t xml:space="preserve"> </w:t>
      </w:r>
      <w:r>
        <w:rPr>
          <w:sz w:val="24"/>
        </w:rPr>
        <w:t>2014/94/EU</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European</w:t>
      </w:r>
      <w:r>
        <w:rPr>
          <w:spacing w:val="1"/>
          <w:sz w:val="24"/>
        </w:rPr>
        <w:t xml:space="preserve"> </w:t>
      </w:r>
      <w:r>
        <w:rPr>
          <w:sz w:val="24"/>
        </w:rPr>
        <w:t>Parliament</w:t>
      </w:r>
      <w:r>
        <w:rPr>
          <w:spacing w:val="1"/>
          <w:sz w:val="24"/>
        </w:rPr>
        <w:t xml:space="preserve"> </w:t>
      </w:r>
      <w:r>
        <w:rPr>
          <w:sz w:val="24"/>
        </w:rPr>
        <w:t>and</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Council</w:t>
      </w:r>
      <w:r>
        <w:rPr>
          <w:sz w:val="24"/>
          <w:vertAlign w:val="superscript"/>
        </w:rPr>
        <w:t>72</w:t>
      </w:r>
      <w:r>
        <w:rPr>
          <w:spacing w:val="1"/>
          <w:sz w:val="24"/>
        </w:rPr>
        <w:t xml:space="preserve"> </w:t>
      </w:r>
      <w:r>
        <w:rPr>
          <w:sz w:val="24"/>
        </w:rPr>
        <w:t>creates</w:t>
      </w:r>
      <w:r>
        <w:rPr>
          <w:spacing w:val="1"/>
          <w:sz w:val="24"/>
        </w:rPr>
        <w:t xml:space="preserve"> </w:t>
      </w:r>
      <w:r>
        <w:rPr>
          <w:sz w:val="24"/>
        </w:rPr>
        <w:t>a</w:t>
      </w:r>
      <w:r>
        <w:rPr>
          <w:spacing w:val="1"/>
          <w:sz w:val="24"/>
        </w:rPr>
        <w:t xml:space="preserve"> </w:t>
      </w:r>
      <w:r>
        <w:rPr>
          <w:sz w:val="24"/>
        </w:rPr>
        <w:t>common framework of measures for the deployment of alternative fuels infrastructure</w:t>
      </w:r>
      <w:r>
        <w:rPr>
          <w:spacing w:val="1"/>
          <w:sz w:val="24"/>
        </w:rPr>
        <w:t xml:space="preserve"> </w:t>
      </w:r>
      <w:r>
        <w:rPr>
          <w:sz w:val="24"/>
        </w:rPr>
        <w:t>for transport in the Union and sets provisions for the Member States for the deployment</w:t>
      </w:r>
      <w:r>
        <w:rPr>
          <w:spacing w:val="-57"/>
          <w:sz w:val="24"/>
        </w:rPr>
        <w:t xml:space="preserve"> </w:t>
      </w:r>
      <w:r>
        <w:rPr>
          <w:sz w:val="24"/>
        </w:rPr>
        <w:t>of such infrastructure. Moreover, other policies promoting the uptake of clean transport</w:t>
      </w:r>
      <w:r>
        <w:rPr>
          <w:spacing w:val="1"/>
          <w:sz w:val="24"/>
        </w:rPr>
        <w:t xml:space="preserve"> </w:t>
      </w:r>
      <w:r>
        <w:rPr>
          <w:sz w:val="24"/>
        </w:rPr>
        <w:t>vehicles</w:t>
      </w:r>
      <w:r>
        <w:rPr>
          <w:spacing w:val="21"/>
          <w:sz w:val="24"/>
        </w:rPr>
        <w:t xml:space="preserve"> </w:t>
      </w:r>
      <w:r>
        <w:rPr>
          <w:sz w:val="24"/>
        </w:rPr>
        <w:t>may</w:t>
      </w:r>
      <w:r>
        <w:rPr>
          <w:spacing w:val="16"/>
          <w:sz w:val="24"/>
        </w:rPr>
        <w:t xml:space="preserve"> </w:t>
      </w:r>
      <w:r>
        <w:rPr>
          <w:sz w:val="24"/>
        </w:rPr>
        <w:t>already</w:t>
      </w:r>
      <w:r>
        <w:rPr>
          <w:spacing w:val="17"/>
          <w:sz w:val="24"/>
        </w:rPr>
        <w:t xml:space="preserve"> </w:t>
      </w:r>
      <w:r>
        <w:rPr>
          <w:sz w:val="24"/>
        </w:rPr>
        <w:t>provide</w:t>
      </w:r>
      <w:r>
        <w:rPr>
          <w:spacing w:val="20"/>
          <w:sz w:val="24"/>
        </w:rPr>
        <w:t xml:space="preserve"> </w:t>
      </w:r>
      <w:r>
        <w:rPr>
          <w:sz w:val="24"/>
        </w:rPr>
        <w:t>for</w:t>
      </w:r>
      <w:r>
        <w:rPr>
          <w:spacing w:val="19"/>
          <w:sz w:val="24"/>
        </w:rPr>
        <w:t xml:space="preserve"> </w:t>
      </w:r>
      <w:r>
        <w:rPr>
          <w:sz w:val="24"/>
        </w:rPr>
        <w:t>investment</w:t>
      </w:r>
      <w:r>
        <w:rPr>
          <w:spacing w:val="22"/>
          <w:sz w:val="24"/>
        </w:rPr>
        <w:t xml:space="preserve"> </w:t>
      </w:r>
      <w:r>
        <w:rPr>
          <w:sz w:val="24"/>
        </w:rPr>
        <w:t>signals</w:t>
      </w:r>
      <w:r>
        <w:rPr>
          <w:spacing w:val="22"/>
          <w:sz w:val="24"/>
        </w:rPr>
        <w:t xml:space="preserve"> </w:t>
      </w:r>
      <w:r>
        <w:rPr>
          <w:sz w:val="24"/>
        </w:rPr>
        <w:t>for</w:t>
      </w:r>
      <w:r>
        <w:rPr>
          <w:spacing w:val="19"/>
          <w:sz w:val="24"/>
        </w:rPr>
        <w:t xml:space="preserve"> </w:t>
      </w:r>
      <w:r>
        <w:rPr>
          <w:sz w:val="24"/>
        </w:rPr>
        <w:t>the</w:t>
      </w:r>
      <w:r>
        <w:rPr>
          <w:spacing w:val="21"/>
          <w:sz w:val="24"/>
        </w:rPr>
        <w:t xml:space="preserve"> </w:t>
      </w:r>
      <w:r>
        <w:rPr>
          <w:sz w:val="24"/>
        </w:rPr>
        <w:t>deployment</w:t>
      </w:r>
      <w:r>
        <w:rPr>
          <w:spacing w:val="23"/>
          <w:sz w:val="24"/>
        </w:rPr>
        <w:t xml:space="preserve"> </w:t>
      </w:r>
      <w:r>
        <w:rPr>
          <w:sz w:val="24"/>
        </w:rPr>
        <w:t>of</w:t>
      </w:r>
      <w:r>
        <w:rPr>
          <w:spacing w:val="20"/>
          <w:sz w:val="24"/>
        </w:rPr>
        <w:t xml:space="preserve"> </w:t>
      </w:r>
      <w:r>
        <w:rPr>
          <w:sz w:val="24"/>
        </w:rPr>
        <w:t>recharging</w:t>
      </w:r>
    </w:p>
    <w:p w14:paraId="1F27D0F8" w14:textId="77777777" w:rsidR="004B799C" w:rsidRDefault="004B799C">
      <w:pPr>
        <w:pStyle w:val="BodyText"/>
        <w:rPr>
          <w:sz w:val="20"/>
        </w:rPr>
      </w:pPr>
    </w:p>
    <w:p w14:paraId="55886BB2" w14:textId="79618C39" w:rsidR="004B799C" w:rsidRDefault="00161D3B">
      <w:pPr>
        <w:pStyle w:val="BodyText"/>
        <w:spacing w:before="10"/>
        <w:rPr>
          <w:sz w:val="15"/>
        </w:rPr>
      </w:pPr>
      <w:r>
        <w:rPr>
          <w:noProof/>
        </w:rPr>
        <mc:AlternateContent>
          <mc:Choice Requires="wps">
            <w:drawing>
              <wp:anchor distT="0" distB="0" distL="0" distR="0" simplePos="0" relativeHeight="487639552" behindDoc="1" locked="0" layoutInCell="1" allowOverlap="1" wp14:anchorId="12AD78C6" wp14:editId="27F83DA4">
                <wp:simplePos x="0" y="0"/>
                <wp:positionH relativeFrom="page">
                  <wp:posOffset>901065</wp:posOffset>
                </wp:positionH>
                <wp:positionV relativeFrom="paragraph">
                  <wp:posOffset>131445</wp:posOffset>
                </wp:positionV>
                <wp:extent cx="1828800" cy="7620"/>
                <wp:effectExtent l="0" t="0" r="0" b="0"/>
                <wp:wrapTopAndBottom/>
                <wp:docPr id="78" name="docshape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B405A" id="docshape40" o:spid="_x0000_s1026" style="position:absolute;margin-left:70.95pt;margin-top:10.35pt;width:2in;height:.6pt;z-index:-15676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" fillcolor="black" stroked="f">
                <w10:wrap type="topAndBottom" anchorx="page"/>
              </v:rect>
            </w:pict>
          </mc:Fallback>
        </mc:AlternateContent>
      </w:r>
    </w:p>
    <w:p w14:paraId="6D986EF1" w14:textId="77777777" w:rsidR="004B799C" w:rsidRDefault="00CA4AAC">
      <w:pPr>
        <w:tabs>
          <w:tab w:val="left" w:pos="1525"/>
        </w:tabs>
        <w:spacing w:before="103"/>
        <w:ind w:left="1525" w:right="1384" w:hanging="567"/>
        <w:rPr>
          <w:sz w:val="20"/>
        </w:rPr>
      </w:pPr>
      <w:r>
        <w:rPr>
          <w:sz w:val="20"/>
          <w:vertAlign w:val="superscript"/>
        </w:rPr>
        <w:t>72</w:t>
      </w:r>
      <w:r>
        <w:rPr>
          <w:sz w:val="20"/>
        </w:rPr>
        <w:tab/>
        <w:t>Directive</w:t>
      </w:r>
      <w:r>
        <w:rPr>
          <w:spacing w:val="2"/>
          <w:sz w:val="20"/>
        </w:rPr>
        <w:t xml:space="preserve"> </w:t>
      </w:r>
      <w:r>
        <w:rPr>
          <w:sz w:val="20"/>
        </w:rPr>
        <w:t>2014/94/EU</w:t>
      </w:r>
      <w:r>
        <w:rPr>
          <w:spacing w:val="2"/>
          <w:sz w:val="20"/>
        </w:rPr>
        <w:t xml:space="preserve"> </w:t>
      </w:r>
      <w:r>
        <w:rPr>
          <w:sz w:val="20"/>
        </w:rPr>
        <w:t>of</w:t>
      </w:r>
      <w:r>
        <w:rPr>
          <w:spacing w:val="49"/>
          <w:sz w:val="20"/>
        </w:rPr>
        <w:t xml:space="preserve"> </w:t>
      </w:r>
      <w:r>
        <w:rPr>
          <w:sz w:val="20"/>
        </w:rPr>
        <w:t>the</w:t>
      </w:r>
      <w:r>
        <w:rPr>
          <w:spacing w:val="4"/>
          <w:sz w:val="20"/>
        </w:rPr>
        <w:t xml:space="preserve"> </w:t>
      </w:r>
      <w:r>
        <w:rPr>
          <w:sz w:val="20"/>
        </w:rPr>
        <w:t>European  Parliament</w:t>
      </w:r>
      <w:r>
        <w:rPr>
          <w:spacing w:val="1"/>
          <w:sz w:val="20"/>
        </w:rPr>
        <w:t xml:space="preserve"> </w:t>
      </w:r>
      <w:r>
        <w:rPr>
          <w:sz w:val="20"/>
        </w:rPr>
        <w:t>and</w:t>
      </w:r>
      <w:r>
        <w:rPr>
          <w:spacing w:val="2"/>
          <w:sz w:val="20"/>
        </w:rPr>
        <w:t xml:space="preserve"> </w:t>
      </w:r>
      <w:r>
        <w:rPr>
          <w:sz w:val="20"/>
        </w:rPr>
        <w:t>of</w:t>
      </w:r>
      <w:r>
        <w:rPr>
          <w:spacing w:val="49"/>
          <w:sz w:val="20"/>
        </w:rPr>
        <w:t xml:space="preserve"> </w:t>
      </w:r>
      <w:r>
        <w:rPr>
          <w:sz w:val="20"/>
        </w:rPr>
        <w:t>the</w:t>
      </w:r>
      <w:r>
        <w:rPr>
          <w:spacing w:val="2"/>
          <w:sz w:val="20"/>
        </w:rPr>
        <w:t xml:space="preserve"> </w:t>
      </w:r>
      <w:r>
        <w:rPr>
          <w:sz w:val="20"/>
        </w:rPr>
        <w:t>Council</w:t>
      </w:r>
      <w:r>
        <w:rPr>
          <w:spacing w:val="1"/>
          <w:sz w:val="20"/>
        </w:rPr>
        <w:t xml:space="preserve"> </w:t>
      </w:r>
      <w:r>
        <w:rPr>
          <w:sz w:val="20"/>
        </w:rPr>
        <w:t>of  22</w:t>
      </w:r>
      <w:r>
        <w:rPr>
          <w:spacing w:val="2"/>
          <w:sz w:val="20"/>
        </w:rPr>
        <w:t xml:space="preserve"> </w:t>
      </w:r>
      <w:r>
        <w:rPr>
          <w:sz w:val="20"/>
        </w:rPr>
        <w:t>October</w:t>
      </w:r>
      <w:r>
        <w:rPr>
          <w:spacing w:val="3"/>
          <w:sz w:val="20"/>
        </w:rPr>
        <w:t xml:space="preserve"> </w:t>
      </w:r>
      <w:r>
        <w:rPr>
          <w:sz w:val="20"/>
        </w:rPr>
        <w:t>2014</w:t>
      </w:r>
      <w:r>
        <w:rPr>
          <w:spacing w:val="2"/>
          <w:sz w:val="20"/>
        </w:rPr>
        <w:t xml:space="preserve"> </w:t>
      </w:r>
      <w:r>
        <w:rPr>
          <w:sz w:val="20"/>
        </w:rPr>
        <w:t>on  the</w:t>
      </w:r>
      <w:r>
        <w:rPr>
          <w:spacing w:val="-47"/>
          <w:sz w:val="20"/>
        </w:rPr>
        <w:t xml:space="preserve"> </w:t>
      </w:r>
      <w:r>
        <w:rPr>
          <w:sz w:val="20"/>
        </w:rPr>
        <w:t>deployment</w:t>
      </w:r>
      <w:r>
        <w:rPr>
          <w:spacing w:val="-2"/>
          <w:sz w:val="20"/>
        </w:rPr>
        <w:t xml:space="preserve"> </w:t>
      </w:r>
      <w:r>
        <w:rPr>
          <w:sz w:val="20"/>
        </w:rPr>
        <w:t>of</w:t>
      </w:r>
      <w:r>
        <w:rPr>
          <w:spacing w:val="-2"/>
          <w:sz w:val="20"/>
        </w:rPr>
        <w:t xml:space="preserve"> </w:t>
      </w:r>
      <w:r>
        <w:rPr>
          <w:sz w:val="20"/>
        </w:rPr>
        <w:t>alternative</w:t>
      </w:r>
      <w:r>
        <w:rPr>
          <w:spacing w:val="2"/>
          <w:sz w:val="20"/>
        </w:rPr>
        <w:t xml:space="preserve"> </w:t>
      </w:r>
      <w:r>
        <w:rPr>
          <w:sz w:val="20"/>
        </w:rPr>
        <w:t>fuels</w:t>
      </w:r>
      <w:r>
        <w:rPr>
          <w:spacing w:val="-1"/>
          <w:sz w:val="20"/>
        </w:rPr>
        <w:t xml:space="preserve"> </w:t>
      </w:r>
      <w:r>
        <w:rPr>
          <w:sz w:val="20"/>
        </w:rPr>
        <w:t>infrastructure (OJ L</w:t>
      </w:r>
      <w:r>
        <w:rPr>
          <w:spacing w:val="-2"/>
          <w:sz w:val="20"/>
        </w:rPr>
        <w:t xml:space="preserve"> </w:t>
      </w:r>
      <w:r>
        <w:rPr>
          <w:sz w:val="20"/>
        </w:rPr>
        <w:t>307, 28.10.2014,</w:t>
      </w:r>
      <w:r>
        <w:rPr>
          <w:spacing w:val="-3"/>
          <w:sz w:val="20"/>
        </w:rPr>
        <w:t xml:space="preserve"> </w:t>
      </w:r>
      <w:r>
        <w:rPr>
          <w:sz w:val="20"/>
        </w:rPr>
        <w:t>p. 1).</w:t>
      </w:r>
    </w:p>
    <w:p w14:paraId="0BE5073E" w14:textId="77777777" w:rsidR="004B799C" w:rsidRDefault="004B799C">
      <w:pPr>
        <w:rPr>
          <w:sz w:val="20"/>
        </w:rPr>
        <w:sectPr w:rsidR="004B799C">
          <w:pgSz w:w="11910" w:h="16840"/>
          <w:pgMar w:top="1020" w:right="460" w:bottom="1620" w:left="460" w:header="0" w:footer="1426" w:gutter="0"/>
          <w:cols w:space="720"/>
        </w:sectPr>
      </w:pPr>
    </w:p>
    <w:p w14:paraId="6C539A61" w14:textId="77777777" w:rsidR="004B799C" w:rsidRDefault="00CA4AAC">
      <w:pPr>
        <w:pStyle w:val="BodyText"/>
        <w:spacing w:before="72"/>
        <w:ind w:left="1558" w:right="955"/>
        <w:jc w:val="both"/>
      </w:pPr>
      <w:r>
        <w:lastRenderedPageBreak/>
        <w:t>and refuelling infrastructure. However, those policies alone may not be sufficient to</w:t>
      </w:r>
      <w:r>
        <w:rPr>
          <w:spacing w:val="1"/>
        </w:rPr>
        <w:t xml:space="preserve"> </w:t>
      </w:r>
      <w:r>
        <w:t>address in full the identified market failures. Member States may therefore grant aid to</w:t>
      </w:r>
      <w:r>
        <w:rPr>
          <w:spacing w:val="1"/>
        </w:rPr>
        <w:t xml:space="preserve"> </w:t>
      </w:r>
      <w:r>
        <w:t>address those residual market failures and support the deployment of recharging and</w:t>
      </w:r>
      <w:r>
        <w:rPr>
          <w:spacing w:val="1"/>
        </w:rPr>
        <w:t xml:space="preserve"> </w:t>
      </w:r>
      <w:r>
        <w:t>refuelling</w:t>
      </w:r>
      <w:r>
        <w:rPr>
          <w:spacing w:val="-4"/>
        </w:rPr>
        <w:t xml:space="preserve"> </w:t>
      </w:r>
      <w:r>
        <w:t>infrastructure.</w:t>
      </w:r>
    </w:p>
    <w:p w14:paraId="5E5678AB" w14:textId="77777777" w:rsidR="004B799C" w:rsidRDefault="004B799C">
      <w:pPr>
        <w:pStyle w:val="BodyText"/>
        <w:spacing w:before="10"/>
        <w:rPr>
          <w:sz w:val="20"/>
        </w:rPr>
      </w:pPr>
    </w:p>
    <w:p w14:paraId="366014A9" w14:textId="77777777" w:rsidR="004B799C" w:rsidRDefault="00CA4AAC">
      <w:pPr>
        <w:pStyle w:val="ListParagraph"/>
        <w:numPr>
          <w:ilvl w:val="3"/>
          <w:numId w:val="13"/>
        </w:numPr>
        <w:tabs>
          <w:tab w:val="left" w:pos="2302"/>
          <w:tab w:val="left" w:pos="2303"/>
        </w:tabs>
        <w:ind w:hanging="865"/>
        <w:rPr>
          <w:sz w:val="24"/>
        </w:rPr>
      </w:pPr>
      <w:bookmarkStart w:id="95" w:name="_bookmark85"/>
      <w:bookmarkEnd w:id="95"/>
      <w:r>
        <w:rPr>
          <w:sz w:val="24"/>
        </w:rPr>
        <w:t>Scope</w:t>
      </w:r>
      <w:r>
        <w:rPr>
          <w:spacing w:val="-3"/>
          <w:sz w:val="24"/>
        </w:rPr>
        <w:t xml:space="preserve"> </w:t>
      </w:r>
      <w:r>
        <w:rPr>
          <w:sz w:val="24"/>
        </w:rPr>
        <w:t>and</w:t>
      </w:r>
      <w:r>
        <w:rPr>
          <w:spacing w:val="-1"/>
          <w:sz w:val="24"/>
        </w:rPr>
        <w:t xml:space="preserve"> </w:t>
      </w:r>
      <w:r>
        <w:rPr>
          <w:sz w:val="24"/>
        </w:rPr>
        <w:t>activities</w:t>
      </w:r>
      <w:r>
        <w:rPr>
          <w:spacing w:val="-1"/>
          <w:sz w:val="24"/>
        </w:rPr>
        <w:t xml:space="preserve"> </w:t>
      </w:r>
      <w:r>
        <w:rPr>
          <w:sz w:val="24"/>
        </w:rPr>
        <w:t>supported</w:t>
      </w:r>
    </w:p>
    <w:p w14:paraId="1F055763" w14:textId="77777777" w:rsidR="004B799C" w:rsidRDefault="004B799C">
      <w:pPr>
        <w:pStyle w:val="BodyText"/>
        <w:spacing w:before="10"/>
        <w:rPr>
          <w:sz w:val="20"/>
        </w:rPr>
      </w:pPr>
    </w:p>
    <w:p w14:paraId="2AF62916" w14:textId="77777777" w:rsidR="004B799C" w:rsidRDefault="00CA4AAC">
      <w:pPr>
        <w:pStyle w:val="ListParagraph"/>
        <w:numPr>
          <w:ilvl w:val="0"/>
          <w:numId w:val="28"/>
        </w:numPr>
        <w:tabs>
          <w:tab w:val="left" w:pos="1559"/>
        </w:tabs>
        <w:ind w:left="1558" w:right="965" w:hanging="600"/>
        <w:jc w:val="both"/>
        <w:rPr>
          <w:sz w:val="24"/>
        </w:rPr>
      </w:pPr>
      <w:r>
        <w:rPr>
          <w:sz w:val="24"/>
        </w:rPr>
        <w:t>Aid may be granted for the construction and installation or the upgrade of recharging or</w:t>
      </w:r>
      <w:r>
        <w:rPr>
          <w:spacing w:val="-57"/>
          <w:sz w:val="24"/>
        </w:rPr>
        <w:t xml:space="preserve"> </w:t>
      </w:r>
      <w:r>
        <w:rPr>
          <w:sz w:val="24"/>
        </w:rPr>
        <w:t>refuelling</w:t>
      </w:r>
      <w:r>
        <w:rPr>
          <w:spacing w:val="-4"/>
          <w:sz w:val="24"/>
        </w:rPr>
        <w:t xml:space="preserve"> </w:t>
      </w:r>
      <w:r>
        <w:rPr>
          <w:sz w:val="24"/>
        </w:rPr>
        <w:t>infrastructure.</w:t>
      </w:r>
    </w:p>
    <w:p w14:paraId="40930CB4" w14:textId="77777777" w:rsidR="004B799C" w:rsidRDefault="004B799C">
      <w:pPr>
        <w:pStyle w:val="BodyText"/>
        <w:spacing w:before="10"/>
        <w:rPr>
          <w:sz w:val="20"/>
        </w:rPr>
      </w:pPr>
    </w:p>
    <w:p w14:paraId="645B3BD1" w14:textId="77777777" w:rsidR="004B799C" w:rsidRDefault="00CA4AAC">
      <w:pPr>
        <w:pStyle w:val="ListParagraph"/>
        <w:numPr>
          <w:ilvl w:val="0"/>
          <w:numId w:val="28"/>
        </w:numPr>
        <w:tabs>
          <w:tab w:val="left" w:pos="1559"/>
        </w:tabs>
        <w:ind w:left="1558" w:right="953" w:hanging="600"/>
        <w:jc w:val="both"/>
        <w:rPr>
          <w:sz w:val="24"/>
        </w:rPr>
      </w:pPr>
      <w:r>
        <w:rPr>
          <w:sz w:val="24"/>
        </w:rPr>
        <w:t>Projects may also include installations for smart charging operations and for the on-site</w:t>
      </w:r>
      <w:r>
        <w:rPr>
          <w:spacing w:val="1"/>
          <w:sz w:val="24"/>
        </w:rPr>
        <w:t xml:space="preserve"> </w:t>
      </w:r>
      <w:r>
        <w:rPr>
          <w:sz w:val="24"/>
        </w:rPr>
        <w:t>production</w:t>
      </w:r>
      <w:r>
        <w:rPr>
          <w:spacing w:val="1"/>
          <w:sz w:val="24"/>
        </w:rPr>
        <w:t xml:space="preserve"> </w:t>
      </w:r>
      <w:r>
        <w:rPr>
          <w:sz w:val="24"/>
        </w:rPr>
        <w:t>of</w:t>
      </w:r>
      <w:r>
        <w:rPr>
          <w:spacing w:val="1"/>
          <w:sz w:val="24"/>
        </w:rPr>
        <w:t xml:space="preserve"> </w:t>
      </w:r>
      <w:r>
        <w:rPr>
          <w:sz w:val="24"/>
        </w:rPr>
        <w:t>electricity</w:t>
      </w:r>
      <w:r>
        <w:rPr>
          <w:spacing w:val="1"/>
          <w:sz w:val="24"/>
        </w:rPr>
        <w:t xml:space="preserve"> </w:t>
      </w:r>
      <w:r>
        <w:rPr>
          <w:sz w:val="24"/>
        </w:rPr>
        <w:t>or</w:t>
      </w:r>
      <w:r>
        <w:rPr>
          <w:spacing w:val="1"/>
          <w:sz w:val="24"/>
        </w:rPr>
        <w:t xml:space="preserve"> </w:t>
      </w:r>
      <w:r>
        <w:rPr>
          <w:sz w:val="24"/>
        </w:rPr>
        <w:t>hydrogen</w:t>
      </w:r>
      <w:r>
        <w:rPr>
          <w:spacing w:val="1"/>
          <w:sz w:val="24"/>
        </w:rPr>
        <w:t xml:space="preserve"> </w:t>
      </w:r>
      <w:r>
        <w:rPr>
          <w:sz w:val="24"/>
        </w:rPr>
        <w:t>from</w:t>
      </w:r>
      <w:r>
        <w:rPr>
          <w:spacing w:val="1"/>
          <w:sz w:val="24"/>
        </w:rPr>
        <w:t xml:space="preserve"> </w:t>
      </w:r>
      <w:r>
        <w:rPr>
          <w:sz w:val="24"/>
        </w:rPr>
        <w:t>renewable</w:t>
      </w:r>
      <w:r>
        <w:rPr>
          <w:spacing w:val="1"/>
          <w:sz w:val="24"/>
        </w:rPr>
        <w:t xml:space="preserve"> </w:t>
      </w:r>
      <w:r>
        <w:rPr>
          <w:sz w:val="24"/>
        </w:rPr>
        <w:t>sources,</w:t>
      </w:r>
      <w:r>
        <w:rPr>
          <w:spacing w:val="1"/>
          <w:sz w:val="24"/>
        </w:rPr>
        <w:t xml:space="preserve"> </w:t>
      </w:r>
      <w:r>
        <w:rPr>
          <w:sz w:val="24"/>
        </w:rPr>
        <w:t>connected</w:t>
      </w:r>
      <w:r>
        <w:rPr>
          <w:spacing w:val="1"/>
          <w:sz w:val="24"/>
        </w:rPr>
        <w:t xml:space="preserve"> </w:t>
      </w:r>
      <w:r>
        <w:rPr>
          <w:sz w:val="24"/>
        </w:rPr>
        <w:t>to</w:t>
      </w:r>
      <w:r>
        <w:rPr>
          <w:spacing w:val="1"/>
          <w:sz w:val="24"/>
        </w:rPr>
        <w:t xml:space="preserve"> </w:t>
      </w:r>
      <w:r>
        <w:rPr>
          <w:sz w:val="24"/>
        </w:rPr>
        <w:t>the</w:t>
      </w:r>
      <w:r>
        <w:rPr>
          <w:spacing w:val="1"/>
          <w:sz w:val="24"/>
        </w:rPr>
        <w:t xml:space="preserve"> </w:t>
      </w:r>
      <w:r>
        <w:rPr>
          <w:sz w:val="24"/>
        </w:rPr>
        <w:t>recharging or refuelling infrastructure by means of a direct link, as well as on-site</w:t>
      </w:r>
      <w:r>
        <w:rPr>
          <w:spacing w:val="1"/>
          <w:sz w:val="24"/>
        </w:rPr>
        <w:t xml:space="preserve"> </w:t>
      </w:r>
      <w:r>
        <w:rPr>
          <w:sz w:val="24"/>
        </w:rPr>
        <w:t>storage</w:t>
      </w:r>
      <w:r>
        <w:rPr>
          <w:spacing w:val="-2"/>
          <w:sz w:val="24"/>
        </w:rPr>
        <w:t xml:space="preserve"> </w:t>
      </w:r>
      <w:r>
        <w:rPr>
          <w:sz w:val="24"/>
        </w:rPr>
        <w:t>facilities for electricity</w:t>
      </w:r>
      <w:r>
        <w:rPr>
          <w:spacing w:val="-6"/>
          <w:sz w:val="24"/>
        </w:rPr>
        <w:t xml:space="preserve"> </w:t>
      </w:r>
      <w:r>
        <w:rPr>
          <w:sz w:val="24"/>
        </w:rPr>
        <w:t>and hydrogen to</w:t>
      </w:r>
      <w:r>
        <w:rPr>
          <w:spacing w:val="-1"/>
          <w:sz w:val="24"/>
        </w:rPr>
        <w:t xml:space="preserve"> </w:t>
      </w:r>
      <w:r>
        <w:rPr>
          <w:sz w:val="24"/>
        </w:rPr>
        <w:t>be</w:t>
      </w:r>
      <w:r>
        <w:rPr>
          <w:spacing w:val="1"/>
          <w:sz w:val="24"/>
        </w:rPr>
        <w:t xml:space="preserve"> </w:t>
      </w:r>
      <w:r>
        <w:rPr>
          <w:sz w:val="24"/>
        </w:rPr>
        <w:t>supplied as</w:t>
      </w:r>
      <w:r>
        <w:rPr>
          <w:spacing w:val="-1"/>
          <w:sz w:val="24"/>
        </w:rPr>
        <w:t xml:space="preserve"> </w:t>
      </w:r>
      <w:r>
        <w:rPr>
          <w:sz w:val="24"/>
        </w:rPr>
        <w:t>transport</w:t>
      </w:r>
      <w:r>
        <w:rPr>
          <w:spacing w:val="3"/>
          <w:sz w:val="24"/>
        </w:rPr>
        <w:t xml:space="preserve"> </w:t>
      </w:r>
      <w:r>
        <w:rPr>
          <w:sz w:val="24"/>
        </w:rPr>
        <w:t>fuels.</w:t>
      </w:r>
    </w:p>
    <w:p w14:paraId="1B12A662" w14:textId="77777777" w:rsidR="004B799C" w:rsidRDefault="004B799C">
      <w:pPr>
        <w:pStyle w:val="BodyText"/>
        <w:spacing w:before="10"/>
        <w:rPr>
          <w:sz w:val="20"/>
        </w:rPr>
      </w:pPr>
    </w:p>
    <w:p w14:paraId="3585AED5" w14:textId="77777777" w:rsidR="004B799C" w:rsidRDefault="00CA4AAC">
      <w:pPr>
        <w:pStyle w:val="ListParagraph"/>
        <w:numPr>
          <w:ilvl w:val="3"/>
          <w:numId w:val="13"/>
        </w:numPr>
        <w:tabs>
          <w:tab w:val="left" w:pos="2302"/>
          <w:tab w:val="left" w:pos="2303"/>
        </w:tabs>
        <w:ind w:hanging="865"/>
        <w:rPr>
          <w:sz w:val="24"/>
        </w:rPr>
      </w:pPr>
      <w:bookmarkStart w:id="96" w:name="_bookmark86"/>
      <w:bookmarkEnd w:id="96"/>
      <w:r>
        <w:rPr>
          <w:sz w:val="24"/>
        </w:rPr>
        <w:t>Minimisation</w:t>
      </w:r>
      <w:r>
        <w:rPr>
          <w:spacing w:val="-1"/>
          <w:sz w:val="24"/>
        </w:rPr>
        <w:t xml:space="preserve"> </w:t>
      </w:r>
      <w:r>
        <w:rPr>
          <w:sz w:val="24"/>
        </w:rPr>
        <w:t>of</w:t>
      </w:r>
      <w:r>
        <w:rPr>
          <w:spacing w:val="-2"/>
          <w:sz w:val="24"/>
        </w:rPr>
        <w:t xml:space="preserve"> </w:t>
      </w:r>
      <w:r>
        <w:rPr>
          <w:sz w:val="24"/>
        </w:rPr>
        <w:t>distortions</w:t>
      </w:r>
      <w:r>
        <w:rPr>
          <w:spacing w:val="1"/>
          <w:sz w:val="24"/>
        </w:rPr>
        <w:t xml:space="preserve"> </w:t>
      </w:r>
      <w:r>
        <w:rPr>
          <w:sz w:val="24"/>
        </w:rPr>
        <w:t>of</w:t>
      </w:r>
      <w:r>
        <w:rPr>
          <w:spacing w:val="-2"/>
          <w:sz w:val="24"/>
        </w:rPr>
        <w:t xml:space="preserve"> </w:t>
      </w:r>
      <w:r>
        <w:rPr>
          <w:sz w:val="24"/>
        </w:rPr>
        <w:t>competition</w:t>
      </w:r>
      <w:r>
        <w:rPr>
          <w:spacing w:val="-1"/>
          <w:sz w:val="24"/>
        </w:rPr>
        <w:t xml:space="preserve"> </w:t>
      </w:r>
      <w:r>
        <w:rPr>
          <w:sz w:val="24"/>
        </w:rPr>
        <w:t>and</w:t>
      </w:r>
      <w:r>
        <w:rPr>
          <w:spacing w:val="-1"/>
          <w:sz w:val="24"/>
        </w:rPr>
        <w:t xml:space="preserve"> </w:t>
      </w:r>
      <w:r>
        <w:rPr>
          <w:sz w:val="24"/>
        </w:rPr>
        <w:t>trade</w:t>
      </w:r>
    </w:p>
    <w:p w14:paraId="6490E1D1" w14:textId="77777777" w:rsidR="004B799C" w:rsidRDefault="004B799C">
      <w:pPr>
        <w:pStyle w:val="BodyText"/>
        <w:spacing w:before="4"/>
        <w:rPr>
          <w:sz w:val="21"/>
        </w:rPr>
      </w:pPr>
    </w:p>
    <w:p w14:paraId="2533F0DC" w14:textId="77777777" w:rsidR="004B799C" w:rsidRDefault="00CA4AAC">
      <w:pPr>
        <w:pStyle w:val="Heading2"/>
        <w:numPr>
          <w:ilvl w:val="4"/>
          <w:numId w:val="13"/>
        </w:numPr>
        <w:tabs>
          <w:tab w:val="left" w:pos="2459"/>
        </w:tabs>
      </w:pPr>
      <w:bookmarkStart w:id="97" w:name="_bookmark87"/>
      <w:bookmarkEnd w:id="97"/>
      <w:r>
        <w:t>Necessity</w:t>
      </w:r>
      <w:r>
        <w:rPr>
          <w:spacing w:val="-1"/>
        </w:rPr>
        <w:t xml:space="preserve"> </w:t>
      </w:r>
      <w:r>
        <w:t>of</w:t>
      </w:r>
      <w:r>
        <w:rPr>
          <w:spacing w:val="-3"/>
        </w:rPr>
        <w:t xml:space="preserve"> </w:t>
      </w:r>
      <w:r>
        <w:t>the</w:t>
      </w:r>
      <w:r>
        <w:rPr>
          <w:spacing w:val="-2"/>
        </w:rPr>
        <w:t xml:space="preserve"> </w:t>
      </w:r>
      <w:r>
        <w:t>aid</w:t>
      </w:r>
    </w:p>
    <w:p w14:paraId="54ABEAE8" w14:textId="77777777" w:rsidR="004B799C" w:rsidRDefault="004B799C">
      <w:pPr>
        <w:pStyle w:val="BodyText"/>
        <w:spacing w:before="5"/>
        <w:rPr>
          <w:b/>
          <w:i/>
          <w:sz w:val="20"/>
        </w:rPr>
      </w:pPr>
    </w:p>
    <w:p w14:paraId="625FAEF4" w14:textId="77777777" w:rsidR="004B799C" w:rsidRDefault="00CA4AAC">
      <w:pPr>
        <w:pStyle w:val="ListParagraph"/>
        <w:numPr>
          <w:ilvl w:val="0"/>
          <w:numId w:val="28"/>
        </w:numPr>
        <w:tabs>
          <w:tab w:val="left" w:pos="1559"/>
        </w:tabs>
        <w:spacing w:before="1"/>
        <w:ind w:left="1558" w:right="951" w:hanging="600"/>
        <w:jc w:val="both"/>
        <w:rPr>
          <w:sz w:val="24"/>
        </w:rPr>
      </w:pPr>
      <w:bookmarkStart w:id="98" w:name="_bookmark88"/>
      <w:bookmarkEnd w:id="98"/>
      <w:r>
        <w:rPr>
          <w:sz w:val="24"/>
        </w:rPr>
        <w:t>The Member State must verify the necessity of aid to incentivise the deployment of</w:t>
      </w:r>
      <w:r>
        <w:rPr>
          <w:spacing w:val="1"/>
          <w:sz w:val="24"/>
        </w:rPr>
        <w:t xml:space="preserve"> </w:t>
      </w:r>
      <w:r>
        <w:rPr>
          <w:sz w:val="24"/>
        </w:rPr>
        <w:t>recharging or refuelling infrastructure of the same category</w:t>
      </w:r>
      <w:r>
        <w:rPr>
          <w:sz w:val="24"/>
          <w:vertAlign w:val="superscript"/>
        </w:rPr>
        <w:t>73</w:t>
      </w:r>
      <w:r>
        <w:rPr>
          <w:sz w:val="24"/>
        </w:rPr>
        <w:t xml:space="preserve"> by means of an </w:t>
      </w:r>
      <w:r>
        <w:rPr>
          <w:i/>
          <w:sz w:val="24"/>
        </w:rPr>
        <w:t>ex ante</w:t>
      </w:r>
      <w:r>
        <w:rPr>
          <w:i/>
          <w:spacing w:val="1"/>
          <w:sz w:val="24"/>
        </w:rPr>
        <w:t xml:space="preserve"> </w:t>
      </w:r>
      <w:r>
        <w:rPr>
          <w:sz w:val="24"/>
        </w:rPr>
        <w:t>open public consultation or an independent market study. In particular, the Member</w:t>
      </w:r>
      <w:r>
        <w:rPr>
          <w:spacing w:val="1"/>
          <w:sz w:val="24"/>
        </w:rPr>
        <w:t xml:space="preserve"> </w:t>
      </w:r>
      <w:r>
        <w:rPr>
          <w:sz w:val="24"/>
        </w:rPr>
        <w:t>State must verify that similar infrastructure is not likely to be developed on commercial</w:t>
      </w:r>
      <w:r>
        <w:rPr>
          <w:spacing w:val="1"/>
          <w:sz w:val="24"/>
        </w:rPr>
        <w:t xml:space="preserve"> </w:t>
      </w:r>
      <w:r>
        <w:rPr>
          <w:sz w:val="24"/>
        </w:rPr>
        <w:t>terms in the</w:t>
      </w:r>
      <w:r>
        <w:rPr>
          <w:spacing w:val="-1"/>
          <w:sz w:val="24"/>
        </w:rPr>
        <w:t xml:space="preserve"> </w:t>
      </w:r>
      <w:r>
        <w:rPr>
          <w:sz w:val="24"/>
        </w:rPr>
        <w:t>short term</w:t>
      </w:r>
      <w:r>
        <w:rPr>
          <w:sz w:val="24"/>
          <w:vertAlign w:val="superscript"/>
        </w:rPr>
        <w:t>74</w:t>
      </w:r>
      <w:r>
        <w:rPr>
          <w:sz w:val="24"/>
        </w:rPr>
        <w:t>.</w:t>
      </w:r>
    </w:p>
    <w:p w14:paraId="0BC7BD55" w14:textId="77777777" w:rsidR="004B799C" w:rsidRDefault="00CA4AAC">
      <w:pPr>
        <w:pStyle w:val="ListParagraph"/>
        <w:numPr>
          <w:ilvl w:val="0"/>
          <w:numId w:val="28"/>
        </w:numPr>
        <w:tabs>
          <w:tab w:val="left" w:pos="1559"/>
        </w:tabs>
        <w:spacing w:before="240"/>
        <w:ind w:left="1558" w:right="954" w:hanging="600"/>
        <w:jc w:val="both"/>
        <w:rPr>
          <w:sz w:val="24"/>
        </w:rPr>
      </w:pPr>
      <w:r>
        <w:rPr>
          <w:sz w:val="24"/>
        </w:rPr>
        <w:t>When assessing the necessity of aid for the deployment of recharging and refuelling</w:t>
      </w:r>
      <w:r>
        <w:rPr>
          <w:spacing w:val="1"/>
          <w:sz w:val="24"/>
        </w:rPr>
        <w:t xml:space="preserve"> </w:t>
      </w:r>
      <w:r>
        <w:rPr>
          <w:sz w:val="24"/>
        </w:rPr>
        <w:t>infrastructure for zero-emission and clean transport vehicles that is open for access by</w:t>
      </w:r>
      <w:r>
        <w:rPr>
          <w:spacing w:val="1"/>
          <w:sz w:val="24"/>
        </w:rPr>
        <w:t xml:space="preserve"> </w:t>
      </w:r>
      <w:r>
        <w:rPr>
          <w:sz w:val="24"/>
        </w:rPr>
        <w:t>third parties, including publicly accessible recharging or refuelling infrastructure, the</w:t>
      </w:r>
      <w:r>
        <w:rPr>
          <w:spacing w:val="1"/>
          <w:sz w:val="24"/>
        </w:rPr>
        <w:t xml:space="preserve"> </w:t>
      </w:r>
      <w:r>
        <w:rPr>
          <w:sz w:val="24"/>
        </w:rPr>
        <w:t>market penetration of the clean transport vehicles that such infrastructure would serve</w:t>
      </w:r>
      <w:r>
        <w:rPr>
          <w:spacing w:val="1"/>
          <w:sz w:val="24"/>
        </w:rPr>
        <w:t xml:space="preserve"> </w:t>
      </w:r>
      <w:r>
        <w:rPr>
          <w:sz w:val="24"/>
        </w:rPr>
        <w:t>may</w:t>
      </w:r>
      <w:r>
        <w:rPr>
          <w:spacing w:val="-5"/>
          <w:sz w:val="24"/>
        </w:rPr>
        <w:t xml:space="preserve"> </w:t>
      </w:r>
      <w:r>
        <w:rPr>
          <w:sz w:val="24"/>
        </w:rPr>
        <w:t>be</w:t>
      </w:r>
      <w:r>
        <w:rPr>
          <w:spacing w:val="-1"/>
          <w:sz w:val="24"/>
        </w:rPr>
        <w:t xml:space="preserve"> </w:t>
      </w:r>
      <w:r>
        <w:rPr>
          <w:sz w:val="24"/>
        </w:rPr>
        <w:t>considered.</w:t>
      </w:r>
    </w:p>
    <w:p w14:paraId="08B70E92" w14:textId="77777777" w:rsidR="004B799C" w:rsidRDefault="004B799C">
      <w:pPr>
        <w:pStyle w:val="BodyText"/>
        <w:spacing w:before="3"/>
        <w:rPr>
          <w:sz w:val="21"/>
        </w:rPr>
      </w:pPr>
    </w:p>
    <w:p w14:paraId="71B69C5A" w14:textId="77777777" w:rsidR="004B799C" w:rsidRDefault="00CA4AAC">
      <w:pPr>
        <w:pStyle w:val="Heading2"/>
        <w:numPr>
          <w:ilvl w:val="4"/>
          <w:numId w:val="13"/>
        </w:numPr>
        <w:tabs>
          <w:tab w:val="left" w:pos="2459"/>
        </w:tabs>
        <w:spacing w:before="1"/>
      </w:pPr>
      <w:bookmarkStart w:id="99" w:name="_bookmark89"/>
      <w:bookmarkEnd w:id="99"/>
      <w:r>
        <w:t>Appropriateness</w:t>
      </w:r>
    </w:p>
    <w:p w14:paraId="05991412" w14:textId="77777777" w:rsidR="004B799C" w:rsidRDefault="004B799C">
      <w:pPr>
        <w:pStyle w:val="BodyText"/>
        <w:spacing w:before="5"/>
        <w:rPr>
          <w:b/>
          <w:i/>
          <w:sz w:val="20"/>
        </w:rPr>
      </w:pPr>
    </w:p>
    <w:p w14:paraId="5CA3B541" w14:textId="77777777" w:rsidR="004B799C" w:rsidRDefault="00CA4AAC">
      <w:pPr>
        <w:pStyle w:val="ListParagraph"/>
        <w:numPr>
          <w:ilvl w:val="0"/>
          <w:numId w:val="28"/>
        </w:numPr>
        <w:tabs>
          <w:tab w:val="left" w:pos="1559"/>
        </w:tabs>
        <w:ind w:left="1558" w:right="955" w:hanging="600"/>
        <w:jc w:val="both"/>
        <w:rPr>
          <w:sz w:val="24"/>
        </w:rPr>
      </w:pPr>
      <w:r>
        <w:rPr>
          <w:sz w:val="24"/>
        </w:rPr>
        <w:t xml:space="preserve">The requirements set out in points </w:t>
      </w:r>
      <w:hyperlink w:anchor="_bookmark90" w:history="1">
        <w:r>
          <w:rPr>
            <w:sz w:val="24"/>
          </w:rPr>
          <w:t>174</w:t>
        </w:r>
      </w:hyperlink>
      <w:r>
        <w:rPr>
          <w:sz w:val="24"/>
        </w:rPr>
        <w:t xml:space="preserve"> and </w:t>
      </w:r>
      <w:hyperlink w:anchor="_bookmark91" w:history="1">
        <w:r>
          <w:rPr>
            <w:sz w:val="24"/>
          </w:rPr>
          <w:t>175</w:t>
        </w:r>
      </w:hyperlink>
      <w:r>
        <w:rPr>
          <w:sz w:val="24"/>
        </w:rPr>
        <w:t xml:space="preserve"> apply in addition to those set out in</w:t>
      </w:r>
      <w:r>
        <w:rPr>
          <w:spacing w:val="1"/>
          <w:sz w:val="24"/>
        </w:rPr>
        <w:t xml:space="preserve"> </w:t>
      </w:r>
      <w:r>
        <w:rPr>
          <w:sz w:val="24"/>
        </w:rPr>
        <w:t>Section</w:t>
      </w:r>
      <w:r>
        <w:rPr>
          <w:spacing w:val="-1"/>
          <w:sz w:val="24"/>
        </w:rPr>
        <w:t xml:space="preserve"> </w:t>
      </w:r>
      <w:r>
        <w:rPr>
          <w:sz w:val="24"/>
        </w:rPr>
        <w:t>3.2.1.2.</w:t>
      </w:r>
    </w:p>
    <w:p w14:paraId="0F6D59BB" w14:textId="77777777" w:rsidR="004B799C" w:rsidRDefault="004B799C">
      <w:pPr>
        <w:pStyle w:val="BodyText"/>
        <w:spacing w:before="10"/>
        <w:rPr>
          <w:sz w:val="20"/>
        </w:rPr>
      </w:pPr>
    </w:p>
    <w:p w14:paraId="7118099C" w14:textId="77777777" w:rsidR="004B799C" w:rsidRDefault="00CA4AAC">
      <w:pPr>
        <w:pStyle w:val="ListParagraph"/>
        <w:numPr>
          <w:ilvl w:val="0"/>
          <w:numId w:val="28"/>
        </w:numPr>
        <w:tabs>
          <w:tab w:val="left" w:pos="1559"/>
        </w:tabs>
        <w:ind w:left="1558" w:right="959" w:hanging="600"/>
        <w:jc w:val="both"/>
        <w:rPr>
          <w:sz w:val="24"/>
        </w:rPr>
      </w:pPr>
      <w:bookmarkStart w:id="100" w:name="_bookmark90"/>
      <w:bookmarkEnd w:id="100"/>
      <w:r>
        <w:rPr>
          <w:sz w:val="24"/>
        </w:rPr>
        <w:t>The verification of appropriateness among alternative policy instruments should take</w:t>
      </w:r>
      <w:r>
        <w:rPr>
          <w:spacing w:val="1"/>
          <w:sz w:val="24"/>
        </w:rPr>
        <w:t xml:space="preserve"> </w:t>
      </w:r>
      <w:r>
        <w:rPr>
          <w:sz w:val="24"/>
        </w:rPr>
        <w:t>into consideration the potential for new regulatory interventions to stimulate the shift</w:t>
      </w:r>
      <w:r>
        <w:rPr>
          <w:spacing w:val="1"/>
          <w:sz w:val="24"/>
        </w:rPr>
        <w:t xml:space="preserve"> </w:t>
      </w:r>
      <w:r>
        <w:rPr>
          <w:sz w:val="24"/>
        </w:rPr>
        <w:t>towards clean mobility and their expected impact compared to that of the proposed</w:t>
      </w:r>
      <w:r>
        <w:rPr>
          <w:spacing w:val="1"/>
          <w:sz w:val="24"/>
        </w:rPr>
        <w:t xml:space="preserve"> </w:t>
      </w:r>
      <w:r>
        <w:rPr>
          <w:sz w:val="24"/>
        </w:rPr>
        <w:t>measure. In particular, the Member State should consider the impact of an ETS, where</w:t>
      </w:r>
      <w:r>
        <w:rPr>
          <w:spacing w:val="1"/>
          <w:sz w:val="24"/>
        </w:rPr>
        <w:t xml:space="preserve"> </w:t>
      </w:r>
      <w:r>
        <w:rPr>
          <w:sz w:val="24"/>
        </w:rPr>
        <w:t>applicable,</w:t>
      </w:r>
      <w:r>
        <w:rPr>
          <w:spacing w:val="-1"/>
          <w:sz w:val="24"/>
        </w:rPr>
        <w:t xml:space="preserve"> </w:t>
      </w:r>
      <w:r>
        <w:rPr>
          <w:sz w:val="24"/>
        </w:rPr>
        <w:t>and obligations such as those</w:t>
      </w:r>
      <w:r>
        <w:rPr>
          <w:spacing w:val="-2"/>
          <w:sz w:val="24"/>
        </w:rPr>
        <w:t xml:space="preserve"> </w:t>
      </w:r>
      <w:r>
        <w:rPr>
          <w:sz w:val="24"/>
        </w:rPr>
        <w:t>established by</w:t>
      </w:r>
      <w:r>
        <w:rPr>
          <w:spacing w:val="1"/>
          <w:sz w:val="24"/>
        </w:rPr>
        <w:t xml:space="preserve"> </w:t>
      </w:r>
      <w:r>
        <w:rPr>
          <w:sz w:val="24"/>
        </w:rPr>
        <w:t>Directive</w:t>
      </w:r>
      <w:r>
        <w:rPr>
          <w:spacing w:val="-1"/>
          <w:sz w:val="24"/>
        </w:rPr>
        <w:t xml:space="preserve"> </w:t>
      </w:r>
      <w:r>
        <w:rPr>
          <w:sz w:val="24"/>
        </w:rPr>
        <w:t>2014/94/EU.</w:t>
      </w:r>
    </w:p>
    <w:p w14:paraId="4235AC18" w14:textId="77777777" w:rsidR="004B799C" w:rsidRDefault="004B799C">
      <w:pPr>
        <w:pStyle w:val="BodyText"/>
        <w:spacing w:before="10"/>
        <w:rPr>
          <w:sz w:val="20"/>
        </w:rPr>
      </w:pPr>
    </w:p>
    <w:p w14:paraId="2017E977" w14:textId="77777777" w:rsidR="004B799C" w:rsidRDefault="00CA4AAC">
      <w:pPr>
        <w:pStyle w:val="ListParagraph"/>
        <w:numPr>
          <w:ilvl w:val="0"/>
          <w:numId w:val="28"/>
        </w:numPr>
        <w:tabs>
          <w:tab w:val="left" w:pos="1559"/>
        </w:tabs>
        <w:ind w:left="1558" w:right="958" w:hanging="600"/>
        <w:jc w:val="both"/>
        <w:rPr>
          <w:sz w:val="24"/>
        </w:rPr>
      </w:pPr>
      <w:bookmarkStart w:id="101" w:name="_bookmark91"/>
      <w:bookmarkEnd w:id="101"/>
      <w:r>
        <w:rPr>
          <w:sz w:val="24"/>
        </w:rPr>
        <w:t>As regards the verification of appropriateness among different aid instruments, aid for</w:t>
      </w:r>
      <w:r>
        <w:rPr>
          <w:spacing w:val="1"/>
          <w:sz w:val="24"/>
        </w:rPr>
        <w:t xml:space="preserve"> </w:t>
      </w:r>
      <w:r>
        <w:rPr>
          <w:sz w:val="24"/>
        </w:rPr>
        <w:t>the deployment of recharging or refuelling infrastructure may be granted in any form,</w:t>
      </w:r>
      <w:r>
        <w:rPr>
          <w:spacing w:val="1"/>
          <w:sz w:val="24"/>
        </w:rPr>
        <w:t xml:space="preserve"> </w:t>
      </w:r>
      <w:r>
        <w:rPr>
          <w:sz w:val="24"/>
        </w:rPr>
        <w:t>including</w:t>
      </w:r>
      <w:r>
        <w:rPr>
          <w:spacing w:val="18"/>
          <w:sz w:val="24"/>
        </w:rPr>
        <w:t xml:space="preserve"> </w:t>
      </w:r>
      <w:r>
        <w:rPr>
          <w:sz w:val="24"/>
        </w:rPr>
        <w:t>grants,</w:t>
      </w:r>
      <w:r>
        <w:rPr>
          <w:spacing w:val="19"/>
          <w:sz w:val="24"/>
        </w:rPr>
        <w:t xml:space="preserve"> </w:t>
      </w:r>
      <w:r>
        <w:rPr>
          <w:sz w:val="24"/>
        </w:rPr>
        <w:t>loans</w:t>
      </w:r>
      <w:r>
        <w:rPr>
          <w:spacing w:val="17"/>
          <w:sz w:val="24"/>
        </w:rPr>
        <w:t xml:space="preserve"> </w:t>
      </w:r>
      <w:r>
        <w:rPr>
          <w:sz w:val="24"/>
        </w:rPr>
        <w:t>or</w:t>
      </w:r>
      <w:r>
        <w:rPr>
          <w:spacing w:val="18"/>
          <w:sz w:val="24"/>
        </w:rPr>
        <w:t xml:space="preserve"> </w:t>
      </w:r>
      <w:r>
        <w:rPr>
          <w:sz w:val="24"/>
        </w:rPr>
        <w:t>guarantees.</w:t>
      </w:r>
      <w:r>
        <w:rPr>
          <w:spacing w:val="19"/>
          <w:sz w:val="24"/>
        </w:rPr>
        <w:t xml:space="preserve"> </w:t>
      </w:r>
      <w:r>
        <w:rPr>
          <w:sz w:val="24"/>
        </w:rPr>
        <w:t>The</w:t>
      </w:r>
      <w:r>
        <w:rPr>
          <w:spacing w:val="17"/>
          <w:sz w:val="24"/>
        </w:rPr>
        <w:t xml:space="preserve"> </w:t>
      </w:r>
      <w:r>
        <w:rPr>
          <w:sz w:val="24"/>
        </w:rPr>
        <w:t>Member</w:t>
      </w:r>
      <w:r>
        <w:rPr>
          <w:spacing w:val="18"/>
          <w:sz w:val="24"/>
        </w:rPr>
        <w:t xml:space="preserve"> </w:t>
      </w:r>
      <w:r>
        <w:rPr>
          <w:sz w:val="24"/>
        </w:rPr>
        <w:t>State</w:t>
      </w:r>
      <w:r>
        <w:rPr>
          <w:spacing w:val="17"/>
          <w:sz w:val="24"/>
        </w:rPr>
        <w:t xml:space="preserve"> </w:t>
      </w:r>
      <w:r>
        <w:rPr>
          <w:sz w:val="24"/>
        </w:rPr>
        <w:t>must</w:t>
      </w:r>
      <w:r>
        <w:rPr>
          <w:spacing w:val="19"/>
          <w:sz w:val="24"/>
        </w:rPr>
        <w:t xml:space="preserve"> </w:t>
      </w:r>
      <w:r>
        <w:rPr>
          <w:sz w:val="24"/>
        </w:rPr>
        <w:t>justify</w:t>
      </w:r>
      <w:r>
        <w:rPr>
          <w:spacing w:val="14"/>
          <w:sz w:val="24"/>
        </w:rPr>
        <w:t xml:space="preserve"> </w:t>
      </w:r>
      <w:r>
        <w:rPr>
          <w:sz w:val="24"/>
        </w:rPr>
        <w:t>its</w:t>
      </w:r>
      <w:r>
        <w:rPr>
          <w:spacing w:val="20"/>
          <w:sz w:val="24"/>
        </w:rPr>
        <w:t xml:space="preserve"> </w:t>
      </w:r>
      <w:r>
        <w:rPr>
          <w:sz w:val="24"/>
        </w:rPr>
        <w:t>choice</w:t>
      </w:r>
      <w:r>
        <w:rPr>
          <w:spacing w:val="17"/>
          <w:sz w:val="24"/>
        </w:rPr>
        <w:t xml:space="preserve"> </w:t>
      </w:r>
      <w:r>
        <w:rPr>
          <w:sz w:val="24"/>
        </w:rPr>
        <w:t>of</w:t>
      </w:r>
      <w:r>
        <w:rPr>
          <w:spacing w:val="19"/>
          <w:sz w:val="24"/>
        </w:rPr>
        <w:t xml:space="preserve"> </w:t>
      </w:r>
      <w:r>
        <w:rPr>
          <w:sz w:val="24"/>
        </w:rPr>
        <w:t>aid</w:t>
      </w:r>
    </w:p>
    <w:p w14:paraId="50643E6A" w14:textId="5766CE66" w:rsidR="004B799C" w:rsidRDefault="00161D3B">
      <w:pPr>
        <w:pStyle w:val="BodyText"/>
        <w:spacing w:before="5"/>
        <w:rPr>
          <w:sz w:val="12"/>
        </w:rPr>
      </w:pPr>
      <w:r>
        <w:rPr>
          <w:noProof/>
        </w:rPr>
        <mc:AlternateContent>
          <mc:Choice Requires="wps">
            <w:drawing>
              <wp:anchor distT="0" distB="0" distL="0" distR="0" simplePos="0" relativeHeight="487640576" behindDoc="1" locked="0" layoutInCell="1" allowOverlap="1" wp14:anchorId="23FEF9A8" wp14:editId="0BC9CA69">
                <wp:simplePos x="0" y="0"/>
                <wp:positionH relativeFrom="page">
                  <wp:posOffset>901065</wp:posOffset>
                </wp:positionH>
                <wp:positionV relativeFrom="paragraph">
                  <wp:posOffset>106045</wp:posOffset>
                </wp:positionV>
                <wp:extent cx="1828800" cy="7620"/>
                <wp:effectExtent l="0" t="0" r="0" b="0"/>
                <wp:wrapTopAndBottom/>
                <wp:docPr id="76" name="docshape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E22B29" id="docshape41" o:spid="_x0000_s1026" style="position:absolute;margin-left:70.95pt;margin-top:8.35pt;width:2in;height:.6pt;z-index:-15675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" fillcolor="black" stroked="f">
                <w10:wrap type="topAndBottom" anchorx="page"/>
              </v:rect>
            </w:pict>
          </mc:Fallback>
        </mc:AlternateContent>
      </w:r>
    </w:p>
    <w:p w14:paraId="30BB4D96" w14:textId="77777777" w:rsidR="004B799C" w:rsidRDefault="00CA4AAC">
      <w:pPr>
        <w:spacing w:before="103" w:line="229" w:lineRule="exact"/>
        <w:ind w:left="958"/>
        <w:jc w:val="both"/>
        <w:rPr>
          <w:sz w:val="20"/>
        </w:rPr>
      </w:pPr>
      <w:r>
        <w:rPr>
          <w:sz w:val="20"/>
          <w:vertAlign w:val="superscript"/>
        </w:rPr>
        <w:t>73</w:t>
      </w:r>
      <w:r>
        <w:rPr>
          <w:sz w:val="20"/>
        </w:rPr>
        <w:t xml:space="preserve">      </w:t>
      </w:r>
      <w:r>
        <w:rPr>
          <w:spacing w:val="28"/>
          <w:sz w:val="20"/>
        </w:rPr>
        <w:t xml:space="preserve"> </w:t>
      </w:r>
      <w:r>
        <w:rPr>
          <w:sz w:val="20"/>
        </w:rPr>
        <w:t>For</w:t>
      </w:r>
      <w:r>
        <w:rPr>
          <w:spacing w:val="-2"/>
          <w:sz w:val="20"/>
        </w:rPr>
        <w:t xml:space="preserve"> </w:t>
      </w:r>
      <w:r>
        <w:rPr>
          <w:sz w:val="20"/>
        </w:rPr>
        <w:t>example, for</w:t>
      </w:r>
      <w:r>
        <w:rPr>
          <w:spacing w:val="-1"/>
          <w:sz w:val="20"/>
        </w:rPr>
        <w:t xml:space="preserve"> </w:t>
      </w:r>
      <w:r>
        <w:rPr>
          <w:sz w:val="20"/>
        </w:rPr>
        <w:t>recharging</w:t>
      </w:r>
      <w:r>
        <w:rPr>
          <w:spacing w:val="-2"/>
          <w:sz w:val="20"/>
        </w:rPr>
        <w:t xml:space="preserve"> </w:t>
      </w:r>
      <w:r>
        <w:rPr>
          <w:sz w:val="20"/>
        </w:rPr>
        <w:t>infrastructure,</w:t>
      </w:r>
      <w:r>
        <w:rPr>
          <w:spacing w:val="4"/>
          <w:sz w:val="20"/>
        </w:rPr>
        <w:t xml:space="preserve"> </w:t>
      </w:r>
      <w:r>
        <w:rPr>
          <w:sz w:val="20"/>
        </w:rPr>
        <w:t>normal</w:t>
      </w:r>
      <w:r>
        <w:rPr>
          <w:spacing w:val="-1"/>
          <w:sz w:val="20"/>
        </w:rPr>
        <w:t xml:space="preserve"> </w:t>
      </w:r>
      <w:r>
        <w:rPr>
          <w:sz w:val="20"/>
        </w:rPr>
        <w:t>or</w:t>
      </w:r>
      <w:r>
        <w:rPr>
          <w:spacing w:val="-1"/>
          <w:sz w:val="20"/>
        </w:rPr>
        <w:t xml:space="preserve"> </w:t>
      </w:r>
      <w:r>
        <w:rPr>
          <w:sz w:val="20"/>
        </w:rPr>
        <w:t>high</w:t>
      </w:r>
      <w:r>
        <w:rPr>
          <w:spacing w:val="-3"/>
          <w:sz w:val="20"/>
        </w:rPr>
        <w:t xml:space="preserve"> </w:t>
      </w:r>
      <w:r>
        <w:rPr>
          <w:sz w:val="20"/>
        </w:rPr>
        <w:t>power.</w:t>
      </w:r>
    </w:p>
    <w:p w14:paraId="1C9C4E9C" w14:textId="77777777" w:rsidR="004B799C" w:rsidRDefault="00CA4AAC">
      <w:pPr>
        <w:ind w:left="1525" w:right="955" w:hanging="567"/>
        <w:jc w:val="both"/>
        <w:rPr>
          <w:sz w:val="20"/>
        </w:rPr>
      </w:pPr>
      <w:r>
        <w:rPr>
          <w:sz w:val="20"/>
          <w:vertAlign w:val="superscript"/>
        </w:rPr>
        <w:t>74</w:t>
      </w:r>
      <w:r>
        <w:rPr>
          <w:spacing w:val="1"/>
          <w:sz w:val="20"/>
        </w:rPr>
        <w:t xml:space="preserve"> </w:t>
      </w:r>
      <w:r>
        <w:rPr>
          <w:sz w:val="20"/>
        </w:rPr>
        <w:t>For such an assessment, the Commission will generally consider whether the recharging or refuelling</w:t>
      </w:r>
      <w:r>
        <w:rPr>
          <w:spacing w:val="1"/>
          <w:sz w:val="20"/>
        </w:rPr>
        <w:t xml:space="preserve"> </w:t>
      </w:r>
      <w:r>
        <w:rPr>
          <w:sz w:val="20"/>
        </w:rPr>
        <w:t>infrastructure is expected to be deployed on commercial terms within a period of three years. It will base</w:t>
      </w:r>
      <w:r>
        <w:rPr>
          <w:spacing w:val="1"/>
          <w:sz w:val="20"/>
        </w:rPr>
        <w:t xml:space="preserve"> </w:t>
      </w:r>
      <w:r>
        <w:rPr>
          <w:sz w:val="20"/>
        </w:rPr>
        <w:t>its assessment on the results of the</w:t>
      </w:r>
      <w:r>
        <w:rPr>
          <w:spacing w:val="1"/>
          <w:sz w:val="20"/>
        </w:rPr>
        <w:t xml:space="preserve"> </w:t>
      </w:r>
      <w:r>
        <w:rPr>
          <w:i/>
          <w:sz w:val="20"/>
        </w:rPr>
        <w:t xml:space="preserve">ex ante </w:t>
      </w:r>
      <w:r>
        <w:rPr>
          <w:sz w:val="20"/>
        </w:rPr>
        <w:t>public consultation referred to in point</w:t>
      </w:r>
      <w:r>
        <w:rPr>
          <w:spacing w:val="50"/>
          <w:sz w:val="20"/>
        </w:rPr>
        <w:t xml:space="preserve"> </w:t>
      </w:r>
      <w:hyperlink w:anchor="_bookmark88" w:history="1">
        <w:r>
          <w:rPr>
            <w:sz w:val="20"/>
          </w:rPr>
          <w:t>171,</w:t>
        </w:r>
      </w:hyperlink>
      <w:r>
        <w:rPr>
          <w:sz w:val="20"/>
        </w:rPr>
        <w:t xml:space="preserve"> independent</w:t>
      </w:r>
      <w:r>
        <w:rPr>
          <w:spacing w:val="1"/>
          <w:sz w:val="20"/>
        </w:rPr>
        <w:t xml:space="preserve"> </w:t>
      </w:r>
      <w:r>
        <w:rPr>
          <w:sz w:val="20"/>
        </w:rPr>
        <w:t>market</w:t>
      </w:r>
      <w:r>
        <w:rPr>
          <w:spacing w:val="1"/>
          <w:sz w:val="20"/>
        </w:rPr>
        <w:t xml:space="preserve"> </w:t>
      </w:r>
      <w:r>
        <w:rPr>
          <w:sz w:val="20"/>
        </w:rPr>
        <w:t>studies</w:t>
      </w:r>
      <w:r>
        <w:rPr>
          <w:spacing w:val="-1"/>
          <w:sz w:val="20"/>
        </w:rPr>
        <w:t xml:space="preserve"> </w:t>
      </w:r>
      <w:r>
        <w:rPr>
          <w:sz w:val="20"/>
        </w:rPr>
        <w:t>submitted by</w:t>
      </w:r>
      <w:r>
        <w:rPr>
          <w:spacing w:val="-4"/>
          <w:sz w:val="20"/>
        </w:rPr>
        <w:t xml:space="preserve"> </w:t>
      </w:r>
      <w:r>
        <w:rPr>
          <w:sz w:val="20"/>
        </w:rPr>
        <w:t>the Member State or</w:t>
      </w:r>
      <w:r>
        <w:rPr>
          <w:spacing w:val="-1"/>
          <w:sz w:val="20"/>
        </w:rPr>
        <w:t xml:space="preserve"> </w:t>
      </w:r>
      <w:r>
        <w:rPr>
          <w:sz w:val="20"/>
        </w:rPr>
        <w:t>on</w:t>
      </w:r>
      <w:r>
        <w:rPr>
          <w:spacing w:val="-1"/>
          <w:sz w:val="20"/>
        </w:rPr>
        <w:t xml:space="preserve"> </w:t>
      </w:r>
      <w:r>
        <w:rPr>
          <w:sz w:val="20"/>
        </w:rPr>
        <w:t>any</w:t>
      </w:r>
      <w:r>
        <w:rPr>
          <w:spacing w:val="-4"/>
          <w:sz w:val="20"/>
        </w:rPr>
        <w:t xml:space="preserve"> </w:t>
      </w:r>
      <w:r>
        <w:rPr>
          <w:sz w:val="20"/>
        </w:rPr>
        <w:t>other appropriate evidence.</w:t>
      </w:r>
    </w:p>
    <w:p w14:paraId="3380655A" w14:textId="77777777" w:rsidR="004B799C" w:rsidRDefault="004B799C">
      <w:pPr>
        <w:jc w:val="both"/>
        <w:rPr>
          <w:sz w:val="20"/>
        </w:rPr>
        <w:sectPr w:rsidR="004B799C">
          <w:pgSz w:w="11910" w:h="16840"/>
          <w:pgMar w:top="1020" w:right="460" w:bottom="1620" w:left="460" w:header="0" w:footer="1426" w:gutter="0"/>
          <w:cols w:space="720"/>
        </w:sectPr>
      </w:pPr>
    </w:p>
    <w:p w14:paraId="5FBD0DC0" w14:textId="77777777" w:rsidR="004B799C" w:rsidRDefault="00CA4AAC">
      <w:pPr>
        <w:pStyle w:val="BodyText"/>
        <w:spacing w:before="72"/>
        <w:ind w:left="1558" w:right="955"/>
      </w:pPr>
      <w:r>
        <w:lastRenderedPageBreak/>
        <w:t>instrument</w:t>
      </w:r>
      <w:r>
        <w:rPr>
          <w:spacing w:val="32"/>
        </w:rPr>
        <w:t xml:space="preserve"> </w:t>
      </w:r>
      <w:r>
        <w:t>and</w:t>
      </w:r>
      <w:r>
        <w:rPr>
          <w:spacing w:val="32"/>
        </w:rPr>
        <w:t xml:space="preserve"> </w:t>
      </w:r>
      <w:r>
        <w:t>explain</w:t>
      </w:r>
      <w:r>
        <w:rPr>
          <w:spacing w:val="30"/>
        </w:rPr>
        <w:t xml:space="preserve"> </w:t>
      </w:r>
      <w:r>
        <w:t>why</w:t>
      </w:r>
      <w:r>
        <w:rPr>
          <w:spacing w:val="27"/>
        </w:rPr>
        <w:t xml:space="preserve"> </w:t>
      </w:r>
      <w:r>
        <w:t>less</w:t>
      </w:r>
      <w:r>
        <w:rPr>
          <w:spacing w:val="32"/>
        </w:rPr>
        <w:t xml:space="preserve"> </w:t>
      </w:r>
      <w:r>
        <w:t>distortive</w:t>
      </w:r>
      <w:r>
        <w:rPr>
          <w:spacing w:val="32"/>
        </w:rPr>
        <w:t xml:space="preserve"> </w:t>
      </w:r>
      <w:r>
        <w:t>aid</w:t>
      </w:r>
      <w:r>
        <w:rPr>
          <w:spacing w:val="32"/>
        </w:rPr>
        <w:t xml:space="preserve"> </w:t>
      </w:r>
      <w:r>
        <w:t>instruments</w:t>
      </w:r>
      <w:r>
        <w:rPr>
          <w:spacing w:val="32"/>
        </w:rPr>
        <w:t xml:space="preserve"> </w:t>
      </w:r>
      <w:r>
        <w:t>would</w:t>
      </w:r>
      <w:r>
        <w:rPr>
          <w:spacing w:val="32"/>
        </w:rPr>
        <w:t xml:space="preserve"> </w:t>
      </w:r>
      <w:r>
        <w:t>not</w:t>
      </w:r>
      <w:r>
        <w:rPr>
          <w:spacing w:val="30"/>
        </w:rPr>
        <w:t xml:space="preserve"> </w:t>
      </w:r>
      <w:r>
        <w:t>deliver</w:t>
      </w:r>
      <w:r>
        <w:rPr>
          <w:spacing w:val="31"/>
        </w:rPr>
        <w:t xml:space="preserve"> </w:t>
      </w:r>
      <w:r>
        <w:t>equally</w:t>
      </w:r>
      <w:r>
        <w:rPr>
          <w:spacing w:val="-57"/>
        </w:rPr>
        <w:t xml:space="preserve"> </w:t>
      </w:r>
      <w:r>
        <w:t>efficient</w:t>
      </w:r>
      <w:r>
        <w:rPr>
          <w:spacing w:val="-1"/>
        </w:rPr>
        <w:t xml:space="preserve"> </w:t>
      </w:r>
      <w:r>
        <w:t>outcomes.</w:t>
      </w:r>
    </w:p>
    <w:p w14:paraId="72C579B4" w14:textId="77777777" w:rsidR="004B799C" w:rsidRDefault="004B799C">
      <w:pPr>
        <w:pStyle w:val="BodyText"/>
        <w:spacing w:before="3"/>
        <w:rPr>
          <w:sz w:val="21"/>
        </w:rPr>
      </w:pPr>
    </w:p>
    <w:p w14:paraId="1CDAF15E" w14:textId="77777777" w:rsidR="004B799C" w:rsidRDefault="00CA4AAC">
      <w:pPr>
        <w:pStyle w:val="Heading2"/>
        <w:numPr>
          <w:ilvl w:val="4"/>
          <w:numId w:val="13"/>
        </w:numPr>
        <w:tabs>
          <w:tab w:val="left" w:pos="2459"/>
        </w:tabs>
      </w:pPr>
      <w:bookmarkStart w:id="102" w:name="_bookmark92"/>
      <w:bookmarkEnd w:id="102"/>
      <w:r>
        <w:t>Proportionality</w:t>
      </w:r>
    </w:p>
    <w:p w14:paraId="166A6A1C" w14:textId="77777777" w:rsidR="004B799C" w:rsidRDefault="004B799C">
      <w:pPr>
        <w:pStyle w:val="BodyText"/>
        <w:spacing w:before="5"/>
        <w:rPr>
          <w:b/>
          <w:i/>
          <w:sz w:val="20"/>
        </w:rPr>
      </w:pPr>
    </w:p>
    <w:p w14:paraId="0B75682D" w14:textId="77777777" w:rsidR="004B799C" w:rsidRDefault="00CA4AAC">
      <w:pPr>
        <w:pStyle w:val="ListParagraph"/>
        <w:numPr>
          <w:ilvl w:val="0"/>
          <w:numId w:val="28"/>
        </w:numPr>
        <w:tabs>
          <w:tab w:val="left" w:pos="1559"/>
        </w:tabs>
        <w:spacing w:before="1"/>
        <w:ind w:left="1558" w:right="954" w:hanging="600"/>
        <w:jc w:val="both"/>
        <w:rPr>
          <w:sz w:val="24"/>
        </w:rPr>
      </w:pPr>
      <w:r>
        <w:rPr>
          <w:sz w:val="24"/>
        </w:rPr>
        <w:t>The</w:t>
      </w:r>
      <w:r>
        <w:rPr>
          <w:spacing w:val="1"/>
          <w:sz w:val="24"/>
        </w:rPr>
        <w:t xml:space="preserve"> </w:t>
      </w:r>
      <w:r>
        <w:rPr>
          <w:sz w:val="24"/>
        </w:rPr>
        <w:t>aid</w:t>
      </w:r>
      <w:r>
        <w:rPr>
          <w:spacing w:val="1"/>
          <w:sz w:val="24"/>
        </w:rPr>
        <w:t xml:space="preserve"> </w:t>
      </w:r>
      <w:r>
        <w:rPr>
          <w:sz w:val="24"/>
        </w:rPr>
        <w:t>must</w:t>
      </w:r>
      <w:r>
        <w:rPr>
          <w:spacing w:val="1"/>
          <w:sz w:val="24"/>
        </w:rPr>
        <w:t xml:space="preserve"> </w:t>
      </w:r>
      <w:r>
        <w:rPr>
          <w:sz w:val="24"/>
        </w:rPr>
        <w:t>not</w:t>
      </w:r>
      <w:r>
        <w:rPr>
          <w:spacing w:val="1"/>
          <w:sz w:val="24"/>
        </w:rPr>
        <w:t xml:space="preserve"> </w:t>
      </w:r>
      <w:r>
        <w:rPr>
          <w:sz w:val="24"/>
        </w:rPr>
        <w:t>exceed</w:t>
      </w:r>
      <w:r>
        <w:rPr>
          <w:spacing w:val="1"/>
          <w:sz w:val="24"/>
        </w:rPr>
        <w:t xml:space="preserve"> </w:t>
      </w:r>
      <w:r>
        <w:rPr>
          <w:sz w:val="24"/>
        </w:rPr>
        <w:t>the</w:t>
      </w:r>
      <w:r>
        <w:rPr>
          <w:spacing w:val="1"/>
          <w:sz w:val="24"/>
        </w:rPr>
        <w:t xml:space="preserve"> </w:t>
      </w:r>
      <w:r>
        <w:rPr>
          <w:sz w:val="24"/>
        </w:rPr>
        <w:t>cost</w:t>
      </w:r>
      <w:r>
        <w:rPr>
          <w:spacing w:val="1"/>
          <w:sz w:val="24"/>
        </w:rPr>
        <w:t xml:space="preserve"> </w:t>
      </w:r>
      <w:r>
        <w:rPr>
          <w:sz w:val="24"/>
        </w:rPr>
        <w:t>necessary</w:t>
      </w:r>
      <w:r>
        <w:rPr>
          <w:spacing w:val="1"/>
          <w:sz w:val="24"/>
        </w:rPr>
        <w:t xml:space="preserve"> </w:t>
      </w:r>
      <w:r>
        <w:rPr>
          <w:sz w:val="24"/>
        </w:rPr>
        <w:t>to</w:t>
      </w:r>
      <w:r>
        <w:rPr>
          <w:spacing w:val="1"/>
          <w:sz w:val="24"/>
        </w:rPr>
        <w:t xml:space="preserve"> </w:t>
      </w:r>
      <w:r>
        <w:rPr>
          <w:sz w:val="24"/>
        </w:rPr>
        <w:t>facilitate</w:t>
      </w:r>
      <w:r>
        <w:rPr>
          <w:spacing w:val="1"/>
          <w:sz w:val="24"/>
        </w:rPr>
        <w:t xml:space="preserve"> </w:t>
      </w:r>
      <w:r>
        <w:rPr>
          <w:sz w:val="24"/>
        </w:rPr>
        <w:t>the</w:t>
      </w:r>
      <w:r>
        <w:rPr>
          <w:spacing w:val="1"/>
          <w:sz w:val="24"/>
        </w:rPr>
        <w:t xml:space="preserve"> </w:t>
      </w:r>
      <w:r>
        <w:rPr>
          <w:sz w:val="24"/>
        </w:rPr>
        <w:t>development</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economic</w:t>
      </w:r>
      <w:r>
        <w:rPr>
          <w:spacing w:val="1"/>
          <w:sz w:val="24"/>
        </w:rPr>
        <w:t xml:space="preserve"> </w:t>
      </w:r>
      <w:r>
        <w:rPr>
          <w:sz w:val="24"/>
        </w:rPr>
        <w:t>activity</w:t>
      </w:r>
      <w:r>
        <w:rPr>
          <w:spacing w:val="1"/>
          <w:sz w:val="24"/>
        </w:rPr>
        <w:t xml:space="preserve"> </w:t>
      </w:r>
      <w:r>
        <w:rPr>
          <w:sz w:val="24"/>
        </w:rPr>
        <w:t>at</w:t>
      </w:r>
      <w:r>
        <w:rPr>
          <w:spacing w:val="1"/>
          <w:sz w:val="24"/>
        </w:rPr>
        <w:t xml:space="preserve"> </w:t>
      </w:r>
      <w:r>
        <w:rPr>
          <w:sz w:val="24"/>
        </w:rPr>
        <w:t>issue</w:t>
      </w:r>
      <w:r>
        <w:rPr>
          <w:spacing w:val="1"/>
          <w:sz w:val="24"/>
        </w:rPr>
        <w:t xml:space="preserve"> </w:t>
      </w:r>
      <w:r>
        <w:rPr>
          <w:sz w:val="24"/>
        </w:rPr>
        <w:t>in</w:t>
      </w:r>
      <w:r>
        <w:rPr>
          <w:spacing w:val="1"/>
          <w:sz w:val="24"/>
        </w:rPr>
        <w:t xml:space="preserve"> </w:t>
      </w:r>
      <w:r>
        <w:rPr>
          <w:sz w:val="24"/>
        </w:rPr>
        <w:t>a</w:t>
      </w:r>
      <w:r>
        <w:rPr>
          <w:spacing w:val="1"/>
          <w:sz w:val="24"/>
        </w:rPr>
        <w:t xml:space="preserve"> </w:t>
      </w:r>
      <w:r>
        <w:rPr>
          <w:sz w:val="24"/>
        </w:rPr>
        <w:t>manner</w:t>
      </w:r>
      <w:r>
        <w:rPr>
          <w:spacing w:val="1"/>
          <w:sz w:val="24"/>
        </w:rPr>
        <w:t xml:space="preserve"> </w:t>
      </w:r>
      <w:r>
        <w:rPr>
          <w:sz w:val="24"/>
        </w:rPr>
        <w:t>that</w:t>
      </w:r>
      <w:r>
        <w:rPr>
          <w:spacing w:val="1"/>
          <w:sz w:val="24"/>
        </w:rPr>
        <w:t xml:space="preserve"> </w:t>
      </w:r>
      <w:r>
        <w:rPr>
          <w:sz w:val="24"/>
        </w:rPr>
        <w:t>increases</w:t>
      </w:r>
      <w:r>
        <w:rPr>
          <w:spacing w:val="1"/>
          <w:sz w:val="24"/>
        </w:rPr>
        <w:t xml:space="preserve"> </w:t>
      </w:r>
      <w:r>
        <w:rPr>
          <w:sz w:val="24"/>
        </w:rPr>
        <w:t>the</w:t>
      </w:r>
      <w:r>
        <w:rPr>
          <w:spacing w:val="1"/>
          <w:sz w:val="24"/>
        </w:rPr>
        <w:t xml:space="preserve"> </w:t>
      </w:r>
      <w:r>
        <w:rPr>
          <w:sz w:val="24"/>
        </w:rPr>
        <w:t>level</w:t>
      </w:r>
      <w:r>
        <w:rPr>
          <w:spacing w:val="1"/>
          <w:sz w:val="24"/>
        </w:rPr>
        <w:t xml:space="preserve"> </w:t>
      </w:r>
      <w:r>
        <w:rPr>
          <w:sz w:val="24"/>
        </w:rPr>
        <w:t>of</w:t>
      </w:r>
      <w:r>
        <w:rPr>
          <w:spacing w:val="1"/>
          <w:sz w:val="24"/>
        </w:rPr>
        <w:t xml:space="preserve"> </w:t>
      </w:r>
      <w:r>
        <w:rPr>
          <w:sz w:val="24"/>
        </w:rPr>
        <w:t>environmental</w:t>
      </w:r>
      <w:r>
        <w:rPr>
          <w:spacing w:val="1"/>
          <w:sz w:val="24"/>
        </w:rPr>
        <w:t xml:space="preserve"> </w:t>
      </w:r>
      <w:r>
        <w:rPr>
          <w:sz w:val="24"/>
        </w:rPr>
        <w:t xml:space="preserve">protection. The aid may be considered proportionate where the conditions in points </w:t>
      </w:r>
      <w:hyperlink w:anchor="_bookmark93" w:history="1">
        <w:r>
          <w:rPr>
            <w:sz w:val="24"/>
          </w:rPr>
          <w:t>177</w:t>
        </w:r>
      </w:hyperlink>
      <w:r>
        <w:rPr>
          <w:spacing w:val="1"/>
          <w:sz w:val="24"/>
        </w:rPr>
        <w:t xml:space="preserve"> </w:t>
      </w:r>
      <w:r>
        <w:rPr>
          <w:sz w:val="24"/>
        </w:rPr>
        <w:t xml:space="preserve">to </w:t>
      </w:r>
      <w:hyperlink w:anchor="_bookmark97" w:history="1">
        <w:r>
          <w:rPr>
            <w:sz w:val="24"/>
          </w:rPr>
          <w:t>182</w:t>
        </w:r>
      </w:hyperlink>
      <w:r>
        <w:rPr>
          <w:spacing w:val="-1"/>
          <w:sz w:val="24"/>
        </w:rPr>
        <w:t xml:space="preserve"> </w:t>
      </w:r>
      <w:r>
        <w:rPr>
          <w:sz w:val="24"/>
        </w:rPr>
        <w:t>are</w:t>
      </w:r>
      <w:r>
        <w:rPr>
          <w:spacing w:val="-2"/>
          <w:sz w:val="24"/>
        </w:rPr>
        <w:t xml:space="preserve"> </w:t>
      </w:r>
      <w:r>
        <w:rPr>
          <w:sz w:val="24"/>
        </w:rPr>
        <w:t>met.</w:t>
      </w:r>
    </w:p>
    <w:p w14:paraId="322A3C13" w14:textId="77777777" w:rsidR="004B799C" w:rsidRDefault="004B799C">
      <w:pPr>
        <w:pStyle w:val="BodyText"/>
        <w:spacing w:before="10"/>
        <w:rPr>
          <w:sz w:val="20"/>
        </w:rPr>
      </w:pPr>
    </w:p>
    <w:p w14:paraId="194F6172" w14:textId="77777777" w:rsidR="004B799C" w:rsidRDefault="00CA4AAC">
      <w:pPr>
        <w:pStyle w:val="ListParagraph"/>
        <w:numPr>
          <w:ilvl w:val="0"/>
          <w:numId w:val="28"/>
        </w:numPr>
        <w:tabs>
          <w:tab w:val="left" w:pos="1559"/>
        </w:tabs>
        <w:ind w:left="1558" w:right="959" w:hanging="600"/>
        <w:jc w:val="both"/>
        <w:rPr>
          <w:sz w:val="24"/>
        </w:rPr>
      </w:pPr>
      <w:bookmarkStart w:id="103" w:name="_bookmark93"/>
      <w:bookmarkEnd w:id="103"/>
      <w:r>
        <w:rPr>
          <w:sz w:val="24"/>
        </w:rPr>
        <w:t>The eligible costs are the costs of the investment for the construction and installation, or</w:t>
      </w:r>
      <w:r>
        <w:rPr>
          <w:spacing w:val="-57"/>
          <w:sz w:val="24"/>
        </w:rPr>
        <w:t xml:space="preserve"> </w:t>
      </w:r>
      <w:r>
        <w:rPr>
          <w:sz w:val="24"/>
        </w:rPr>
        <w:t>the upgrade of the recharging or refuelling infrastructure. These may include the costs</w:t>
      </w:r>
      <w:r>
        <w:rPr>
          <w:spacing w:val="1"/>
          <w:sz w:val="24"/>
        </w:rPr>
        <w:t xml:space="preserve"> </w:t>
      </w:r>
      <w:r>
        <w:rPr>
          <w:sz w:val="24"/>
        </w:rPr>
        <w:t>of:</w:t>
      </w:r>
    </w:p>
    <w:p w14:paraId="155A2344" w14:textId="77777777" w:rsidR="004B799C" w:rsidRDefault="004B799C">
      <w:pPr>
        <w:pStyle w:val="BodyText"/>
        <w:spacing w:before="10"/>
        <w:rPr>
          <w:sz w:val="20"/>
        </w:rPr>
      </w:pPr>
    </w:p>
    <w:p w14:paraId="3E079ACE" w14:textId="77777777" w:rsidR="004B799C" w:rsidRDefault="00CA4AAC">
      <w:pPr>
        <w:pStyle w:val="ListParagraph"/>
        <w:numPr>
          <w:ilvl w:val="1"/>
          <w:numId w:val="28"/>
        </w:numPr>
        <w:tabs>
          <w:tab w:val="left" w:pos="2091"/>
          <w:tab w:val="left" w:pos="2092"/>
        </w:tabs>
        <w:rPr>
          <w:sz w:val="24"/>
        </w:rPr>
      </w:pPr>
      <w:r>
        <w:rPr>
          <w:sz w:val="24"/>
        </w:rPr>
        <w:t>the</w:t>
      </w:r>
      <w:r>
        <w:rPr>
          <w:spacing w:val="-1"/>
          <w:sz w:val="24"/>
        </w:rPr>
        <w:t xml:space="preserve"> </w:t>
      </w:r>
      <w:r>
        <w:rPr>
          <w:sz w:val="24"/>
        </w:rPr>
        <w:t>recharging</w:t>
      </w:r>
      <w:r>
        <w:rPr>
          <w:spacing w:val="-4"/>
          <w:sz w:val="24"/>
        </w:rPr>
        <w:t xml:space="preserve"> </w:t>
      </w:r>
      <w:r>
        <w:rPr>
          <w:sz w:val="24"/>
        </w:rPr>
        <w:t>or</w:t>
      </w:r>
      <w:r>
        <w:rPr>
          <w:spacing w:val="-1"/>
          <w:sz w:val="24"/>
        </w:rPr>
        <w:t xml:space="preserve"> </w:t>
      </w:r>
      <w:r>
        <w:rPr>
          <w:sz w:val="24"/>
        </w:rPr>
        <w:t>refuelling</w:t>
      </w:r>
      <w:r>
        <w:rPr>
          <w:spacing w:val="-4"/>
          <w:sz w:val="24"/>
        </w:rPr>
        <w:t xml:space="preserve"> </w:t>
      </w:r>
      <w:r>
        <w:rPr>
          <w:sz w:val="24"/>
        </w:rPr>
        <w:t>infrastructure</w:t>
      </w:r>
      <w:r>
        <w:rPr>
          <w:spacing w:val="-1"/>
          <w:sz w:val="24"/>
        </w:rPr>
        <w:t xml:space="preserve"> </w:t>
      </w:r>
      <w:r>
        <w:rPr>
          <w:sz w:val="24"/>
        </w:rPr>
        <w:t>itself;</w:t>
      </w:r>
    </w:p>
    <w:p w14:paraId="44CAA608" w14:textId="77777777" w:rsidR="004B799C" w:rsidRDefault="004B799C">
      <w:pPr>
        <w:pStyle w:val="BodyText"/>
        <w:spacing w:before="10"/>
        <w:rPr>
          <w:sz w:val="20"/>
        </w:rPr>
      </w:pPr>
    </w:p>
    <w:p w14:paraId="2D50488A" w14:textId="77777777" w:rsidR="004B799C" w:rsidRDefault="00CA4AAC">
      <w:pPr>
        <w:pStyle w:val="ListParagraph"/>
        <w:numPr>
          <w:ilvl w:val="1"/>
          <w:numId w:val="28"/>
        </w:numPr>
        <w:tabs>
          <w:tab w:val="left" w:pos="2092"/>
        </w:tabs>
        <w:ind w:right="955"/>
        <w:jc w:val="both"/>
        <w:rPr>
          <w:sz w:val="24"/>
        </w:rPr>
      </w:pPr>
      <w:r>
        <w:rPr>
          <w:sz w:val="24"/>
        </w:rPr>
        <w:t>the installation of or upgrades to electrical or other components, such as for the</w:t>
      </w:r>
      <w:r>
        <w:rPr>
          <w:spacing w:val="1"/>
          <w:sz w:val="24"/>
        </w:rPr>
        <w:t xml:space="preserve"> </w:t>
      </w:r>
      <w:r>
        <w:rPr>
          <w:sz w:val="24"/>
        </w:rPr>
        <w:t>smart</w:t>
      </w:r>
      <w:r>
        <w:rPr>
          <w:spacing w:val="1"/>
          <w:sz w:val="24"/>
        </w:rPr>
        <w:t xml:space="preserve"> </w:t>
      </w:r>
      <w:r>
        <w:rPr>
          <w:sz w:val="24"/>
        </w:rPr>
        <w:t>readiness</w:t>
      </w:r>
      <w:r>
        <w:rPr>
          <w:spacing w:val="1"/>
          <w:sz w:val="24"/>
        </w:rPr>
        <w:t xml:space="preserve"> </w:t>
      </w:r>
      <w:r>
        <w:rPr>
          <w:sz w:val="24"/>
        </w:rPr>
        <w:t>of</w:t>
      </w:r>
      <w:r>
        <w:rPr>
          <w:spacing w:val="1"/>
          <w:sz w:val="24"/>
        </w:rPr>
        <w:t xml:space="preserve"> </w:t>
      </w:r>
      <w:r>
        <w:rPr>
          <w:sz w:val="24"/>
        </w:rPr>
        <w:t>recharging</w:t>
      </w:r>
      <w:r>
        <w:rPr>
          <w:spacing w:val="1"/>
          <w:sz w:val="24"/>
        </w:rPr>
        <w:t xml:space="preserve"> </w:t>
      </w:r>
      <w:r>
        <w:rPr>
          <w:sz w:val="24"/>
        </w:rPr>
        <w:t>infrastructure,</w:t>
      </w:r>
      <w:r>
        <w:rPr>
          <w:spacing w:val="1"/>
          <w:sz w:val="24"/>
        </w:rPr>
        <w:t xml:space="preserve"> </w:t>
      </w:r>
      <w:r>
        <w:rPr>
          <w:sz w:val="24"/>
        </w:rPr>
        <w:t>including</w:t>
      </w:r>
      <w:r>
        <w:rPr>
          <w:spacing w:val="1"/>
          <w:sz w:val="24"/>
        </w:rPr>
        <w:t xml:space="preserve"> </w:t>
      </w:r>
      <w:r>
        <w:rPr>
          <w:sz w:val="24"/>
        </w:rPr>
        <w:t>power</w:t>
      </w:r>
      <w:r>
        <w:rPr>
          <w:spacing w:val="1"/>
          <w:sz w:val="24"/>
        </w:rPr>
        <w:t xml:space="preserve"> </w:t>
      </w:r>
      <w:r>
        <w:rPr>
          <w:sz w:val="24"/>
        </w:rPr>
        <w:t>transformers</w:t>
      </w:r>
      <w:r>
        <w:rPr>
          <w:spacing w:val="1"/>
          <w:sz w:val="24"/>
        </w:rPr>
        <w:t xml:space="preserve"> </w:t>
      </w:r>
      <w:r>
        <w:rPr>
          <w:sz w:val="24"/>
        </w:rPr>
        <w:t>required for connecting the recharging or refuelling infrastructure to the grid or to</w:t>
      </w:r>
      <w:r>
        <w:rPr>
          <w:spacing w:val="1"/>
          <w:sz w:val="24"/>
        </w:rPr>
        <w:t xml:space="preserve"> </w:t>
      </w:r>
      <w:r>
        <w:rPr>
          <w:sz w:val="24"/>
        </w:rPr>
        <w:t>a</w:t>
      </w:r>
      <w:r>
        <w:rPr>
          <w:spacing w:val="-2"/>
          <w:sz w:val="24"/>
        </w:rPr>
        <w:t xml:space="preserve"> </w:t>
      </w:r>
      <w:r>
        <w:rPr>
          <w:sz w:val="24"/>
        </w:rPr>
        <w:t>local electricity</w:t>
      </w:r>
      <w:r>
        <w:rPr>
          <w:spacing w:val="-5"/>
          <w:sz w:val="24"/>
        </w:rPr>
        <w:t xml:space="preserve"> </w:t>
      </w:r>
      <w:r>
        <w:rPr>
          <w:sz w:val="24"/>
        </w:rPr>
        <w:t>or hydrogen production or</w:t>
      </w:r>
      <w:r>
        <w:rPr>
          <w:spacing w:val="-1"/>
          <w:sz w:val="24"/>
        </w:rPr>
        <w:t xml:space="preserve"> </w:t>
      </w:r>
      <w:r>
        <w:rPr>
          <w:sz w:val="24"/>
        </w:rPr>
        <w:t>storage</w:t>
      </w:r>
      <w:r>
        <w:rPr>
          <w:spacing w:val="-1"/>
          <w:sz w:val="24"/>
        </w:rPr>
        <w:t xml:space="preserve"> </w:t>
      </w:r>
      <w:r>
        <w:rPr>
          <w:sz w:val="24"/>
        </w:rPr>
        <w:t>unit;</w:t>
      </w:r>
    </w:p>
    <w:p w14:paraId="7BFBA27B" w14:textId="77777777" w:rsidR="004B799C" w:rsidRDefault="004B799C">
      <w:pPr>
        <w:pStyle w:val="BodyText"/>
        <w:spacing w:before="10"/>
        <w:rPr>
          <w:sz w:val="20"/>
        </w:rPr>
      </w:pPr>
    </w:p>
    <w:p w14:paraId="7F954C67" w14:textId="77777777" w:rsidR="004B799C" w:rsidRDefault="00CA4AAC">
      <w:pPr>
        <w:pStyle w:val="ListParagraph"/>
        <w:numPr>
          <w:ilvl w:val="1"/>
          <w:numId w:val="28"/>
        </w:numPr>
        <w:tabs>
          <w:tab w:val="left" w:pos="2091"/>
          <w:tab w:val="left" w:pos="2092"/>
        </w:tabs>
        <w:spacing w:before="1"/>
        <w:rPr>
          <w:sz w:val="24"/>
        </w:rPr>
      </w:pPr>
      <w:r>
        <w:rPr>
          <w:sz w:val="24"/>
        </w:rPr>
        <w:t>the</w:t>
      </w:r>
      <w:r>
        <w:rPr>
          <w:spacing w:val="-2"/>
          <w:sz w:val="24"/>
        </w:rPr>
        <w:t xml:space="preserve"> </w:t>
      </w:r>
      <w:r>
        <w:rPr>
          <w:sz w:val="24"/>
        </w:rPr>
        <w:t>related</w:t>
      </w:r>
      <w:r>
        <w:rPr>
          <w:spacing w:val="-2"/>
          <w:sz w:val="24"/>
        </w:rPr>
        <w:t xml:space="preserve"> </w:t>
      </w:r>
      <w:r>
        <w:rPr>
          <w:sz w:val="24"/>
        </w:rPr>
        <w:t>technical equipment;</w:t>
      </w:r>
    </w:p>
    <w:p w14:paraId="1DA11836" w14:textId="77777777" w:rsidR="004B799C" w:rsidRDefault="004B799C">
      <w:pPr>
        <w:pStyle w:val="BodyText"/>
        <w:spacing w:before="9"/>
        <w:rPr>
          <w:sz w:val="20"/>
        </w:rPr>
      </w:pPr>
    </w:p>
    <w:p w14:paraId="482A8EC8" w14:textId="77777777" w:rsidR="004B799C" w:rsidRDefault="00CA4AAC">
      <w:pPr>
        <w:pStyle w:val="ListParagraph"/>
        <w:numPr>
          <w:ilvl w:val="1"/>
          <w:numId w:val="28"/>
        </w:numPr>
        <w:tabs>
          <w:tab w:val="left" w:pos="2091"/>
          <w:tab w:val="left" w:pos="2092"/>
        </w:tabs>
        <w:spacing w:before="1"/>
        <w:rPr>
          <w:sz w:val="24"/>
        </w:rPr>
      </w:pPr>
      <w:r>
        <w:rPr>
          <w:sz w:val="24"/>
        </w:rPr>
        <w:t>the</w:t>
      </w:r>
      <w:r>
        <w:rPr>
          <w:spacing w:val="-2"/>
          <w:sz w:val="24"/>
        </w:rPr>
        <w:t xml:space="preserve"> </w:t>
      </w:r>
      <w:r>
        <w:rPr>
          <w:sz w:val="24"/>
        </w:rPr>
        <w:t>related</w:t>
      </w:r>
      <w:r>
        <w:rPr>
          <w:spacing w:val="1"/>
          <w:sz w:val="24"/>
        </w:rPr>
        <w:t xml:space="preserve"> </w:t>
      </w:r>
      <w:r>
        <w:rPr>
          <w:sz w:val="24"/>
        </w:rPr>
        <w:t>civil</w:t>
      </w:r>
      <w:r>
        <w:rPr>
          <w:spacing w:val="-1"/>
          <w:sz w:val="24"/>
        </w:rPr>
        <w:t xml:space="preserve"> </w:t>
      </w:r>
      <w:r>
        <w:rPr>
          <w:sz w:val="24"/>
        </w:rPr>
        <w:t>engineering</w:t>
      </w:r>
      <w:r>
        <w:rPr>
          <w:spacing w:val="-4"/>
          <w:sz w:val="24"/>
        </w:rPr>
        <w:t xml:space="preserve"> </w:t>
      </w:r>
      <w:r>
        <w:rPr>
          <w:sz w:val="24"/>
        </w:rPr>
        <w:t>works;</w:t>
      </w:r>
    </w:p>
    <w:p w14:paraId="23B46D38" w14:textId="77777777" w:rsidR="004B799C" w:rsidRDefault="004B799C">
      <w:pPr>
        <w:pStyle w:val="BodyText"/>
        <w:spacing w:before="10"/>
        <w:rPr>
          <w:sz w:val="20"/>
        </w:rPr>
      </w:pPr>
    </w:p>
    <w:p w14:paraId="5BCEB9A9" w14:textId="77777777" w:rsidR="004B799C" w:rsidRDefault="00CA4AAC">
      <w:pPr>
        <w:pStyle w:val="ListParagraph"/>
        <w:numPr>
          <w:ilvl w:val="1"/>
          <w:numId w:val="28"/>
        </w:numPr>
        <w:tabs>
          <w:tab w:val="left" w:pos="2091"/>
          <w:tab w:val="left" w:pos="2092"/>
        </w:tabs>
        <w:rPr>
          <w:sz w:val="24"/>
        </w:rPr>
      </w:pPr>
      <w:r>
        <w:rPr>
          <w:sz w:val="24"/>
        </w:rPr>
        <w:t>the</w:t>
      </w:r>
      <w:r>
        <w:rPr>
          <w:spacing w:val="-1"/>
          <w:sz w:val="24"/>
        </w:rPr>
        <w:t xml:space="preserve"> </w:t>
      </w:r>
      <w:r>
        <w:rPr>
          <w:sz w:val="24"/>
        </w:rPr>
        <w:t>related</w:t>
      </w:r>
      <w:r>
        <w:rPr>
          <w:spacing w:val="-1"/>
          <w:sz w:val="24"/>
        </w:rPr>
        <w:t xml:space="preserve"> </w:t>
      </w:r>
      <w:r>
        <w:rPr>
          <w:sz w:val="24"/>
        </w:rPr>
        <w:t>land</w:t>
      </w:r>
      <w:r>
        <w:rPr>
          <w:spacing w:val="-1"/>
          <w:sz w:val="24"/>
        </w:rPr>
        <w:t xml:space="preserve"> </w:t>
      </w:r>
      <w:r>
        <w:rPr>
          <w:sz w:val="24"/>
        </w:rPr>
        <w:t>or</w:t>
      </w:r>
      <w:r>
        <w:rPr>
          <w:spacing w:val="-1"/>
          <w:sz w:val="24"/>
        </w:rPr>
        <w:t xml:space="preserve"> </w:t>
      </w:r>
      <w:r>
        <w:rPr>
          <w:sz w:val="24"/>
        </w:rPr>
        <w:t>road</w:t>
      </w:r>
      <w:r>
        <w:rPr>
          <w:spacing w:val="1"/>
          <w:sz w:val="24"/>
        </w:rPr>
        <w:t xml:space="preserve"> </w:t>
      </w:r>
      <w:r>
        <w:rPr>
          <w:sz w:val="24"/>
        </w:rPr>
        <w:t>adaptations;</w:t>
      </w:r>
    </w:p>
    <w:p w14:paraId="24B56AB4" w14:textId="77777777" w:rsidR="004B799C" w:rsidRDefault="004B799C">
      <w:pPr>
        <w:pStyle w:val="BodyText"/>
        <w:spacing w:before="10"/>
        <w:rPr>
          <w:sz w:val="20"/>
        </w:rPr>
      </w:pPr>
    </w:p>
    <w:p w14:paraId="5ECB3ADA" w14:textId="77777777" w:rsidR="004B799C" w:rsidRDefault="00CA4AAC">
      <w:pPr>
        <w:pStyle w:val="ListParagraph"/>
        <w:numPr>
          <w:ilvl w:val="1"/>
          <w:numId w:val="28"/>
        </w:numPr>
        <w:tabs>
          <w:tab w:val="left" w:pos="2091"/>
          <w:tab w:val="left" w:pos="2092"/>
        </w:tabs>
        <w:rPr>
          <w:sz w:val="24"/>
        </w:rPr>
      </w:pPr>
      <w:r>
        <w:rPr>
          <w:sz w:val="24"/>
        </w:rPr>
        <w:t>obtaining</w:t>
      </w:r>
      <w:r>
        <w:rPr>
          <w:spacing w:val="-3"/>
          <w:sz w:val="24"/>
        </w:rPr>
        <w:t xml:space="preserve"> </w:t>
      </w:r>
      <w:r>
        <w:rPr>
          <w:sz w:val="24"/>
        </w:rPr>
        <w:t>related permits.</w:t>
      </w:r>
    </w:p>
    <w:p w14:paraId="359DB7A1" w14:textId="77777777" w:rsidR="004B799C" w:rsidRDefault="004B799C">
      <w:pPr>
        <w:pStyle w:val="BodyText"/>
        <w:spacing w:before="10"/>
        <w:rPr>
          <w:sz w:val="20"/>
        </w:rPr>
      </w:pPr>
    </w:p>
    <w:p w14:paraId="7E9A6DAE" w14:textId="77777777" w:rsidR="004B799C" w:rsidRDefault="00CA4AAC">
      <w:pPr>
        <w:pStyle w:val="ListParagraph"/>
        <w:numPr>
          <w:ilvl w:val="0"/>
          <w:numId w:val="28"/>
        </w:numPr>
        <w:tabs>
          <w:tab w:val="left" w:pos="1559"/>
        </w:tabs>
        <w:ind w:left="1558" w:right="953" w:hanging="600"/>
        <w:jc w:val="both"/>
        <w:rPr>
          <w:sz w:val="24"/>
        </w:rPr>
      </w:pPr>
      <w:r>
        <w:rPr>
          <w:sz w:val="24"/>
        </w:rPr>
        <w:t>Where a project includes the on-site production of renewable electricity or renewable</w:t>
      </w:r>
      <w:r>
        <w:rPr>
          <w:spacing w:val="1"/>
          <w:sz w:val="24"/>
        </w:rPr>
        <w:t xml:space="preserve"> </w:t>
      </w:r>
      <w:r>
        <w:rPr>
          <w:sz w:val="24"/>
        </w:rPr>
        <w:t>hydrogen or the on-site storage of renewable electricity or renewable hydrogen, the</w:t>
      </w:r>
      <w:r>
        <w:rPr>
          <w:spacing w:val="1"/>
          <w:sz w:val="24"/>
        </w:rPr>
        <w:t xml:space="preserve"> </w:t>
      </w:r>
      <w:r>
        <w:rPr>
          <w:sz w:val="24"/>
        </w:rPr>
        <w:t>eligible</w:t>
      </w:r>
      <w:r>
        <w:rPr>
          <w:spacing w:val="1"/>
          <w:sz w:val="24"/>
        </w:rPr>
        <w:t xml:space="preserve"> </w:t>
      </w:r>
      <w:r>
        <w:rPr>
          <w:sz w:val="24"/>
        </w:rPr>
        <w:t>costs</w:t>
      </w:r>
      <w:r>
        <w:rPr>
          <w:spacing w:val="1"/>
          <w:sz w:val="24"/>
        </w:rPr>
        <w:t xml:space="preserve"> </w:t>
      </w:r>
      <w:r>
        <w:rPr>
          <w:sz w:val="24"/>
        </w:rPr>
        <w:t>may include</w:t>
      </w:r>
      <w:r>
        <w:rPr>
          <w:spacing w:val="1"/>
          <w:sz w:val="24"/>
        </w:rPr>
        <w:t xml:space="preserve"> </w:t>
      </w:r>
      <w:r>
        <w:rPr>
          <w:sz w:val="24"/>
        </w:rPr>
        <w:t>the</w:t>
      </w:r>
      <w:r>
        <w:rPr>
          <w:spacing w:val="1"/>
          <w:sz w:val="24"/>
        </w:rPr>
        <w:t xml:space="preserve"> </w:t>
      </w:r>
      <w:r>
        <w:rPr>
          <w:sz w:val="24"/>
        </w:rPr>
        <w:t>investment</w:t>
      </w:r>
      <w:r>
        <w:rPr>
          <w:spacing w:val="1"/>
          <w:sz w:val="24"/>
        </w:rPr>
        <w:t xml:space="preserve"> </w:t>
      </w:r>
      <w:r>
        <w:rPr>
          <w:sz w:val="24"/>
        </w:rPr>
        <w:t>costs</w:t>
      </w:r>
      <w:r>
        <w:rPr>
          <w:spacing w:val="1"/>
          <w:sz w:val="24"/>
        </w:rPr>
        <w:t xml:space="preserve"> </w:t>
      </w:r>
      <w:r>
        <w:rPr>
          <w:sz w:val="24"/>
        </w:rPr>
        <w:t>of</w:t>
      </w:r>
      <w:r>
        <w:rPr>
          <w:spacing w:val="1"/>
          <w:sz w:val="24"/>
        </w:rPr>
        <w:t xml:space="preserve"> </w:t>
      </w:r>
      <w:r>
        <w:rPr>
          <w:sz w:val="24"/>
        </w:rPr>
        <w:t>on-site</w:t>
      </w:r>
      <w:r>
        <w:rPr>
          <w:spacing w:val="1"/>
          <w:sz w:val="24"/>
        </w:rPr>
        <w:t xml:space="preserve"> </w:t>
      </w:r>
      <w:r>
        <w:rPr>
          <w:sz w:val="24"/>
        </w:rPr>
        <w:t>renewable</w:t>
      </w:r>
      <w:r>
        <w:rPr>
          <w:spacing w:val="1"/>
          <w:sz w:val="24"/>
        </w:rPr>
        <w:t xml:space="preserve"> </w:t>
      </w:r>
      <w:r>
        <w:rPr>
          <w:sz w:val="24"/>
        </w:rPr>
        <w:t>electricity</w:t>
      </w:r>
      <w:r>
        <w:rPr>
          <w:spacing w:val="1"/>
          <w:sz w:val="24"/>
        </w:rPr>
        <w:t xml:space="preserve"> </w:t>
      </w:r>
      <w:r>
        <w:rPr>
          <w:sz w:val="24"/>
        </w:rPr>
        <w:t>or</w:t>
      </w:r>
      <w:r>
        <w:rPr>
          <w:spacing w:val="1"/>
          <w:sz w:val="24"/>
        </w:rPr>
        <w:t xml:space="preserve"> </w:t>
      </w:r>
      <w:r>
        <w:rPr>
          <w:sz w:val="24"/>
        </w:rPr>
        <w:t>renewable hydrogen production units or of on-site renewable electricity or renewable</w:t>
      </w:r>
      <w:r>
        <w:rPr>
          <w:spacing w:val="1"/>
          <w:sz w:val="24"/>
        </w:rPr>
        <w:t xml:space="preserve"> </w:t>
      </w:r>
      <w:r>
        <w:rPr>
          <w:sz w:val="24"/>
        </w:rPr>
        <w:t>hydrogen</w:t>
      </w:r>
      <w:r>
        <w:rPr>
          <w:spacing w:val="-1"/>
          <w:sz w:val="24"/>
        </w:rPr>
        <w:t xml:space="preserve"> </w:t>
      </w:r>
      <w:r>
        <w:rPr>
          <w:sz w:val="24"/>
        </w:rPr>
        <w:t>storage</w:t>
      </w:r>
      <w:r>
        <w:rPr>
          <w:spacing w:val="-1"/>
          <w:sz w:val="24"/>
        </w:rPr>
        <w:t xml:space="preserve"> </w:t>
      </w:r>
      <w:r>
        <w:rPr>
          <w:sz w:val="24"/>
        </w:rPr>
        <w:t>facilities.</w:t>
      </w:r>
    </w:p>
    <w:p w14:paraId="056EB662" w14:textId="77777777" w:rsidR="004B799C" w:rsidRDefault="004B799C">
      <w:pPr>
        <w:pStyle w:val="BodyText"/>
        <w:spacing w:before="10"/>
        <w:rPr>
          <w:sz w:val="20"/>
        </w:rPr>
      </w:pPr>
    </w:p>
    <w:p w14:paraId="03577EFC" w14:textId="77777777" w:rsidR="004B799C" w:rsidRDefault="00CA4AAC">
      <w:pPr>
        <w:pStyle w:val="ListParagraph"/>
        <w:numPr>
          <w:ilvl w:val="0"/>
          <w:numId w:val="28"/>
        </w:numPr>
        <w:tabs>
          <w:tab w:val="left" w:pos="1559"/>
        </w:tabs>
        <w:ind w:left="1558" w:right="953" w:hanging="600"/>
        <w:jc w:val="both"/>
        <w:rPr>
          <w:sz w:val="24"/>
        </w:rPr>
      </w:pPr>
      <w:bookmarkStart w:id="104" w:name="_bookmark94"/>
      <w:bookmarkEnd w:id="104"/>
      <w:r>
        <w:rPr>
          <w:sz w:val="24"/>
        </w:rPr>
        <w:t>The</w:t>
      </w:r>
      <w:r>
        <w:rPr>
          <w:spacing w:val="1"/>
          <w:sz w:val="24"/>
        </w:rPr>
        <w:t xml:space="preserve"> </w:t>
      </w:r>
      <w:r>
        <w:rPr>
          <w:sz w:val="24"/>
        </w:rPr>
        <w:t>aid</w:t>
      </w:r>
      <w:r>
        <w:rPr>
          <w:spacing w:val="1"/>
          <w:sz w:val="24"/>
        </w:rPr>
        <w:t xml:space="preserve"> </w:t>
      </w:r>
      <w:r>
        <w:rPr>
          <w:sz w:val="24"/>
        </w:rPr>
        <w:t>must</w:t>
      </w:r>
      <w:r>
        <w:rPr>
          <w:spacing w:val="1"/>
          <w:sz w:val="24"/>
        </w:rPr>
        <w:t xml:space="preserve"> </w:t>
      </w:r>
      <w:r>
        <w:rPr>
          <w:sz w:val="24"/>
        </w:rPr>
        <w:t>be</w:t>
      </w:r>
      <w:r>
        <w:rPr>
          <w:spacing w:val="1"/>
          <w:sz w:val="24"/>
        </w:rPr>
        <w:t xml:space="preserve"> </w:t>
      </w:r>
      <w:r>
        <w:rPr>
          <w:sz w:val="24"/>
        </w:rPr>
        <w:t>granted</w:t>
      </w:r>
      <w:r>
        <w:rPr>
          <w:spacing w:val="1"/>
          <w:sz w:val="24"/>
        </w:rPr>
        <w:t xml:space="preserve"> </w:t>
      </w:r>
      <w:r>
        <w:rPr>
          <w:sz w:val="24"/>
        </w:rPr>
        <w:t>following</w:t>
      </w:r>
      <w:r>
        <w:rPr>
          <w:spacing w:val="1"/>
          <w:sz w:val="24"/>
        </w:rPr>
        <w:t xml:space="preserve"> </w:t>
      </w:r>
      <w:r>
        <w:rPr>
          <w:sz w:val="24"/>
        </w:rPr>
        <w:t>a</w:t>
      </w:r>
      <w:r>
        <w:rPr>
          <w:spacing w:val="1"/>
          <w:sz w:val="24"/>
        </w:rPr>
        <w:t xml:space="preserve"> </w:t>
      </w:r>
      <w:r>
        <w:rPr>
          <w:sz w:val="24"/>
        </w:rPr>
        <w:t>competitive</w:t>
      </w:r>
      <w:r>
        <w:rPr>
          <w:spacing w:val="1"/>
          <w:sz w:val="24"/>
        </w:rPr>
        <w:t xml:space="preserve"> </w:t>
      </w:r>
      <w:r>
        <w:rPr>
          <w:sz w:val="24"/>
        </w:rPr>
        <w:t>bidding</w:t>
      </w:r>
      <w:r>
        <w:rPr>
          <w:spacing w:val="1"/>
          <w:sz w:val="24"/>
        </w:rPr>
        <w:t xml:space="preserve"> </w:t>
      </w:r>
      <w:r>
        <w:rPr>
          <w:sz w:val="24"/>
        </w:rPr>
        <w:t>process</w:t>
      </w:r>
      <w:r>
        <w:rPr>
          <w:spacing w:val="1"/>
          <w:sz w:val="24"/>
        </w:rPr>
        <w:t xml:space="preserve"> </w:t>
      </w:r>
      <w:r>
        <w:rPr>
          <w:sz w:val="24"/>
        </w:rPr>
        <w:t>conducted</w:t>
      </w:r>
      <w:r>
        <w:rPr>
          <w:spacing w:val="1"/>
          <w:sz w:val="24"/>
        </w:rPr>
        <w:t xml:space="preserve"> </w:t>
      </w:r>
      <w:r>
        <w:rPr>
          <w:sz w:val="24"/>
        </w:rPr>
        <w:t>in</w:t>
      </w:r>
      <w:r>
        <w:rPr>
          <w:spacing w:val="1"/>
          <w:sz w:val="24"/>
        </w:rPr>
        <w:t xml:space="preserve"> </w:t>
      </w:r>
      <w:r>
        <w:rPr>
          <w:sz w:val="24"/>
        </w:rPr>
        <w:t xml:space="preserve">accordance with the criteria in points </w:t>
      </w:r>
      <w:hyperlink w:anchor="_bookmark24" w:history="1">
        <w:r>
          <w:rPr>
            <w:sz w:val="24"/>
          </w:rPr>
          <w:t xml:space="preserve">48 </w:t>
        </w:r>
      </w:hyperlink>
      <w:r>
        <w:rPr>
          <w:sz w:val="24"/>
        </w:rPr>
        <w:t xml:space="preserve">and </w:t>
      </w:r>
      <w:hyperlink w:anchor="_bookmark25" w:history="1">
        <w:r>
          <w:rPr>
            <w:sz w:val="24"/>
          </w:rPr>
          <w:t>49</w:t>
        </w:r>
      </w:hyperlink>
      <w:r>
        <w:rPr>
          <w:sz w:val="24"/>
        </w:rPr>
        <w:t>. The design of the competitive bidding</w:t>
      </w:r>
      <w:r>
        <w:rPr>
          <w:spacing w:val="1"/>
          <w:sz w:val="24"/>
        </w:rPr>
        <w:t xml:space="preserve"> </w:t>
      </w:r>
      <w:r>
        <w:rPr>
          <w:sz w:val="24"/>
        </w:rPr>
        <w:t>process must ensure that sufficient incentives remain for applicants to bid for projects</w:t>
      </w:r>
      <w:r>
        <w:rPr>
          <w:spacing w:val="1"/>
          <w:sz w:val="24"/>
        </w:rPr>
        <w:t xml:space="preserve"> </w:t>
      </w:r>
      <w:r>
        <w:rPr>
          <w:sz w:val="24"/>
        </w:rPr>
        <w:t>concerning recharging or refuelling infrastructure supplying only renewable electricity</w:t>
      </w:r>
      <w:r>
        <w:rPr>
          <w:spacing w:val="1"/>
          <w:sz w:val="24"/>
        </w:rPr>
        <w:t xml:space="preserve"> </w:t>
      </w:r>
      <w:r>
        <w:rPr>
          <w:sz w:val="24"/>
        </w:rPr>
        <w:t>or renewable hydrogen. The application of the award criteria must not result in projects</w:t>
      </w:r>
      <w:r>
        <w:rPr>
          <w:spacing w:val="1"/>
          <w:sz w:val="24"/>
        </w:rPr>
        <w:t xml:space="preserve"> </w:t>
      </w:r>
      <w:r>
        <w:rPr>
          <w:sz w:val="24"/>
        </w:rPr>
        <w:t>concerning recharging or refuelling infrastructure supplying only renewable electricity</w:t>
      </w:r>
      <w:r>
        <w:rPr>
          <w:spacing w:val="1"/>
          <w:sz w:val="24"/>
        </w:rPr>
        <w:t xml:space="preserve"> </w:t>
      </w:r>
      <w:r>
        <w:rPr>
          <w:sz w:val="24"/>
        </w:rPr>
        <w:t>or renewable hydrogen being put at a disadvantage compared to projects concerning</w:t>
      </w:r>
      <w:r>
        <w:rPr>
          <w:spacing w:val="1"/>
          <w:sz w:val="24"/>
        </w:rPr>
        <w:t xml:space="preserve"> </w:t>
      </w:r>
      <w:r>
        <w:rPr>
          <w:sz w:val="24"/>
        </w:rPr>
        <w:t>recharging or refuelling infrastructure that also supplies carbon-intensive electricity or</w:t>
      </w:r>
      <w:r>
        <w:rPr>
          <w:spacing w:val="1"/>
          <w:sz w:val="24"/>
        </w:rPr>
        <w:t xml:space="preserve"> </w:t>
      </w:r>
      <w:r>
        <w:rPr>
          <w:sz w:val="24"/>
        </w:rPr>
        <w:t>hydrogen.</w:t>
      </w:r>
    </w:p>
    <w:p w14:paraId="4EAF318F" w14:textId="77777777" w:rsidR="004B799C" w:rsidRDefault="004B799C">
      <w:pPr>
        <w:pStyle w:val="BodyText"/>
        <w:spacing w:before="11"/>
        <w:rPr>
          <w:sz w:val="20"/>
        </w:rPr>
      </w:pPr>
    </w:p>
    <w:p w14:paraId="320D14A4" w14:textId="77777777" w:rsidR="004B799C" w:rsidRDefault="00CA4AAC">
      <w:pPr>
        <w:pStyle w:val="ListParagraph"/>
        <w:numPr>
          <w:ilvl w:val="0"/>
          <w:numId w:val="28"/>
        </w:numPr>
        <w:tabs>
          <w:tab w:val="left" w:pos="1559"/>
        </w:tabs>
        <w:ind w:left="1558" w:right="954" w:hanging="600"/>
        <w:jc w:val="both"/>
        <w:rPr>
          <w:sz w:val="24"/>
        </w:rPr>
      </w:pPr>
      <w:bookmarkStart w:id="105" w:name="_bookmark95"/>
      <w:bookmarkEnd w:id="105"/>
      <w:r>
        <w:rPr>
          <w:sz w:val="24"/>
        </w:rPr>
        <w:t xml:space="preserve">By way of derogation from point </w:t>
      </w:r>
      <w:hyperlink w:anchor="_bookmark94" w:history="1">
        <w:r>
          <w:rPr>
            <w:sz w:val="24"/>
          </w:rPr>
          <w:t>179</w:t>
        </w:r>
      </w:hyperlink>
      <w:r>
        <w:rPr>
          <w:sz w:val="24"/>
        </w:rPr>
        <w:t>, the aid may be granted on the basis of methods</w:t>
      </w:r>
      <w:r>
        <w:rPr>
          <w:spacing w:val="1"/>
          <w:sz w:val="24"/>
        </w:rPr>
        <w:t xml:space="preserve"> </w:t>
      </w:r>
      <w:r>
        <w:rPr>
          <w:sz w:val="24"/>
        </w:rPr>
        <w:t>other</w:t>
      </w:r>
      <w:r>
        <w:rPr>
          <w:spacing w:val="-3"/>
          <w:sz w:val="24"/>
        </w:rPr>
        <w:t xml:space="preserve"> </w:t>
      </w:r>
      <w:r>
        <w:rPr>
          <w:sz w:val="24"/>
        </w:rPr>
        <w:t>than a</w:t>
      </w:r>
      <w:r>
        <w:rPr>
          <w:spacing w:val="-2"/>
          <w:sz w:val="24"/>
        </w:rPr>
        <w:t xml:space="preserve"> </w:t>
      </w:r>
      <w:r>
        <w:rPr>
          <w:sz w:val="24"/>
        </w:rPr>
        <w:t>competitive</w:t>
      </w:r>
      <w:r>
        <w:rPr>
          <w:spacing w:val="-1"/>
          <w:sz w:val="24"/>
        </w:rPr>
        <w:t xml:space="preserve"> </w:t>
      </w:r>
      <w:r>
        <w:rPr>
          <w:sz w:val="24"/>
        </w:rPr>
        <w:t>bidding</w:t>
      </w:r>
      <w:r>
        <w:rPr>
          <w:spacing w:val="-3"/>
          <w:sz w:val="24"/>
        </w:rPr>
        <w:t xml:space="preserve"> </w:t>
      </w:r>
      <w:r>
        <w:rPr>
          <w:sz w:val="24"/>
        </w:rPr>
        <w:t>process in the following</w:t>
      </w:r>
      <w:r>
        <w:rPr>
          <w:spacing w:val="-2"/>
          <w:sz w:val="24"/>
        </w:rPr>
        <w:t xml:space="preserve"> </w:t>
      </w:r>
      <w:r>
        <w:rPr>
          <w:sz w:val="24"/>
        </w:rPr>
        <w:t>cases:</w:t>
      </w:r>
    </w:p>
    <w:p w14:paraId="3ADD9B50" w14:textId="77777777" w:rsidR="004B799C" w:rsidRDefault="004B799C">
      <w:pPr>
        <w:pStyle w:val="BodyText"/>
        <w:spacing w:before="10"/>
        <w:rPr>
          <w:sz w:val="20"/>
        </w:rPr>
      </w:pPr>
    </w:p>
    <w:p w14:paraId="629C2DB1" w14:textId="77777777" w:rsidR="004B799C" w:rsidRDefault="00CA4AAC">
      <w:pPr>
        <w:pStyle w:val="ListParagraph"/>
        <w:numPr>
          <w:ilvl w:val="1"/>
          <w:numId w:val="28"/>
        </w:numPr>
        <w:tabs>
          <w:tab w:val="left" w:pos="2092"/>
        </w:tabs>
        <w:ind w:right="956"/>
        <w:jc w:val="both"/>
        <w:rPr>
          <w:sz w:val="24"/>
        </w:rPr>
      </w:pPr>
      <w:r>
        <w:rPr>
          <w:sz w:val="24"/>
        </w:rPr>
        <w:t>where the expected number of participants is not sufficient to ensure effective</w:t>
      </w:r>
      <w:r>
        <w:rPr>
          <w:spacing w:val="1"/>
          <w:sz w:val="24"/>
        </w:rPr>
        <w:t xml:space="preserve"> </w:t>
      </w:r>
      <w:r>
        <w:rPr>
          <w:sz w:val="24"/>
        </w:rPr>
        <w:t>competition</w:t>
      </w:r>
      <w:r>
        <w:rPr>
          <w:spacing w:val="-1"/>
          <w:sz w:val="24"/>
        </w:rPr>
        <w:t xml:space="preserve"> </w:t>
      </w:r>
      <w:r>
        <w:rPr>
          <w:sz w:val="24"/>
        </w:rPr>
        <w:t>or</w:t>
      </w:r>
      <w:r>
        <w:rPr>
          <w:spacing w:val="-1"/>
          <w:sz w:val="24"/>
        </w:rPr>
        <w:t xml:space="preserve"> </w:t>
      </w:r>
      <w:r>
        <w:rPr>
          <w:sz w:val="24"/>
        </w:rPr>
        <w:t>avoid strategic bidding; or</w:t>
      </w:r>
    </w:p>
    <w:p w14:paraId="1C91D324" w14:textId="77777777" w:rsidR="004B799C" w:rsidRDefault="004B799C">
      <w:pPr>
        <w:jc w:val="both"/>
        <w:rPr>
          <w:sz w:val="24"/>
        </w:rPr>
        <w:sectPr w:rsidR="004B799C">
          <w:pgSz w:w="11910" w:h="16840"/>
          <w:pgMar w:top="1020" w:right="460" w:bottom="1620" w:left="460" w:header="0" w:footer="1426" w:gutter="0"/>
          <w:cols w:space="720"/>
        </w:sectPr>
      </w:pPr>
    </w:p>
    <w:p w14:paraId="215DDEE0" w14:textId="77777777" w:rsidR="004B799C" w:rsidRDefault="00CA4AAC">
      <w:pPr>
        <w:pStyle w:val="ListParagraph"/>
        <w:numPr>
          <w:ilvl w:val="1"/>
          <w:numId w:val="28"/>
        </w:numPr>
        <w:tabs>
          <w:tab w:val="left" w:pos="2091"/>
          <w:tab w:val="left" w:pos="2092"/>
        </w:tabs>
        <w:spacing w:before="72"/>
        <w:ind w:right="956"/>
        <w:rPr>
          <w:sz w:val="24"/>
        </w:rPr>
      </w:pPr>
      <w:r>
        <w:rPr>
          <w:sz w:val="24"/>
        </w:rPr>
        <w:lastRenderedPageBreak/>
        <w:t>where</w:t>
      </w:r>
      <w:r>
        <w:rPr>
          <w:spacing w:val="11"/>
          <w:sz w:val="24"/>
        </w:rPr>
        <w:t xml:space="preserve"> </w:t>
      </w:r>
      <w:r>
        <w:rPr>
          <w:sz w:val="24"/>
        </w:rPr>
        <w:t>a</w:t>
      </w:r>
      <w:r>
        <w:rPr>
          <w:spacing w:val="12"/>
          <w:sz w:val="24"/>
        </w:rPr>
        <w:t xml:space="preserve"> </w:t>
      </w:r>
      <w:r>
        <w:rPr>
          <w:sz w:val="24"/>
        </w:rPr>
        <w:t>competitive</w:t>
      </w:r>
      <w:r>
        <w:rPr>
          <w:spacing w:val="11"/>
          <w:sz w:val="24"/>
        </w:rPr>
        <w:t xml:space="preserve"> </w:t>
      </w:r>
      <w:r>
        <w:rPr>
          <w:sz w:val="24"/>
        </w:rPr>
        <w:t>bidding</w:t>
      </w:r>
      <w:r>
        <w:rPr>
          <w:spacing w:val="9"/>
          <w:sz w:val="24"/>
        </w:rPr>
        <w:t xml:space="preserve"> </w:t>
      </w:r>
      <w:r>
        <w:rPr>
          <w:sz w:val="24"/>
        </w:rPr>
        <w:t>process,</w:t>
      </w:r>
      <w:r>
        <w:rPr>
          <w:spacing w:val="14"/>
          <w:sz w:val="24"/>
        </w:rPr>
        <w:t xml:space="preserve"> </w:t>
      </w:r>
      <w:r>
        <w:rPr>
          <w:sz w:val="24"/>
        </w:rPr>
        <w:t>as</w:t>
      </w:r>
      <w:r>
        <w:rPr>
          <w:spacing w:val="14"/>
          <w:sz w:val="24"/>
        </w:rPr>
        <w:t xml:space="preserve"> </w:t>
      </w:r>
      <w:r>
        <w:rPr>
          <w:sz w:val="24"/>
        </w:rPr>
        <w:t>described</w:t>
      </w:r>
      <w:r>
        <w:rPr>
          <w:spacing w:val="11"/>
          <w:sz w:val="24"/>
        </w:rPr>
        <w:t xml:space="preserve"> </w:t>
      </w:r>
      <w:r>
        <w:rPr>
          <w:sz w:val="24"/>
        </w:rPr>
        <w:t>in</w:t>
      </w:r>
      <w:r>
        <w:rPr>
          <w:spacing w:val="12"/>
          <w:sz w:val="24"/>
        </w:rPr>
        <w:t xml:space="preserve"> </w:t>
      </w:r>
      <w:r>
        <w:rPr>
          <w:sz w:val="24"/>
        </w:rPr>
        <w:t>points</w:t>
      </w:r>
      <w:r>
        <w:rPr>
          <w:spacing w:val="14"/>
          <w:sz w:val="24"/>
        </w:rPr>
        <w:t xml:space="preserve"> </w:t>
      </w:r>
      <w:hyperlink w:anchor="_bookmark24" w:history="1">
        <w:r>
          <w:rPr>
            <w:sz w:val="24"/>
          </w:rPr>
          <w:t>48</w:t>
        </w:r>
        <w:r>
          <w:rPr>
            <w:spacing w:val="14"/>
            <w:sz w:val="24"/>
          </w:rPr>
          <w:t xml:space="preserve"> </w:t>
        </w:r>
      </w:hyperlink>
      <w:r>
        <w:rPr>
          <w:sz w:val="24"/>
        </w:rPr>
        <w:t>and</w:t>
      </w:r>
      <w:r>
        <w:rPr>
          <w:spacing w:val="11"/>
          <w:sz w:val="24"/>
        </w:rPr>
        <w:t xml:space="preserve"> </w:t>
      </w:r>
      <w:hyperlink w:anchor="_bookmark25" w:history="1">
        <w:r>
          <w:rPr>
            <w:sz w:val="24"/>
          </w:rPr>
          <w:t>49,</w:t>
        </w:r>
        <w:r>
          <w:rPr>
            <w:spacing w:val="14"/>
            <w:sz w:val="24"/>
          </w:rPr>
          <w:t xml:space="preserve"> </w:t>
        </w:r>
      </w:hyperlink>
      <w:r>
        <w:rPr>
          <w:sz w:val="24"/>
        </w:rPr>
        <w:t>cannot</w:t>
      </w:r>
      <w:r>
        <w:rPr>
          <w:spacing w:val="12"/>
          <w:sz w:val="24"/>
        </w:rPr>
        <w:t xml:space="preserve"> </w:t>
      </w:r>
      <w:r>
        <w:rPr>
          <w:sz w:val="24"/>
        </w:rPr>
        <w:t>be</w:t>
      </w:r>
      <w:r>
        <w:rPr>
          <w:spacing w:val="-57"/>
          <w:sz w:val="24"/>
        </w:rPr>
        <w:t xml:space="preserve"> </w:t>
      </w:r>
      <w:r>
        <w:rPr>
          <w:sz w:val="24"/>
        </w:rPr>
        <w:t>organised.</w:t>
      </w:r>
    </w:p>
    <w:p w14:paraId="293C0634" w14:textId="77777777" w:rsidR="004B799C" w:rsidRDefault="004B799C">
      <w:pPr>
        <w:pStyle w:val="BodyText"/>
        <w:spacing w:before="10"/>
        <w:rPr>
          <w:sz w:val="20"/>
        </w:rPr>
      </w:pPr>
    </w:p>
    <w:p w14:paraId="7EC6AFA9" w14:textId="77777777" w:rsidR="004B799C" w:rsidRDefault="00CA4AAC">
      <w:pPr>
        <w:pStyle w:val="ListParagraph"/>
        <w:numPr>
          <w:ilvl w:val="0"/>
          <w:numId w:val="28"/>
        </w:numPr>
        <w:tabs>
          <w:tab w:val="left" w:pos="1559"/>
        </w:tabs>
        <w:ind w:left="1558" w:right="954" w:hanging="600"/>
        <w:jc w:val="both"/>
        <w:rPr>
          <w:sz w:val="24"/>
        </w:rPr>
      </w:pPr>
      <w:bookmarkStart w:id="106" w:name="_bookmark96"/>
      <w:bookmarkEnd w:id="106"/>
      <w:r>
        <w:rPr>
          <w:sz w:val="24"/>
        </w:rPr>
        <w:t xml:space="preserve">In the cases listed in point </w:t>
      </w:r>
      <w:hyperlink w:anchor="_bookmark95" w:history="1">
        <w:r>
          <w:rPr>
            <w:sz w:val="24"/>
          </w:rPr>
          <w:t>180</w:t>
        </w:r>
      </w:hyperlink>
      <w:r>
        <w:rPr>
          <w:sz w:val="24"/>
        </w:rPr>
        <w:t>, the aid amount may be determined on the basis of a</w:t>
      </w:r>
      <w:r>
        <w:rPr>
          <w:spacing w:val="1"/>
          <w:sz w:val="24"/>
        </w:rPr>
        <w:t xml:space="preserve"> </w:t>
      </w:r>
      <w:r>
        <w:rPr>
          <w:sz w:val="24"/>
        </w:rPr>
        <w:t xml:space="preserve">funding gap analysis as set out in points </w:t>
      </w:r>
      <w:hyperlink w:anchor="_bookmark23" w:history="1">
        <w:r>
          <w:rPr>
            <w:sz w:val="24"/>
          </w:rPr>
          <w:t xml:space="preserve">47, </w:t>
        </w:r>
      </w:hyperlink>
      <w:hyperlink w:anchor="_bookmark26" w:history="1">
        <w:r>
          <w:rPr>
            <w:sz w:val="24"/>
          </w:rPr>
          <w:t>50</w:t>
        </w:r>
      </w:hyperlink>
      <w:r>
        <w:rPr>
          <w:sz w:val="24"/>
        </w:rPr>
        <w:t xml:space="preserve"> and </w:t>
      </w:r>
      <w:hyperlink w:anchor="_bookmark27" w:history="1">
        <w:r>
          <w:rPr>
            <w:sz w:val="24"/>
          </w:rPr>
          <w:t>51</w:t>
        </w:r>
      </w:hyperlink>
      <w:r>
        <w:rPr>
          <w:sz w:val="24"/>
        </w:rPr>
        <w:t>. The Member State must conduct</w:t>
      </w:r>
      <w:r>
        <w:rPr>
          <w:spacing w:val="-57"/>
          <w:sz w:val="24"/>
        </w:rPr>
        <w:t xml:space="preserve"> </w:t>
      </w:r>
      <w:r>
        <w:rPr>
          <w:sz w:val="24"/>
        </w:rPr>
        <w:t xml:space="preserve">an </w:t>
      </w:r>
      <w:r>
        <w:rPr>
          <w:i/>
          <w:sz w:val="24"/>
        </w:rPr>
        <w:t xml:space="preserve">ex post </w:t>
      </w:r>
      <w:r>
        <w:rPr>
          <w:sz w:val="24"/>
        </w:rPr>
        <w:t>monitoring to verify the assumptions</w:t>
      </w:r>
      <w:r>
        <w:rPr>
          <w:spacing w:val="60"/>
          <w:sz w:val="24"/>
        </w:rPr>
        <w:t xml:space="preserve"> </w:t>
      </w:r>
      <w:r>
        <w:rPr>
          <w:sz w:val="24"/>
        </w:rPr>
        <w:t>made about the level of aid required</w:t>
      </w:r>
      <w:r>
        <w:rPr>
          <w:spacing w:val="1"/>
          <w:sz w:val="24"/>
        </w:rPr>
        <w:t xml:space="preserve"> </w:t>
      </w:r>
      <w:r>
        <w:rPr>
          <w:sz w:val="24"/>
        </w:rPr>
        <w:t>and</w:t>
      </w:r>
      <w:r>
        <w:rPr>
          <w:spacing w:val="-1"/>
          <w:sz w:val="24"/>
        </w:rPr>
        <w:t xml:space="preserve"> </w:t>
      </w:r>
      <w:r>
        <w:rPr>
          <w:sz w:val="24"/>
        </w:rPr>
        <w:t>put in place</w:t>
      </w:r>
      <w:r>
        <w:rPr>
          <w:spacing w:val="-1"/>
          <w:sz w:val="24"/>
        </w:rPr>
        <w:t xml:space="preserve"> </w:t>
      </w:r>
      <w:r>
        <w:rPr>
          <w:sz w:val="24"/>
        </w:rPr>
        <w:t>a</w:t>
      </w:r>
      <w:r>
        <w:rPr>
          <w:spacing w:val="1"/>
          <w:sz w:val="24"/>
        </w:rPr>
        <w:t xml:space="preserve"> </w:t>
      </w:r>
      <w:r>
        <w:rPr>
          <w:sz w:val="24"/>
        </w:rPr>
        <w:t>claw-back mechanism</w:t>
      </w:r>
      <w:r>
        <w:rPr>
          <w:spacing w:val="-1"/>
          <w:sz w:val="24"/>
        </w:rPr>
        <w:t xml:space="preserve"> </w:t>
      </w:r>
      <w:r>
        <w:rPr>
          <w:sz w:val="24"/>
        </w:rPr>
        <w:t>as set out in point</w:t>
      </w:r>
      <w:r>
        <w:rPr>
          <w:spacing w:val="2"/>
          <w:sz w:val="24"/>
        </w:rPr>
        <w:t xml:space="preserve"> </w:t>
      </w:r>
      <w:hyperlink w:anchor="_bookmark28" w:history="1">
        <w:r>
          <w:rPr>
            <w:sz w:val="24"/>
          </w:rPr>
          <w:t>53</w:t>
        </w:r>
      </w:hyperlink>
      <w:r>
        <w:rPr>
          <w:sz w:val="24"/>
        </w:rPr>
        <w:t>.</w:t>
      </w:r>
    </w:p>
    <w:p w14:paraId="274DDE22" w14:textId="77777777" w:rsidR="004B799C" w:rsidRDefault="004B799C">
      <w:pPr>
        <w:pStyle w:val="BodyText"/>
        <w:spacing w:before="10"/>
        <w:rPr>
          <w:sz w:val="20"/>
        </w:rPr>
      </w:pPr>
    </w:p>
    <w:p w14:paraId="714F7C04" w14:textId="77777777" w:rsidR="004B799C" w:rsidRDefault="00CA4AAC">
      <w:pPr>
        <w:pStyle w:val="ListParagraph"/>
        <w:numPr>
          <w:ilvl w:val="0"/>
          <w:numId w:val="28"/>
        </w:numPr>
        <w:tabs>
          <w:tab w:val="left" w:pos="1559"/>
        </w:tabs>
        <w:ind w:left="1558" w:right="951" w:hanging="600"/>
        <w:jc w:val="both"/>
        <w:rPr>
          <w:sz w:val="24"/>
        </w:rPr>
      </w:pPr>
      <w:bookmarkStart w:id="107" w:name="_bookmark97"/>
      <w:bookmarkEnd w:id="107"/>
      <w:r>
        <w:rPr>
          <w:sz w:val="24"/>
        </w:rPr>
        <w:t xml:space="preserve">Alternatively to point </w:t>
      </w:r>
      <w:hyperlink w:anchor="_bookmark96" w:history="1">
        <w:r>
          <w:rPr>
            <w:sz w:val="24"/>
          </w:rPr>
          <w:t>181</w:t>
        </w:r>
      </w:hyperlink>
      <w:r>
        <w:rPr>
          <w:sz w:val="24"/>
        </w:rPr>
        <w:t>, the basic aid intensity must not exceed 30 % of the eligible</w:t>
      </w:r>
      <w:r>
        <w:rPr>
          <w:spacing w:val="1"/>
          <w:sz w:val="24"/>
        </w:rPr>
        <w:t xml:space="preserve"> </w:t>
      </w:r>
      <w:r>
        <w:rPr>
          <w:sz w:val="24"/>
        </w:rPr>
        <w:t>costs or 40 % of the eligible costs where the recharging or refuelling infrastructure</w:t>
      </w:r>
      <w:r>
        <w:rPr>
          <w:spacing w:val="1"/>
          <w:sz w:val="24"/>
        </w:rPr>
        <w:t xml:space="preserve"> </w:t>
      </w:r>
      <w:r>
        <w:rPr>
          <w:sz w:val="24"/>
        </w:rPr>
        <w:t>supplies</w:t>
      </w:r>
      <w:r>
        <w:rPr>
          <w:spacing w:val="1"/>
          <w:sz w:val="24"/>
        </w:rPr>
        <w:t xml:space="preserve"> </w:t>
      </w:r>
      <w:r>
        <w:rPr>
          <w:sz w:val="24"/>
        </w:rPr>
        <w:t>only</w:t>
      </w:r>
      <w:r>
        <w:rPr>
          <w:spacing w:val="1"/>
          <w:sz w:val="24"/>
        </w:rPr>
        <w:t xml:space="preserve"> </w:t>
      </w:r>
      <w:r>
        <w:rPr>
          <w:sz w:val="24"/>
        </w:rPr>
        <w:t>renewable</w:t>
      </w:r>
      <w:r>
        <w:rPr>
          <w:spacing w:val="1"/>
          <w:sz w:val="24"/>
        </w:rPr>
        <w:t xml:space="preserve"> </w:t>
      </w:r>
      <w:r>
        <w:rPr>
          <w:sz w:val="24"/>
        </w:rPr>
        <w:t>electricity</w:t>
      </w:r>
      <w:r>
        <w:rPr>
          <w:spacing w:val="1"/>
          <w:sz w:val="24"/>
        </w:rPr>
        <w:t xml:space="preserve"> </w:t>
      </w:r>
      <w:r>
        <w:rPr>
          <w:sz w:val="24"/>
        </w:rPr>
        <w:t>or</w:t>
      </w:r>
      <w:r>
        <w:rPr>
          <w:spacing w:val="1"/>
          <w:sz w:val="24"/>
        </w:rPr>
        <w:t xml:space="preserve"> </w:t>
      </w:r>
      <w:r>
        <w:rPr>
          <w:sz w:val="24"/>
        </w:rPr>
        <w:t>renewable</w:t>
      </w:r>
      <w:r>
        <w:rPr>
          <w:spacing w:val="1"/>
          <w:sz w:val="24"/>
        </w:rPr>
        <w:t xml:space="preserve"> </w:t>
      </w:r>
      <w:r>
        <w:rPr>
          <w:sz w:val="24"/>
        </w:rPr>
        <w:t>hydrogen</w:t>
      </w:r>
      <w:r>
        <w:rPr>
          <w:spacing w:val="1"/>
          <w:sz w:val="24"/>
        </w:rPr>
        <w:t xml:space="preserve"> </w:t>
      </w:r>
      <w:r>
        <w:rPr>
          <w:sz w:val="24"/>
        </w:rPr>
        <w:t>respectively.</w:t>
      </w:r>
      <w:r>
        <w:rPr>
          <w:spacing w:val="1"/>
          <w:sz w:val="24"/>
        </w:rPr>
        <w:t xml:space="preserve"> </w:t>
      </w:r>
      <w:r>
        <w:rPr>
          <w:sz w:val="24"/>
        </w:rPr>
        <w:t>This</w:t>
      </w:r>
      <w:r>
        <w:rPr>
          <w:spacing w:val="1"/>
          <w:sz w:val="24"/>
        </w:rPr>
        <w:t xml:space="preserve"> </w:t>
      </w:r>
      <w:r>
        <w:rPr>
          <w:sz w:val="24"/>
        </w:rPr>
        <w:t>aid</w:t>
      </w:r>
      <w:r>
        <w:rPr>
          <w:spacing w:val="1"/>
          <w:sz w:val="24"/>
        </w:rPr>
        <w:t xml:space="preserve"> </w:t>
      </w:r>
      <w:r>
        <w:rPr>
          <w:sz w:val="24"/>
        </w:rPr>
        <w:t>intensity may be increased by 10 percentage points for medium-sized enterprises or by</w:t>
      </w:r>
      <w:r>
        <w:rPr>
          <w:spacing w:val="1"/>
          <w:sz w:val="24"/>
        </w:rPr>
        <w:t xml:space="preserve"> </w:t>
      </w:r>
      <w:r>
        <w:rPr>
          <w:sz w:val="24"/>
        </w:rPr>
        <w:t>20 percentage points for small enterprises. The aid intensity may be increased by 15</w:t>
      </w:r>
      <w:r>
        <w:rPr>
          <w:spacing w:val="1"/>
          <w:sz w:val="24"/>
        </w:rPr>
        <w:t xml:space="preserve"> </w:t>
      </w:r>
      <w:r>
        <w:rPr>
          <w:sz w:val="24"/>
        </w:rPr>
        <w:t>percentage points for investments located in assisted areas fulfilling the conditions in</w:t>
      </w:r>
      <w:r>
        <w:rPr>
          <w:spacing w:val="1"/>
          <w:sz w:val="24"/>
        </w:rPr>
        <w:t xml:space="preserve"> </w:t>
      </w:r>
      <w:r>
        <w:rPr>
          <w:sz w:val="24"/>
        </w:rPr>
        <w:t>Article 107(3), point (a), of the Treaty or by 5 percentage points for investments located</w:t>
      </w:r>
      <w:r>
        <w:rPr>
          <w:spacing w:val="-57"/>
          <w:sz w:val="24"/>
        </w:rPr>
        <w:t xml:space="preserve"> </w:t>
      </w:r>
      <w:r>
        <w:rPr>
          <w:sz w:val="24"/>
        </w:rPr>
        <w:t>in</w:t>
      </w:r>
      <w:r>
        <w:rPr>
          <w:spacing w:val="-1"/>
          <w:sz w:val="24"/>
        </w:rPr>
        <w:t xml:space="preserve"> </w:t>
      </w:r>
      <w:r>
        <w:rPr>
          <w:sz w:val="24"/>
        </w:rPr>
        <w:t>assisted</w:t>
      </w:r>
      <w:r>
        <w:rPr>
          <w:spacing w:val="-1"/>
          <w:sz w:val="24"/>
        </w:rPr>
        <w:t xml:space="preserve"> </w:t>
      </w:r>
      <w:r>
        <w:rPr>
          <w:sz w:val="24"/>
        </w:rPr>
        <w:t>areas</w:t>
      </w:r>
      <w:r>
        <w:rPr>
          <w:spacing w:val="1"/>
          <w:sz w:val="24"/>
        </w:rPr>
        <w:t xml:space="preserve"> </w:t>
      </w:r>
      <w:r>
        <w:rPr>
          <w:sz w:val="24"/>
        </w:rPr>
        <w:t>fulfilling</w:t>
      </w:r>
      <w:r>
        <w:rPr>
          <w:spacing w:val="-3"/>
          <w:sz w:val="24"/>
        </w:rPr>
        <w:t xml:space="preserve"> </w:t>
      </w:r>
      <w:r>
        <w:rPr>
          <w:sz w:val="24"/>
        </w:rPr>
        <w:t>the conditions</w:t>
      </w:r>
      <w:r>
        <w:rPr>
          <w:spacing w:val="1"/>
          <w:sz w:val="24"/>
        </w:rPr>
        <w:t xml:space="preserve"> </w:t>
      </w:r>
      <w:r>
        <w:rPr>
          <w:sz w:val="24"/>
        </w:rPr>
        <w:t>in</w:t>
      </w:r>
      <w:r>
        <w:rPr>
          <w:spacing w:val="-1"/>
          <w:sz w:val="24"/>
        </w:rPr>
        <w:t xml:space="preserve"> </w:t>
      </w:r>
      <w:r>
        <w:rPr>
          <w:sz w:val="24"/>
        </w:rPr>
        <w:t>Article</w:t>
      </w:r>
      <w:r>
        <w:rPr>
          <w:spacing w:val="-1"/>
          <w:sz w:val="24"/>
        </w:rPr>
        <w:t xml:space="preserve"> </w:t>
      </w:r>
      <w:r>
        <w:rPr>
          <w:sz w:val="24"/>
        </w:rPr>
        <w:t>107(3), point (c),</w:t>
      </w:r>
      <w:r>
        <w:rPr>
          <w:spacing w:val="-1"/>
          <w:sz w:val="24"/>
        </w:rPr>
        <w:t xml:space="preserve"> </w:t>
      </w:r>
      <w:r>
        <w:rPr>
          <w:sz w:val="24"/>
        </w:rPr>
        <w:t>of</w:t>
      </w:r>
      <w:r>
        <w:rPr>
          <w:spacing w:val="-1"/>
          <w:sz w:val="24"/>
        </w:rPr>
        <w:t xml:space="preserve"> </w:t>
      </w:r>
      <w:r>
        <w:rPr>
          <w:sz w:val="24"/>
        </w:rPr>
        <w:t>the Treaty.</w:t>
      </w:r>
    </w:p>
    <w:p w14:paraId="1155921A" w14:textId="77777777" w:rsidR="004B799C" w:rsidRDefault="004B799C">
      <w:pPr>
        <w:pStyle w:val="BodyText"/>
        <w:spacing w:before="11"/>
        <w:rPr>
          <w:sz w:val="20"/>
        </w:rPr>
      </w:pPr>
    </w:p>
    <w:p w14:paraId="1AD2B19C" w14:textId="77777777" w:rsidR="004B799C" w:rsidRDefault="00CA4AAC">
      <w:pPr>
        <w:pStyle w:val="ListParagraph"/>
        <w:numPr>
          <w:ilvl w:val="3"/>
          <w:numId w:val="13"/>
        </w:numPr>
        <w:tabs>
          <w:tab w:val="left" w:pos="2302"/>
          <w:tab w:val="left" w:pos="2303"/>
        </w:tabs>
        <w:ind w:hanging="865"/>
        <w:rPr>
          <w:sz w:val="24"/>
        </w:rPr>
      </w:pPr>
      <w:bookmarkStart w:id="108" w:name="_bookmark98"/>
      <w:bookmarkEnd w:id="108"/>
      <w:r>
        <w:rPr>
          <w:sz w:val="24"/>
        </w:rPr>
        <w:t>Avoidance</w:t>
      </w:r>
      <w:r>
        <w:rPr>
          <w:spacing w:val="-2"/>
          <w:sz w:val="24"/>
        </w:rPr>
        <w:t xml:space="preserve"> </w:t>
      </w:r>
      <w:r>
        <w:rPr>
          <w:sz w:val="24"/>
        </w:rPr>
        <w:t>of undue</w:t>
      </w:r>
      <w:r>
        <w:rPr>
          <w:spacing w:val="-2"/>
          <w:sz w:val="24"/>
        </w:rPr>
        <w:t xml:space="preserve"> </w:t>
      </w:r>
      <w:r>
        <w:rPr>
          <w:sz w:val="24"/>
        </w:rPr>
        <w:t>negative</w:t>
      </w:r>
      <w:r>
        <w:rPr>
          <w:spacing w:val="-1"/>
          <w:sz w:val="24"/>
        </w:rPr>
        <w:t xml:space="preserve"> </w:t>
      </w:r>
      <w:r>
        <w:rPr>
          <w:sz w:val="24"/>
        </w:rPr>
        <w:t>effects</w:t>
      </w:r>
      <w:r>
        <w:rPr>
          <w:spacing w:val="1"/>
          <w:sz w:val="24"/>
        </w:rPr>
        <w:t xml:space="preserve"> </w:t>
      </w:r>
      <w:r>
        <w:rPr>
          <w:sz w:val="24"/>
        </w:rPr>
        <w:t>on</w:t>
      </w:r>
      <w:r>
        <w:rPr>
          <w:spacing w:val="-1"/>
          <w:sz w:val="24"/>
        </w:rPr>
        <w:t xml:space="preserve"> </w:t>
      </w:r>
      <w:r>
        <w:rPr>
          <w:sz w:val="24"/>
        </w:rPr>
        <w:t>competition and</w:t>
      </w:r>
      <w:r>
        <w:rPr>
          <w:spacing w:val="-1"/>
          <w:sz w:val="24"/>
        </w:rPr>
        <w:t xml:space="preserve"> </w:t>
      </w:r>
      <w:r>
        <w:rPr>
          <w:sz w:val="24"/>
        </w:rPr>
        <w:t>trade and</w:t>
      </w:r>
      <w:r>
        <w:rPr>
          <w:spacing w:val="-1"/>
          <w:sz w:val="24"/>
        </w:rPr>
        <w:t xml:space="preserve"> </w:t>
      </w:r>
      <w:r>
        <w:rPr>
          <w:sz w:val="24"/>
        </w:rPr>
        <w:t>balancing</w:t>
      </w:r>
    </w:p>
    <w:p w14:paraId="1FF47010" w14:textId="77777777" w:rsidR="004B799C" w:rsidRDefault="004B799C">
      <w:pPr>
        <w:pStyle w:val="BodyText"/>
        <w:spacing w:before="10"/>
        <w:rPr>
          <w:sz w:val="20"/>
        </w:rPr>
      </w:pPr>
    </w:p>
    <w:p w14:paraId="7F7BC6BD" w14:textId="77777777" w:rsidR="004B799C" w:rsidRDefault="00CA4AAC">
      <w:pPr>
        <w:pStyle w:val="ListParagraph"/>
        <w:numPr>
          <w:ilvl w:val="0"/>
          <w:numId w:val="28"/>
        </w:numPr>
        <w:tabs>
          <w:tab w:val="left" w:pos="1559"/>
        </w:tabs>
        <w:ind w:left="1558" w:right="955" w:hanging="600"/>
        <w:jc w:val="both"/>
        <w:rPr>
          <w:sz w:val="24"/>
        </w:rPr>
      </w:pPr>
      <w:r>
        <w:rPr>
          <w:sz w:val="24"/>
        </w:rPr>
        <w:t xml:space="preserve">The requirements set out in points </w:t>
      </w:r>
      <w:hyperlink w:anchor="_bookmark99" w:history="1">
        <w:r>
          <w:rPr>
            <w:sz w:val="24"/>
          </w:rPr>
          <w:t>184</w:t>
        </w:r>
      </w:hyperlink>
      <w:r>
        <w:rPr>
          <w:sz w:val="24"/>
        </w:rPr>
        <w:t xml:space="preserve"> to </w:t>
      </w:r>
      <w:hyperlink w:anchor="_bookmark100" w:history="1">
        <w:r>
          <w:rPr>
            <w:sz w:val="24"/>
          </w:rPr>
          <w:t>189</w:t>
        </w:r>
      </w:hyperlink>
      <w:r>
        <w:rPr>
          <w:sz w:val="24"/>
        </w:rPr>
        <w:t xml:space="preserve"> apply in addition to those set out in</w:t>
      </w:r>
      <w:r>
        <w:rPr>
          <w:spacing w:val="1"/>
          <w:sz w:val="24"/>
        </w:rPr>
        <w:t xml:space="preserve"> </w:t>
      </w:r>
      <w:r>
        <w:rPr>
          <w:sz w:val="24"/>
        </w:rPr>
        <w:t>Section</w:t>
      </w:r>
      <w:r>
        <w:rPr>
          <w:spacing w:val="-1"/>
          <w:sz w:val="24"/>
        </w:rPr>
        <w:t xml:space="preserve"> </w:t>
      </w:r>
      <w:r>
        <w:rPr>
          <w:sz w:val="24"/>
        </w:rPr>
        <w:t>3.2.2.</w:t>
      </w:r>
    </w:p>
    <w:p w14:paraId="4A8431F4" w14:textId="77777777" w:rsidR="004B799C" w:rsidRDefault="004B799C">
      <w:pPr>
        <w:pStyle w:val="BodyText"/>
        <w:spacing w:before="10"/>
        <w:rPr>
          <w:sz w:val="20"/>
        </w:rPr>
      </w:pPr>
    </w:p>
    <w:p w14:paraId="4C7D29B1" w14:textId="77777777" w:rsidR="004B799C" w:rsidRDefault="00CA4AAC">
      <w:pPr>
        <w:pStyle w:val="ListParagraph"/>
        <w:numPr>
          <w:ilvl w:val="0"/>
          <w:numId w:val="28"/>
        </w:numPr>
        <w:tabs>
          <w:tab w:val="left" w:pos="1559"/>
        </w:tabs>
        <w:ind w:left="1558" w:right="954" w:hanging="600"/>
        <w:jc w:val="both"/>
        <w:rPr>
          <w:sz w:val="24"/>
        </w:rPr>
      </w:pPr>
      <w:bookmarkStart w:id="109" w:name="_bookmark99"/>
      <w:bookmarkEnd w:id="109"/>
      <w:r>
        <w:rPr>
          <w:sz w:val="24"/>
        </w:rPr>
        <w:t>Aid</w:t>
      </w:r>
      <w:r>
        <w:rPr>
          <w:spacing w:val="1"/>
          <w:sz w:val="24"/>
        </w:rPr>
        <w:t xml:space="preserve"> </w:t>
      </w:r>
      <w:r>
        <w:rPr>
          <w:sz w:val="24"/>
        </w:rPr>
        <w:t>for</w:t>
      </w:r>
      <w:r>
        <w:rPr>
          <w:spacing w:val="1"/>
          <w:sz w:val="24"/>
        </w:rPr>
        <w:t xml:space="preserve"> </w:t>
      </w:r>
      <w:r>
        <w:rPr>
          <w:sz w:val="24"/>
        </w:rPr>
        <w:t>the</w:t>
      </w:r>
      <w:r>
        <w:rPr>
          <w:spacing w:val="1"/>
          <w:sz w:val="24"/>
        </w:rPr>
        <w:t xml:space="preserve"> </w:t>
      </w:r>
      <w:r>
        <w:rPr>
          <w:sz w:val="24"/>
        </w:rPr>
        <w:t>deployment</w:t>
      </w:r>
      <w:r>
        <w:rPr>
          <w:spacing w:val="1"/>
          <w:sz w:val="24"/>
        </w:rPr>
        <w:t xml:space="preserve"> </w:t>
      </w:r>
      <w:r>
        <w:rPr>
          <w:sz w:val="24"/>
        </w:rPr>
        <w:t>or</w:t>
      </w:r>
      <w:r>
        <w:rPr>
          <w:spacing w:val="1"/>
          <w:sz w:val="24"/>
        </w:rPr>
        <w:t xml:space="preserve"> </w:t>
      </w:r>
      <w:r>
        <w:rPr>
          <w:sz w:val="24"/>
        </w:rPr>
        <w:t>upgrade</w:t>
      </w:r>
      <w:r>
        <w:rPr>
          <w:spacing w:val="1"/>
          <w:sz w:val="24"/>
        </w:rPr>
        <w:t xml:space="preserve"> </w:t>
      </w:r>
      <w:r>
        <w:rPr>
          <w:sz w:val="24"/>
        </w:rPr>
        <w:t>of</w:t>
      </w:r>
      <w:r>
        <w:rPr>
          <w:spacing w:val="1"/>
          <w:sz w:val="24"/>
        </w:rPr>
        <w:t xml:space="preserve"> </w:t>
      </w:r>
      <w:r>
        <w:rPr>
          <w:sz w:val="24"/>
        </w:rPr>
        <w:t>refuelling</w:t>
      </w:r>
      <w:r>
        <w:rPr>
          <w:spacing w:val="1"/>
          <w:sz w:val="24"/>
        </w:rPr>
        <w:t xml:space="preserve"> </w:t>
      </w:r>
      <w:r>
        <w:rPr>
          <w:sz w:val="24"/>
        </w:rPr>
        <w:t>infrastructure</w:t>
      </w:r>
      <w:r>
        <w:rPr>
          <w:spacing w:val="1"/>
          <w:sz w:val="24"/>
        </w:rPr>
        <w:t xml:space="preserve"> </w:t>
      </w:r>
      <w:r>
        <w:rPr>
          <w:sz w:val="24"/>
        </w:rPr>
        <w:t>may unduly distort</w:t>
      </w:r>
      <w:r>
        <w:rPr>
          <w:spacing w:val="1"/>
          <w:sz w:val="24"/>
        </w:rPr>
        <w:t xml:space="preserve"> </w:t>
      </w:r>
      <w:r>
        <w:rPr>
          <w:sz w:val="24"/>
        </w:rPr>
        <w:t>competition when it displaces investments into cleaner alternatives that are already</w:t>
      </w:r>
      <w:r>
        <w:rPr>
          <w:spacing w:val="1"/>
          <w:sz w:val="24"/>
        </w:rPr>
        <w:t xml:space="preserve"> </w:t>
      </w:r>
      <w:r>
        <w:rPr>
          <w:sz w:val="24"/>
        </w:rPr>
        <w:t>available on the market, or where it locks in certain technologies, hampering the wider</w:t>
      </w:r>
      <w:r>
        <w:rPr>
          <w:spacing w:val="1"/>
          <w:sz w:val="24"/>
        </w:rPr>
        <w:t xml:space="preserve"> </w:t>
      </w:r>
      <w:r>
        <w:rPr>
          <w:sz w:val="24"/>
        </w:rPr>
        <w:t>development of a market for and the use of cleaner technologies. Therefore, in those</w:t>
      </w:r>
      <w:r>
        <w:rPr>
          <w:spacing w:val="1"/>
          <w:sz w:val="24"/>
        </w:rPr>
        <w:t xml:space="preserve"> </w:t>
      </w:r>
      <w:r>
        <w:rPr>
          <w:sz w:val="24"/>
        </w:rPr>
        <w:t>cases, the Commission considers that the negative effects on competition of aid for the</w:t>
      </w:r>
      <w:r>
        <w:rPr>
          <w:spacing w:val="1"/>
          <w:sz w:val="24"/>
        </w:rPr>
        <w:t xml:space="preserve"> </w:t>
      </w:r>
      <w:r>
        <w:rPr>
          <w:sz w:val="24"/>
        </w:rPr>
        <w:t>deployment or upgrade of refuelling infrastructure supplying natural gas-based fuels</w:t>
      </w:r>
      <w:r>
        <w:rPr>
          <w:spacing w:val="1"/>
          <w:sz w:val="24"/>
        </w:rPr>
        <w:t xml:space="preserve"> </w:t>
      </w:r>
      <w:r>
        <w:rPr>
          <w:sz w:val="24"/>
        </w:rPr>
        <w:t>such</w:t>
      </w:r>
      <w:r>
        <w:rPr>
          <w:spacing w:val="-1"/>
          <w:sz w:val="24"/>
        </w:rPr>
        <w:t xml:space="preserve"> </w:t>
      </w:r>
      <w:r>
        <w:rPr>
          <w:sz w:val="24"/>
        </w:rPr>
        <w:t>as CNG</w:t>
      </w:r>
      <w:r>
        <w:rPr>
          <w:spacing w:val="-1"/>
          <w:sz w:val="24"/>
        </w:rPr>
        <w:t xml:space="preserve"> </w:t>
      </w:r>
      <w:r>
        <w:rPr>
          <w:sz w:val="24"/>
        </w:rPr>
        <w:t>and</w:t>
      </w:r>
      <w:r>
        <w:rPr>
          <w:spacing w:val="2"/>
          <w:sz w:val="24"/>
        </w:rPr>
        <w:t xml:space="preserve"> </w:t>
      </w:r>
      <w:r>
        <w:rPr>
          <w:sz w:val="24"/>
        </w:rPr>
        <w:t>LNG are</w:t>
      </w:r>
      <w:r>
        <w:rPr>
          <w:spacing w:val="-2"/>
          <w:sz w:val="24"/>
        </w:rPr>
        <w:t xml:space="preserve"> </w:t>
      </w:r>
      <w:r>
        <w:rPr>
          <w:sz w:val="24"/>
        </w:rPr>
        <w:t>unlikely</w:t>
      </w:r>
      <w:r>
        <w:rPr>
          <w:spacing w:val="-5"/>
          <w:sz w:val="24"/>
        </w:rPr>
        <w:t xml:space="preserve"> </w:t>
      </w:r>
      <w:r>
        <w:rPr>
          <w:sz w:val="24"/>
        </w:rPr>
        <w:t>to be</w:t>
      </w:r>
      <w:r>
        <w:rPr>
          <w:spacing w:val="-1"/>
          <w:sz w:val="24"/>
        </w:rPr>
        <w:t xml:space="preserve"> </w:t>
      </w:r>
      <w:r>
        <w:rPr>
          <w:sz w:val="24"/>
        </w:rPr>
        <w:t>offset.</w:t>
      </w:r>
    </w:p>
    <w:p w14:paraId="78B55326" w14:textId="77777777" w:rsidR="004B799C" w:rsidRDefault="004B799C">
      <w:pPr>
        <w:pStyle w:val="BodyText"/>
        <w:spacing w:before="10"/>
        <w:rPr>
          <w:sz w:val="20"/>
        </w:rPr>
      </w:pPr>
    </w:p>
    <w:p w14:paraId="5F43CF90" w14:textId="77777777" w:rsidR="004B799C" w:rsidRDefault="00CA4AAC">
      <w:pPr>
        <w:pStyle w:val="ListParagraph"/>
        <w:numPr>
          <w:ilvl w:val="0"/>
          <w:numId w:val="28"/>
        </w:numPr>
        <w:tabs>
          <w:tab w:val="left" w:pos="1559"/>
        </w:tabs>
        <w:ind w:left="1558" w:right="953" w:hanging="600"/>
        <w:jc w:val="both"/>
        <w:rPr>
          <w:sz w:val="24"/>
        </w:rPr>
      </w:pPr>
      <w:r>
        <w:rPr>
          <w:sz w:val="24"/>
        </w:rPr>
        <w:t>Aid for the deployment or upgrade of CNG and LNG refuelling infrastructure may be</w:t>
      </w:r>
      <w:r>
        <w:rPr>
          <w:spacing w:val="1"/>
          <w:sz w:val="24"/>
        </w:rPr>
        <w:t xml:space="preserve"> </w:t>
      </w:r>
      <w:r>
        <w:rPr>
          <w:sz w:val="24"/>
        </w:rPr>
        <w:t>regarded as not creating long-term lock-in effects and not displacing investments into</w:t>
      </w:r>
      <w:r>
        <w:rPr>
          <w:spacing w:val="1"/>
          <w:sz w:val="24"/>
        </w:rPr>
        <w:t xml:space="preserve"> </w:t>
      </w:r>
      <w:r>
        <w:rPr>
          <w:sz w:val="24"/>
        </w:rPr>
        <w:t>cleaner technologies if, at the moment when the Member State notifies the Commission</w:t>
      </w:r>
      <w:r>
        <w:rPr>
          <w:spacing w:val="1"/>
          <w:sz w:val="24"/>
        </w:rPr>
        <w:t xml:space="preserve"> </w:t>
      </w:r>
      <w:r>
        <w:rPr>
          <w:sz w:val="24"/>
        </w:rPr>
        <w:t>of its plans to implement the aid measure or when the aid measure is implemented, the</w:t>
      </w:r>
      <w:r>
        <w:rPr>
          <w:spacing w:val="1"/>
          <w:sz w:val="24"/>
        </w:rPr>
        <w:t xml:space="preserve"> </w:t>
      </w:r>
      <w:r>
        <w:rPr>
          <w:sz w:val="24"/>
        </w:rPr>
        <w:t>Member State demonstrates that cleaner alternatives are not readily available on the</w:t>
      </w:r>
      <w:r>
        <w:rPr>
          <w:spacing w:val="1"/>
          <w:sz w:val="24"/>
        </w:rPr>
        <w:t xml:space="preserve"> </w:t>
      </w:r>
      <w:r>
        <w:rPr>
          <w:sz w:val="24"/>
        </w:rPr>
        <w:t>market and are not expected to be available in the short term</w:t>
      </w:r>
      <w:r>
        <w:rPr>
          <w:sz w:val="24"/>
          <w:vertAlign w:val="superscript"/>
        </w:rPr>
        <w:t>75</w:t>
      </w:r>
      <w:r>
        <w:rPr>
          <w:sz w:val="24"/>
        </w:rPr>
        <w:t>. Aid for the deployment</w:t>
      </w:r>
      <w:r>
        <w:rPr>
          <w:spacing w:val="1"/>
          <w:sz w:val="24"/>
        </w:rPr>
        <w:t xml:space="preserve"> </w:t>
      </w:r>
      <w:r>
        <w:rPr>
          <w:sz w:val="24"/>
        </w:rPr>
        <w:t>or upgrade of CNG and LNG refuelling infrastructure may also be regarded as not</w:t>
      </w:r>
      <w:r>
        <w:rPr>
          <w:spacing w:val="1"/>
          <w:sz w:val="24"/>
        </w:rPr>
        <w:t xml:space="preserve"> </w:t>
      </w:r>
      <w:r>
        <w:rPr>
          <w:sz w:val="24"/>
        </w:rPr>
        <w:t>creating long-term lock-in effects where the Member State commits to ensure that the</w:t>
      </w:r>
      <w:r>
        <w:rPr>
          <w:spacing w:val="1"/>
          <w:sz w:val="24"/>
        </w:rPr>
        <w:t xml:space="preserve"> </w:t>
      </w:r>
      <w:r>
        <w:rPr>
          <w:sz w:val="24"/>
        </w:rPr>
        <w:t>CNG and LNG is blended with biogas or renewable gaseous transport fuels of non-</w:t>
      </w:r>
      <w:r>
        <w:rPr>
          <w:spacing w:val="1"/>
          <w:sz w:val="24"/>
        </w:rPr>
        <w:t xml:space="preserve"> </w:t>
      </w:r>
      <w:r>
        <w:rPr>
          <w:sz w:val="24"/>
        </w:rPr>
        <w:t>biological</w:t>
      </w:r>
      <w:r>
        <w:rPr>
          <w:spacing w:val="-1"/>
          <w:sz w:val="24"/>
        </w:rPr>
        <w:t xml:space="preserve"> </w:t>
      </w:r>
      <w:r>
        <w:rPr>
          <w:sz w:val="24"/>
        </w:rPr>
        <w:t>origin</w:t>
      </w:r>
      <w:r>
        <w:rPr>
          <w:spacing w:val="1"/>
          <w:sz w:val="24"/>
        </w:rPr>
        <w:t xml:space="preserve"> </w:t>
      </w:r>
      <w:r>
        <w:rPr>
          <w:sz w:val="24"/>
        </w:rPr>
        <w:t>(minimum</w:t>
      </w:r>
      <w:r>
        <w:rPr>
          <w:spacing w:val="1"/>
          <w:sz w:val="24"/>
        </w:rPr>
        <w:t xml:space="preserve"> </w:t>
      </w:r>
      <w:r>
        <w:rPr>
          <w:sz w:val="24"/>
        </w:rPr>
        <w:t>20%).</w:t>
      </w:r>
    </w:p>
    <w:p w14:paraId="477EC3C5" w14:textId="77777777" w:rsidR="004B799C" w:rsidRDefault="004B799C">
      <w:pPr>
        <w:pStyle w:val="BodyText"/>
        <w:spacing w:before="11"/>
        <w:rPr>
          <w:sz w:val="20"/>
        </w:rPr>
      </w:pPr>
    </w:p>
    <w:p w14:paraId="65292B17" w14:textId="77777777" w:rsidR="004B799C" w:rsidRDefault="00CA4AAC">
      <w:pPr>
        <w:pStyle w:val="ListParagraph"/>
        <w:numPr>
          <w:ilvl w:val="0"/>
          <w:numId w:val="28"/>
        </w:numPr>
        <w:tabs>
          <w:tab w:val="left" w:pos="1559"/>
        </w:tabs>
        <w:ind w:left="1558" w:right="950" w:hanging="600"/>
        <w:jc w:val="both"/>
        <w:rPr>
          <w:sz w:val="24"/>
        </w:rPr>
      </w:pPr>
      <w:r>
        <w:rPr>
          <w:sz w:val="24"/>
        </w:rPr>
        <w:t>Alternatives to fossil-based fuels are already available on the market for use in the road</w:t>
      </w:r>
      <w:r>
        <w:rPr>
          <w:spacing w:val="1"/>
          <w:sz w:val="24"/>
        </w:rPr>
        <w:t xml:space="preserve"> </w:t>
      </w:r>
      <w:r>
        <w:rPr>
          <w:sz w:val="24"/>
        </w:rPr>
        <w:t>transport, inland and sea and coastal water transport, and railway transport sectors.</w:t>
      </w:r>
      <w:r>
        <w:rPr>
          <w:spacing w:val="1"/>
          <w:sz w:val="24"/>
        </w:rPr>
        <w:t xml:space="preserve"> </w:t>
      </w:r>
      <w:r>
        <w:rPr>
          <w:sz w:val="24"/>
        </w:rPr>
        <w:t>Therefore, aid for the deployment or upgrade of refuelling infrastructure supplying</w:t>
      </w:r>
      <w:r>
        <w:rPr>
          <w:spacing w:val="1"/>
          <w:sz w:val="24"/>
        </w:rPr>
        <w:t xml:space="preserve"> </w:t>
      </w:r>
      <w:r>
        <w:rPr>
          <w:sz w:val="24"/>
        </w:rPr>
        <w:t>fossil-based fuels such as carbon-intensive hydrogen is not considered to yield the same</w:t>
      </w:r>
      <w:r>
        <w:rPr>
          <w:spacing w:val="-57"/>
          <w:sz w:val="24"/>
        </w:rPr>
        <w:t xml:space="preserve"> </w:t>
      </w:r>
      <w:r>
        <w:rPr>
          <w:sz w:val="24"/>
        </w:rPr>
        <w:t>positive</w:t>
      </w:r>
      <w:r>
        <w:rPr>
          <w:spacing w:val="33"/>
          <w:sz w:val="24"/>
        </w:rPr>
        <w:t xml:space="preserve"> </w:t>
      </w:r>
      <w:r>
        <w:rPr>
          <w:sz w:val="24"/>
        </w:rPr>
        <w:t>effects</w:t>
      </w:r>
      <w:r>
        <w:rPr>
          <w:spacing w:val="35"/>
          <w:sz w:val="24"/>
        </w:rPr>
        <w:t xml:space="preserve"> </w:t>
      </w:r>
      <w:r>
        <w:rPr>
          <w:sz w:val="24"/>
        </w:rPr>
        <w:t>as</w:t>
      </w:r>
      <w:r>
        <w:rPr>
          <w:spacing w:val="36"/>
          <w:sz w:val="24"/>
        </w:rPr>
        <w:t xml:space="preserve"> </w:t>
      </w:r>
      <w:r>
        <w:rPr>
          <w:sz w:val="24"/>
        </w:rPr>
        <w:t>aid</w:t>
      </w:r>
      <w:r>
        <w:rPr>
          <w:spacing w:val="35"/>
          <w:sz w:val="24"/>
        </w:rPr>
        <w:t xml:space="preserve"> </w:t>
      </w:r>
      <w:r>
        <w:rPr>
          <w:sz w:val="24"/>
        </w:rPr>
        <w:t>for</w:t>
      </w:r>
      <w:r>
        <w:rPr>
          <w:spacing w:val="35"/>
          <w:sz w:val="24"/>
        </w:rPr>
        <w:t xml:space="preserve"> </w:t>
      </w:r>
      <w:r>
        <w:rPr>
          <w:sz w:val="24"/>
        </w:rPr>
        <w:t>the</w:t>
      </w:r>
      <w:r>
        <w:rPr>
          <w:spacing w:val="34"/>
          <w:sz w:val="24"/>
        </w:rPr>
        <w:t xml:space="preserve"> </w:t>
      </w:r>
      <w:r>
        <w:rPr>
          <w:sz w:val="24"/>
        </w:rPr>
        <w:t>deployment</w:t>
      </w:r>
      <w:r>
        <w:rPr>
          <w:spacing w:val="35"/>
          <w:sz w:val="24"/>
        </w:rPr>
        <w:t xml:space="preserve"> </w:t>
      </w:r>
      <w:r>
        <w:rPr>
          <w:sz w:val="24"/>
        </w:rPr>
        <w:t>of</w:t>
      </w:r>
      <w:r>
        <w:rPr>
          <w:spacing w:val="40"/>
          <w:sz w:val="24"/>
        </w:rPr>
        <w:t xml:space="preserve"> </w:t>
      </w:r>
      <w:r>
        <w:rPr>
          <w:sz w:val="24"/>
        </w:rPr>
        <w:t>refuelling</w:t>
      </w:r>
      <w:r>
        <w:rPr>
          <w:spacing w:val="35"/>
          <w:sz w:val="24"/>
        </w:rPr>
        <w:t xml:space="preserve"> </w:t>
      </w:r>
      <w:r>
        <w:rPr>
          <w:sz w:val="24"/>
        </w:rPr>
        <w:t>infrastructure</w:t>
      </w:r>
      <w:r>
        <w:rPr>
          <w:spacing w:val="34"/>
          <w:sz w:val="24"/>
        </w:rPr>
        <w:t xml:space="preserve"> </w:t>
      </w:r>
      <w:r>
        <w:rPr>
          <w:sz w:val="24"/>
        </w:rPr>
        <w:t>supplying</w:t>
      </w:r>
      <w:r>
        <w:rPr>
          <w:spacing w:val="33"/>
          <w:sz w:val="24"/>
        </w:rPr>
        <w:t xml:space="preserve"> </w:t>
      </w:r>
      <w:r>
        <w:rPr>
          <w:sz w:val="24"/>
        </w:rPr>
        <w:t>non-</w:t>
      </w:r>
    </w:p>
    <w:p w14:paraId="7766F8FA" w14:textId="71DDED3A" w:rsidR="004B799C" w:rsidRDefault="00161D3B">
      <w:pPr>
        <w:pStyle w:val="BodyText"/>
        <w:spacing w:before="9"/>
        <w:rPr>
          <w:sz w:val="15"/>
        </w:rPr>
      </w:pPr>
      <w:r>
        <w:rPr>
          <w:noProof/>
        </w:rPr>
        <mc:AlternateContent>
          <mc:Choice Requires="wps">
            <w:drawing>
              <wp:anchor distT="0" distB="0" distL="0" distR="0" simplePos="0" relativeHeight="487641088" behindDoc="1" locked="0" layoutInCell="1" allowOverlap="1" wp14:anchorId="07BC5E94" wp14:editId="351E98F0">
                <wp:simplePos x="0" y="0"/>
                <wp:positionH relativeFrom="page">
                  <wp:posOffset>901065</wp:posOffset>
                </wp:positionH>
                <wp:positionV relativeFrom="paragraph">
                  <wp:posOffset>130810</wp:posOffset>
                </wp:positionV>
                <wp:extent cx="1828800" cy="7620"/>
                <wp:effectExtent l="0" t="0" r="0" b="0"/>
                <wp:wrapTopAndBottom/>
                <wp:docPr id="74" name="docshape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576D87" id="docshape42" o:spid="_x0000_s1026" style="position:absolute;margin-left:70.95pt;margin-top:10.3pt;width:2in;height:.6pt;z-index:-156753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" fillcolor="black" stroked="f">
                <w10:wrap type="topAndBottom" anchorx="page"/>
              </v:rect>
            </w:pict>
          </mc:Fallback>
        </mc:AlternateContent>
      </w:r>
    </w:p>
    <w:p w14:paraId="446A970A" w14:textId="77777777" w:rsidR="004B799C" w:rsidRDefault="00CA4AAC">
      <w:pPr>
        <w:spacing w:before="103"/>
        <w:ind w:left="1525" w:right="956" w:hanging="567"/>
        <w:jc w:val="both"/>
        <w:rPr>
          <w:sz w:val="20"/>
        </w:rPr>
      </w:pPr>
      <w:r>
        <w:rPr>
          <w:sz w:val="20"/>
          <w:vertAlign w:val="superscript"/>
        </w:rPr>
        <w:t>75</w:t>
      </w:r>
      <w:r>
        <w:rPr>
          <w:spacing w:val="1"/>
          <w:sz w:val="20"/>
        </w:rPr>
        <w:t xml:space="preserve"> </w:t>
      </w:r>
      <w:r>
        <w:rPr>
          <w:sz w:val="20"/>
        </w:rPr>
        <w:t>For such an assessment, the Commission will generally consider a period of four years following the</w:t>
      </w:r>
      <w:r>
        <w:rPr>
          <w:spacing w:val="1"/>
          <w:sz w:val="20"/>
        </w:rPr>
        <w:t xml:space="preserve"> </w:t>
      </w:r>
      <w:r>
        <w:rPr>
          <w:sz w:val="20"/>
        </w:rPr>
        <w:t>notification or the implementation of the aid measure. It will base its assessment on independent market</w:t>
      </w:r>
      <w:r>
        <w:rPr>
          <w:spacing w:val="1"/>
          <w:sz w:val="20"/>
        </w:rPr>
        <w:t xml:space="preserve"> </w:t>
      </w:r>
      <w:r>
        <w:rPr>
          <w:sz w:val="20"/>
        </w:rPr>
        <w:t>studies</w:t>
      </w:r>
      <w:r>
        <w:rPr>
          <w:spacing w:val="-2"/>
          <w:sz w:val="20"/>
        </w:rPr>
        <w:t xml:space="preserve"> </w:t>
      </w:r>
      <w:r>
        <w:rPr>
          <w:sz w:val="20"/>
        </w:rPr>
        <w:t>submitted</w:t>
      </w:r>
      <w:r>
        <w:rPr>
          <w:spacing w:val="1"/>
          <w:sz w:val="20"/>
        </w:rPr>
        <w:t xml:space="preserve"> </w:t>
      </w:r>
      <w:r>
        <w:rPr>
          <w:sz w:val="20"/>
        </w:rPr>
        <w:t>by</w:t>
      </w:r>
      <w:r>
        <w:rPr>
          <w:spacing w:val="-4"/>
          <w:sz w:val="20"/>
        </w:rPr>
        <w:t xml:space="preserve"> </w:t>
      </w:r>
      <w:r>
        <w:rPr>
          <w:sz w:val="20"/>
        </w:rPr>
        <w:t>the</w:t>
      </w:r>
      <w:r>
        <w:rPr>
          <w:spacing w:val="-1"/>
          <w:sz w:val="20"/>
        </w:rPr>
        <w:t xml:space="preserve"> </w:t>
      </w:r>
      <w:r>
        <w:rPr>
          <w:sz w:val="20"/>
        </w:rPr>
        <w:t>Member</w:t>
      </w:r>
      <w:r>
        <w:rPr>
          <w:spacing w:val="1"/>
          <w:sz w:val="20"/>
        </w:rPr>
        <w:t xml:space="preserve"> </w:t>
      </w:r>
      <w:r>
        <w:rPr>
          <w:sz w:val="20"/>
        </w:rPr>
        <w:t>State or on</w:t>
      </w:r>
      <w:r>
        <w:rPr>
          <w:spacing w:val="-2"/>
          <w:sz w:val="20"/>
        </w:rPr>
        <w:t xml:space="preserve"> </w:t>
      </w:r>
      <w:r>
        <w:rPr>
          <w:sz w:val="20"/>
        </w:rPr>
        <w:t>any</w:t>
      </w:r>
      <w:r>
        <w:rPr>
          <w:spacing w:val="-4"/>
          <w:sz w:val="20"/>
        </w:rPr>
        <w:t xml:space="preserve"> </w:t>
      </w:r>
      <w:r>
        <w:rPr>
          <w:sz w:val="20"/>
        </w:rPr>
        <w:t>other</w:t>
      </w:r>
      <w:r>
        <w:rPr>
          <w:spacing w:val="1"/>
          <w:sz w:val="20"/>
        </w:rPr>
        <w:t xml:space="preserve"> </w:t>
      </w:r>
      <w:r>
        <w:rPr>
          <w:sz w:val="20"/>
        </w:rPr>
        <w:t>appropriate</w:t>
      </w:r>
      <w:r>
        <w:rPr>
          <w:spacing w:val="-1"/>
          <w:sz w:val="20"/>
        </w:rPr>
        <w:t xml:space="preserve"> </w:t>
      </w:r>
      <w:r>
        <w:rPr>
          <w:sz w:val="20"/>
        </w:rPr>
        <w:t>evidence.</w:t>
      </w:r>
    </w:p>
    <w:p w14:paraId="48313D2A" w14:textId="77777777" w:rsidR="004B799C" w:rsidRDefault="004B799C">
      <w:pPr>
        <w:jc w:val="both"/>
        <w:rPr>
          <w:sz w:val="20"/>
        </w:rPr>
        <w:sectPr w:rsidR="004B799C">
          <w:pgSz w:w="11910" w:h="16840"/>
          <w:pgMar w:top="1020" w:right="460" w:bottom="1620" w:left="460" w:header="0" w:footer="1426" w:gutter="0"/>
          <w:cols w:space="720"/>
        </w:sectPr>
      </w:pPr>
    </w:p>
    <w:p w14:paraId="240448A1" w14:textId="77777777" w:rsidR="004B799C" w:rsidRDefault="00CA4AAC">
      <w:pPr>
        <w:pStyle w:val="BodyText"/>
        <w:spacing w:before="71"/>
        <w:ind w:left="1558" w:right="951"/>
        <w:jc w:val="both"/>
      </w:pPr>
      <w:r>
        <w:rPr>
          <w:position w:val="2"/>
        </w:rPr>
        <w:lastRenderedPageBreak/>
        <w:t>fossil-based</w:t>
      </w:r>
      <w:r>
        <w:rPr>
          <w:spacing w:val="1"/>
          <w:position w:val="2"/>
        </w:rPr>
        <w:t xml:space="preserve"> </w:t>
      </w:r>
      <w:r>
        <w:rPr>
          <w:position w:val="2"/>
        </w:rPr>
        <w:t>fuels.</w:t>
      </w:r>
      <w:r>
        <w:rPr>
          <w:spacing w:val="1"/>
          <w:position w:val="2"/>
        </w:rPr>
        <w:t xml:space="preserve"> </w:t>
      </w:r>
      <w:r>
        <w:rPr>
          <w:position w:val="2"/>
        </w:rPr>
        <w:t>Firstly,</w:t>
      </w:r>
      <w:r>
        <w:rPr>
          <w:spacing w:val="1"/>
          <w:position w:val="2"/>
        </w:rPr>
        <w:t xml:space="preserve"> </w:t>
      </w:r>
      <w:r>
        <w:rPr>
          <w:position w:val="2"/>
        </w:rPr>
        <w:t>the</w:t>
      </w:r>
      <w:r>
        <w:rPr>
          <w:spacing w:val="1"/>
          <w:position w:val="2"/>
        </w:rPr>
        <w:t xml:space="preserve"> </w:t>
      </w:r>
      <w:r>
        <w:rPr>
          <w:position w:val="2"/>
        </w:rPr>
        <w:t>improvement</w:t>
      </w:r>
      <w:r>
        <w:rPr>
          <w:spacing w:val="1"/>
          <w:position w:val="2"/>
        </w:rPr>
        <w:t xml:space="preserve"> </w:t>
      </w:r>
      <w:r>
        <w:rPr>
          <w:position w:val="2"/>
        </w:rPr>
        <w:t>in</w:t>
      </w:r>
      <w:r>
        <w:rPr>
          <w:spacing w:val="1"/>
          <w:position w:val="2"/>
        </w:rPr>
        <w:t xml:space="preserve"> </w:t>
      </w:r>
      <w:r>
        <w:rPr>
          <w:position w:val="2"/>
        </w:rPr>
        <w:t>terms</w:t>
      </w:r>
      <w:r>
        <w:rPr>
          <w:spacing w:val="1"/>
          <w:position w:val="2"/>
        </w:rPr>
        <w:t xml:space="preserve"> </w:t>
      </w:r>
      <w:r>
        <w:rPr>
          <w:position w:val="2"/>
        </w:rPr>
        <w:t>of</w:t>
      </w:r>
      <w:r>
        <w:rPr>
          <w:spacing w:val="1"/>
          <w:position w:val="2"/>
        </w:rPr>
        <w:t xml:space="preserve"> </w:t>
      </w:r>
      <w:r>
        <w:rPr>
          <w:position w:val="2"/>
        </w:rPr>
        <w:t>CO</w:t>
      </w:r>
      <w:r>
        <w:rPr>
          <w:sz w:val="16"/>
        </w:rPr>
        <w:t>2</w:t>
      </w:r>
      <w:r>
        <w:rPr>
          <w:spacing w:val="1"/>
          <w:sz w:val="16"/>
        </w:rPr>
        <w:t xml:space="preserve"> </w:t>
      </w:r>
      <w:r>
        <w:rPr>
          <w:position w:val="2"/>
        </w:rPr>
        <w:t>emission</w:t>
      </w:r>
      <w:r>
        <w:rPr>
          <w:spacing w:val="1"/>
          <w:position w:val="2"/>
        </w:rPr>
        <w:t xml:space="preserve"> </w:t>
      </w:r>
      <w:r>
        <w:rPr>
          <w:position w:val="2"/>
        </w:rPr>
        <w:t>reductions</w:t>
      </w:r>
      <w:r>
        <w:rPr>
          <w:spacing w:val="1"/>
          <w:position w:val="2"/>
        </w:rPr>
        <w:t xml:space="preserve"> </w:t>
      </w:r>
      <w:r>
        <w:t>achieved in the transport sector is likely counterbalanced by the continuation of carbon</w:t>
      </w:r>
      <w:r>
        <w:rPr>
          <w:spacing w:val="1"/>
        </w:rPr>
        <w:t xml:space="preserve"> </w:t>
      </w:r>
      <w:r>
        <w:t>emissions</w:t>
      </w:r>
      <w:r>
        <w:rPr>
          <w:spacing w:val="1"/>
        </w:rPr>
        <w:t xml:space="preserve"> </w:t>
      </w:r>
      <w:r>
        <w:t>linked</w:t>
      </w:r>
      <w:r>
        <w:rPr>
          <w:spacing w:val="1"/>
        </w:rPr>
        <w:t xml:space="preserve"> </w:t>
      </w:r>
      <w:r>
        <w:t>to</w:t>
      </w:r>
      <w:r>
        <w:rPr>
          <w:spacing w:val="1"/>
        </w:rPr>
        <w:t xml:space="preserve"> </w:t>
      </w:r>
      <w:r>
        <w:t>the</w:t>
      </w:r>
      <w:r>
        <w:rPr>
          <w:spacing w:val="1"/>
        </w:rPr>
        <w:t xml:space="preserve"> </w:t>
      </w:r>
      <w:r>
        <w:t>production</w:t>
      </w:r>
      <w:r>
        <w:rPr>
          <w:spacing w:val="1"/>
        </w:rPr>
        <w:t xml:space="preserve"> </w:t>
      </w:r>
      <w:r>
        <w:t>and</w:t>
      </w:r>
      <w:r>
        <w:rPr>
          <w:spacing w:val="1"/>
        </w:rPr>
        <w:t xml:space="preserve"> </w:t>
      </w:r>
      <w:r>
        <w:t>use</w:t>
      </w:r>
      <w:r>
        <w:rPr>
          <w:spacing w:val="1"/>
        </w:rPr>
        <w:t xml:space="preserve"> </w:t>
      </w:r>
      <w:r>
        <w:t>of</w:t>
      </w:r>
      <w:r>
        <w:rPr>
          <w:spacing w:val="1"/>
        </w:rPr>
        <w:t xml:space="preserve"> </w:t>
      </w:r>
      <w:r>
        <w:t>fossil-based</w:t>
      </w:r>
      <w:r>
        <w:rPr>
          <w:spacing w:val="1"/>
        </w:rPr>
        <w:t xml:space="preserve"> </w:t>
      </w:r>
      <w:r>
        <w:t>fuels.</w:t>
      </w:r>
      <w:r>
        <w:rPr>
          <w:spacing w:val="1"/>
        </w:rPr>
        <w:t xml:space="preserve"> </w:t>
      </w:r>
      <w:r>
        <w:t>Secondly,</w:t>
      </w:r>
      <w:r>
        <w:rPr>
          <w:spacing w:val="1"/>
        </w:rPr>
        <w:t xml:space="preserve"> </w:t>
      </w:r>
      <w:r>
        <w:t>in</w:t>
      </w:r>
      <w:r>
        <w:rPr>
          <w:spacing w:val="1"/>
        </w:rPr>
        <w:t xml:space="preserve"> </w:t>
      </w:r>
      <w:r>
        <w:t>the</w:t>
      </w:r>
      <w:r>
        <w:rPr>
          <w:spacing w:val="-58"/>
        </w:rPr>
        <w:t xml:space="preserve"> </w:t>
      </w:r>
      <w:r>
        <w:t>absence of a commitment from the Member State that the refuelling infrastructure will</w:t>
      </w:r>
      <w:r>
        <w:rPr>
          <w:spacing w:val="1"/>
        </w:rPr>
        <w:t xml:space="preserve"> </w:t>
      </w:r>
      <w:r>
        <w:t>supply renewable or at least low-carbon hydrogen, the granting of aid for deploying</w:t>
      </w:r>
      <w:r>
        <w:rPr>
          <w:spacing w:val="1"/>
        </w:rPr>
        <w:t xml:space="preserve"> </w:t>
      </w:r>
      <w:r>
        <w:t>hydrogen refuelling infrastructure may entail a risk of locking in the production of</w:t>
      </w:r>
      <w:r>
        <w:rPr>
          <w:spacing w:val="1"/>
        </w:rPr>
        <w:t xml:space="preserve"> </w:t>
      </w:r>
      <w:r>
        <w:t>carbon-intensive hydrogen, thereby displacing investments into cleaner alternatives by</w:t>
      </w:r>
      <w:r>
        <w:rPr>
          <w:spacing w:val="1"/>
        </w:rPr>
        <w:t xml:space="preserve"> </w:t>
      </w:r>
      <w:r>
        <w:t>shifting demand away from non-fossil-based production processes. This would also</w:t>
      </w:r>
      <w:r>
        <w:rPr>
          <w:spacing w:val="1"/>
        </w:rPr>
        <w:t xml:space="preserve"> </w:t>
      </w:r>
      <w:r>
        <w:t>discourage the further development of the market for clean, future-proof non-fossil-</w:t>
      </w:r>
      <w:r>
        <w:rPr>
          <w:spacing w:val="1"/>
        </w:rPr>
        <w:t xml:space="preserve"> </w:t>
      </w:r>
      <w:r>
        <w:t>based</w:t>
      </w:r>
      <w:r>
        <w:rPr>
          <w:spacing w:val="44"/>
        </w:rPr>
        <w:t xml:space="preserve"> </w:t>
      </w:r>
      <w:r>
        <w:t>technologies</w:t>
      </w:r>
      <w:r>
        <w:rPr>
          <w:spacing w:val="45"/>
        </w:rPr>
        <w:t xml:space="preserve"> </w:t>
      </w:r>
      <w:r>
        <w:t>for</w:t>
      </w:r>
      <w:r>
        <w:rPr>
          <w:spacing w:val="47"/>
        </w:rPr>
        <w:t xml:space="preserve"> </w:t>
      </w:r>
      <w:r>
        <w:t>zero</w:t>
      </w:r>
      <w:r>
        <w:rPr>
          <w:spacing w:val="43"/>
        </w:rPr>
        <w:t xml:space="preserve"> </w:t>
      </w:r>
      <w:r>
        <w:t>emission</w:t>
      </w:r>
      <w:r>
        <w:rPr>
          <w:spacing w:val="45"/>
        </w:rPr>
        <w:t xml:space="preserve"> </w:t>
      </w:r>
      <w:r>
        <w:t>mobility,</w:t>
      </w:r>
      <w:r>
        <w:rPr>
          <w:spacing w:val="47"/>
        </w:rPr>
        <w:t xml:space="preserve"> </w:t>
      </w:r>
      <w:r>
        <w:t>and</w:t>
      </w:r>
      <w:r>
        <w:rPr>
          <w:spacing w:val="44"/>
        </w:rPr>
        <w:t xml:space="preserve"> </w:t>
      </w:r>
      <w:r>
        <w:t>for</w:t>
      </w:r>
      <w:r>
        <w:rPr>
          <w:spacing w:val="44"/>
        </w:rPr>
        <w:t xml:space="preserve"> </w:t>
      </w:r>
      <w:r>
        <w:t>the</w:t>
      </w:r>
      <w:r>
        <w:rPr>
          <w:spacing w:val="47"/>
        </w:rPr>
        <w:t xml:space="preserve"> </w:t>
      </w:r>
      <w:r>
        <w:t>production</w:t>
      </w:r>
      <w:r>
        <w:rPr>
          <w:spacing w:val="47"/>
        </w:rPr>
        <w:t xml:space="preserve"> </w:t>
      </w:r>
      <w:r>
        <w:t>of</w:t>
      </w:r>
      <w:r>
        <w:rPr>
          <w:spacing w:val="43"/>
        </w:rPr>
        <w:t xml:space="preserve"> </w:t>
      </w:r>
      <w:r>
        <w:t>non-fossil</w:t>
      </w:r>
      <w:r>
        <w:rPr>
          <w:spacing w:val="-57"/>
        </w:rPr>
        <w:t xml:space="preserve"> </w:t>
      </w:r>
      <w:r>
        <w:t>fuels and energy. The Commission therefore considers it generally unlikely that the</w:t>
      </w:r>
      <w:r>
        <w:rPr>
          <w:spacing w:val="1"/>
        </w:rPr>
        <w:t xml:space="preserve"> </w:t>
      </w:r>
      <w:r>
        <w:t>negative effects on competition of aid for the deployment or upgrade of refuelling</w:t>
      </w:r>
      <w:r>
        <w:rPr>
          <w:spacing w:val="1"/>
        </w:rPr>
        <w:t xml:space="preserve"> </w:t>
      </w:r>
      <w:r>
        <w:t>infrastructure supplying fossil-based fuels such as carbon-intensive hydrogen will be</w:t>
      </w:r>
      <w:r>
        <w:rPr>
          <w:spacing w:val="1"/>
        </w:rPr>
        <w:t xml:space="preserve"> </w:t>
      </w:r>
      <w:r>
        <w:t>offset.</w:t>
      </w:r>
    </w:p>
    <w:p w14:paraId="53631032" w14:textId="77777777" w:rsidR="004B799C" w:rsidRDefault="004B799C">
      <w:pPr>
        <w:pStyle w:val="BodyText"/>
        <w:spacing w:before="9"/>
        <w:rPr>
          <w:sz w:val="20"/>
        </w:rPr>
      </w:pPr>
    </w:p>
    <w:p w14:paraId="1A71217D" w14:textId="77777777" w:rsidR="004B799C" w:rsidRDefault="00CA4AAC">
      <w:pPr>
        <w:pStyle w:val="ListParagraph"/>
        <w:numPr>
          <w:ilvl w:val="0"/>
          <w:numId w:val="28"/>
        </w:numPr>
        <w:tabs>
          <w:tab w:val="left" w:pos="1559"/>
        </w:tabs>
        <w:ind w:left="1558" w:right="953" w:hanging="600"/>
        <w:jc w:val="both"/>
        <w:rPr>
          <w:sz w:val="24"/>
        </w:rPr>
      </w:pPr>
      <w:r>
        <w:rPr>
          <w:sz w:val="24"/>
        </w:rPr>
        <w:t>In the absence of appropriate safeguards, the aid may result in the</w:t>
      </w:r>
      <w:r>
        <w:rPr>
          <w:spacing w:val="1"/>
          <w:sz w:val="24"/>
        </w:rPr>
        <w:t xml:space="preserve"> </w:t>
      </w:r>
      <w:r>
        <w:rPr>
          <w:sz w:val="24"/>
        </w:rPr>
        <w:t>creation or the</w:t>
      </w:r>
      <w:r>
        <w:rPr>
          <w:spacing w:val="1"/>
          <w:sz w:val="24"/>
        </w:rPr>
        <w:t xml:space="preserve"> </w:t>
      </w:r>
      <w:r>
        <w:rPr>
          <w:sz w:val="24"/>
        </w:rPr>
        <w:t>strengthening</w:t>
      </w:r>
      <w:r>
        <w:rPr>
          <w:spacing w:val="1"/>
          <w:sz w:val="24"/>
        </w:rPr>
        <w:t xml:space="preserve"> </w:t>
      </w:r>
      <w:r>
        <w:rPr>
          <w:sz w:val="24"/>
        </w:rPr>
        <w:t>of</w:t>
      </w:r>
      <w:r>
        <w:rPr>
          <w:spacing w:val="1"/>
          <w:sz w:val="24"/>
        </w:rPr>
        <w:t xml:space="preserve"> </w:t>
      </w:r>
      <w:r>
        <w:rPr>
          <w:sz w:val="24"/>
        </w:rPr>
        <w:t>market</w:t>
      </w:r>
      <w:r>
        <w:rPr>
          <w:spacing w:val="1"/>
          <w:sz w:val="24"/>
        </w:rPr>
        <w:t xml:space="preserve"> </w:t>
      </w:r>
      <w:r>
        <w:rPr>
          <w:sz w:val="24"/>
        </w:rPr>
        <w:t>power</w:t>
      </w:r>
      <w:r>
        <w:rPr>
          <w:spacing w:val="1"/>
          <w:sz w:val="24"/>
        </w:rPr>
        <w:t xml:space="preserve"> </w:t>
      </w:r>
      <w:r>
        <w:rPr>
          <w:sz w:val="24"/>
        </w:rPr>
        <w:t>positions,</w:t>
      </w:r>
      <w:r>
        <w:rPr>
          <w:spacing w:val="1"/>
          <w:sz w:val="24"/>
        </w:rPr>
        <w:t xml:space="preserve"> </w:t>
      </w:r>
      <w:r>
        <w:rPr>
          <w:sz w:val="24"/>
        </w:rPr>
        <w:t>which</w:t>
      </w:r>
      <w:r>
        <w:rPr>
          <w:spacing w:val="1"/>
          <w:sz w:val="24"/>
        </w:rPr>
        <w:t xml:space="preserve"> </w:t>
      </w:r>
      <w:r>
        <w:rPr>
          <w:sz w:val="24"/>
        </w:rPr>
        <w:t>may</w:t>
      </w:r>
      <w:r>
        <w:rPr>
          <w:spacing w:val="1"/>
          <w:sz w:val="24"/>
        </w:rPr>
        <w:t xml:space="preserve"> </w:t>
      </w:r>
      <w:r>
        <w:rPr>
          <w:sz w:val="24"/>
        </w:rPr>
        <w:t>prevent</w:t>
      </w:r>
      <w:r>
        <w:rPr>
          <w:spacing w:val="1"/>
          <w:sz w:val="24"/>
        </w:rPr>
        <w:t xml:space="preserve"> </w:t>
      </w:r>
      <w:r>
        <w:rPr>
          <w:sz w:val="24"/>
        </w:rPr>
        <w:t>or</w:t>
      </w:r>
      <w:r>
        <w:rPr>
          <w:spacing w:val="1"/>
          <w:sz w:val="24"/>
        </w:rPr>
        <w:t xml:space="preserve"> </w:t>
      </w:r>
      <w:r>
        <w:rPr>
          <w:sz w:val="24"/>
        </w:rPr>
        <w:t>impair</w:t>
      </w:r>
      <w:r>
        <w:rPr>
          <w:spacing w:val="1"/>
          <w:sz w:val="24"/>
        </w:rPr>
        <w:t xml:space="preserve"> </w:t>
      </w:r>
      <w:r>
        <w:rPr>
          <w:sz w:val="24"/>
        </w:rPr>
        <w:t>effective</w:t>
      </w:r>
      <w:r>
        <w:rPr>
          <w:spacing w:val="1"/>
          <w:sz w:val="24"/>
        </w:rPr>
        <w:t xml:space="preserve"> </w:t>
      </w:r>
      <w:r>
        <w:rPr>
          <w:sz w:val="24"/>
        </w:rPr>
        <w:t>competition in nascent or developing markets. The Member State must therefore ensure</w:t>
      </w:r>
      <w:r>
        <w:rPr>
          <w:spacing w:val="-57"/>
          <w:sz w:val="24"/>
        </w:rPr>
        <w:t xml:space="preserve"> </w:t>
      </w:r>
      <w:r>
        <w:rPr>
          <w:sz w:val="24"/>
        </w:rPr>
        <w:t>that the design of the aid measure contains appropriate safeguards to address that risk.</w:t>
      </w:r>
      <w:r>
        <w:rPr>
          <w:spacing w:val="1"/>
          <w:sz w:val="24"/>
        </w:rPr>
        <w:t xml:space="preserve"> </w:t>
      </w:r>
      <w:r>
        <w:rPr>
          <w:sz w:val="24"/>
        </w:rPr>
        <w:t>These can include, for instance, the establishment of a maximum percentage of the</w:t>
      </w:r>
      <w:r>
        <w:rPr>
          <w:spacing w:val="1"/>
          <w:sz w:val="24"/>
        </w:rPr>
        <w:t xml:space="preserve"> </w:t>
      </w:r>
      <w:r>
        <w:rPr>
          <w:sz w:val="24"/>
        </w:rPr>
        <w:t>budget</w:t>
      </w:r>
      <w:r>
        <w:rPr>
          <w:spacing w:val="-1"/>
          <w:sz w:val="24"/>
        </w:rPr>
        <w:t xml:space="preserve"> </w:t>
      </w:r>
      <w:r>
        <w:rPr>
          <w:sz w:val="24"/>
        </w:rPr>
        <w:t>for</w:t>
      </w:r>
      <w:r>
        <w:rPr>
          <w:spacing w:val="-1"/>
          <w:sz w:val="24"/>
        </w:rPr>
        <w:t xml:space="preserve"> </w:t>
      </w:r>
      <w:r>
        <w:rPr>
          <w:sz w:val="24"/>
        </w:rPr>
        <w:t>the measure</w:t>
      </w:r>
      <w:r>
        <w:rPr>
          <w:spacing w:val="-3"/>
          <w:sz w:val="24"/>
        </w:rPr>
        <w:t xml:space="preserve"> </w:t>
      </w:r>
      <w:r>
        <w:rPr>
          <w:sz w:val="24"/>
        </w:rPr>
        <w:t>that can be allocated to one single undertaking.</w:t>
      </w:r>
    </w:p>
    <w:p w14:paraId="011E6B4A" w14:textId="77777777" w:rsidR="004B799C" w:rsidRDefault="004B799C">
      <w:pPr>
        <w:pStyle w:val="BodyText"/>
        <w:spacing w:before="10"/>
        <w:rPr>
          <w:sz w:val="20"/>
        </w:rPr>
      </w:pPr>
    </w:p>
    <w:p w14:paraId="0706B62D" w14:textId="77777777" w:rsidR="004B799C" w:rsidRDefault="00CA4AAC">
      <w:pPr>
        <w:pStyle w:val="ListParagraph"/>
        <w:numPr>
          <w:ilvl w:val="0"/>
          <w:numId w:val="28"/>
        </w:numPr>
        <w:tabs>
          <w:tab w:val="left" w:pos="1559"/>
        </w:tabs>
        <w:ind w:left="1558" w:right="953" w:hanging="600"/>
        <w:jc w:val="both"/>
        <w:rPr>
          <w:sz w:val="24"/>
        </w:rPr>
      </w:pPr>
      <w:r>
        <w:rPr>
          <w:sz w:val="24"/>
        </w:rPr>
        <w:t>Any concession</w:t>
      </w:r>
      <w:r>
        <w:rPr>
          <w:spacing w:val="1"/>
          <w:sz w:val="24"/>
        </w:rPr>
        <w:t xml:space="preserve"> </w:t>
      </w:r>
      <w:r>
        <w:rPr>
          <w:sz w:val="24"/>
        </w:rPr>
        <w:t>or other entrustment</w:t>
      </w:r>
      <w:r>
        <w:rPr>
          <w:spacing w:val="1"/>
          <w:sz w:val="24"/>
        </w:rPr>
        <w:t xml:space="preserve"> </w:t>
      </w:r>
      <w:r>
        <w:rPr>
          <w:sz w:val="24"/>
        </w:rPr>
        <w:t>to</w:t>
      </w:r>
      <w:r>
        <w:rPr>
          <w:spacing w:val="1"/>
          <w:sz w:val="24"/>
        </w:rPr>
        <w:t xml:space="preserve"> </w:t>
      </w:r>
      <w:r>
        <w:rPr>
          <w:sz w:val="24"/>
        </w:rPr>
        <w:t>a third party to</w:t>
      </w:r>
      <w:r>
        <w:rPr>
          <w:spacing w:val="1"/>
          <w:sz w:val="24"/>
        </w:rPr>
        <w:t xml:space="preserve"> </w:t>
      </w:r>
      <w:r>
        <w:rPr>
          <w:sz w:val="24"/>
        </w:rPr>
        <w:t>operate the</w:t>
      </w:r>
      <w:r>
        <w:rPr>
          <w:spacing w:val="1"/>
          <w:sz w:val="24"/>
        </w:rPr>
        <w:t xml:space="preserve"> </w:t>
      </w:r>
      <w:r>
        <w:rPr>
          <w:sz w:val="24"/>
        </w:rPr>
        <w:t>recharging or</w:t>
      </w:r>
      <w:r>
        <w:rPr>
          <w:spacing w:val="1"/>
          <w:sz w:val="24"/>
        </w:rPr>
        <w:t xml:space="preserve"> </w:t>
      </w:r>
      <w:r>
        <w:rPr>
          <w:sz w:val="24"/>
        </w:rPr>
        <w:t>refuelling</w:t>
      </w:r>
      <w:r>
        <w:rPr>
          <w:spacing w:val="1"/>
          <w:sz w:val="24"/>
        </w:rPr>
        <w:t xml:space="preserve"> </w:t>
      </w:r>
      <w:r>
        <w:rPr>
          <w:sz w:val="24"/>
        </w:rPr>
        <w:t>infrastructure</w:t>
      </w:r>
      <w:r>
        <w:rPr>
          <w:spacing w:val="1"/>
          <w:sz w:val="24"/>
        </w:rPr>
        <w:t xml:space="preserve"> </w:t>
      </w:r>
      <w:r>
        <w:rPr>
          <w:sz w:val="24"/>
        </w:rPr>
        <w:t>must</w:t>
      </w:r>
      <w:r>
        <w:rPr>
          <w:spacing w:val="1"/>
          <w:sz w:val="24"/>
        </w:rPr>
        <w:t xml:space="preserve"> </w:t>
      </w:r>
      <w:r>
        <w:rPr>
          <w:sz w:val="24"/>
        </w:rPr>
        <w:t>be</w:t>
      </w:r>
      <w:r>
        <w:rPr>
          <w:spacing w:val="1"/>
          <w:sz w:val="24"/>
        </w:rPr>
        <w:t xml:space="preserve"> </w:t>
      </w:r>
      <w:r>
        <w:rPr>
          <w:sz w:val="24"/>
        </w:rPr>
        <w:t>awarded</w:t>
      </w:r>
      <w:r>
        <w:rPr>
          <w:spacing w:val="1"/>
          <w:sz w:val="24"/>
        </w:rPr>
        <w:t xml:space="preserve"> </w:t>
      </w:r>
      <w:r>
        <w:rPr>
          <w:sz w:val="24"/>
        </w:rPr>
        <w:t>on</w:t>
      </w:r>
      <w:r>
        <w:rPr>
          <w:spacing w:val="1"/>
          <w:sz w:val="24"/>
        </w:rPr>
        <w:t xml:space="preserve"> </w:t>
      </w:r>
      <w:r>
        <w:rPr>
          <w:sz w:val="24"/>
        </w:rPr>
        <w:t>a</w:t>
      </w:r>
      <w:r>
        <w:rPr>
          <w:spacing w:val="1"/>
          <w:sz w:val="24"/>
        </w:rPr>
        <w:t xml:space="preserve"> </w:t>
      </w:r>
      <w:r>
        <w:rPr>
          <w:sz w:val="24"/>
        </w:rPr>
        <w:t>competitive,</w:t>
      </w:r>
      <w:r>
        <w:rPr>
          <w:spacing w:val="1"/>
          <w:sz w:val="24"/>
        </w:rPr>
        <w:t xml:space="preserve"> </w:t>
      </w:r>
      <w:r>
        <w:rPr>
          <w:sz w:val="24"/>
        </w:rPr>
        <w:t>transparent</w:t>
      </w:r>
      <w:r>
        <w:rPr>
          <w:spacing w:val="1"/>
          <w:sz w:val="24"/>
        </w:rPr>
        <w:t xml:space="preserve"> </w:t>
      </w:r>
      <w:r>
        <w:rPr>
          <w:sz w:val="24"/>
        </w:rPr>
        <w:t>and</w:t>
      </w:r>
      <w:r>
        <w:rPr>
          <w:spacing w:val="1"/>
          <w:sz w:val="24"/>
        </w:rPr>
        <w:t xml:space="preserve"> </w:t>
      </w:r>
      <w:r>
        <w:rPr>
          <w:sz w:val="24"/>
        </w:rPr>
        <w:t>non-</w:t>
      </w:r>
      <w:r>
        <w:rPr>
          <w:spacing w:val="1"/>
          <w:sz w:val="24"/>
        </w:rPr>
        <w:t xml:space="preserve"> </w:t>
      </w:r>
      <w:r>
        <w:rPr>
          <w:sz w:val="24"/>
        </w:rPr>
        <w:t>discriminatory basis, having due regard to the Union public procurement rules, where</w:t>
      </w:r>
      <w:r>
        <w:rPr>
          <w:spacing w:val="1"/>
          <w:sz w:val="24"/>
        </w:rPr>
        <w:t xml:space="preserve"> </w:t>
      </w:r>
      <w:r>
        <w:rPr>
          <w:sz w:val="24"/>
        </w:rPr>
        <w:t>applicable.</w:t>
      </w:r>
    </w:p>
    <w:p w14:paraId="278789FB" w14:textId="77777777" w:rsidR="004B799C" w:rsidRDefault="004B799C">
      <w:pPr>
        <w:pStyle w:val="BodyText"/>
        <w:spacing w:before="10"/>
        <w:rPr>
          <w:sz w:val="20"/>
        </w:rPr>
      </w:pPr>
    </w:p>
    <w:p w14:paraId="15C538EA" w14:textId="77777777" w:rsidR="004B799C" w:rsidRDefault="00CA4AAC">
      <w:pPr>
        <w:pStyle w:val="ListParagraph"/>
        <w:numPr>
          <w:ilvl w:val="0"/>
          <w:numId w:val="28"/>
        </w:numPr>
        <w:tabs>
          <w:tab w:val="left" w:pos="1559"/>
        </w:tabs>
        <w:spacing w:before="1"/>
        <w:ind w:left="1558" w:right="953" w:hanging="600"/>
        <w:jc w:val="both"/>
        <w:rPr>
          <w:sz w:val="24"/>
        </w:rPr>
      </w:pPr>
      <w:bookmarkStart w:id="110" w:name="_bookmark100"/>
      <w:bookmarkEnd w:id="110"/>
      <w:r>
        <w:rPr>
          <w:sz w:val="24"/>
        </w:rPr>
        <w:t>If aid is granted for the deployment or upgrade of recharging or refuelling infrastructure</w:t>
      </w:r>
      <w:r>
        <w:rPr>
          <w:spacing w:val="-57"/>
          <w:sz w:val="24"/>
        </w:rPr>
        <w:t xml:space="preserve"> </w:t>
      </w:r>
      <w:r>
        <w:rPr>
          <w:sz w:val="24"/>
        </w:rPr>
        <w:t>that is open for access by third parties, including publicly accessible recharging or</w:t>
      </w:r>
      <w:r>
        <w:rPr>
          <w:spacing w:val="1"/>
          <w:sz w:val="24"/>
        </w:rPr>
        <w:t xml:space="preserve"> </w:t>
      </w:r>
      <w:r>
        <w:rPr>
          <w:sz w:val="24"/>
        </w:rPr>
        <w:t>refuelling infrastructure, the latter must be accessible to the public and provide non-</w:t>
      </w:r>
      <w:r>
        <w:rPr>
          <w:spacing w:val="1"/>
          <w:sz w:val="24"/>
        </w:rPr>
        <w:t xml:space="preserve"> </w:t>
      </w:r>
      <w:r>
        <w:rPr>
          <w:sz w:val="24"/>
        </w:rPr>
        <w:t>discriminatory</w:t>
      </w:r>
      <w:r>
        <w:rPr>
          <w:spacing w:val="1"/>
          <w:sz w:val="24"/>
        </w:rPr>
        <w:t xml:space="preserve"> </w:t>
      </w:r>
      <w:r>
        <w:rPr>
          <w:sz w:val="24"/>
        </w:rPr>
        <w:t>access</w:t>
      </w:r>
      <w:r>
        <w:rPr>
          <w:spacing w:val="1"/>
          <w:sz w:val="24"/>
        </w:rPr>
        <w:t xml:space="preserve"> </w:t>
      </w:r>
      <w:r>
        <w:rPr>
          <w:sz w:val="24"/>
        </w:rPr>
        <w:t>to</w:t>
      </w:r>
      <w:r>
        <w:rPr>
          <w:spacing w:val="1"/>
          <w:sz w:val="24"/>
        </w:rPr>
        <w:t xml:space="preserve"> </w:t>
      </w:r>
      <w:r>
        <w:rPr>
          <w:sz w:val="24"/>
        </w:rPr>
        <w:t>users,</w:t>
      </w:r>
      <w:r>
        <w:rPr>
          <w:spacing w:val="1"/>
          <w:sz w:val="24"/>
        </w:rPr>
        <w:t xml:space="preserve"> </w:t>
      </w:r>
      <w:r>
        <w:rPr>
          <w:sz w:val="24"/>
        </w:rPr>
        <w:t>including,</w:t>
      </w:r>
      <w:r>
        <w:rPr>
          <w:spacing w:val="1"/>
          <w:sz w:val="24"/>
        </w:rPr>
        <w:t xml:space="preserve"> </w:t>
      </w:r>
      <w:r>
        <w:rPr>
          <w:sz w:val="24"/>
        </w:rPr>
        <w:t>as</w:t>
      </w:r>
      <w:r>
        <w:rPr>
          <w:spacing w:val="1"/>
          <w:sz w:val="24"/>
        </w:rPr>
        <w:t xml:space="preserve"> </w:t>
      </w:r>
      <w:r>
        <w:rPr>
          <w:sz w:val="24"/>
        </w:rPr>
        <w:t>appropriate,</w:t>
      </w:r>
      <w:r>
        <w:rPr>
          <w:spacing w:val="1"/>
          <w:sz w:val="24"/>
        </w:rPr>
        <w:t xml:space="preserve"> </w:t>
      </w:r>
      <w:r>
        <w:rPr>
          <w:sz w:val="24"/>
        </w:rPr>
        <w:t>in</w:t>
      </w:r>
      <w:r>
        <w:rPr>
          <w:spacing w:val="1"/>
          <w:sz w:val="24"/>
        </w:rPr>
        <w:t xml:space="preserve"> </w:t>
      </w:r>
      <w:r>
        <w:rPr>
          <w:sz w:val="24"/>
        </w:rPr>
        <w:t>relation</w:t>
      </w:r>
      <w:r>
        <w:rPr>
          <w:spacing w:val="1"/>
          <w:sz w:val="24"/>
        </w:rPr>
        <w:t xml:space="preserve"> </w:t>
      </w:r>
      <w:r>
        <w:rPr>
          <w:sz w:val="24"/>
        </w:rPr>
        <w:t>to</w:t>
      </w:r>
      <w:r>
        <w:rPr>
          <w:spacing w:val="1"/>
          <w:sz w:val="24"/>
        </w:rPr>
        <w:t xml:space="preserve"> </w:t>
      </w:r>
      <w:r>
        <w:rPr>
          <w:sz w:val="24"/>
        </w:rPr>
        <w:t>tariffs,</w:t>
      </w:r>
      <w:r>
        <w:rPr>
          <w:spacing w:val="1"/>
          <w:sz w:val="24"/>
        </w:rPr>
        <w:t xml:space="preserve"> </w:t>
      </w:r>
      <w:r>
        <w:rPr>
          <w:sz w:val="24"/>
        </w:rPr>
        <w:t>authentication and payment methods and other terms and conditions of use. In addition,</w:t>
      </w:r>
      <w:r>
        <w:rPr>
          <w:spacing w:val="1"/>
          <w:sz w:val="24"/>
        </w:rPr>
        <w:t xml:space="preserve"> </w:t>
      </w:r>
      <w:r>
        <w:rPr>
          <w:sz w:val="24"/>
        </w:rPr>
        <w:t>the Member State should ensure that the fees charged to third party users for using the</w:t>
      </w:r>
      <w:r>
        <w:rPr>
          <w:spacing w:val="1"/>
          <w:sz w:val="24"/>
        </w:rPr>
        <w:t xml:space="preserve"> </w:t>
      </w:r>
      <w:r>
        <w:rPr>
          <w:sz w:val="24"/>
        </w:rPr>
        <w:t>recharging</w:t>
      </w:r>
      <w:r>
        <w:rPr>
          <w:spacing w:val="-4"/>
          <w:sz w:val="24"/>
        </w:rPr>
        <w:t xml:space="preserve"> </w:t>
      </w:r>
      <w:r>
        <w:rPr>
          <w:sz w:val="24"/>
        </w:rPr>
        <w:t>or refuelling</w:t>
      </w:r>
      <w:r>
        <w:rPr>
          <w:spacing w:val="-3"/>
          <w:sz w:val="24"/>
        </w:rPr>
        <w:t xml:space="preserve"> </w:t>
      </w:r>
      <w:r>
        <w:rPr>
          <w:sz w:val="24"/>
        </w:rPr>
        <w:t>infrastructure</w:t>
      </w:r>
      <w:r>
        <w:rPr>
          <w:spacing w:val="-2"/>
          <w:sz w:val="24"/>
        </w:rPr>
        <w:t xml:space="preserve"> </w:t>
      </w:r>
      <w:r>
        <w:rPr>
          <w:sz w:val="24"/>
        </w:rPr>
        <w:t>correspond</w:t>
      </w:r>
      <w:r>
        <w:rPr>
          <w:spacing w:val="2"/>
          <w:sz w:val="24"/>
        </w:rPr>
        <w:t xml:space="preserve"> </w:t>
      </w:r>
      <w:r>
        <w:rPr>
          <w:sz w:val="24"/>
        </w:rPr>
        <w:t>to market price.</w:t>
      </w:r>
    </w:p>
    <w:p w14:paraId="4A253938" w14:textId="77777777" w:rsidR="004B799C" w:rsidRDefault="004B799C">
      <w:pPr>
        <w:pStyle w:val="BodyText"/>
        <w:spacing w:before="3"/>
        <w:rPr>
          <w:sz w:val="21"/>
        </w:rPr>
      </w:pPr>
    </w:p>
    <w:p w14:paraId="1110F120" w14:textId="77777777" w:rsidR="004B799C" w:rsidRDefault="00CA4AAC">
      <w:pPr>
        <w:pStyle w:val="Heading1"/>
        <w:numPr>
          <w:ilvl w:val="1"/>
          <w:numId w:val="14"/>
        </w:numPr>
        <w:tabs>
          <w:tab w:val="left" w:pos="1535"/>
        </w:tabs>
        <w:ind w:left="1534" w:right="965" w:hanging="576"/>
        <w:jc w:val="both"/>
      </w:pPr>
      <w:bookmarkStart w:id="111" w:name="_bookmark101"/>
      <w:bookmarkEnd w:id="111"/>
      <w:r>
        <w:t>Aid for resource efficiency and for supporting the transition towards a circular</w:t>
      </w:r>
      <w:r>
        <w:rPr>
          <w:spacing w:val="1"/>
        </w:rPr>
        <w:t xml:space="preserve"> </w:t>
      </w:r>
      <w:r>
        <w:t>economy</w:t>
      </w:r>
    </w:p>
    <w:p w14:paraId="51FF1744" w14:textId="77777777" w:rsidR="004B799C" w:rsidRDefault="004B799C">
      <w:pPr>
        <w:pStyle w:val="BodyText"/>
        <w:spacing w:before="6"/>
        <w:rPr>
          <w:b/>
          <w:sz w:val="20"/>
        </w:rPr>
      </w:pPr>
    </w:p>
    <w:p w14:paraId="422C5FD9" w14:textId="77777777" w:rsidR="004B799C" w:rsidRDefault="00CA4AAC">
      <w:pPr>
        <w:ind w:left="1525"/>
        <w:jc w:val="both"/>
        <w:rPr>
          <w:i/>
          <w:sz w:val="24"/>
        </w:rPr>
      </w:pPr>
      <w:r>
        <w:rPr>
          <w:noProof/>
        </w:rPr>
        <w:drawing>
          <wp:anchor distT="0" distB="0" distL="0" distR="0" simplePos="0" relativeHeight="15782912" behindDoc="0" locked="0" layoutInCell="1" allowOverlap="1" wp14:anchorId="6084FE40" wp14:editId="691AB6B6">
            <wp:simplePos x="0" y="0"/>
            <wp:positionH relativeFrom="page">
              <wp:posOffset>903768</wp:posOffset>
            </wp:positionH>
            <wp:positionV relativeFrom="paragraph">
              <wp:posOffset>39379</wp:posOffset>
            </wp:positionV>
            <wp:extent cx="285713" cy="107345"/>
            <wp:effectExtent l="0" t="0" r="0" b="0"/>
            <wp:wrapNone/>
            <wp:docPr id="143" name="image6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image66.png"/>
                    <pic:cNvPicPr/>
                  </pic:nvPicPr>
                  <pic:blipFill>
                    <a:blip r:embed="rId90" cstate="print"/>
                    <a:stretch>
                      <a:fillRect/>
                    </a:stretch>
                  </pic:blipFill>
                  <pic:spPr>
                    <a:xfrm>
                      <a:off x="0" y="0"/>
                      <a:ext cx="285713" cy="107345"/>
                    </a:xfrm>
                    <a:prstGeom prst="rect">
                      <a:avLst/>
                    </a:prstGeom>
                  </pic:spPr>
                </pic:pic>
              </a:graphicData>
            </a:graphic>
          </wp:anchor>
        </w:drawing>
      </w:r>
      <w:bookmarkStart w:id="112" w:name="_bookmark102"/>
      <w:bookmarkEnd w:id="112"/>
      <w:r>
        <w:rPr>
          <w:i/>
          <w:sz w:val="24"/>
        </w:rPr>
        <w:t>Rationale</w:t>
      </w:r>
      <w:r>
        <w:rPr>
          <w:i/>
          <w:spacing w:val="-1"/>
          <w:sz w:val="24"/>
        </w:rPr>
        <w:t xml:space="preserve"> </w:t>
      </w:r>
      <w:r>
        <w:rPr>
          <w:i/>
          <w:sz w:val="24"/>
        </w:rPr>
        <w:t>for the</w:t>
      </w:r>
      <w:r>
        <w:rPr>
          <w:i/>
          <w:spacing w:val="-1"/>
          <w:sz w:val="24"/>
        </w:rPr>
        <w:t xml:space="preserve"> </w:t>
      </w:r>
      <w:r>
        <w:rPr>
          <w:i/>
          <w:sz w:val="24"/>
        </w:rPr>
        <w:t>aid</w:t>
      </w:r>
    </w:p>
    <w:p w14:paraId="3B65E0FF" w14:textId="77777777" w:rsidR="004B799C" w:rsidRDefault="004B799C">
      <w:pPr>
        <w:pStyle w:val="BodyText"/>
        <w:spacing w:before="10"/>
        <w:rPr>
          <w:i/>
          <w:sz w:val="20"/>
        </w:rPr>
      </w:pPr>
    </w:p>
    <w:p w14:paraId="4E757652" w14:textId="77777777" w:rsidR="004B799C" w:rsidRDefault="00CA4AAC">
      <w:pPr>
        <w:pStyle w:val="ListParagraph"/>
        <w:numPr>
          <w:ilvl w:val="0"/>
          <w:numId w:val="28"/>
        </w:numPr>
        <w:tabs>
          <w:tab w:val="left" w:pos="1559"/>
        </w:tabs>
        <w:ind w:left="1558" w:right="954" w:hanging="600"/>
        <w:jc w:val="both"/>
        <w:rPr>
          <w:sz w:val="24"/>
        </w:rPr>
      </w:pPr>
      <w:r>
        <w:rPr>
          <w:sz w:val="24"/>
        </w:rPr>
        <w:t>The Circular Economy Action Plan (CEAP)</w:t>
      </w:r>
      <w:r>
        <w:rPr>
          <w:sz w:val="24"/>
          <w:vertAlign w:val="superscript"/>
        </w:rPr>
        <w:t>76</w:t>
      </w:r>
      <w:r>
        <w:rPr>
          <w:sz w:val="24"/>
        </w:rPr>
        <w:t xml:space="preserve"> provides a future-oriented agenda which</w:t>
      </w:r>
      <w:r>
        <w:rPr>
          <w:spacing w:val="1"/>
          <w:sz w:val="24"/>
        </w:rPr>
        <w:t xml:space="preserve"> </w:t>
      </w:r>
      <w:r>
        <w:rPr>
          <w:sz w:val="24"/>
        </w:rPr>
        <w:t>aims</w:t>
      </w:r>
      <w:r>
        <w:rPr>
          <w:spacing w:val="1"/>
          <w:sz w:val="24"/>
        </w:rPr>
        <w:t xml:space="preserve"> </w:t>
      </w:r>
      <w:r>
        <w:rPr>
          <w:sz w:val="24"/>
        </w:rPr>
        <w:t>at</w:t>
      </w:r>
      <w:r>
        <w:rPr>
          <w:spacing w:val="1"/>
          <w:sz w:val="24"/>
        </w:rPr>
        <w:t xml:space="preserve"> </w:t>
      </w:r>
      <w:r>
        <w:rPr>
          <w:sz w:val="24"/>
        </w:rPr>
        <w:t>accelerating</w:t>
      </w:r>
      <w:r>
        <w:rPr>
          <w:spacing w:val="1"/>
          <w:sz w:val="24"/>
        </w:rPr>
        <w:t xml:space="preserve"> </w:t>
      </w:r>
      <w:r>
        <w:rPr>
          <w:sz w:val="24"/>
        </w:rPr>
        <w:t>the</w:t>
      </w:r>
      <w:r>
        <w:rPr>
          <w:spacing w:val="1"/>
          <w:sz w:val="24"/>
        </w:rPr>
        <w:t xml:space="preserve"> </w:t>
      </w:r>
      <w:r>
        <w:rPr>
          <w:sz w:val="24"/>
        </w:rPr>
        <w:t>Union’s</w:t>
      </w:r>
      <w:r>
        <w:rPr>
          <w:spacing w:val="1"/>
          <w:sz w:val="24"/>
        </w:rPr>
        <w:t xml:space="preserve"> </w:t>
      </w:r>
      <w:r>
        <w:rPr>
          <w:sz w:val="24"/>
        </w:rPr>
        <w:t>transition</w:t>
      </w:r>
      <w:r>
        <w:rPr>
          <w:spacing w:val="1"/>
          <w:sz w:val="24"/>
        </w:rPr>
        <w:t xml:space="preserve"> </w:t>
      </w:r>
      <w:r>
        <w:rPr>
          <w:sz w:val="24"/>
        </w:rPr>
        <w:t>to</w:t>
      </w:r>
      <w:r>
        <w:rPr>
          <w:spacing w:val="1"/>
          <w:sz w:val="24"/>
        </w:rPr>
        <w:t xml:space="preserve"> </w:t>
      </w:r>
      <w:r>
        <w:rPr>
          <w:sz w:val="24"/>
        </w:rPr>
        <w:t>a</w:t>
      </w:r>
      <w:r>
        <w:rPr>
          <w:spacing w:val="1"/>
          <w:sz w:val="24"/>
        </w:rPr>
        <w:t xml:space="preserve"> </w:t>
      </w:r>
      <w:r>
        <w:rPr>
          <w:sz w:val="24"/>
        </w:rPr>
        <w:t>circular</w:t>
      </w:r>
      <w:r>
        <w:rPr>
          <w:spacing w:val="1"/>
          <w:sz w:val="24"/>
        </w:rPr>
        <w:t xml:space="preserve"> </w:t>
      </w:r>
      <w:r>
        <w:rPr>
          <w:sz w:val="24"/>
        </w:rPr>
        <w:t>economy</w:t>
      </w:r>
      <w:r>
        <w:rPr>
          <w:spacing w:val="1"/>
          <w:sz w:val="24"/>
        </w:rPr>
        <w:t xml:space="preserve"> </w:t>
      </w:r>
      <w:r>
        <w:rPr>
          <w:sz w:val="24"/>
        </w:rPr>
        <w:t>as</w:t>
      </w:r>
      <w:r>
        <w:rPr>
          <w:spacing w:val="1"/>
          <w:sz w:val="24"/>
        </w:rPr>
        <w:t xml:space="preserve"> </w:t>
      </w:r>
      <w:r>
        <w:rPr>
          <w:sz w:val="24"/>
        </w:rPr>
        <w:t>part</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transformational</w:t>
      </w:r>
      <w:r>
        <w:rPr>
          <w:spacing w:val="1"/>
          <w:sz w:val="24"/>
        </w:rPr>
        <w:t xml:space="preserve"> </w:t>
      </w:r>
      <w:r>
        <w:rPr>
          <w:sz w:val="24"/>
        </w:rPr>
        <w:t>change</w:t>
      </w:r>
      <w:r>
        <w:rPr>
          <w:spacing w:val="1"/>
          <w:sz w:val="24"/>
        </w:rPr>
        <w:t xml:space="preserve"> </w:t>
      </w:r>
      <w:r>
        <w:rPr>
          <w:sz w:val="24"/>
        </w:rPr>
        <w:t>promoted</w:t>
      </w:r>
      <w:r>
        <w:rPr>
          <w:spacing w:val="1"/>
          <w:sz w:val="24"/>
        </w:rPr>
        <w:t xml:space="preserve"> </w:t>
      </w:r>
      <w:r>
        <w:rPr>
          <w:sz w:val="24"/>
        </w:rPr>
        <w:t>by</w:t>
      </w:r>
      <w:r>
        <w:rPr>
          <w:spacing w:val="1"/>
          <w:sz w:val="24"/>
        </w:rPr>
        <w:t xml:space="preserve"> </w:t>
      </w:r>
      <w:r>
        <w:rPr>
          <w:sz w:val="24"/>
        </w:rPr>
        <w:t>the</w:t>
      </w:r>
      <w:r>
        <w:rPr>
          <w:spacing w:val="1"/>
          <w:sz w:val="24"/>
        </w:rPr>
        <w:t xml:space="preserve"> </w:t>
      </w:r>
      <w:r>
        <w:rPr>
          <w:sz w:val="24"/>
        </w:rPr>
        <w:t>Green</w:t>
      </w:r>
      <w:r>
        <w:rPr>
          <w:spacing w:val="1"/>
          <w:sz w:val="24"/>
        </w:rPr>
        <w:t xml:space="preserve"> </w:t>
      </w:r>
      <w:r>
        <w:rPr>
          <w:sz w:val="24"/>
        </w:rPr>
        <w:t>Deal</w:t>
      </w:r>
      <w:r>
        <w:rPr>
          <w:spacing w:val="1"/>
          <w:sz w:val="24"/>
        </w:rPr>
        <w:t xml:space="preserve"> </w:t>
      </w:r>
      <w:r>
        <w:rPr>
          <w:sz w:val="24"/>
        </w:rPr>
        <w:t>Communication.</w:t>
      </w:r>
      <w:r>
        <w:rPr>
          <w:spacing w:val="1"/>
          <w:sz w:val="24"/>
        </w:rPr>
        <w:t xml:space="preserve"> </w:t>
      </w:r>
      <w:r>
        <w:rPr>
          <w:sz w:val="24"/>
        </w:rPr>
        <w:t>The</w:t>
      </w:r>
      <w:r>
        <w:rPr>
          <w:spacing w:val="1"/>
          <w:sz w:val="24"/>
        </w:rPr>
        <w:t xml:space="preserve"> </w:t>
      </w:r>
      <w:r>
        <w:rPr>
          <w:sz w:val="24"/>
        </w:rPr>
        <w:t>CEAP</w:t>
      </w:r>
      <w:r>
        <w:rPr>
          <w:spacing w:val="-57"/>
          <w:sz w:val="24"/>
        </w:rPr>
        <w:t xml:space="preserve"> </w:t>
      </w:r>
      <w:r>
        <w:rPr>
          <w:sz w:val="24"/>
        </w:rPr>
        <w:t>promotes</w:t>
      </w:r>
      <w:r>
        <w:rPr>
          <w:spacing w:val="1"/>
          <w:sz w:val="24"/>
        </w:rPr>
        <w:t xml:space="preserve"> </w:t>
      </w:r>
      <w:r>
        <w:rPr>
          <w:sz w:val="24"/>
        </w:rPr>
        <w:t>circular</w:t>
      </w:r>
      <w:r>
        <w:rPr>
          <w:spacing w:val="1"/>
          <w:sz w:val="24"/>
        </w:rPr>
        <w:t xml:space="preserve"> </w:t>
      </w:r>
      <w:r>
        <w:rPr>
          <w:sz w:val="24"/>
        </w:rPr>
        <w:t>economy</w:t>
      </w:r>
      <w:r>
        <w:rPr>
          <w:spacing w:val="1"/>
          <w:sz w:val="24"/>
        </w:rPr>
        <w:t xml:space="preserve"> </w:t>
      </w:r>
      <w:r>
        <w:rPr>
          <w:sz w:val="24"/>
        </w:rPr>
        <w:t>processes,</w:t>
      </w:r>
      <w:r>
        <w:rPr>
          <w:spacing w:val="1"/>
          <w:sz w:val="24"/>
        </w:rPr>
        <w:t xml:space="preserve"> </w:t>
      </w:r>
      <w:r>
        <w:rPr>
          <w:sz w:val="24"/>
        </w:rPr>
        <w:t>encourages</w:t>
      </w:r>
      <w:r>
        <w:rPr>
          <w:spacing w:val="1"/>
          <w:sz w:val="24"/>
        </w:rPr>
        <w:t xml:space="preserve"> </w:t>
      </w:r>
      <w:r>
        <w:rPr>
          <w:sz w:val="24"/>
        </w:rPr>
        <w:t>sustainable</w:t>
      </w:r>
      <w:r>
        <w:rPr>
          <w:spacing w:val="1"/>
          <w:sz w:val="24"/>
        </w:rPr>
        <w:t xml:space="preserve"> </w:t>
      </w:r>
      <w:r>
        <w:rPr>
          <w:sz w:val="24"/>
        </w:rPr>
        <w:t>consumption</w:t>
      </w:r>
      <w:r>
        <w:rPr>
          <w:spacing w:val="1"/>
          <w:sz w:val="24"/>
        </w:rPr>
        <w:t xml:space="preserve"> </w:t>
      </w:r>
      <w:r>
        <w:rPr>
          <w:sz w:val="24"/>
        </w:rPr>
        <w:t>and</w:t>
      </w:r>
      <w:r>
        <w:rPr>
          <w:spacing w:val="1"/>
          <w:sz w:val="24"/>
        </w:rPr>
        <w:t xml:space="preserve"> </w:t>
      </w:r>
      <w:r>
        <w:rPr>
          <w:sz w:val="24"/>
        </w:rPr>
        <w:t>production, and aims to ensure that waste is prevented and that resources used are kept</w:t>
      </w:r>
      <w:r>
        <w:rPr>
          <w:spacing w:val="1"/>
          <w:sz w:val="24"/>
        </w:rPr>
        <w:t xml:space="preserve"> </w:t>
      </w:r>
      <w:r>
        <w:rPr>
          <w:sz w:val="24"/>
        </w:rPr>
        <w:t>in</w:t>
      </w:r>
      <w:r>
        <w:rPr>
          <w:spacing w:val="30"/>
          <w:sz w:val="24"/>
        </w:rPr>
        <w:t xml:space="preserve"> </w:t>
      </w:r>
      <w:r>
        <w:rPr>
          <w:sz w:val="24"/>
        </w:rPr>
        <w:t>the</w:t>
      </w:r>
      <w:r>
        <w:rPr>
          <w:spacing w:val="30"/>
          <w:sz w:val="24"/>
        </w:rPr>
        <w:t xml:space="preserve"> </w:t>
      </w:r>
      <w:r>
        <w:rPr>
          <w:sz w:val="24"/>
        </w:rPr>
        <w:t>Union</w:t>
      </w:r>
      <w:r>
        <w:rPr>
          <w:spacing w:val="30"/>
          <w:sz w:val="24"/>
        </w:rPr>
        <w:t xml:space="preserve"> </w:t>
      </w:r>
      <w:r>
        <w:rPr>
          <w:sz w:val="24"/>
        </w:rPr>
        <w:t>economy</w:t>
      </w:r>
      <w:r>
        <w:rPr>
          <w:spacing w:val="26"/>
          <w:sz w:val="24"/>
        </w:rPr>
        <w:t xml:space="preserve"> </w:t>
      </w:r>
      <w:r>
        <w:rPr>
          <w:sz w:val="24"/>
        </w:rPr>
        <w:t>for</w:t>
      </w:r>
      <w:r>
        <w:rPr>
          <w:spacing w:val="30"/>
          <w:sz w:val="24"/>
        </w:rPr>
        <w:t xml:space="preserve"> </w:t>
      </w:r>
      <w:r>
        <w:rPr>
          <w:sz w:val="24"/>
        </w:rPr>
        <w:t>as</w:t>
      </w:r>
      <w:r>
        <w:rPr>
          <w:spacing w:val="30"/>
          <w:sz w:val="24"/>
        </w:rPr>
        <w:t xml:space="preserve"> </w:t>
      </w:r>
      <w:r>
        <w:rPr>
          <w:sz w:val="24"/>
        </w:rPr>
        <w:t>long</w:t>
      </w:r>
      <w:r>
        <w:rPr>
          <w:spacing w:val="29"/>
          <w:sz w:val="24"/>
        </w:rPr>
        <w:t xml:space="preserve"> </w:t>
      </w:r>
      <w:r>
        <w:rPr>
          <w:sz w:val="24"/>
        </w:rPr>
        <w:t>as</w:t>
      </w:r>
      <w:r>
        <w:rPr>
          <w:spacing w:val="31"/>
          <w:sz w:val="24"/>
        </w:rPr>
        <w:t xml:space="preserve"> </w:t>
      </w:r>
      <w:r>
        <w:rPr>
          <w:sz w:val="24"/>
        </w:rPr>
        <w:t>possible.</w:t>
      </w:r>
      <w:r>
        <w:rPr>
          <w:spacing w:val="29"/>
          <w:sz w:val="24"/>
        </w:rPr>
        <w:t xml:space="preserve"> </w:t>
      </w:r>
      <w:r>
        <w:rPr>
          <w:sz w:val="24"/>
        </w:rPr>
        <w:t>Those</w:t>
      </w:r>
      <w:r>
        <w:rPr>
          <w:spacing w:val="30"/>
          <w:sz w:val="24"/>
        </w:rPr>
        <w:t xml:space="preserve"> </w:t>
      </w:r>
      <w:r>
        <w:rPr>
          <w:sz w:val="24"/>
        </w:rPr>
        <w:t>goals</w:t>
      </w:r>
      <w:r>
        <w:rPr>
          <w:spacing w:val="31"/>
          <w:sz w:val="24"/>
        </w:rPr>
        <w:t xml:space="preserve"> </w:t>
      </w:r>
      <w:r>
        <w:rPr>
          <w:sz w:val="24"/>
        </w:rPr>
        <w:t>are</w:t>
      </w:r>
      <w:r>
        <w:rPr>
          <w:spacing w:val="28"/>
          <w:sz w:val="24"/>
        </w:rPr>
        <w:t xml:space="preserve"> </w:t>
      </w:r>
      <w:r>
        <w:rPr>
          <w:sz w:val="24"/>
        </w:rPr>
        <w:t>also</w:t>
      </w:r>
      <w:r>
        <w:rPr>
          <w:spacing w:val="31"/>
          <w:sz w:val="24"/>
        </w:rPr>
        <w:t xml:space="preserve"> </w:t>
      </w:r>
      <w:r>
        <w:rPr>
          <w:sz w:val="24"/>
        </w:rPr>
        <w:t>a</w:t>
      </w:r>
      <w:r>
        <w:rPr>
          <w:spacing w:val="30"/>
          <w:sz w:val="24"/>
        </w:rPr>
        <w:t xml:space="preserve"> </w:t>
      </w:r>
      <w:r>
        <w:rPr>
          <w:sz w:val="24"/>
        </w:rPr>
        <w:t>prerequisite</w:t>
      </w:r>
      <w:r>
        <w:rPr>
          <w:spacing w:val="29"/>
          <w:sz w:val="24"/>
        </w:rPr>
        <w:t xml:space="preserve"> </w:t>
      </w:r>
      <w:r>
        <w:rPr>
          <w:sz w:val="24"/>
        </w:rPr>
        <w:t>to</w:t>
      </w:r>
    </w:p>
    <w:p w14:paraId="0B48FFE9" w14:textId="77777777" w:rsidR="004B799C" w:rsidRDefault="004B799C">
      <w:pPr>
        <w:pStyle w:val="BodyText"/>
        <w:rPr>
          <w:sz w:val="20"/>
        </w:rPr>
      </w:pPr>
    </w:p>
    <w:p w14:paraId="0A8E3223" w14:textId="7C3A6C4F" w:rsidR="004B799C" w:rsidRDefault="00161D3B">
      <w:pPr>
        <w:pStyle w:val="BodyText"/>
        <w:spacing w:before="8"/>
        <w:rPr>
          <w:sz w:val="12"/>
        </w:rPr>
      </w:pPr>
      <w:r>
        <w:rPr>
          <w:noProof/>
        </w:rPr>
        <mc:AlternateContent>
          <mc:Choice Requires="wps">
            <w:drawing>
              <wp:anchor distT="0" distB="0" distL="0" distR="0" simplePos="0" relativeHeight="487641600" behindDoc="1" locked="0" layoutInCell="1" allowOverlap="1" wp14:anchorId="40E05FAD" wp14:editId="57B9568E">
                <wp:simplePos x="0" y="0"/>
                <wp:positionH relativeFrom="page">
                  <wp:posOffset>901065</wp:posOffset>
                </wp:positionH>
                <wp:positionV relativeFrom="paragraph">
                  <wp:posOffset>107950</wp:posOffset>
                </wp:positionV>
                <wp:extent cx="1828800" cy="7620"/>
                <wp:effectExtent l="0" t="0" r="0" b="0"/>
                <wp:wrapTopAndBottom/>
                <wp:docPr id="72" name="docshape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A4C280" id="docshape43" o:spid="_x0000_s1026" style="position:absolute;margin-left:70.95pt;margin-top:8.5pt;width:2in;height:.6pt;z-index:-15674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" fillcolor="black" stroked="f">
                <w10:wrap type="topAndBottom" anchorx="page"/>
              </v:rect>
            </w:pict>
          </mc:Fallback>
        </mc:AlternateContent>
      </w:r>
    </w:p>
    <w:p w14:paraId="0C262DCD" w14:textId="77777777" w:rsidR="004B799C" w:rsidRDefault="00CA4AAC">
      <w:pPr>
        <w:tabs>
          <w:tab w:val="left" w:pos="1525"/>
        </w:tabs>
        <w:spacing w:before="103"/>
        <w:ind w:left="1525" w:right="965" w:hanging="567"/>
        <w:rPr>
          <w:sz w:val="20"/>
        </w:rPr>
      </w:pPr>
      <w:r>
        <w:rPr>
          <w:sz w:val="20"/>
          <w:vertAlign w:val="superscript"/>
        </w:rPr>
        <w:t>76</w:t>
      </w:r>
      <w:r>
        <w:rPr>
          <w:sz w:val="20"/>
        </w:rPr>
        <w:tab/>
        <w:t>Commission Communication – A new Circular Economy Action Plan For a cleaner and more competitive</w:t>
      </w:r>
      <w:r>
        <w:rPr>
          <w:spacing w:val="-47"/>
          <w:sz w:val="20"/>
        </w:rPr>
        <w:t xml:space="preserve"> </w:t>
      </w:r>
      <w:r>
        <w:rPr>
          <w:sz w:val="20"/>
        </w:rPr>
        <w:t>Europe, COM/2020/98</w:t>
      </w:r>
      <w:r>
        <w:rPr>
          <w:spacing w:val="-1"/>
          <w:sz w:val="20"/>
        </w:rPr>
        <w:t xml:space="preserve"> </w:t>
      </w:r>
      <w:r>
        <w:rPr>
          <w:sz w:val="20"/>
        </w:rPr>
        <w:t>final.</w:t>
      </w:r>
    </w:p>
    <w:p w14:paraId="2FB7D715" w14:textId="77777777" w:rsidR="004B799C" w:rsidRDefault="004B799C">
      <w:pPr>
        <w:rPr>
          <w:sz w:val="20"/>
        </w:rPr>
        <w:sectPr w:rsidR="004B799C">
          <w:pgSz w:w="11910" w:h="16840"/>
          <w:pgMar w:top="1020" w:right="460" w:bottom="1620" w:left="460" w:header="0" w:footer="1426" w:gutter="0"/>
          <w:cols w:space="720"/>
        </w:sectPr>
      </w:pPr>
    </w:p>
    <w:p w14:paraId="3AC310A7" w14:textId="77777777" w:rsidR="004B799C" w:rsidRDefault="00CA4AAC">
      <w:pPr>
        <w:pStyle w:val="BodyText"/>
        <w:spacing w:before="72"/>
        <w:ind w:left="1558" w:right="955"/>
      </w:pPr>
      <w:r>
        <w:lastRenderedPageBreak/>
        <w:t>achieving</w:t>
      </w:r>
      <w:r>
        <w:rPr>
          <w:spacing w:val="1"/>
        </w:rPr>
        <w:t xml:space="preserve"> </w:t>
      </w:r>
      <w:r>
        <w:t>the</w:t>
      </w:r>
      <w:r>
        <w:rPr>
          <w:spacing w:val="3"/>
        </w:rPr>
        <w:t xml:space="preserve"> </w:t>
      </w:r>
      <w:r>
        <w:t>Union’s</w:t>
      </w:r>
      <w:r>
        <w:rPr>
          <w:spacing w:val="3"/>
        </w:rPr>
        <w:t xml:space="preserve"> </w:t>
      </w:r>
      <w:r>
        <w:t>2050</w:t>
      </w:r>
      <w:r>
        <w:rPr>
          <w:spacing w:val="4"/>
        </w:rPr>
        <w:t xml:space="preserve"> </w:t>
      </w:r>
      <w:r>
        <w:t>climate</w:t>
      </w:r>
      <w:r>
        <w:rPr>
          <w:spacing w:val="2"/>
        </w:rPr>
        <w:t xml:space="preserve"> </w:t>
      </w:r>
      <w:r>
        <w:t>neutrality</w:t>
      </w:r>
      <w:r>
        <w:rPr>
          <w:spacing w:val="-4"/>
        </w:rPr>
        <w:t xml:space="preserve"> </w:t>
      </w:r>
      <w:r>
        <w:t>target</w:t>
      </w:r>
      <w:r>
        <w:rPr>
          <w:spacing w:val="4"/>
        </w:rPr>
        <w:t xml:space="preserve"> </w:t>
      </w:r>
      <w:r>
        <w:t>and</w:t>
      </w:r>
      <w:r>
        <w:rPr>
          <w:spacing w:val="4"/>
        </w:rPr>
        <w:t xml:space="preserve"> </w:t>
      </w:r>
      <w:r>
        <w:t>a</w:t>
      </w:r>
      <w:r>
        <w:rPr>
          <w:spacing w:val="2"/>
        </w:rPr>
        <w:t xml:space="preserve"> </w:t>
      </w:r>
      <w:r>
        <w:t>cleaner</w:t>
      </w:r>
      <w:r>
        <w:rPr>
          <w:spacing w:val="7"/>
        </w:rPr>
        <w:t xml:space="preserve"> </w:t>
      </w:r>
      <w:r>
        <w:t>and</w:t>
      </w:r>
      <w:r>
        <w:rPr>
          <w:spacing w:val="3"/>
        </w:rPr>
        <w:t xml:space="preserve"> </w:t>
      </w:r>
      <w:r>
        <w:t>more</w:t>
      </w:r>
      <w:r>
        <w:rPr>
          <w:spacing w:val="3"/>
        </w:rPr>
        <w:t xml:space="preserve"> </w:t>
      </w:r>
      <w:r>
        <w:t>sustainable</w:t>
      </w:r>
      <w:r>
        <w:rPr>
          <w:spacing w:val="-57"/>
        </w:rPr>
        <w:t xml:space="preserve"> </w:t>
      </w:r>
      <w:r>
        <w:t>economy.</w:t>
      </w:r>
    </w:p>
    <w:p w14:paraId="6862B035" w14:textId="77777777" w:rsidR="004B799C" w:rsidRDefault="004B799C">
      <w:pPr>
        <w:pStyle w:val="BodyText"/>
        <w:spacing w:before="10"/>
        <w:rPr>
          <w:sz w:val="20"/>
        </w:rPr>
      </w:pPr>
    </w:p>
    <w:p w14:paraId="2D0EBD6B" w14:textId="77777777" w:rsidR="004B799C" w:rsidRDefault="00CA4AAC">
      <w:pPr>
        <w:pStyle w:val="ListParagraph"/>
        <w:numPr>
          <w:ilvl w:val="0"/>
          <w:numId w:val="28"/>
        </w:numPr>
        <w:tabs>
          <w:tab w:val="left" w:pos="1559"/>
        </w:tabs>
        <w:ind w:left="1558" w:right="952" w:hanging="600"/>
        <w:jc w:val="both"/>
        <w:rPr>
          <w:sz w:val="24"/>
        </w:rPr>
      </w:pPr>
      <w:r>
        <w:rPr>
          <w:sz w:val="24"/>
        </w:rPr>
        <w:t>The CEAP specifically mentions the need to reflect objectives linked to the circular</w:t>
      </w:r>
      <w:r>
        <w:rPr>
          <w:spacing w:val="1"/>
          <w:sz w:val="24"/>
        </w:rPr>
        <w:t xml:space="preserve"> </w:t>
      </w:r>
      <w:r>
        <w:rPr>
          <w:sz w:val="24"/>
        </w:rPr>
        <w:t>economy in the context of the revision of the State aid guidelines in the field of the</w:t>
      </w:r>
      <w:r>
        <w:rPr>
          <w:spacing w:val="1"/>
          <w:sz w:val="24"/>
        </w:rPr>
        <w:t xml:space="preserve"> </w:t>
      </w:r>
      <w:r>
        <w:rPr>
          <w:sz w:val="24"/>
        </w:rPr>
        <w:t>environment and energy. In this respect, financial support in the form of State aid,</w:t>
      </w:r>
      <w:r>
        <w:rPr>
          <w:spacing w:val="1"/>
          <w:sz w:val="24"/>
        </w:rPr>
        <w:t xml:space="preserve"> </w:t>
      </w:r>
      <w:r>
        <w:rPr>
          <w:sz w:val="24"/>
        </w:rPr>
        <w:t>combined with broad, clear, and consistent rules, can play a key role in supporting</w:t>
      </w:r>
      <w:r>
        <w:rPr>
          <w:spacing w:val="1"/>
          <w:sz w:val="24"/>
        </w:rPr>
        <w:t xml:space="preserve"> </w:t>
      </w:r>
      <w:r>
        <w:rPr>
          <w:sz w:val="24"/>
        </w:rPr>
        <w:t>circularity in</w:t>
      </w:r>
      <w:r>
        <w:rPr>
          <w:spacing w:val="1"/>
          <w:sz w:val="24"/>
        </w:rPr>
        <w:t xml:space="preserve"> </w:t>
      </w:r>
      <w:r>
        <w:rPr>
          <w:sz w:val="24"/>
        </w:rPr>
        <w:t>production</w:t>
      </w:r>
      <w:r>
        <w:rPr>
          <w:spacing w:val="1"/>
          <w:sz w:val="24"/>
        </w:rPr>
        <w:t xml:space="preserve"> </w:t>
      </w:r>
      <w:r>
        <w:rPr>
          <w:sz w:val="24"/>
        </w:rPr>
        <w:t>processes</w:t>
      </w:r>
      <w:r>
        <w:rPr>
          <w:spacing w:val="1"/>
          <w:sz w:val="24"/>
        </w:rPr>
        <w:t xml:space="preserve"> </w:t>
      </w:r>
      <w:r>
        <w:rPr>
          <w:sz w:val="24"/>
        </w:rPr>
        <w:t>as</w:t>
      </w:r>
      <w:r>
        <w:rPr>
          <w:spacing w:val="1"/>
          <w:sz w:val="24"/>
        </w:rPr>
        <w:t xml:space="preserve"> </w:t>
      </w:r>
      <w:r>
        <w:rPr>
          <w:sz w:val="24"/>
        </w:rPr>
        <w:t>part</w:t>
      </w:r>
      <w:r>
        <w:rPr>
          <w:spacing w:val="1"/>
          <w:sz w:val="24"/>
        </w:rPr>
        <w:t xml:space="preserve"> </w:t>
      </w:r>
      <w:r>
        <w:rPr>
          <w:sz w:val="24"/>
        </w:rPr>
        <w:t>of a</w:t>
      </w:r>
      <w:r>
        <w:rPr>
          <w:spacing w:val="1"/>
          <w:sz w:val="24"/>
        </w:rPr>
        <w:t xml:space="preserve"> </w:t>
      </w:r>
      <w:r>
        <w:rPr>
          <w:sz w:val="24"/>
        </w:rPr>
        <w:t>wider transformation</w:t>
      </w:r>
      <w:r>
        <w:rPr>
          <w:spacing w:val="1"/>
          <w:sz w:val="24"/>
        </w:rPr>
        <w:t xml:space="preserve"> </w:t>
      </w:r>
      <w:r>
        <w:rPr>
          <w:sz w:val="24"/>
        </w:rPr>
        <w:t>of</w:t>
      </w:r>
      <w:r>
        <w:rPr>
          <w:spacing w:val="1"/>
          <w:sz w:val="24"/>
        </w:rPr>
        <w:t xml:space="preserve"> </w:t>
      </w:r>
      <w:r>
        <w:rPr>
          <w:sz w:val="24"/>
        </w:rPr>
        <w:t>the Union</w:t>
      </w:r>
      <w:r>
        <w:rPr>
          <w:spacing w:val="1"/>
          <w:sz w:val="24"/>
        </w:rPr>
        <w:t xml:space="preserve"> </w:t>
      </w:r>
      <w:r>
        <w:rPr>
          <w:sz w:val="24"/>
        </w:rPr>
        <w:t>industry towards climate-neutrality and long-term competitiveness. It can also play a</w:t>
      </w:r>
      <w:r>
        <w:rPr>
          <w:spacing w:val="1"/>
          <w:sz w:val="24"/>
        </w:rPr>
        <w:t xml:space="preserve"> </w:t>
      </w:r>
      <w:r>
        <w:rPr>
          <w:sz w:val="24"/>
        </w:rPr>
        <w:t>key</w:t>
      </w:r>
      <w:r>
        <w:rPr>
          <w:spacing w:val="1"/>
          <w:sz w:val="24"/>
        </w:rPr>
        <w:t xml:space="preserve"> </w:t>
      </w:r>
      <w:r>
        <w:rPr>
          <w:sz w:val="24"/>
        </w:rPr>
        <w:t>role</w:t>
      </w:r>
      <w:r>
        <w:rPr>
          <w:spacing w:val="1"/>
          <w:sz w:val="24"/>
        </w:rPr>
        <w:t xml:space="preserve"> </w:t>
      </w:r>
      <w:r>
        <w:rPr>
          <w:sz w:val="24"/>
        </w:rPr>
        <w:t>in</w:t>
      </w:r>
      <w:r>
        <w:rPr>
          <w:spacing w:val="1"/>
          <w:sz w:val="24"/>
        </w:rPr>
        <w:t xml:space="preserve"> </w:t>
      </w:r>
      <w:r>
        <w:rPr>
          <w:sz w:val="24"/>
        </w:rPr>
        <w:t>helping</w:t>
      </w:r>
      <w:r>
        <w:rPr>
          <w:spacing w:val="1"/>
          <w:sz w:val="24"/>
        </w:rPr>
        <w:t xml:space="preserve"> </w:t>
      </w:r>
      <w:r>
        <w:rPr>
          <w:sz w:val="24"/>
        </w:rPr>
        <w:t>to</w:t>
      </w:r>
      <w:r>
        <w:rPr>
          <w:spacing w:val="1"/>
          <w:sz w:val="24"/>
        </w:rPr>
        <w:t xml:space="preserve"> </w:t>
      </w:r>
      <w:r>
        <w:rPr>
          <w:sz w:val="24"/>
        </w:rPr>
        <w:t>create</w:t>
      </w:r>
      <w:r>
        <w:rPr>
          <w:spacing w:val="1"/>
          <w:sz w:val="24"/>
        </w:rPr>
        <w:t xml:space="preserve"> </w:t>
      </w:r>
      <w:r>
        <w:rPr>
          <w:sz w:val="24"/>
        </w:rPr>
        <w:t>a</w:t>
      </w:r>
      <w:r>
        <w:rPr>
          <w:spacing w:val="1"/>
          <w:sz w:val="24"/>
        </w:rPr>
        <w:t xml:space="preserve"> </w:t>
      </w:r>
      <w:r>
        <w:rPr>
          <w:sz w:val="24"/>
        </w:rPr>
        <w:t>well-functioning</w:t>
      </w:r>
      <w:r>
        <w:rPr>
          <w:spacing w:val="1"/>
          <w:sz w:val="24"/>
        </w:rPr>
        <w:t xml:space="preserve"> </w:t>
      </w:r>
      <w:r>
        <w:rPr>
          <w:sz w:val="24"/>
        </w:rPr>
        <w:t>Union</w:t>
      </w:r>
      <w:r>
        <w:rPr>
          <w:spacing w:val="1"/>
          <w:sz w:val="24"/>
        </w:rPr>
        <w:t xml:space="preserve"> </w:t>
      </w:r>
      <w:r>
        <w:rPr>
          <w:sz w:val="24"/>
        </w:rPr>
        <w:t>market</w:t>
      </w:r>
      <w:r>
        <w:rPr>
          <w:spacing w:val="1"/>
          <w:sz w:val="24"/>
        </w:rPr>
        <w:t xml:space="preserve"> </w:t>
      </w:r>
      <w:r>
        <w:rPr>
          <w:sz w:val="24"/>
        </w:rPr>
        <w:t>for</w:t>
      </w:r>
      <w:r>
        <w:rPr>
          <w:spacing w:val="1"/>
          <w:sz w:val="24"/>
        </w:rPr>
        <w:t xml:space="preserve"> </w:t>
      </w:r>
      <w:r>
        <w:rPr>
          <w:sz w:val="24"/>
        </w:rPr>
        <w:t>secondary</w:t>
      </w:r>
      <w:r>
        <w:rPr>
          <w:spacing w:val="1"/>
          <w:sz w:val="24"/>
        </w:rPr>
        <w:t xml:space="preserve"> </w:t>
      </w:r>
      <w:r>
        <w:rPr>
          <w:sz w:val="24"/>
        </w:rPr>
        <w:t>raw</w:t>
      </w:r>
      <w:r>
        <w:rPr>
          <w:spacing w:val="1"/>
          <w:sz w:val="24"/>
        </w:rPr>
        <w:t xml:space="preserve"> </w:t>
      </w:r>
      <w:r>
        <w:rPr>
          <w:sz w:val="24"/>
        </w:rPr>
        <w:t>materials that will reduce pressure on natural resources and will create sustainable</w:t>
      </w:r>
      <w:r>
        <w:rPr>
          <w:spacing w:val="1"/>
          <w:sz w:val="24"/>
        </w:rPr>
        <w:t xml:space="preserve"> </w:t>
      </w:r>
      <w:r>
        <w:rPr>
          <w:sz w:val="24"/>
        </w:rPr>
        <w:t>growth</w:t>
      </w:r>
      <w:r>
        <w:rPr>
          <w:spacing w:val="-1"/>
          <w:sz w:val="24"/>
        </w:rPr>
        <w:t xml:space="preserve"> </w:t>
      </w:r>
      <w:r>
        <w:rPr>
          <w:sz w:val="24"/>
        </w:rPr>
        <w:t>and jobs.</w:t>
      </w:r>
    </w:p>
    <w:p w14:paraId="29857562" w14:textId="77777777" w:rsidR="004B799C" w:rsidRDefault="004B799C">
      <w:pPr>
        <w:pStyle w:val="BodyText"/>
        <w:spacing w:before="10"/>
        <w:rPr>
          <w:sz w:val="20"/>
        </w:rPr>
      </w:pPr>
    </w:p>
    <w:p w14:paraId="7FF4FD53" w14:textId="77777777" w:rsidR="004B799C" w:rsidRDefault="00CA4AAC">
      <w:pPr>
        <w:ind w:left="1525"/>
        <w:rPr>
          <w:i/>
          <w:sz w:val="24"/>
        </w:rPr>
      </w:pPr>
      <w:r>
        <w:rPr>
          <w:noProof/>
        </w:rPr>
        <w:drawing>
          <wp:anchor distT="0" distB="0" distL="0" distR="0" simplePos="0" relativeHeight="15783936" behindDoc="0" locked="0" layoutInCell="1" allowOverlap="1" wp14:anchorId="7AC3377A" wp14:editId="2E343609">
            <wp:simplePos x="0" y="0"/>
            <wp:positionH relativeFrom="page">
              <wp:posOffset>903743</wp:posOffset>
            </wp:positionH>
            <wp:positionV relativeFrom="paragraph">
              <wp:posOffset>40013</wp:posOffset>
            </wp:positionV>
            <wp:extent cx="297930" cy="107346"/>
            <wp:effectExtent l="0" t="0" r="0" b="0"/>
            <wp:wrapNone/>
            <wp:docPr id="145" name="image6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image67.png"/>
                    <pic:cNvPicPr/>
                  </pic:nvPicPr>
                  <pic:blipFill>
                    <a:blip r:embed="rId91" cstate="print"/>
                    <a:stretch>
                      <a:fillRect/>
                    </a:stretch>
                  </pic:blipFill>
                  <pic:spPr>
                    <a:xfrm>
                      <a:off x="0" y="0"/>
                      <a:ext cx="297930" cy="107346"/>
                    </a:xfrm>
                    <a:prstGeom prst="rect">
                      <a:avLst/>
                    </a:prstGeom>
                  </pic:spPr>
                </pic:pic>
              </a:graphicData>
            </a:graphic>
          </wp:anchor>
        </w:drawing>
      </w:r>
      <w:bookmarkStart w:id="113" w:name="_bookmark103"/>
      <w:bookmarkEnd w:id="113"/>
      <w:r>
        <w:rPr>
          <w:i/>
          <w:sz w:val="24"/>
        </w:rPr>
        <w:t>Scope</w:t>
      </w:r>
      <w:r>
        <w:rPr>
          <w:i/>
          <w:spacing w:val="-2"/>
          <w:sz w:val="24"/>
        </w:rPr>
        <w:t xml:space="preserve"> </w:t>
      </w:r>
      <w:r>
        <w:rPr>
          <w:i/>
          <w:sz w:val="24"/>
        </w:rPr>
        <w:t>and supported</w:t>
      </w:r>
      <w:r>
        <w:rPr>
          <w:i/>
          <w:spacing w:val="-1"/>
          <w:sz w:val="24"/>
        </w:rPr>
        <w:t xml:space="preserve"> </w:t>
      </w:r>
      <w:r>
        <w:rPr>
          <w:i/>
          <w:sz w:val="24"/>
        </w:rPr>
        <w:t>activities</w:t>
      </w:r>
    </w:p>
    <w:p w14:paraId="74A7595A" w14:textId="77777777" w:rsidR="004B799C" w:rsidRDefault="004B799C">
      <w:pPr>
        <w:pStyle w:val="BodyText"/>
        <w:spacing w:before="10"/>
        <w:rPr>
          <w:i/>
          <w:sz w:val="20"/>
        </w:rPr>
      </w:pPr>
    </w:p>
    <w:p w14:paraId="531BC9CE" w14:textId="77777777" w:rsidR="004B799C" w:rsidRDefault="00CA4AAC">
      <w:pPr>
        <w:pStyle w:val="ListParagraph"/>
        <w:numPr>
          <w:ilvl w:val="0"/>
          <w:numId w:val="28"/>
        </w:numPr>
        <w:tabs>
          <w:tab w:val="left" w:pos="1559"/>
        </w:tabs>
        <w:ind w:left="1558" w:hanging="601"/>
        <w:jc w:val="left"/>
        <w:rPr>
          <w:sz w:val="24"/>
        </w:rPr>
      </w:pPr>
      <w:bookmarkStart w:id="114" w:name="_bookmark104"/>
      <w:bookmarkEnd w:id="114"/>
      <w:r>
        <w:rPr>
          <w:sz w:val="24"/>
        </w:rPr>
        <w:t>Aid</w:t>
      </w:r>
      <w:r>
        <w:rPr>
          <w:spacing w:val="-1"/>
          <w:sz w:val="24"/>
        </w:rPr>
        <w:t xml:space="preserve"> </w:t>
      </w:r>
      <w:r>
        <w:rPr>
          <w:sz w:val="24"/>
        </w:rPr>
        <w:t>under</w:t>
      </w:r>
      <w:r>
        <w:rPr>
          <w:spacing w:val="-1"/>
          <w:sz w:val="24"/>
        </w:rPr>
        <w:t xml:space="preserve"> </w:t>
      </w:r>
      <w:r>
        <w:rPr>
          <w:sz w:val="24"/>
        </w:rPr>
        <w:t>this</w:t>
      </w:r>
      <w:r>
        <w:rPr>
          <w:spacing w:val="-1"/>
          <w:sz w:val="24"/>
        </w:rPr>
        <w:t xml:space="preserve"> </w:t>
      </w:r>
      <w:r>
        <w:rPr>
          <w:sz w:val="24"/>
        </w:rPr>
        <w:t>Section</w:t>
      </w:r>
      <w:r>
        <w:rPr>
          <w:spacing w:val="-1"/>
          <w:sz w:val="24"/>
        </w:rPr>
        <w:t xml:space="preserve"> </w:t>
      </w:r>
      <w:r>
        <w:rPr>
          <w:sz w:val="24"/>
        </w:rPr>
        <w:t>may</w:t>
      </w:r>
      <w:r>
        <w:rPr>
          <w:spacing w:val="-6"/>
          <w:sz w:val="24"/>
        </w:rPr>
        <w:t xml:space="preserve"> </w:t>
      </w:r>
      <w:r>
        <w:rPr>
          <w:sz w:val="24"/>
        </w:rPr>
        <w:t>be granted</w:t>
      </w:r>
      <w:r>
        <w:rPr>
          <w:spacing w:val="-1"/>
          <w:sz w:val="24"/>
        </w:rPr>
        <w:t xml:space="preserve"> </w:t>
      </w:r>
      <w:r>
        <w:rPr>
          <w:sz w:val="24"/>
        </w:rPr>
        <w:t>for:</w:t>
      </w:r>
    </w:p>
    <w:p w14:paraId="6C19C444" w14:textId="77777777" w:rsidR="004B799C" w:rsidRDefault="004B799C">
      <w:pPr>
        <w:pStyle w:val="BodyText"/>
        <w:spacing w:before="11"/>
        <w:rPr>
          <w:sz w:val="20"/>
        </w:rPr>
      </w:pPr>
    </w:p>
    <w:p w14:paraId="338B5C24" w14:textId="77777777" w:rsidR="004B799C" w:rsidRDefault="00CA4AAC">
      <w:pPr>
        <w:pStyle w:val="ListParagraph"/>
        <w:numPr>
          <w:ilvl w:val="1"/>
          <w:numId w:val="28"/>
        </w:numPr>
        <w:tabs>
          <w:tab w:val="left" w:pos="2091"/>
          <w:tab w:val="left" w:pos="2092"/>
        </w:tabs>
        <w:rPr>
          <w:sz w:val="24"/>
        </w:rPr>
      </w:pPr>
      <w:r>
        <w:rPr>
          <w:sz w:val="24"/>
        </w:rPr>
        <w:t>investments</w:t>
      </w:r>
      <w:r>
        <w:rPr>
          <w:spacing w:val="-1"/>
          <w:sz w:val="24"/>
        </w:rPr>
        <w:t xml:space="preserve"> </w:t>
      </w:r>
      <w:r>
        <w:rPr>
          <w:sz w:val="24"/>
        </w:rPr>
        <w:t>improving</w:t>
      </w:r>
      <w:r>
        <w:rPr>
          <w:spacing w:val="-4"/>
          <w:sz w:val="24"/>
        </w:rPr>
        <w:t xml:space="preserve"> </w:t>
      </w:r>
      <w:r>
        <w:rPr>
          <w:sz w:val="24"/>
        </w:rPr>
        <w:t>resource</w:t>
      </w:r>
      <w:r>
        <w:rPr>
          <w:spacing w:val="-1"/>
          <w:sz w:val="24"/>
        </w:rPr>
        <w:t xml:space="preserve"> </w:t>
      </w:r>
      <w:r>
        <w:rPr>
          <w:sz w:val="24"/>
        </w:rPr>
        <w:t>efficiency</w:t>
      </w:r>
      <w:r>
        <w:rPr>
          <w:spacing w:val="-6"/>
          <w:sz w:val="24"/>
        </w:rPr>
        <w:t xml:space="preserve"> </w:t>
      </w:r>
      <w:r>
        <w:rPr>
          <w:sz w:val="24"/>
        </w:rPr>
        <w:t>through</w:t>
      </w:r>
      <w:r>
        <w:rPr>
          <w:spacing w:val="2"/>
          <w:sz w:val="24"/>
        </w:rPr>
        <w:t xml:space="preserve"> </w:t>
      </w:r>
      <w:r>
        <w:rPr>
          <w:sz w:val="24"/>
        </w:rPr>
        <w:t>either</w:t>
      </w:r>
      <w:r>
        <w:rPr>
          <w:spacing w:val="-1"/>
          <w:sz w:val="24"/>
        </w:rPr>
        <w:t xml:space="preserve"> </w:t>
      </w:r>
      <w:r>
        <w:rPr>
          <w:sz w:val="24"/>
        </w:rPr>
        <w:t>or</w:t>
      </w:r>
      <w:r>
        <w:rPr>
          <w:spacing w:val="-2"/>
          <w:sz w:val="24"/>
        </w:rPr>
        <w:t xml:space="preserve"> </w:t>
      </w:r>
      <w:r>
        <w:rPr>
          <w:sz w:val="24"/>
        </w:rPr>
        <w:t>both</w:t>
      </w:r>
      <w:r>
        <w:rPr>
          <w:spacing w:val="2"/>
          <w:sz w:val="24"/>
        </w:rPr>
        <w:t xml:space="preserve"> </w:t>
      </w:r>
      <w:r>
        <w:rPr>
          <w:sz w:val="24"/>
        </w:rPr>
        <w:t>of the</w:t>
      </w:r>
      <w:r>
        <w:rPr>
          <w:spacing w:val="-1"/>
          <w:sz w:val="24"/>
        </w:rPr>
        <w:t xml:space="preserve"> </w:t>
      </w:r>
      <w:r>
        <w:rPr>
          <w:sz w:val="24"/>
        </w:rPr>
        <w:t>following:</w:t>
      </w:r>
    </w:p>
    <w:p w14:paraId="045A993D" w14:textId="77777777" w:rsidR="004B799C" w:rsidRDefault="004B799C">
      <w:pPr>
        <w:pStyle w:val="BodyText"/>
        <w:spacing w:before="10"/>
        <w:rPr>
          <w:sz w:val="20"/>
        </w:rPr>
      </w:pPr>
    </w:p>
    <w:p w14:paraId="22B56991" w14:textId="77777777" w:rsidR="004B799C" w:rsidRDefault="00CA4AAC">
      <w:pPr>
        <w:pStyle w:val="ListParagraph"/>
        <w:numPr>
          <w:ilvl w:val="2"/>
          <w:numId w:val="28"/>
        </w:numPr>
        <w:tabs>
          <w:tab w:val="left" w:pos="2938"/>
          <w:tab w:val="left" w:pos="2939"/>
        </w:tabs>
        <w:ind w:right="956" w:hanging="795"/>
        <w:rPr>
          <w:sz w:val="24"/>
        </w:rPr>
      </w:pPr>
      <w:bookmarkStart w:id="115" w:name="_bookmark105"/>
      <w:bookmarkEnd w:id="115"/>
      <w:r>
        <w:rPr>
          <w:sz w:val="24"/>
        </w:rPr>
        <w:t>a</w:t>
      </w:r>
      <w:r>
        <w:rPr>
          <w:spacing w:val="14"/>
          <w:sz w:val="24"/>
        </w:rPr>
        <w:t xml:space="preserve"> </w:t>
      </w:r>
      <w:r>
        <w:rPr>
          <w:sz w:val="24"/>
        </w:rPr>
        <w:t>net</w:t>
      </w:r>
      <w:r>
        <w:rPr>
          <w:spacing w:val="17"/>
          <w:sz w:val="24"/>
        </w:rPr>
        <w:t xml:space="preserve"> </w:t>
      </w:r>
      <w:r>
        <w:rPr>
          <w:sz w:val="24"/>
        </w:rPr>
        <w:t>reduction</w:t>
      </w:r>
      <w:r>
        <w:rPr>
          <w:spacing w:val="15"/>
          <w:sz w:val="24"/>
        </w:rPr>
        <w:t xml:space="preserve"> </w:t>
      </w:r>
      <w:r>
        <w:rPr>
          <w:sz w:val="24"/>
        </w:rPr>
        <w:t>in</w:t>
      </w:r>
      <w:r>
        <w:rPr>
          <w:spacing w:val="17"/>
          <w:sz w:val="24"/>
        </w:rPr>
        <w:t xml:space="preserve"> </w:t>
      </w:r>
      <w:r>
        <w:rPr>
          <w:sz w:val="24"/>
        </w:rPr>
        <w:t>the</w:t>
      </w:r>
      <w:r>
        <w:rPr>
          <w:spacing w:val="15"/>
          <w:sz w:val="24"/>
        </w:rPr>
        <w:t xml:space="preserve"> </w:t>
      </w:r>
      <w:r>
        <w:rPr>
          <w:sz w:val="24"/>
        </w:rPr>
        <w:t>resources</w:t>
      </w:r>
      <w:r>
        <w:rPr>
          <w:spacing w:val="16"/>
          <w:sz w:val="24"/>
        </w:rPr>
        <w:t xml:space="preserve"> </w:t>
      </w:r>
      <w:r>
        <w:rPr>
          <w:sz w:val="24"/>
        </w:rPr>
        <w:t>consumed</w:t>
      </w:r>
      <w:r>
        <w:rPr>
          <w:spacing w:val="16"/>
          <w:sz w:val="24"/>
        </w:rPr>
        <w:t xml:space="preserve"> </w:t>
      </w:r>
      <w:r>
        <w:rPr>
          <w:sz w:val="24"/>
        </w:rPr>
        <w:t>in</w:t>
      </w:r>
      <w:r>
        <w:rPr>
          <w:spacing w:val="15"/>
          <w:sz w:val="24"/>
        </w:rPr>
        <w:t xml:space="preserve"> </w:t>
      </w:r>
      <w:r>
        <w:rPr>
          <w:sz w:val="24"/>
        </w:rPr>
        <w:t>the</w:t>
      </w:r>
      <w:r>
        <w:rPr>
          <w:spacing w:val="16"/>
          <w:sz w:val="24"/>
        </w:rPr>
        <w:t xml:space="preserve"> </w:t>
      </w:r>
      <w:r>
        <w:rPr>
          <w:sz w:val="24"/>
        </w:rPr>
        <w:t>production</w:t>
      </w:r>
      <w:r>
        <w:rPr>
          <w:spacing w:val="15"/>
          <w:sz w:val="24"/>
        </w:rPr>
        <w:t xml:space="preserve"> </w:t>
      </w:r>
      <w:r>
        <w:rPr>
          <w:sz w:val="24"/>
        </w:rPr>
        <w:t>of</w:t>
      </w:r>
      <w:r>
        <w:rPr>
          <w:spacing w:val="15"/>
          <w:sz w:val="24"/>
        </w:rPr>
        <w:t xml:space="preserve"> </w:t>
      </w:r>
      <w:r>
        <w:rPr>
          <w:sz w:val="24"/>
        </w:rPr>
        <w:t>the</w:t>
      </w:r>
      <w:r>
        <w:rPr>
          <w:spacing w:val="15"/>
          <w:sz w:val="24"/>
        </w:rPr>
        <w:t xml:space="preserve"> </w:t>
      </w:r>
      <w:r>
        <w:rPr>
          <w:sz w:val="24"/>
        </w:rPr>
        <w:t>same</w:t>
      </w:r>
      <w:r>
        <w:rPr>
          <w:spacing w:val="-57"/>
          <w:sz w:val="24"/>
        </w:rPr>
        <w:t xml:space="preserve"> </w:t>
      </w:r>
      <w:r>
        <w:rPr>
          <w:sz w:val="24"/>
        </w:rPr>
        <w:t>quantity</w:t>
      </w:r>
      <w:r>
        <w:rPr>
          <w:spacing w:val="-5"/>
          <w:sz w:val="24"/>
        </w:rPr>
        <w:t xml:space="preserve"> </w:t>
      </w:r>
      <w:r>
        <w:rPr>
          <w:sz w:val="24"/>
        </w:rPr>
        <w:t>of output</w:t>
      </w:r>
      <w:r>
        <w:rPr>
          <w:sz w:val="24"/>
          <w:vertAlign w:val="superscript"/>
        </w:rPr>
        <w:t>77</w:t>
      </w:r>
      <w:r>
        <w:rPr>
          <w:sz w:val="24"/>
        </w:rPr>
        <w:t>;</w:t>
      </w:r>
    </w:p>
    <w:p w14:paraId="249FA031" w14:textId="77777777" w:rsidR="004B799C" w:rsidRDefault="00CA4AAC">
      <w:pPr>
        <w:pStyle w:val="ListParagraph"/>
        <w:numPr>
          <w:ilvl w:val="2"/>
          <w:numId w:val="28"/>
        </w:numPr>
        <w:tabs>
          <w:tab w:val="left" w:pos="2938"/>
          <w:tab w:val="left" w:pos="2939"/>
        </w:tabs>
        <w:spacing w:before="240"/>
        <w:ind w:right="952" w:hanging="860"/>
        <w:rPr>
          <w:sz w:val="24"/>
        </w:rPr>
      </w:pPr>
      <w:bookmarkStart w:id="116" w:name="_bookmark106"/>
      <w:bookmarkEnd w:id="116"/>
      <w:r>
        <w:rPr>
          <w:sz w:val="24"/>
        </w:rPr>
        <w:t>the</w:t>
      </w:r>
      <w:r>
        <w:rPr>
          <w:spacing w:val="39"/>
          <w:sz w:val="24"/>
        </w:rPr>
        <w:t xml:space="preserve"> </w:t>
      </w:r>
      <w:r>
        <w:rPr>
          <w:sz w:val="24"/>
        </w:rPr>
        <w:t>replacement</w:t>
      </w:r>
      <w:r>
        <w:rPr>
          <w:spacing w:val="39"/>
          <w:sz w:val="24"/>
        </w:rPr>
        <w:t xml:space="preserve"> </w:t>
      </w:r>
      <w:r>
        <w:rPr>
          <w:sz w:val="24"/>
        </w:rPr>
        <w:t>of</w:t>
      </w:r>
      <w:r>
        <w:rPr>
          <w:spacing w:val="42"/>
          <w:sz w:val="24"/>
        </w:rPr>
        <w:t xml:space="preserve"> </w:t>
      </w:r>
      <w:r>
        <w:rPr>
          <w:sz w:val="24"/>
        </w:rPr>
        <w:t>primary</w:t>
      </w:r>
      <w:r>
        <w:rPr>
          <w:spacing w:val="34"/>
          <w:sz w:val="24"/>
        </w:rPr>
        <w:t xml:space="preserve"> </w:t>
      </w:r>
      <w:r>
        <w:rPr>
          <w:sz w:val="24"/>
        </w:rPr>
        <w:t>raw</w:t>
      </w:r>
      <w:r>
        <w:rPr>
          <w:spacing w:val="43"/>
          <w:sz w:val="24"/>
        </w:rPr>
        <w:t xml:space="preserve"> </w:t>
      </w:r>
      <w:r>
        <w:rPr>
          <w:sz w:val="24"/>
        </w:rPr>
        <w:t>materials</w:t>
      </w:r>
      <w:r>
        <w:rPr>
          <w:spacing w:val="42"/>
          <w:sz w:val="24"/>
        </w:rPr>
        <w:t xml:space="preserve"> </w:t>
      </w:r>
      <w:r>
        <w:rPr>
          <w:sz w:val="24"/>
        </w:rPr>
        <w:t>or</w:t>
      </w:r>
      <w:r>
        <w:rPr>
          <w:spacing w:val="39"/>
          <w:sz w:val="24"/>
        </w:rPr>
        <w:t xml:space="preserve"> </w:t>
      </w:r>
      <w:r>
        <w:rPr>
          <w:sz w:val="24"/>
        </w:rPr>
        <w:t>feedstock</w:t>
      </w:r>
      <w:r>
        <w:rPr>
          <w:spacing w:val="41"/>
          <w:sz w:val="24"/>
        </w:rPr>
        <w:t xml:space="preserve"> </w:t>
      </w:r>
      <w:r>
        <w:rPr>
          <w:sz w:val="24"/>
        </w:rPr>
        <w:t>with</w:t>
      </w:r>
      <w:r>
        <w:rPr>
          <w:spacing w:val="40"/>
          <w:sz w:val="24"/>
        </w:rPr>
        <w:t xml:space="preserve"> </w:t>
      </w:r>
      <w:r>
        <w:rPr>
          <w:sz w:val="24"/>
        </w:rPr>
        <w:t>secondary</w:t>
      </w:r>
      <w:r>
        <w:rPr>
          <w:spacing w:val="-57"/>
          <w:sz w:val="24"/>
        </w:rPr>
        <w:t xml:space="preserve"> </w:t>
      </w:r>
      <w:r>
        <w:rPr>
          <w:sz w:val="24"/>
        </w:rPr>
        <w:t>(re-used</w:t>
      </w:r>
      <w:r>
        <w:rPr>
          <w:spacing w:val="-1"/>
          <w:sz w:val="24"/>
        </w:rPr>
        <w:t xml:space="preserve"> </w:t>
      </w:r>
      <w:r>
        <w:rPr>
          <w:sz w:val="24"/>
        </w:rPr>
        <w:t>or</w:t>
      </w:r>
      <w:r>
        <w:rPr>
          <w:spacing w:val="-1"/>
          <w:sz w:val="24"/>
        </w:rPr>
        <w:t xml:space="preserve"> </w:t>
      </w:r>
      <w:r>
        <w:rPr>
          <w:sz w:val="24"/>
        </w:rPr>
        <w:t>recycled) raw</w:t>
      </w:r>
      <w:r>
        <w:rPr>
          <w:spacing w:val="1"/>
          <w:sz w:val="24"/>
        </w:rPr>
        <w:t xml:space="preserve"> </w:t>
      </w:r>
      <w:r>
        <w:rPr>
          <w:sz w:val="24"/>
        </w:rPr>
        <w:t>materials</w:t>
      </w:r>
      <w:r>
        <w:rPr>
          <w:spacing w:val="-1"/>
          <w:sz w:val="24"/>
        </w:rPr>
        <w:t xml:space="preserve"> </w:t>
      </w:r>
      <w:r>
        <w:rPr>
          <w:sz w:val="24"/>
        </w:rPr>
        <w:t>or feedstock;</w:t>
      </w:r>
    </w:p>
    <w:p w14:paraId="1AD13A57" w14:textId="77777777" w:rsidR="004B799C" w:rsidRDefault="004B799C">
      <w:pPr>
        <w:pStyle w:val="BodyText"/>
        <w:spacing w:before="10"/>
        <w:rPr>
          <w:sz w:val="20"/>
        </w:rPr>
      </w:pPr>
    </w:p>
    <w:p w14:paraId="67B7DA78" w14:textId="77777777" w:rsidR="004B799C" w:rsidRDefault="00CA4AAC">
      <w:pPr>
        <w:pStyle w:val="ListParagraph"/>
        <w:numPr>
          <w:ilvl w:val="1"/>
          <w:numId w:val="28"/>
        </w:numPr>
        <w:tabs>
          <w:tab w:val="left" w:pos="2092"/>
        </w:tabs>
        <w:ind w:right="951"/>
        <w:jc w:val="both"/>
        <w:rPr>
          <w:sz w:val="24"/>
        </w:rPr>
      </w:pPr>
      <w:r>
        <w:rPr>
          <w:sz w:val="24"/>
        </w:rPr>
        <w:t>investments</w:t>
      </w:r>
      <w:r>
        <w:rPr>
          <w:spacing w:val="1"/>
          <w:sz w:val="24"/>
        </w:rPr>
        <w:t xml:space="preserve"> </w:t>
      </w:r>
      <w:r>
        <w:rPr>
          <w:sz w:val="24"/>
        </w:rPr>
        <w:t>for</w:t>
      </w:r>
      <w:r>
        <w:rPr>
          <w:spacing w:val="1"/>
          <w:sz w:val="24"/>
        </w:rPr>
        <w:t xml:space="preserve"> </w:t>
      </w:r>
      <w:r>
        <w:rPr>
          <w:sz w:val="24"/>
        </w:rPr>
        <w:t>the</w:t>
      </w:r>
      <w:r>
        <w:rPr>
          <w:spacing w:val="1"/>
          <w:sz w:val="24"/>
        </w:rPr>
        <w:t xml:space="preserve"> </w:t>
      </w:r>
      <w:r>
        <w:rPr>
          <w:sz w:val="24"/>
        </w:rPr>
        <w:t>reduction,</w:t>
      </w:r>
      <w:r>
        <w:rPr>
          <w:spacing w:val="1"/>
          <w:sz w:val="24"/>
        </w:rPr>
        <w:t xml:space="preserve"> </w:t>
      </w:r>
      <w:r>
        <w:rPr>
          <w:sz w:val="24"/>
        </w:rPr>
        <w:t>prevention,</w:t>
      </w:r>
      <w:r>
        <w:rPr>
          <w:spacing w:val="1"/>
          <w:sz w:val="24"/>
        </w:rPr>
        <w:t xml:space="preserve"> </w:t>
      </w:r>
      <w:r>
        <w:rPr>
          <w:sz w:val="24"/>
        </w:rPr>
        <w:t>preparing</w:t>
      </w:r>
      <w:r>
        <w:rPr>
          <w:spacing w:val="1"/>
          <w:sz w:val="24"/>
        </w:rPr>
        <w:t xml:space="preserve"> </w:t>
      </w:r>
      <w:r>
        <w:rPr>
          <w:sz w:val="24"/>
        </w:rPr>
        <w:t>for</w:t>
      </w:r>
      <w:r>
        <w:rPr>
          <w:spacing w:val="1"/>
          <w:sz w:val="24"/>
        </w:rPr>
        <w:t xml:space="preserve"> </w:t>
      </w:r>
      <w:r>
        <w:rPr>
          <w:sz w:val="24"/>
        </w:rPr>
        <w:t>re-use,</w:t>
      </w:r>
      <w:r>
        <w:rPr>
          <w:spacing w:val="1"/>
          <w:sz w:val="24"/>
        </w:rPr>
        <w:t xml:space="preserve"> </w:t>
      </w:r>
      <w:r>
        <w:rPr>
          <w:sz w:val="24"/>
        </w:rPr>
        <w:t>preparing</w:t>
      </w:r>
      <w:r>
        <w:rPr>
          <w:spacing w:val="1"/>
          <w:sz w:val="24"/>
        </w:rPr>
        <w:t xml:space="preserve"> </w:t>
      </w:r>
      <w:r>
        <w:rPr>
          <w:sz w:val="24"/>
        </w:rPr>
        <w:t>for</w:t>
      </w:r>
      <w:r>
        <w:rPr>
          <w:spacing w:val="-57"/>
          <w:sz w:val="24"/>
        </w:rPr>
        <w:t xml:space="preserve"> </w:t>
      </w:r>
      <w:r>
        <w:rPr>
          <w:sz w:val="24"/>
        </w:rPr>
        <w:t>recycling and recycling of waste</w:t>
      </w:r>
      <w:r>
        <w:rPr>
          <w:sz w:val="24"/>
          <w:vertAlign w:val="superscript"/>
        </w:rPr>
        <w:t>78</w:t>
      </w:r>
      <w:r>
        <w:rPr>
          <w:sz w:val="24"/>
        </w:rPr>
        <w:t xml:space="preserve"> generated by the beneficiary or investments for</w:t>
      </w:r>
      <w:r>
        <w:rPr>
          <w:spacing w:val="1"/>
          <w:sz w:val="24"/>
        </w:rPr>
        <w:t xml:space="preserve"> </w:t>
      </w:r>
      <w:r>
        <w:rPr>
          <w:sz w:val="24"/>
        </w:rPr>
        <w:t>the preparing for re-use, preparing for recycling and recycling of waste generated</w:t>
      </w:r>
      <w:r>
        <w:rPr>
          <w:spacing w:val="1"/>
          <w:sz w:val="24"/>
        </w:rPr>
        <w:t xml:space="preserve"> </w:t>
      </w:r>
      <w:r>
        <w:rPr>
          <w:sz w:val="24"/>
        </w:rPr>
        <w:t>by</w:t>
      </w:r>
      <w:r>
        <w:rPr>
          <w:spacing w:val="2"/>
          <w:sz w:val="24"/>
        </w:rPr>
        <w:t xml:space="preserve"> </w:t>
      </w:r>
      <w:r>
        <w:rPr>
          <w:sz w:val="24"/>
        </w:rPr>
        <w:t>third</w:t>
      </w:r>
      <w:r>
        <w:rPr>
          <w:spacing w:val="6"/>
          <w:sz w:val="24"/>
        </w:rPr>
        <w:t xml:space="preserve"> </w:t>
      </w:r>
      <w:r>
        <w:rPr>
          <w:sz w:val="24"/>
        </w:rPr>
        <w:t>parties</w:t>
      </w:r>
      <w:r>
        <w:rPr>
          <w:spacing w:val="7"/>
          <w:sz w:val="24"/>
        </w:rPr>
        <w:t xml:space="preserve"> </w:t>
      </w:r>
      <w:r>
        <w:rPr>
          <w:sz w:val="24"/>
        </w:rPr>
        <w:t>and</w:t>
      </w:r>
      <w:r>
        <w:rPr>
          <w:spacing w:val="9"/>
          <w:sz w:val="24"/>
        </w:rPr>
        <w:t xml:space="preserve"> </w:t>
      </w:r>
      <w:r>
        <w:rPr>
          <w:sz w:val="24"/>
        </w:rPr>
        <w:t>which</w:t>
      </w:r>
      <w:r>
        <w:rPr>
          <w:spacing w:val="6"/>
          <w:sz w:val="24"/>
        </w:rPr>
        <w:t xml:space="preserve"> </w:t>
      </w:r>
      <w:r>
        <w:rPr>
          <w:sz w:val="24"/>
        </w:rPr>
        <w:t>would</w:t>
      </w:r>
      <w:r>
        <w:rPr>
          <w:spacing w:val="6"/>
          <w:sz w:val="24"/>
        </w:rPr>
        <w:t xml:space="preserve"> </w:t>
      </w:r>
      <w:r>
        <w:rPr>
          <w:sz w:val="24"/>
        </w:rPr>
        <w:t>otherwise</w:t>
      </w:r>
      <w:r>
        <w:rPr>
          <w:spacing w:val="6"/>
          <w:sz w:val="24"/>
        </w:rPr>
        <w:t xml:space="preserve"> </w:t>
      </w:r>
      <w:r>
        <w:rPr>
          <w:sz w:val="24"/>
        </w:rPr>
        <w:t>be</w:t>
      </w:r>
      <w:r>
        <w:rPr>
          <w:spacing w:val="11"/>
          <w:sz w:val="24"/>
        </w:rPr>
        <w:t xml:space="preserve"> </w:t>
      </w:r>
      <w:r>
        <w:rPr>
          <w:sz w:val="24"/>
        </w:rPr>
        <w:t>disposed</w:t>
      </w:r>
      <w:r>
        <w:rPr>
          <w:spacing w:val="6"/>
          <w:sz w:val="24"/>
        </w:rPr>
        <w:t xml:space="preserve"> </w:t>
      </w:r>
      <w:r>
        <w:rPr>
          <w:sz w:val="24"/>
        </w:rPr>
        <w:t>of,</w:t>
      </w:r>
      <w:r>
        <w:rPr>
          <w:spacing w:val="7"/>
          <w:sz w:val="24"/>
        </w:rPr>
        <w:t xml:space="preserve"> </w:t>
      </w:r>
      <w:r>
        <w:rPr>
          <w:sz w:val="24"/>
        </w:rPr>
        <w:t>or</w:t>
      </w:r>
      <w:r>
        <w:rPr>
          <w:spacing w:val="6"/>
          <w:sz w:val="24"/>
        </w:rPr>
        <w:t xml:space="preserve"> </w:t>
      </w:r>
      <w:r>
        <w:rPr>
          <w:sz w:val="24"/>
        </w:rPr>
        <w:t>be</w:t>
      </w:r>
      <w:r>
        <w:rPr>
          <w:spacing w:val="6"/>
          <w:sz w:val="24"/>
        </w:rPr>
        <w:t xml:space="preserve"> </w:t>
      </w:r>
      <w:r>
        <w:rPr>
          <w:sz w:val="24"/>
        </w:rPr>
        <w:t>treated</w:t>
      </w:r>
      <w:r>
        <w:rPr>
          <w:spacing w:val="6"/>
          <w:sz w:val="24"/>
        </w:rPr>
        <w:t xml:space="preserve"> </w:t>
      </w:r>
      <w:r>
        <w:rPr>
          <w:sz w:val="24"/>
        </w:rPr>
        <w:t>based</w:t>
      </w:r>
      <w:r>
        <w:rPr>
          <w:spacing w:val="6"/>
          <w:sz w:val="24"/>
        </w:rPr>
        <w:t xml:space="preserve"> </w:t>
      </w:r>
      <w:r>
        <w:rPr>
          <w:sz w:val="24"/>
        </w:rPr>
        <w:t>on</w:t>
      </w:r>
      <w:r>
        <w:rPr>
          <w:spacing w:val="-57"/>
          <w:sz w:val="24"/>
        </w:rPr>
        <w:t xml:space="preserve"> </w:t>
      </w:r>
      <w:r>
        <w:rPr>
          <w:sz w:val="24"/>
        </w:rPr>
        <w:t>a treatment operation that is situated lower in the priority order of the waste</w:t>
      </w:r>
      <w:r>
        <w:rPr>
          <w:spacing w:val="1"/>
          <w:sz w:val="24"/>
        </w:rPr>
        <w:t xml:space="preserve"> </w:t>
      </w:r>
      <w:r>
        <w:rPr>
          <w:sz w:val="24"/>
        </w:rPr>
        <w:t>hierarchy</w:t>
      </w:r>
      <w:r>
        <w:rPr>
          <w:sz w:val="24"/>
          <w:vertAlign w:val="superscript"/>
        </w:rPr>
        <w:t>79</w:t>
      </w:r>
      <w:r>
        <w:rPr>
          <w:sz w:val="24"/>
        </w:rPr>
        <w:t xml:space="preserve"> or in a less resource-efficient manner</w:t>
      </w:r>
      <w:r>
        <w:rPr>
          <w:sz w:val="24"/>
          <w:vertAlign w:val="superscript"/>
        </w:rPr>
        <w:t>80</w:t>
      </w:r>
      <w:r>
        <w:rPr>
          <w:sz w:val="24"/>
        </w:rPr>
        <w:t>, or would lead to a lower</w:t>
      </w:r>
      <w:r>
        <w:rPr>
          <w:spacing w:val="1"/>
          <w:sz w:val="24"/>
        </w:rPr>
        <w:t xml:space="preserve"> </w:t>
      </w:r>
      <w:r>
        <w:rPr>
          <w:sz w:val="24"/>
        </w:rPr>
        <w:t>quality</w:t>
      </w:r>
      <w:r>
        <w:rPr>
          <w:spacing w:val="-6"/>
          <w:sz w:val="24"/>
        </w:rPr>
        <w:t xml:space="preserve"> </w:t>
      </w:r>
      <w:r>
        <w:rPr>
          <w:sz w:val="24"/>
        </w:rPr>
        <w:t>of</w:t>
      </w:r>
      <w:r>
        <w:rPr>
          <w:spacing w:val="-1"/>
          <w:sz w:val="24"/>
        </w:rPr>
        <w:t xml:space="preserve"> </w:t>
      </w:r>
      <w:r>
        <w:rPr>
          <w:sz w:val="24"/>
        </w:rPr>
        <w:t>recycling;</w:t>
      </w:r>
    </w:p>
    <w:p w14:paraId="134516A5" w14:textId="77777777" w:rsidR="004B799C" w:rsidRDefault="004B799C">
      <w:pPr>
        <w:pStyle w:val="BodyText"/>
        <w:spacing w:before="11"/>
        <w:rPr>
          <w:sz w:val="20"/>
        </w:rPr>
      </w:pPr>
    </w:p>
    <w:p w14:paraId="5C8284BE" w14:textId="77777777" w:rsidR="004B799C" w:rsidRDefault="00CA4AAC">
      <w:pPr>
        <w:pStyle w:val="ListParagraph"/>
        <w:numPr>
          <w:ilvl w:val="1"/>
          <w:numId w:val="28"/>
        </w:numPr>
        <w:tabs>
          <w:tab w:val="left" w:pos="2092"/>
        </w:tabs>
        <w:ind w:right="957"/>
        <w:jc w:val="both"/>
        <w:rPr>
          <w:sz w:val="24"/>
        </w:rPr>
      </w:pPr>
      <w:r>
        <w:rPr>
          <w:sz w:val="24"/>
        </w:rPr>
        <w:t>investments for the preparing for re-use, preparing for recycling and recycling of</w:t>
      </w:r>
      <w:r>
        <w:rPr>
          <w:spacing w:val="1"/>
          <w:sz w:val="24"/>
        </w:rPr>
        <w:t xml:space="preserve"> </w:t>
      </w:r>
      <w:r>
        <w:rPr>
          <w:sz w:val="24"/>
        </w:rPr>
        <w:t>other</w:t>
      </w:r>
      <w:r>
        <w:rPr>
          <w:spacing w:val="15"/>
          <w:sz w:val="24"/>
        </w:rPr>
        <w:t xml:space="preserve"> </w:t>
      </w:r>
      <w:r>
        <w:rPr>
          <w:sz w:val="24"/>
        </w:rPr>
        <w:t>products,</w:t>
      </w:r>
      <w:r>
        <w:rPr>
          <w:spacing w:val="18"/>
          <w:sz w:val="24"/>
        </w:rPr>
        <w:t xml:space="preserve"> </w:t>
      </w:r>
      <w:r>
        <w:rPr>
          <w:sz w:val="24"/>
        </w:rPr>
        <w:t>materials</w:t>
      </w:r>
      <w:r>
        <w:rPr>
          <w:spacing w:val="18"/>
          <w:sz w:val="24"/>
        </w:rPr>
        <w:t xml:space="preserve"> </w:t>
      </w:r>
      <w:r>
        <w:rPr>
          <w:sz w:val="24"/>
        </w:rPr>
        <w:t>or</w:t>
      </w:r>
      <w:r>
        <w:rPr>
          <w:spacing w:val="17"/>
          <w:sz w:val="24"/>
        </w:rPr>
        <w:t xml:space="preserve"> </w:t>
      </w:r>
      <w:r>
        <w:rPr>
          <w:sz w:val="24"/>
        </w:rPr>
        <w:t>substances</w:t>
      </w:r>
      <w:r>
        <w:rPr>
          <w:sz w:val="24"/>
          <w:vertAlign w:val="superscript"/>
        </w:rPr>
        <w:t>81</w:t>
      </w:r>
      <w:r>
        <w:rPr>
          <w:spacing w:val="18"/>
          <w:sz w:val="24"/>
        </w:rPr>
        <w:t xml:space="preserve"> </w:t>
      </w:r>
      <w:r>
        <w:rPr>
          <w:sz w:val="24"/>
        </w:rPr>
        <w:t>generated</w:t>
      </w:r>
      <w:r>
        <w:rPr>
          <w:spacing w:val="18"/>
          <w:sz w:val="24"/>
        </w:rPr>
        <w:t xml:space="preserve"> </w:t>
      </w:r>
      <w:r>
        <w:rPr>
          <w:sz w:val="24"/>
        </w:rPr>
        <w:t>by</w:t>
      </w:r>
      <w:r>
        <w:rPr>
          <w:spacing w:val="12"/>
          <w:sz w:val="24"/>
        </w:rPr>
        <w:t xml:space="preserve"> </w:t>
      </w:r>
      <w:r>
        <w:rPr>
          <w:sz w:val="24"/>
        </w:rPr>
        <w:t>the</w:t>
      </w:r>
      <w:r>
        <w:rPr>
          <w:spacing w:val="15"/>
          <w:sz w:val="24"/>
        </w:rPr>
        <w:t xml:space="preserve"> </w:t>
      </w:r>
      <w:r>
        <w:rPr>
          <w:sz w:val="24"/>
        </w:rPr>
        <w:t>beneficiary</w:t>
      </w:r>
      <w:r>
        <w:rPr>
          <w:spacing w:val="11"/>
          <w:sz w:val="24"/>
        </w:rPr>
        <w:t xml:space="preserve"> </w:t>
      </w:r>
      <w:r>
        <w:rPr>
          <w:sz w:val="24"/>
        </w:rPr>
        <w:t>or</w:t>
      </w:r>
      <w:r>
        <w:rPr>
          <w:spacing w:val="19"/>
          <w:sz w:val="24"/>
        </w:rPr>
        <w:t xml:space="preserve"> </w:t>
      </w:r>
      <w:r>
        <w:rPr>
          <w:sz w:val="24"/>
        </w:rPr>
        <w:t>by</w:t>
      </w:r>
      <w:r>
        <w:rPr>
          <w:spacing w:val="14"/>
          <w:sz w:val="24"/>
        </w:rPr>
        <w:t xml:space="preserve"> </w:t>
      </w:r>
      <w:r>
        <w:rPr>
          <w:sz w:val="24"/>
        </w:rPr>
        <w:t>third</w:t>
      </w:r>
    </w:p>
    <w:p w14:paraId="162B4DD5" w14:textId="77777777" w:rsidR="004B799C" w:rsidRDefault="004B799C">
      <w:pPr>
        <w:pStyle w:val="BodyText"/>
        <w:rPr>
          <w:sz w:val="20"/>
        </w:rPr>
      </w:pPr>
    </w:p>
    <w:p w14:paraId="1655B1EF" w14:textId="77777777" w:rsidR="004B799C" w:rsidRDefault="004B799C">
      <w:pPr>
        <w:pStyle w:val="BodyText"/>
        <w:rPr>
          <w:sz w:val="20"/>
        </w:rPr>
      </w:pPr>
    </w:p>
    <w:p w14:paraId="7097D139" w14:textId="3B350E91" w:rsidR="004B799C" w:rsidRDefault="00161D3B">
      <w:pPr>
        <w:pStyle w:val="BodyText"/>
        <w:spacing w:before="10"/>
        <w:rPr>
          <w:sz w:val="22"/>
        </w:rPr>
      </w:pPr>
      <w:r>
        <w:rPr>
          <w:noProof/>
        </w:rPr>
        <mc:AlternateContent>
          <mc:Choice Requires="wps">
            <w:drawing>
              <wp:anchor distT="0" distB="0" distL="0" distR="0" simplePos="0" relativeHeight="487642624" behindDoc="1" locked="0" layoutInCell="1" allowOverlap="1" wp14:anchorId="2409D4B5" wp14:editId="59841561">
                <wp:simplePos x="0" y="0"/>
                <wp:positionH relativeFrom="page">
                  <wp:posOffset>901065</wp:posOffset>
                </wp:positionH>
                <wp:positionV relativeFrom="paragraph">
                  <wp:posOffset>182245</wp:posOffset>
                </wp:positionV>
                <wp:extent cx="1828800" cy="7620"/>
                <wp:effectExtent l="0" t="0" r="0" b="0"/>
                <wp:wrapTopAndBottom/>
                <wp:docPr id="70" name="docshape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12CF1F" id="docshape44" o:spid="_x0000_s1026" style="position:absolute;margin-left:70.95pt;margin-top:14.35pt;width:2in;height:.6pt;z-index:-15673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" fillcolor="black" stroked="f">
                <w10:wrap type="topAndBottom" anchorx="page"/>
              </v:rect>
            </w:pict>
          </mc:Fallback>
        </mc:AlternateContent>
      </w:r>
    </w:p>
    <w:p w14:paraId="0B4268C7" w14:textId="77777777" w:rsidR="004B799C" w:rsidRDefault="00CA4AAC">
      <w:pPr>
        <w:spacing w:before="103"/>
        <w:ind w:left="1525" w:right="954" w:hanging="567"/>
        <w:jc w:val="both"/>
        <w:rPr>
          <w:sz w:val="20"/>
        </w:rPr>
      </w:pPr>
      <w:r>
        <w:rPr>
          <w:sz w:val="20"/>
          <w:vertAlign w:val="superscript"/>
        </w:rPr>
        <w:t>77</w:t>
      </w:r>
      <w:r>
        <w:rPr>
          <w:spacing w:val="1"/>
          <w:sz w:val="20"/>
        </w:rPr>
        <w:t xml:space="preserve"> </w:t>
      </w:r>
      <w:r>
        <w:rPr>
          <w:sz w:val="20"/>
        </w:rPr>
        <w:t>The resources consumed may include all material resources consumed, with the exception of energy. The</w:t>
      </w:r>
      <w:r>
        <w:rPr>
          <w:spacing w:val="1"/>
          <w:sz w:val="20"/>
        </w:rPr>
        <w:t xml:space="preserve"> </w:t>
      </w:r>
      <w:r>
        <w:rPr>
          <w:sz w:val="20"/>
        </w:rPr>
        <w:t>reduction</w:t>
      </w:r>
      <w:r>
        <w:rPr>
          <w:spacing w:val="1"/>
          <w:sz w:val="20"/>
        </w:rPr>
        <w:t xml:space="preserve"> </w:t>
      </w:r>
      <w:r>
        <w:rPr>
          <w:sz w:val="20"/>
        </w:rPr>
        <w:t>may</w:t>
      </w:r>
      <w:r>
        <w:rPr>
          <w:spacing w:val="1"/>
          <w:sz w:val="20"/>
        </w:rPr>
        <w:t xml:space="preserve"> </w:t>
      </w:r>
      <w:r>
        <w:rPr>
          <w:sz w:val="20"/>
        </w:rPr>
        <w:t>be</w:t>
      </w:r>
      <w:r>
        <w:rPr>
          <w:spacing w:val="1"/>
          <w:sz w:val="20"/>
        </w:rPr>
        <w:t xml:space="preserve"> </w:t>
      </w:r>
      <w:r>
        <w:rPr>
          <w:sz w:val="20"/>
        </w:rPr>
        <w:t>determined</w:t>
      </w:r>
      <w:r>
        <w:rPr>
          <w:spacing w:val="1"/>
          <w:sz w:val="20"/>
        </w:rPr>
        <w:t xml:space="preserve"> </w:t>
      </w:r>
      <w:r>
        <w:rPr>
          <w:sz w:val="20"/>
        </w:rPr>
        <w:t>by</w:t>
      </w:r>
      <w:r>
        <w:rPr>
          <w:spacing w:val="1"/>
          <w:sz w:val="20"/>
        </w:rPr>
        <w:t xml:space="preserve"> </w:t>
      </w:r>
      <w:r>
        <w:rPr>
          <w:sz w:val="20"/>
        </w:rPr>
        <w:t>measuring</w:t>
      </w:r>
      <w:r>
        <w:rPr>
          <w:spacing w:val="1"/>
          <w:sz w:val="20"/>
        </w:rPr>
        <w:t xml:space="preserve"> </w:t>
      </w:r>
      <w:r>
        <w:rPr>
          <w:sz w:val="20"/>
        </w:rPr>
        <w:t>or</w:t>
      </w:r>
      <w:r>
        <w:rPr>
          <w:spacing w:val="1"/>
          <w:sz w:val="20"/>
        </w:rPr>
        <w:t xml:space="preserve"> </w:t>
      </w:r>
      <w:r>
        <w:rPr>
          <w:sz w:val="20"/>
        </w:rPr>
        <w:t>estimating</w:t>
      </w:r>
      <w:r>
        <w:rPr>
          <w:spacing w:val="1"/>
          <w:sz w:val="20"/>
        </w:rPr>
        <w:t xml:space="preserve"> </w:t>
      </w:r>
      <w:r>
        <w:rPr>
          <w:sz w:val="20"/>
        </w:rPr>
        <w:t>consumption</w:t>
      </w:r>
      <w:r>
        <w:rPr>
          <w:spacing w:val="1"/>
          <w:sz w:val="20"/>
        </w:rPr>
        <w:t xml:space="preserve"> </w:t>
      </w:r>
      <w:r>
        <w:rPr>
          <w:sz w:val="20"/>
        </w:rPr>
        <w:t>before</w:t>
      </w:r>
      <w:r>
        <w:rPr>
          <w:spacing w:val="1"/>
          <w:sz w:val="20"/>
        </w:rPr>
        <w:t xml:space="preserve"> </w:t>
      </w:r>
      <w:r>
        <w:rPr>
          <w:sz w:val="20"/>
        </w:rPr>
        <w:t>and</w:t>
      </w:r>
      <w:r>
        <w:rPr>
          <w:spacing w:val="1"/>
          <w:sz w:val="20"/>
        </w:rPr>
        <w:t xml:space="preserve"> </w:t>
      </w:r>
      <w:r>
        <w:rPr>
          <w:sz w:val="20"/>
        </w:rPr>
        <w:t>after</w:t>
      </w:r>
      <w:r>
        <w:rPr>
          <w:spacing w:val="1"/>
          <w:sz w:val="20"/>
        </w:rPr>
        <w:t xml:space="preserve"> </w:t>
      </w:r>
      <w:r>
        <w:rPr>
          <w:sz w:val="20"/>
        </w:rPr>
        <w:t>the</w:t>
      </w:r>
      <w:r>
        <w:rPr>
          <w:spacing w:val="-47"/>
          <w:sz w:val="20"/>
        </w:rPr>
        <w:t xml:space="preserve"> </w:t>
      </w:r>
      <w:r>
        <w:rPr>
          <w:sz w:val="20"/>
        </w:rPr>
        <w:t>implementation of the aid measure, including any adjustment for external conditions that may affect</w:t>
      </w:r>
      <w:r>
        <w:rPr>
          <w:spacing w:val="1"/>
          <w:sz w:val="20"/>
        </w:rPr>
        <w:t xml:space="preserve"> </w:t>
      </w:r>
      <w:r>
        <w:rPr>
          <w:sz w:val="20"/>
        </w:rPr>
        <w:t>resource</w:t>
      </w:r>
      <w:r>
        <w:rPr>
          <w:spacing w:val="-1"/>
          <w:sz w:val="20"/>
        </w:rPr>
        <w:t xml:space="preserve"> </w:t>
      </w:r>
      <w:r>
        <w:rPr>
          <w:sz w:val="20"/>
        </w:rPr>
        <w:t>consumption.</w:t>
      </w:r>
    </w:p>
    <w:p w14:paraId="0DBA5185" w14:textId="77777777" w:rsidR="004B799C" w:rsidRDefault="00CA4AAC">
      <w:pPr>
        <w:ind w:left="1525" w:right="953" w:hanging="567"/>
        <w:jc w:val="both"/>
        <w:rPr>
          <w:sz w:val="20"/>
        </w:rPr>
      </w:pPr>
      <w:r>
        <w:rPr>
          <w:sz w:val="20"/>
          <w:vertAlign w:val="superscript"/>
        </w:rPr>
        <w:t>78</w:t>
      </w:r>
      <w:r>
        <w:rPr>
          <w:sz w:val="20"/>
        </w:rPr>
        <w:t xml:space="preserve">        See the definitions of re-use, preparing for re-use, recycling, and waste in points </w:t>
      </w:r>
      <w:hyperlink w:anchor="_bookmark6" w:history="1">
        <w:r>
          <w:rPr>
            <w:sz w:val="20"/>
          </w:rPr>
          <w:t>18</w:t>
        </w:r>
      </w:hyperlink>
      <w:hyperlink w:anchor="_bookmark6" w:history="1">
        <w:r>
          <w:rPr>
            <w:sz w:val="20"/>
          </w:rPr>
          <w:t xml:space="preserve">(54), </w:t>
        </w:r>
      </w:hyperlink>
      <w:hyperlink w:anchor="_bookmark8" w:history="1">
        <w:r>
          <w:rPr>
            <w:sz w:val="20"/>
          </w:rPr>
          <w:t xml:space="preserve">(57), </w:t>
        </w:r>
      </w:hyperlink>
      <w:hyperlink w:anchor="_bookmark9" w:history="1">
        <w:r>
          <w:rPr>
            <w:sz w:val="20"/>
          </w:rPr>
          <w:t xml:space="preserve">(66) </w:t>
        </w:r>
      </w:hyperlink>
      <w:r>
        <w:rPr>
          <w:sz w:val="20"/>
        </w:rPr>
        <w:t>and</w:t>
      </w:r>
      <w:r>
        <w:rPr>
          <w:spacing w:val="1"/>
          <w:sz w:val="20"/>
        </w:rPr>
        <w:t xml:space="preserve"> </w:t>
      </w:r>
      <w:hyperlink w:anchor="_bookmark10" w:history="1">
        <w:r>
          <w:rPr>
            <w:sz w:val="20"/>
          </w:rPr>
          <w:t>(79).</w:t>
        </w:r>
      </w:hyperlink>
    </w:p>
    <w:p w14:paraId="3FD609C6" w14:textId="77777777" w:rsidR="004B799C" w:rsidRDefault="00CA4AAC">
      <w:pPr>
        <w:ind w:left="1525" w:right="962" w:hanging="567"/>
        <w:jc w:val="both"/>
        <w:rPr>
          <w:sz w:val="20"/>
        </w:rPr>
      </w:pPr>
      <w:r>
        <w:rPr>
          <w:sz w:val="20"/>
          <w:vertAlign w:val="superscript"/>
        </w:rPr>
        <w:t>79</w:t>
      </w:r>
      <w:r>
        <w:rPr>
          <w:sz w:val="20"/>
        </w:rPr>
        <w:t xml:space="preserve">      </w:t>
      </w:r>
      <w:r>
        <w:rPr>
          <w:spacing w:val="1"/>
          <w:sz w:val="20"/>
        </w:rPr>
        <w:t xml:space="preserve"> </w:t>
      </w:r>
      <w:r>
        <w:rPr>
          <w:sz w:val="20"/>
        </w:rPr>
        <w:t>The waste hierarchy consists of (a) prevention, (b) preparing for re-use, (c) recycling, (d) other recovery,</w:t>
      </w:r>
      <w:r>
        <w:rPr>
          <w:spacing w:val="1"/>
          <w:sz w:val="20"/>
        </w:rPr>
        <w:t xml:space="preserve"> </w:t>
      </w:r>
      <w:r>
        <w:rPr>
          <w:sz w:val="20"/>
        </w:rPr>
        <w:t>for</w:t>
      </w:r>
      <w:r>
        <w:rPr>
          <w:spacing w:val="-1"/>
          <w:sz w:val="20"/>
        </w:rPr>
        <w:t xml:space="preserve"> </w:t>
      </w:r>
      <w:r>
        <w:rPr>
          <w:sz w:val="20"/>
        </w:rPr>
        <w:t>instance</w:t>
      </w:r>
      <w:r>
        <w:rPr>
          <w:spacing w:val="-1"/>
          <w:sz w:val="20"/>
        </w:rPr>
        <w:t xml:space="preserve"> </w:t>
      </w:r>
      <w:r>
        <w:rPr>
          <w:sz w:val="20"/>
        </w:rPr>
        <w:t>energy</w:t>
      </w:r>
      <w:r>
        <w:rPr>
          <w:spacing w:val="-4"/>
          <w:sz w:val="20"/>
        </w:rPr>
        <w:t xml:space="preserve"> </w:t>
      </w:r>
      <w:r>
        <w:rPr>
          <w:sz w:val="20"/>
        </w:rPr>
        <w:t>recovery,</w:t>
      </w:r>
      <w:r>
        <w:rPr>
          <w:spacing w:val="1"/>
          <w:sz w:val="20"/>
        </w:rPr>
        <w:t xml:space="preserve"> </w:t>
      </w:r>
      <w:r>
        <w:rPr>
          <w:sz w:val="20"/>
        </w:rPr>
        <w:t>and (e)</w:t>
      </w:r>
      <w:r>
        <w:rPr>
          <w:spacing w:val="1"/>
          <w:sz w:val="20"/>
        </w:rPr>
        <w:t xml:space="preserve"> </w:t>
      </w:r>
      <w:r>
        <w:rPr>
          <w:sz w:val="20"/>
        </w:rPr>
        <w:t>disposal.</w:t>
      </w:r>
      <w:r>
        <w:rPr>
          <w:spacing w:val="-1"/>
          <w:sz w:val="20"/>
        </w:rPr>
        <w:t xml:space="preserve"> </w:t>
      </w:r>
      <w:r>
        <w:rPr>
          <w:sz w:val="20"/>
        </w:rPr>
        <w:t>See Article</w:t>
      </w:r>
      <w:r>
        <w:rPr>
          <w:spacing w:val="-1"/>
          <w:sz w:val="20"/>
        </w:rPr>
        <w:t xml:space="preserve"> </w:t>
      </w:r>
      <w:r>
        <w:rPr>
          <w:sz w:val="20"/>
        </w:rPr>
        <w:t>4,</w:t>
      </w:r>
      <w:r>
        <w:rPr>
          <w:spacing w:val="-1"/>
          <w:sz w:val="20"/>
        </w:rPr>
        <w:t xml:space="preserve"> </w:t>
      </w:r>
      <w:r>
        <w:rPr>
          <w:sz w:val="20"/>
        </w:rPr>
        <w:t>point</w:t>
      </w:r>
      <w:r>
        <w:rPr>
          <w:spacing w:val="1"/>
          <w:sz w:val="20"/>
        </w:rPr>
        <w:t xml:space="preserve"> </w:t>
      </w:r>
      <w:r>
        <w:rPr>
          <w:sz w:val="20"/>
        </w:rPr>
        <w:t>(1),</w:t>
      </w:r>
      <w:r>
        <w:rPr>
          <w:spacing w:val="-3"/>
          <w:sz w:val="20"/>
        </w:rPr>
        <w:t xml:space="preserve"> </w:t>
      </w:r>
      <w:r>
        <w:rPr>
          <w:sz w:val="20"/>
        </w:rPr>
        <w:t>of</w:t>
      </w:r>
      <w:r>
        <w:rPr>
          <w:spacing w:val="-2"/>
          <w:sz w:val="20"/>
        </w:rPr>
        <w:t xml:space="preserve"> </w:t>
      </w:r>
      <w:r>
        <w:rPr>
          <w:sz w:val="20"/>
        </w:rPr>
        <w:t>Directive</w:t>
      </w:r>
      <w:r>
        <w:rPr>
          <w:spacing w:val="-1"/>
          <w:sz w:val="20"/>
        </w:rPr>
        <w:t xml:space="preserve"> </w:t>
      </w:r>
      <w:r>
        <w:rPr>
          <w:sz w:val="20"/>
        </w:rPr>
        <w:t>2008/98/EC.</w:t>
      </w:r>
    </w:p>
    <w:p w14:paraId="1141BC16" w14:textId="77777777" w:rsidR="004B799C" w:rsidRDefault="00CA4AAC">
      <w:pPr>
        <w:spacing w:before="2"/>
        <w:ind w:left="958"/>
        <w:jc w:val="both"/>
        <w:rPr>
          <w:sz w:val="20"/>
        </w:rPr>
      </w:pPr>
      <w:r>
        <w:rPr>
          <w:sz w:val="20"/>
          <w:vertAlign w:val="superscript"/>
        </w:rPr>
        <w:t>80</w:t>
      </w:r>
      <w:r>
        <w:rPr>
          <w:sz w:val="20"/>
        </w:rPr>
        <w:t xml:space="preserve">      </w:t>
      </w:r>
      <w:r>
        <w:rPr>
          <w:spacing w:val="25"/>
          <w:sz w:val="20"/>
        </w:rPr>
        <w:t xml:space="preserve"> </w:t>
      </w:r>
      <w:r>
        <w:rPr>
          <w:sz w:val="20"/>
        </w:rPr>
        <w:t>Having</w:t>
      </w:r>
      <w:r>
        <w:rPr>
          <w:spacing w:val="-3"/>
          <w:sz w:val="20"/>
        </w:rPr>
        <w:t xml:space="preserve"> </w:t>
      </w:r>
      <w:r>
        <w:rPr>
          <w:sz w:val="20"/>
        </w:rPr>
        <w:t>regard to</w:t>
      </w:r>
      <w:r>
        <w:rPr>
          <w:spacing w:val="-1"/>
          <w:sz w:val="20"/>
        </w:rPr>
        <w:t xml:space="preserve"> </w:t>
      </w:r>
      <w:r>
        <w:rPr>
          <w:sz w:val="20"/>
        </w:rPr>
        <w:t>the</w:t>
      </w:r>
      <w:r>
        <w:rPr>
          <w:spacing w:val="-1"/>
          <w:sz w:val="20"/>
        </w:rPr>
        <w:t xml:space="preserve"> </w:t>
      </w:r>
      <w:r>
        <w:rPr>
          <w:sz w:val="20"/>
        </w:rPr>
        <w:t>investments</w:t>
      </w:r>
      <w:r>
        <w:rPr>
          <w:spacing w:val="-2"/>
          <w:sz w:val="20"/>
        </w:rPr>
        <w:t xml:space="preserve"> </w:t>
      </w:r>
      <w:r>
        <w:rPr>
          <w:sz w:val="20"/>
        </w:rPr>
        <w:t>improving</w:t>
      </w:r>
      <w:r>
        <w:rPr>
          <w:spacing w:val="-3"/>
          <w:sz w:val="20"/>
        </w:rPr>
        <w:t xml:space="preserve"> </w:t>
      </w:r>
      <w:r>
        <w:rPr>
          <w:sz w:val="20"/>
        </w:rPr>
        <w:t>resource</w:t>
      </w:r>
      <w:r>
        <w:rPr>
          <w:spacing w:val="-1"/>
          <w:sz w:val="20"/>
        </w:rPr>
        <w:t xml:space="preserve"> </w:t>
      </w:r>
      <w:r>
        <w:rPr>
          <w:sz w:val="20"/>
        </w:rPr>
        <w:t>efficiency</w:t>
      </w:r>
      <w:r>
        <w:rPr>
          <w:spacing w:val="-5"/>
          <w:sz w:val="20"/>
        </w:rPr>
        <w:t xml:space="preserve"> </w:t>
      </w:r>
      <w:r>
        <w:rPr>
          <w:sz w:val="20"/>
        </w:rPr>
        <w:t>described</w:t>
      </w:r>
      <w:r>
        <w:rPr>
          <w:spacing w:val="-1"/>
          <w:sz w:val="20"/>
        </w:rPr>
        <w:t xml:space="preserve"> </w:t>
      </w:r>
      <w:r>
        <w:rPr>
          <w:sz w:val="20"/>
        </w:rPr>
        <w:t>in</w:t>
      </w:r>
      <w:r>
        <w:rPr>
          <w:spacing w:val="-3"/>
          <w:sz w:val="20"/>
        </w:rPr>
        <w:t xml:space="preserve"> </w:t>
      </w:r>
      <w:r>
        <w:rPr>
          <w:sz w:val="20"/>
        </w:rPr>
        <w:t>point</w:t>
      </w:r>
      <w:r>
        <w:rPr>
          <w:spacing w:val="7"/>
          <w:sz w:val="20"/>
        </w:rPr>
        <w:t xml:space="preserve"> </w:t>
      </w:r>
      <w:hyperlink w:anchor="_bookmark104" w:history="1">
        <w:r>
          <w:rPr>
            <w:sz w:val="20"/>
          </w:rPr>
          <w:t>192</w:t>
        </w:r>
      </w:hyperlink>
      <w:hyperlink w:anchor="_bookmark104" w:history="1">
        <w:r>
          <w:rPr>
            <w:sz w:val="20"/>
          </w:rPr>
          <w:t>(a)</w:t>
        </w:r>
      </w:hyperlink>
      <w:hyperlink w:anchor="_bookmark105" w:history="1">
        <w:r>
          <w:rPr>
            <w:sz w:val="20"/>
          </w:rPr>
          <w:t xml:space="preserve">(i) </w:t>
        </w:r>
      </w:hyperlink>
      <w:r>
        <w:rPr>
          <w:sz w:val="20"/>
        </w:rPr>
        <w:t xml:space="preserve">and </w:t>
      </w:r>
      <w:hyperlink w:anchor="_bookmark106" w:history="1">
        <w:r>
          <w:rPr>
            <w:sz w:val="20"/>
          </w:rPr>
          <w:t>(ii).</w:t>
        </w:r>
      </w:hyperlink>
    </w:p>
    <w:p w14:paraId="21D95297" w14:textId="77777777" w:rsidR="004B799C" w:rsidRDefault="00CA4AAC">
      <w:pPr>
        <w:ind w:left="1525" w:right="957" w:hanging="567"/>
        <w:jc w:val="both"/>
        <w:rPr>
          <w:sz w:val="20"/>
        </w:rPr>
      </w:pPr>
      <w:r>
        <w:rPr>
          <w:sz w:val="20"/>
          <w:vertAlign w:val="superscript"/>
        </w:rPr>
        <w:t>81</w:t>
      </w:r>
      <w:r>
        <w:rPr>
          <w:spacing w:val="1"/>
          <w:sz w:val="20"/>
        </w:rPr>
        <w:t xml:space="preserve"> </w:t>
      </w:r>
      <w:r>
        <w:rPr>
          <w:sz w:val="20"/>
        </w:rPr>
        <w:t>Other products, materials or substances may include by-products (as referred to in Article 5 of Directive</w:t>
      </w:r>
      <w:r>
        <w:rPr>
          <w:spacing w:val="1"/>
          <w:sz w:val="20"/>
        </w:rPr>
        <w:t xml:space="preserve"> </w:t>
      </w:r>
      <w:r>
        <w:rPr>
          <w:sz w:val="20"/>
        </w:rPr>
        <w:t>2008/98/EC), agricultural and forestry residues, waste water,</w:t>
      </w:r>
      <w:r>
        <w:rPr>
          <w:spacing w:val="1"/>
          <w:sz w:val="20"/>
        </w:rPr>
        <w:t xml:space="preserve"> </w:t>
      </w:r>
      <w:r>
        <w:rPr>
          <w:sz w:val="20"/>
        </w:rPr>
        <w:t>rain water and runoff water, minerals,</w:t>
      </w:r>
      <w:r>
        <w:rPr>
          <w:spacing w:val="1"/>
          <w:sz w:val="20"/>
        </w:rPr>
        <w:t xml:space="preserve"> </w:t>
      </w:r>
      <w:r>
        <w:rPr>
          <w:sz w:val="20"/>
        </w:rPr>
        <w:t>nutrients,</w:t>
      </w:r>
      <w:r>
        <w:rPr>
          <w:spacing w:val="1"/>
          <w:sz w:val="20"/>
        </w:rPr>
        <w:t xml:space="preserve"> </w:t>
      </w:r>
      <w:r>
        <w:rPr>
          <w:sz w:val="20"/>
        </w:rPr>
        <w:t>residual</w:t>
      </w:r>
      <w:r>
        <w:rPr>
          <w:spacing w:val="1"/>
          <w:sz w:val="20"/>
        </w:rPr>
        <w:t xml:space="preserve"> </w:t>
      </w:r>
      <w:r>
        <w:rPr>
          <w:sz w:val="20"/>
        </w:rPr>
        <w:t>gases</w:t>
      </w:r>
      <w:r>
        <w:rPr>
          <w:spacing w:val="1"/>
          <w:sz w:val="20"/>
        </w:rPr>
        <w:t xml:space="preserve"> </w:t>
      </w:r>
      <w:r>
        <w:rPr>
          <w:sz w:val="20"/>
        </w:rPr>
        <w:t>from</w:t>
      </w:r>
      <w:r>
        <w:rPr>
          <w:spacing w:val="1"/>
          <w:sz w:val="20"/>
        </w:rPr>
        <w:t xml:space="preserve"> </w:t>
      </w:r>
      <w:r>
        <w:rPr>
          <w:sz w:val="20"/>
        </w:rPr>
        <w:t>production</w:t>
      </w:r>
      <w:r>
        <w:rPr>
          <w:spacing w:val="1"/>
          <w:sz w:val="20"/>
        </w:rPr>
        <w:t xml:space="preserve"> </w:t>
      </w:r>
      <w:r>
        <w:rPr>
          <w:sz w:val="20"/>
        </w:rPr>
        <w:t>processes,</w:t>
      </w:r>
      <w:r>
        <w:rPr>
          <w:spacing w:val="1"/>
          <w:sz w:val="20"/>
        </w:rPr>
        <w:t xml:space="preserve"> </w:t>
      </w:r>
      <w:r>
        <w:rPr>
          <w:sz w:val="20"/>
        </w:rPr>
        <w:t>redundant</w:t>
      </w:r>
      <w:r>
        <w:rPr>
          <w:spacing w:val="1"/>
          <w:sz w:val="20"/>
        </w:rPr>
        <w:t xml:space="preserve"> </w:t>
      </w:r>
      <w:r>
        <w:rPr>
          <w:sz w:val="20"/>
        </w:rPr>
        <w:t>products,</w:t>
      </w:r>
      <w:r>
        <w:rPr>
          <w:spacing w:val="1"/>
          <w:sz w:val="20"/>
        </w:rPr>
        <w:t xml:space="preserve"> </w:t>
      </w:r>
      <w:r>
        <w:rPr>
          <w:sz w:val="20"/>
        </w:rPr>
        <w:t>parts</w:t>
      </w:r>
      <w:r>
        <w:rPr>
          <w:spacing w:val="1"/>
          <w:sz w:val="20"/>
        </w:rPr>
        <w:t xml:space="preserve"> </w:t>
      </w:r>
      <w:r>
        <w:rPr>
          <w:sz w:val="20"/>
        </w:rPr>
        <w:t>and</w:t>
      </w:r>
      <w:r>
        <w:rPr>
          <w:spacing w:val="1"/>
          <w:sz w:val="20"/>
        </w:rPr>
        <w:t xml:space="preserve"> </w:t>
      </w:r>
      <w:r>
        <w:rPr>
          <w:sz w:val="20"/>
        </w:rPr>
        <w:t>materials,</w:t>
      </w:r>
      <w:r>
        <w:rPr>
          <w:spacing w:val="1"/>
          <w:sz w:val="20"/>
        </w:rPr>
        <w:t xml:space="preserve"> </w:t>
      </w:r>
      <w:r>
        <w:rPr>
          <w:sz w:val="20"/>
        </w:rPr>
        <w:t>etc.</w:t>
      </w:r>
      <w:r>
        <w:rPr>
          <w:spacing w:val="1"/>
          <w:sz w:val="20"/>
        </w:rPr>
        <w:t xml:space="preserve"> </w:t>
      </w:r>
      <w:r>
        <w:rPr>
          <w:sz w:val="20"/>
        </w:rPr>
        <w:t>Redundant products, parts and materials are products, parts or materials that are no longer needed by or</w:t>
      </w:r>
      <w:r>
        <w:rPr>
          <w:spacing w:val="1"/>
          <w:sz w:val="20"/>
        </w:rPr>
        <w:t xml:space="preserve"> </w:t>
      </w:r>
      <w:r>
        <w:rPr>
          <w:sz w:val="20"/>
        </w:rPr>
        <w:t>useful</w:t>
      </w:r>
      <w:r>
        <w:rPr>
          <w:spacing w:val="-2"/>
          <w:sz w:val="20"/>
        </w:rPr>
        <w:t xml:space="preserve"> </w:t>
      </w:r>
      <w:r>
        <w:rPr>
          <w:sz w:val="20"/>
        </w:rPr>
        <w:t>for its</w:t>
      </w:r>
      <w:r>
        <w:rPr>
          <w:spacing w:val="1"/>
          <w:sz w:val="20"/>
        </w:rPr>
        <w:t xml:space="preserve"> </w:t>
      </w:r>
      <w:r>
        <w:rPr>
          <w:sz w:val="20"/>
        </w:rPr>
        <w:t>holder</w:t>
      </w:r>
      <w:r>
        <w:rPr>
          <w:spacing w:val="1"/>
          <w:sz w:val="20"/>
        </w:rPr>
        <w:t xml:space="preserve"> </w:t>
      </w:r>
      <w:r>
        <w:rPr>
          <w:sz w:val="20"/>
        </w:rPr>
        <w:t>but</w:t>
      </w:r>
      <w:r>
        <w:rPr>
          <w:spacing w:val="-1"/>
          <w:sz w:val="20"/>
        </w:rPr>
        <w:t xml:space="preserve"> </w:t>
      </w:r>
      <w:r>
        <w:rPr>
          <w:sz w:val="20"/>
        </w:rPr>
        <w:t>are</w:t>
      </w:r>
      <w:r>
        <w:rPr>
          <w:spacing w:val="-1"/>
          <w:sz w:val="20"/>
        </w:rPr>
        <w:t xml:space="preserve"> </w:t>
      </w:r>
      <w:r>
        <w:rPr>
          <w:sz w:val="20"/>
        </w:rPr>
        <w:t>suitable for re-use.</w:t>
      </w:r>
    </w:p>
    <w:p w14:paraId="29421FFB" w14:textId="77777777" w:rsidR="004B799C" w:rsidRDefault="004B799C">
      <w:pPr>
        <w:jc w:val="both"/>
        <w:rPr>
          <w:sz w:val="20"/>
        </w:rPr>
        <w:sectPr w:rsidR="004B799C">
          <w:pgSz w:w="11910" w:h="16840"/>
          <w:pgMar w:top="1020" w:right="460" w:bottom="1620" w:left="460" w:header="0" w:footer="1426" w:gutter="0"/>
          <w:cols w:space="720"/>
        </w:sectPr>
      </w:pPr>
    </w:p>
    <w:p w14:paraId="68D1B1B4" w14:textId="77777777" w:rsidR="004B799C" w:rsidRDefault="00CA4AAC">
      <w:pPr>
        <w:pStyle w:val="BodyText"/>
        <w:spacing w:before="72"/>
        <w:ind w:left="2091" w:right="954"/>
      </w:pPr>
      <w:r>
        <w:lastRenderedPageBreak/>
        <w:t>parties</w:t>
      </w:r>
      <w:r>
        <w:rPr>
          <w:spacing w:val="18"/>
        </w:rPr>
        <w:t xml:space="preserve"> </w:t>
      </w:r>
      <w:r>
        <w:t>and</w:t>
      </w:r>
      <w:r>
        <w:rPr>
          <w:spacing w:val="17"/>
        </w:rPr>
        <w:t xml:space="preserve"> </w:t>
      </w:r>
      <w:r>
        <w:t>which</w:t>
      </w:r>
      <w:r>
        <w:rPr>
          <w:spacing w:val="18"/>
        </w:rPr>
        <w:t xml:space="preserve"> </w:t>
      </w:r>
      <w:r>
        <w:t>would</w:t>
      </w:r>
      <w:r>
        <w:rPr>
          <w:spacing w:val="20"/>
        </w:rPr>
        <w:t xml:space="preserve"> </w:t>
      </w:r>
      <w:r>
        <w:t>otherwise</w:t>
      </w:r>
      <w:r>
        <w:rPr>
          <w:spacing w:val="18"/>
        </w:rPr>
        <w:t xml:space="preserve"> </w:t>
      </w:r>
      <w:r>
        <w:t>be</w:t>
      </w:r>
      <w:r>
        <w:rPr>
          <w:spacing w:val="17"/>
        </w:rPr>
        <w:t xml:space="preserve"> </w:t>
      </w:r>
      <w:r>
        <w:t>unused,</w:t>
      </w:r>
      <w:r>
        <w:rPr>
          <w:spacing w:val="18"/>
        </w:rPr>
        <w:t xml:space="preserve"> </w:t>
      </w:r>
      <w:r>
        <w:t>disposed</w:t>
      </w:r>
      <w:r>
        <w:rPr>
          <w:spacing w:val="17"/>
        </w:rPr>
        <w:t xml:space="preserve"> </w:t>
      </w:r>
      <w:r>
        <w:t>of</w:t>
      </w:r>
      <w:r>
        <w:rPr>
          <w:spacing w:val="22"/>
        </w:rPr>
        <w:t xml:space="preserve"> </w:t>
      </w:r>
      <w:r>
        <w:t>or</w:t>
      </w:r>
      <w:r>
        <w:rPr>
          <w:spacing w:val="17"/>
        </w:rPr>
        <w:t xml:space="preserve"> </w:t>
      </w:r>
      <w:r>
        <w:t>recovered</w:t>
      </w:r>
      <w:r>
        <w:rPr>
          <w:spacing w:val="19"/>
        </w:rPr>
        <w:t xml:space="preserve"> </w:t>
      </w:r>
      <w:r>
        <w:t>in</w:t>
      </w:r>
      <w:r>
        <w:rPr>
          <w:spacing w:val="19"/>
        </w:rPr>
        <w:t xml:space="preserve"> </w:t>
      </w:r>
      <w:r>
        <w:t>a</w:t>
      </w:r>
      <w:r>
        <w:rPr>
          <w:spacing w:val="17"/>
        </w:rPr>
        <w:t xml:space="preserve"> </w:t>
      </w:r>
      <w:r>
        <w:t>less</w:t>
      </w:r>
      <w:r>
        <w:rPr>
          <w:spacing w:val="-57"/>
        </w:rPr>
        <w:t xml:space="preserve"> </w:t>
      </w:r>
      <w:r>
        <w:t>resource-efficient</w:t>
      </w:r>
      <w:r>
        <w:rPr>
          <w:spacing w:val="-1"/>
        </w:rPr>
        <w:t xml:space="preserve"> </w:t>
      </w:r>
      <w:r>
        <w:t>manner</w:t>
      </w:r>
      <w:r>
        <w:rPr>
          <w:vertAlign w:val="superscript"/>
        </w:rPr>
        <w:t>82</w:t>
      </w:r>
      <w:r>
        <w:t>, or would lead to a lower quality</w:t>
      </w:r>
      <w:r>
        <w:rPr>
          <w:spacing w:val="-5"/>
        </w:rPr>
        <w:t xml:space="preserve"> </w:t>
      </w:r>
      <w:r>
        <w:t>of</w:t>
      </w:r>
      <w:r>
        <w:rPr>
          <w:spacing w:val="-1"/>
        </w:rPr>
        <w:t xml:space="preserve"> </w:t>
      </w:r>
      <w:r>
        <w:t>recycling;</w:t>
      </w:r>
    </w:p>
    <w:p w14:paraId="4F9B3835" w14:textId="77777777" w:rsidR="004B799C" w:rsidRDefault="00CA4AAC">
      <w:pPr>
        <w:pStyle w:val="ListParagraph"/>
        <w:numPr>
          <w:ilvl w:val="1"/>
          <w:numId w:val="28"/>
        </w:numPr>
        <w:tabs>
          <w:tab w:val="left" w:pos="2091"/>
          <w:tab w:val="left" w:pos="2092"/>
        </w:tabs>
        <w:spacing w:before="240"/>
        <w:ind w:right="954"/>
        <w:rPr>
          <w:sz w:val="24"/>
        </w:rPr>
      </w:pPr>
      <w:bookmarkStart w:id="117" w:name="_bookmark107"/>
      <w:bookmarkEnd w:id="117"/>
      <w:r>
        <w:rPr>
          <w:sz w:val="24"/>
        </w:rPr>
        <w:t>investments</w:t>
      </w:r>
      <w:r>
        <w:rPr>
          <w:spacing w:val="29"/>
          <w:sz w:val="24"/>
        </w:rPr>
        <w:t xml:space="preserve"> </w:t>
      </w:r>
      <w:r>
        <w:rPr>
          <w:sz w:val="24"/>
        </w:rPr>
        <w:t>for</w:t>
      </w:r>
      <w:r>
        <w:rPr>
          <w:spacing w:val="27"/>
          <w:sz w:val="24"/>
        </w:rPr>
        <w:t xml:space="preserve"> </w:t>
      </w:r>
      <w:r>
        <w:rPr>
          <w:sz w:val="24"/>
        </w:rPr>
        <w:t>the</w:t>
      </w:r>
      <w:r>
        <w:rPr>
          <w:spacing w:val="28"/>
          <w:sz w:val="24"/>
        </w:rPr>
        <w:t xml:space="preserve"> </w:t>
      </w:r>
      <w:r>
        <w:rPr>
          <w:sz w:val="24"/>
        </w:rPr>
        <w:t>separate</w:t>
      </w:r>
      <w:r>
        <w:rPr>
          <w:spacing w:val="30"/>
          <w:sz w:val="24"/>
        </w:rPr>
        <w:t xml:space="preserve"> </w:t>
      </w:r>
      <w:r>
        <w:rPr>
          <w:sz w:val="24"/>
        </w:rPr>
        <w:t>collection</w:t>
      </w:r>
      <w:r>
        <w:rPr>
          <w:sz w:val="24"/>
          <w:vertAlign w:val="superscript"/>
        </w:rPr>
        <w:t>83</w:t>
      </w:r>
      <w:r>
        <w:rPr>
          <w:spacing w:val="31"/>
          <w:sz w:val="24"/>
        </w:rPr>
        <w:t xml:space="preserve"> </w:t>
      </w:r>
      <w:r>
        <w:rPr>
          <w:sz w:val="24"/>
        </w:rPr>
        <w:t>and</w:t>
      </w:r>
      <w:r>
        <w:rPr>
          <w:spacing w:val="30"/>
          <w:sz w:val="24"/>
        </w:rPr>
        <w:t xml:space="preserve"> </w:t>
      </w:r>
      <w:r>
        <w:rPr>
          <w:sz w:val="24"/>
        </w:rPr>
        <w:t>sorting</w:t>
      </w:r>
      <w:r>
        <w:rPr>
          <w:spacing w:val="26"/>
          <w:sz w:val="24"/>
        </w:rPr>
        <w:t xml:space="preserve"> </w:t>
      </w:r>
      <w:r>
        <w:rPr>
          <w:sz w:val="24"/>
        </w:rPr>
        <w:t>of</w:t>
      </w:r>
      <w:r>
        <w:rPr>
          <w:spacing w:val="27"/>
          <w:sz w:val="24"/>
        </w:rPr>
        <w:t xml:space="preserve"> </w:t>
      </w:r>
      <w:r>
        <w:rPr>
          <w:sz w:val="24"/>
        </w:rPr>
        <w:t>waste</w:t>
      </w:r>
      <w:r>
        <w:rPr>
          <w:spacing w:val="30"/>
          <w:sz w:val="24"/>
        </w:rPr>
        <w:t xml:space="preserve"> </w:t>
      </w:r>
      <w:r>
        <w:rPr>
          <w:sz w:val="24"/>
        </w:rPr>
        <w:t>or</w:t>
      </w:r>
      <w:r>
        <w:rPr>
          <w:spacing w:val="31"/>
          <w:sz w:val="24"/>
        </w:rPr>
        <w:t xml:space="preserve"> </w:t>
      </w:r>
      <w:r>
        <w:rPr>
          <w:sz w:val="24"/>
        </w:rPr>
        <w:t>other</w:t>
      </w:r>
      <w:r>
        <w:rPr>
          <w:spacing w:val="27"/>
          <w:sz w:val="24"/>
        </w:rPr>
        <w:t xml:space="preserve"> </w:t>
      </w:r>
      <w:r>
        <w:rPr>
          <w:sz w:val="24"/>
        </w:rPr>
        <w:t>products,</w:t>
      </w:r>
      <w:r>
        <w:rPr>
          <w:spacing w:val="-57"/>
          <w:sz w:val="24"/>
        </w:rPr>
        <w:t xml:space="preserve"> </w:t>
      </w:r>
      <w:r>
        <w:rPr>
          <w:sz w:val="24"/>
        </w:rPr>
        <w:t>materials</w:t>
      </w:r>
      <w:r>
        <w:rPr>
          <w:spacing w:val="-1"/>
          <w:sz w:val="24"/>
        </w:rPr>
        <w:t xml:space="preserve"> </w:t>
      </w:r>
      <w:r>
        <w:rPr>
          <w:sz w:val="24"/>
        </w:rPr>
        <w:t>or substances</w:t>
      </w:r>
      <w:r>
        <w:rPr>
          <w:spacing w:val="2"/>
          <w:sz w:val="24"/>
        </w:rPr>
        <w:t xml:space="preserve"> </w:t>
      </w:r>
      <w:r>
        <w:rPr>
          <w:sz w:val="24"/>
        </w:rPr>
        <w:t>with a</w:t>
      </w:r>
      <w:r>
        <w:rPr>
          <w:spacing w:val="-2"/>
          <w:sz w:val="24"/>
        </w:rPr>
        <w:t xml:space="preserve"> </w:t>
      </w:r>
      <w:r>
        <w:rPr>
          <w:sz w:val="24"/>
        </w:rPr>
        <w:t>view</w:t>
      </w:r>
      <w:r>
        <w:rPr>
          <w:spacing w:val="-1"/>
          <w:sz w:val="24"/>
        </w:rPr>
        <w:t xml:space="preserve"> </w:t>
      </w:r>
      <w:r>
        <w:rPr>
          <w:sz w:val="24"/>
        </w:rPr>
        <w:t>to</w:t>
      </w:r>
      <w:r>
        <w:rPr>
          <w:spacing w:val="-1"/>
          <w:sz w:val="24"/>
        </w:rPr>
        <w:t xml:space="preserve"> </w:t>
      </w:r>
      <w:r>
        <w:rPr>
          <w:sz w:val="24"/>
        </w:rPr>
        <w:t>the</w:t>
      </w:r>
      <w:r>
        <w:rPr>
          <w:spacing w:val="-1"/>
          <w:sz w:val="24"/>
        </w:rPr>
        <w:t xml:space="preserve"> </w:t>
      </w:r>
      <w:r>
        <w:rPr>
          <w:sz w:val="24"/>
        </w:rPr>
        <w:t>preparing</w:t>
      </w:r>
      <w:r>
        <w:rPr>
          <w:spacing w:val="-2"/>
          <w:sz w:val="24"/>
        </w:rPr>
        <w:t xml:space="preserve"> </w:t>
      </w:r>
      <w:r>
        <w:rPr>
          <w:sz w:val="24"/>
        </w:rPr>
        <w:t>for</w:t>
      </w:r>
      <w:r>
        <w:rPr>
          <w:spacing w:val="-1"/>
          <w:sz w:val="24"/>
        </w:rPr>
        <w:t xml:space="preserve"> </w:t>
      </w:r>
      <w:r>
        <w:rPr>
          <w:sz w:val="24"/>
        </w:rPr>
        <w:t>re-use</w:t>
      </w:r>
      <w:r>
        <w:rPr>
          <w:spacing w:val="-1"/>
          <w:sz w:val="24"/>
        </w:rPr>
        <w:t xml:space="preserve"> </w:t>
      </w:r>
      <w:r>
        <w:rPr>
          <w:sz w:val="24"/>
        </w:rPr>
        <w:t>or</w:t>
      </w:r>
      <w:r>
        <w:rPr>
          <w:spacing w:val="-1"/>
          <w:sz w:val="24"/>
        </w:rPr>
        <w:t xml:space="preserve"> </w:t>
      </w:r>
      <w:r>
        <w:rPr>
          <w:sz w:val="24"/>
        </w:rPr>
        <w:t>recycling.</w:t>
      </w:r>
    </w:p>
    <w:p w14:paraId="10C81FB9" w14:textId="77777777" w:rsidR="004B799C" w:rsidRDefault="004B799C">
      <w:pPr>
        <w:pStyle w:val="BodyText"/>
        <w:spacing w:before="10"/>
        <w:rPr>
          <w:sz w:val="20"/>
        </w:rPr>
      </w:pPr>
    </w:p>
    <w:p w14:paraId="6875C735" w14:textId="77777777" w:rsidR="004B799C" w:rsidRDefault="00CA4AAC">
      <w:pPr>
        <w:pStyle w:val="ListParagraph"/>
        <w:numPr>
          <w:ilvl w:val="0"/>
          <w:numId w:val="28"/>
        </w:numPr>
        <w:tabs>
          <w:tab w:val="left" w:pos="1559"/>
        </w:tabs>
        <w:ind w:left="1558" w:right="961" w:hanging="600"/>
        <w:jc w:val="both"/>
        <w:rPr>
          <w:sz w:val="24"/>
        </w:rPr>
      </w:pPr>
      <w:r>
        <w:rPr>
          <w:sz w:val="24"/>
        </w:rPr>
        <w:t>Under certain conditions, aid to cover operating costs may be granted for the separate</w:t>
      </w:r>
      <w:r>
        <w:rPr>
          <w:spacing w:val="1"/>
          <w:sz w:val="24"/>
        </w:rPr>
        <w:t xml:space="preserve"> </w:t>
      </w:r>
      <w:r>
        <w:rPr>
          <w:sz w:val="24"/>
        </w:rPr>
        <w:t>collection and sorting of waste in relation to specific waste streams or types of waste</w:t>
      </w:r>
      <w:r>
        <w:rPr>
          <w:spacing w:val="1"/>
          <w:sz w:val="24"/>
        </w:rPr>
        <w:t xml:space="preserve"> </w:t>
      </w:r>
      <w:r>
        <w:rPr>
          <w:sz w:val="24"/>
        </w:rPr>
        <w:t>(see</w:t>
      </w:r>
      <w:r>
        <w:rPr>
          <w:spacing w:val="-2"/>
          <w:sz w:val="24"/>
        </w:rPr>
        <w:t xml:space="preserve"> </w:t>
      </w:r>
      <w:r>
        <w:rPr>
          <w:sz w:val="24"/>
        </w:rPr>
        <w:t>point</w:t>
      </w:r>
      <w:r>
        <w:rPr>
          <w:spacing w:val="1"/>
          <w:sz w:val="24"/>
        </w:rPr>
        <w:t xml:space="preserve"> </w:t>
      </w:r>
      <w:hyperlink w:anchor="_bookmark122" w:history="1">
        <w:r>
          <w:rPr>
            <w:sz w:val="24"/>
          </w:rPr>
          <w:t>216</w:t>
        </w:r>
      </w:hyperlink>
      <w:r>
        <w:rPr>
          <w:sz w:val="24"/>
        </w:rPr>
        <w:t>).</w:t>
      </w:r>
    </w:p>
    <w:p w14:paraId="096835A4" w14:textId="77777777" w:rsidR="004B799C" w:rsidRDefault="004B799C">
      <w:pPr>
        <w:pStyle w:val="BodyText"/>
        <w:spacing w:before="10"/>
        <w:rPr>
          <w:sz w:val="20"/>
        </w:rPr>
      </w:pPr>
    </w:p>
    <w:p w14:paraId="7DDE91F1" w14:textId="77777777" w:rsidR="004B799C" w:rsidRDefault="00CA4AAC">
      <w:pPr>
        <w:pStyle w:val="ListParagraph"/>
        <w:numPr>
          <w:ilvl w:val="0"/>
          <w:numId w:val="28"/>
        </w:numPr>
        <w:tabs>
          <w:tab w:val="left" w:pos="1559"/>
        </w:tabs>
        <w:ind w:left="1558" w:right="960" w:hanging="600"/>
        <w:jc w:val="both"/>
        <w:rPr>
          <w:sz w:val="24"/>
        </w:rPr>
      </w:pPr>
      <w:r>
        <w:rPr>
          <w:sz w:val="24"/>
        </w:rPr>
        <w:t>Aid relating to the recovery of residual heat from production processes or aid relating to</w:t>
      </w:r>
      <w:r>
        <w:rPr>
          <w:spacing w:val="-57"/>
          <w:sz w:val="24"/>
        </w:rPr>
        <w:t xml:space="preserve"> </w:t>
      </w:r>
      <w:r>
        <w:rPr>
          <w:sz w:val="24"/>
        </w:rPr>
        <w:t>CCU</w:t>
      </w:r>
      <w:r>
        <w:rPr>
          <w:spacing w:val="1"/>
          <w:sz w:val="24"/>
        </w:rPr>
        <w:t xml:space="preserve"> </w:t>
      </w:r>
      <w:r>
        <w:rPr>
          <w:sz w:val="24"/>
        </w:rPr>
        <w:t>will</w:t>
      </w:r>
      <w:r>
        <w:rPr>
          <w:spacing w:val="1"/>
          <w:sz w:val="24"/>
        </w:rPr>
        <w:t xml:space="preserve"> </w:t>
      </w:r>
      <w:r>
        <w:rPr>
          <w:sz w:val="24"/>
        </w:rPr>
        <w:t>be</w:t>
      </w:r>
      <w:r>
        <w:rPr>
          <w:spacing w:val="1"/>
          <w:sz w:val="24"/>
        </w:rPr>
        <w:t xml:space="preserve"> </w:t>
      </w:r>
      <w:r>
        <w:rPr>
          <w:sz w:val="24"/>
        </w:rPr>
        <w:t>assessed</w:t>
      </w:r>
      <w:r>
        <w:rPr>
          <w:spacing w:val="1"/>
          <w:sz w:val="24"/>
        </w:rPr>
        <w:t xml:space="preserve"> </w:t>
      </w:r>
      <w:r>
        <w:rPr>
          <w:sz w:val="24"/>
        </w:rPr>
        <w:t>under</w:t>
      </w:r>
      <w:r>
        <w:rPr>
          <w:spacing w:val="1"/>
          <w:sz w:val="24"/>
        </w:rPr>
        <w:t xml:space="preserve"> </w:t>
      </w:r>
      <w:r>
        <w:rPr>
          <w:sz w:val="24"/>
        </w:rPr>
        <w:t>the</w:t>
      </w:r>
      <w:r>
        <w:rPr>
          <w:spacing w:val="1"/>
          <w:sz w:val="24"/>
        </w:rPr>
        <w:t xml:space="preserve"> </w:t>
      </w:r>
      <w:r>
        <w:rPr>
          <w:sz w:val="24"/>
        </w:rPr>
        <w:t>conditions</w:t>
      </w:r>
      <w:r>
        <w:rPr>
          <w:spacing w:val="1"/>
          <w:sz w:val="24"/>
        </w:rPr>
        <w:t xml:space="preserve"> </w:t>
      </w:r>
      <w:r>
        <w:rPr>
          <w:sz w:val="24"/>
        </w:rPr>
        <w:t>applicable</w:t>
      </w:r>
      <w:r>
        <w:rPr>
          <w:spacing w:val="1"/>
          <w:sz w:val="24"/>
        </w:rPr>
        <w:t xml:space="preserve"> </w:t>
      </w:r>
      <w:r>
        <w:rPr>
          <w:sz w:val="24"/>
        </w:rPr>
        <w:t>to</w:t>
      </w:r>
      <w:r>
        <w:rPr>
          <w:spacing w:val="1"/>
          <w:sz w:val="24"/>
        </w:rPr>
        <w:t xml:space="preserve"> </w:t>
      </w:r>
      <w:r>
        <w:rPr>
          <w:sz w:val="24"/>
        </w:rPr>
        <w:t>aid</w:t>
      </w:r>
      <w:r>
        <w:rPr>
          <w:spacing w:val="1"/>
          <w:sz w:val="24"/>
        </w:rPr>
        <w:t xml:space="preserve"> </w:t>
      </w:r>
      <w:r>
        <w:rPr>
          <w:sz w:val="24"/>
        </w:rPr>
        <w:t>for</w:t>
      </w:r>
      <w:r>
        <w:rPr>
          <w:spacing w:val="1"/>
          <w:sz w:val="24"/>
        </w:rPr>
        <w:t xml:space="preserve"> </w:t>
      </w:r>
      <w:r>
        <w:rPr>
          <w:sz w:val="24"/>
        </w:rPr>
        <w:t>the</w:t>
      </w:r>
      <w:r>
        <w:rPr>
          <w:spacing w:val="1"/>
          <w:sz w:val="24"/>
        </w:rPr>
        <w:t xml:space="preserve"> </w:t>
      </w:r>
      <w:r>
        <w:rPr>
          <w:sz w:val="24"/>
        </w:rPr>
        <w:t>reduction</w:t>
      </w:r>
      <w:r>
        <w:rPr>
          <w:spacing w:val="1"/>
          <w:sz w:val="24"/>
        </w:rPr>
        <w:t xml:space="preserve"> </w:t>
      </w:r>
      <w:r>
        <w:rPr>
          <w:sz w:val="24"/>
        </w:rPr>
        <w:t>of</w:t>
      </w:r>
      <w:r>
        <w:rPr>
          <w:spacing w:val="-57"/>
          <w:sz w:val="24"/>
        </w:rPr>
        <w:t xml:space="preserve"> </w:t>
      </w:r>
      <w:r>
        <w:rPr>
          <w:sz w:val="24"/>
        </w:rPr>
        <w:t>greenhouse gas emissions</w:t>
      </w:r>
      <w:r>
        <w:rPr>
          <w:spacing w:val="1"/>
          <w:sz w:val="24"/>
        </w:rPr>
        <w:t xml:space="preserve"> </w:t>
      </w:r>
      <w:r>
        <w:rPr>
          <w:sz w:val="24"/>
        </w:rPr>
        <w:t>set out in Section 4.1.</w:t>
      </w:r>
    </w:p>
    <w:p w14:paraId="5E91C1AF" w14:textId="77777777" w:rsidR="004B799C" w:rsidRDefault="004B799C">
      <w:pPr>
        <w:pStyle w:val="BodyText"/>
        <w:spacing w:before="10"/>
        <w:rPr>
          <w:sz w:val="20"/>
        </w:rPr>
      </w:pPr>
    </w:p>
    <w:p w14:paraId="18C04F96" w14:textId="77777777" w:rsidR="004B799C" w:rsidRDefault="00CA4AAC">
      <w:pPr>
        <w:pStyle w:val="ListParagraph"/>
        <w:numPr>
          <w:ilvl w:val="0"/>
          <w:numId w:val="28"/>
        </w:numPr>
        <w:tabs>
          <w:tab w:val="left" w:pos="1559"/>
        </w:tabs>
        <w:ind w:left="1558" w:right="955" w:hanging="600"/>
        <w:jc w:val="both"/>
        <w:rPr>
          <w:sz w:val="24"/>
        </w:rPr>
      </w:pPr>
      <w:r>
        <w:rPr>
          <w:sz w:val="24"/>
        </w:rPr>
        <w:t xml:space="preserve">This Section does not apply to measures referred to in point </w:t>
      </w:r>
      <w:hyperlink w:anchor="_bookmark104" w:history="1">
        <w:r>
          <w:rPr>
            <w:sz w:val="24"/>
          </w:rPr>
          <w:t>192</w:t>
        </w:r>
      </w:hyperlink>
      <w:hyperlink w:anchor="_bookmark104" w:history="1">
        <w:r>
          <w:rPr>
            <w:sz w:val="24"/>
          </w:rPr>
          <w:t>(a)</w:t>
        </w:r>
      </w:hyperlink>
      <w:r>
        <w:rPr>
          <w:sz w:val="24"/>
        </w:rPr>
        <w:t xml:space="preserve"> to </w:t>
      </w:r>
      <w:hyperlink w:anchor="_bookmark107" w:history="1">
        <w:r>
          <w:rPr>
            <w:sz w:val="24"/>
          </w:rPr>
          <w:t>(d)</w:t>
        </w:r>
      </w:hyperlink>
      <w:r>
        <w:rPr>
          <w:sz w:val="24"/>
        </w:rPr>
        <w:t xml:space="preserve"> that are</w:t>
      </w:r>
      <w:r>
        <w:rPr>
          <w:spacing w:val="1"/>
          <w:sz w:val="24"/>
        </w:rPr>
        <w:t xml:space="preserve"> </w:t>
      </w:r>
      <w:r>
        <w:rPr>
          <w:sz w:val="24"/>
        </w:rPr>
        <w:t>supported</w:t>
      </w:r>
      <w:r>
        <w:rPr>
          <w:spacing w:val="-1"/>
          <w:sz w:val="24"/>
        </w:rPr>
        <w:t xml:space="preserve"> </w:t>
      </w:r>
      <w:r>
        <w:rPr>
          <w:sz w:val="24"/>
        </w:rPr>
        <w:t>by</w:t>
      </w:r>
      <w:r>
        <w:rPr>
          <w:spacing w:val="-3"/>
          <w:sz w:val="24"/>
        </w:rPr>
        <w:t xml:space="preserve"> </w:t>
      </w:r>
      <w:r>
        <w:rPr>
          <w:sz w:val="24"/>
        </w:rPr>
        <w:t>compensations for</w:t>
      </w:r>
      <w:r>
        <w:rPr>
          <w:spacing w:val="-2"/>
          <w:sz w:val="24"/>
        </w:rPr>
        <w:t xml:space="preserve"> </w:t>
      </w:r>
      <w:r>
        <w:rPr>
          <w:sz w:val="24"/>
        </w:rPr>
        <w:t>services of general economic</w:t>
      </w:r>
      <w:r>
        <w:rPr>
          <w:spacing w:val="-1"/>
          <w:sz w:val="24"/>
        </w:rPr>
        <w:t xml:space="preserve"> </w:t>
      </w:r>
      <w:r>
        <w:rPr>
          <w:sz w:val="24"/>
        </w:rPr>
        <w:t>interest.</w:t>
      </w:r>
    </w:p>
    <w:p w14:paraId="24B9EE62" w14:textId="77777777" w:rsidR="004B799C" w:rsidRDefault="004B799C">
      <w:pPr>
        <w:pStyle w:val="BodyText"/>
        <w:spacing w:before="11"/>
        <w:rPr>
          <w:sz w:val="20"/>
        </w:rPr>
      </w:pPr>
    </w:p>
    <w:p w14:paraId="0BFAE49F" w14:textId="77777777" w:rsidR="004B799C" w:rsidRDefault="00CA4AAC">
      <w:pPr>
        <w:ind w:left="1525"/>
        <w:rPr>
          <w:i/>
          <w:sz w:val="24"/>
        </w:rPr>
      </w:pPr>
      <w:r>
        <w:rPr>
          <w:noProof/>
        </w:rPr>
        <w:drawing>
          <wp:anchor distT="0" distB="0" distL="0" distR="0" simplePos="0" relativeHeight="15784960" behindDoc="0" locked="0" layoutInCell="1" allowOverlap="1" wp14:anchorId="2831EAA3" wp14:editId="1E03429D">
            <wp:simplePos x="0" y="0"/>
            <wp:positionH relativeFrom="page">
              <wp:posOffset>903791</wp:posOffset>
            </wp:positionH>
            <wp:positionV relativeFrom="paragraph">
              <wp:posOffset>39633</wp:posOffset>
            </wp:positionV>
            <wp:extent cx="291786" cy="107345"/>
            <wp:effectExtent l="0" t="0" r="0" b="0"/>
            <wp:wrapNone/>
            <wp:docPr id="147" name="image6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image68.png"/>
                    <pic:cNvPicPr/>
                  </pic:nvPicPr>
                  <pic:blipFill>
                    <a:blip r:embed="rId92" cstate="print"/>
                    <a:stretch>
                      <a:fillRect/>
                    </a:stretch>
                  </pic:blipFill>
                  <pic:spPr>
                    <a:xfrm>
                      <a:off x="0" y="0"/>
                      <a:ext cx="291786" cy="107345"/>
                    </a:xfrm>
                    <a:prstGeom prst="rect">
                      <a:avLst/>
                    </a:prstGeom>
                  </pic:spPr>
                </pic:pic>
              </a:graphicData>
            </a:graphic>
          </wp:anchor>
        </w:drawing>
      </w:r>
      <w:bookmarkStart w:id="118" w:name="_bookmark108"/>
      <w:bookmarkEnd w:id="118"/>
      <w:r>
        <w:rPr>
          <w:i/>
          <w:sz w:val="24"/>
        </w:rPr>
        <w:t>Incentive</w:t>
      </w:r>
      <w:r>
        <w:rPr>
          <w:i/>
          <w:spacing w:val="-6"/>
          <w:sz w:val="24"/>
        </w:rPr>
        <w:t xml:space="preserve"> </w:t>
      </w:r>
      <w:r>
        <w:rPr>
          <w:i/>
          <w:sz w:val="24"/>
        </w:rPr>
        <w:t>effect</w:t>
      </w:r>
    </w:p>
    <w:p w14:paraId="33215206" w14:textId="77777777" w:rsidR="004B799C" w:rsidRDefault="004B799C">
      <w:pPr>
        <w:pStyle w:val="BodyText"/>
        <w:spacing w:before="10"/>
        <w:rPr>
          <w:i/>
          <w:sz w:val="20"/>
        </w:rPr>
      </w:pPr>
    </w:p>
    <w:p w14:paraId="205474BE" w14:textId="77777777" w:rsidR="004B799C" w:rsidRDefault="00CA4AAC">
      <w:pPr>
        <w:pStyle w:val="ListParagraph"/>
        <w:numPr>
          <w:ilvl w:val="0"/>
          <w:numId w:val="28"/>
        </w:numPr>
        <w:tabs>
          <w:tab w:val="left" w:pos="1559"/>
        </w:tabs>
        <w:ind w:left="1558" w:right="955" w:hanging="600"/>
        <w:jc w:val="both"/>
        <w:rPr>
          <w:sz w:val="24"/>
        </w:rPr>
      </w:pPr>
      <w:r>
        <w:rPr>
          <w:sz w:val="24"/>
        </w:rPr>
        <w:t xml:space="preserve">The requirements set out in points </w:t>
      </w:r>
      <w:hyperlink w:anchor="_bookmark109" w:history="1">
        <w:r>
          <w:rPr>
            <w:sz w:val="24"/>
          </w:rPr>
          <w:t>197</w:t>
        </w:r>
      </w:hyperlink>
      <w:r>
        <w:rPr>
          <w:sz w:val="24"/>
        </w:rPr>
        <w:t xml:space="preserve"> to </w:t>
      </w:r>
      <w:hyperlink w:anchor="_bookmark112" w:history="1">
        <w:r>
          <w:rPr>
            <w:sz w:val="24"/>
          </w:rPr>
          <w:t>201</w:t>
        </w:r>
      </w:hyperlink>
      <w:r>
        <w:rPr>
          <w:sz w:val="24"/>
        </w:rPr>
        <w:t xml:space="preserve"> apply in addition to those set out in</w:t>
      </w:r>
      <w:r>
        <w:rPr>
          <w:spacing w:val="1"/>
          <w:sz w:val="24"/>
        </w:rPr>
        <w:t xml:space="preserve"> </w:t>
      </w:r>
      <w:r>
        <w:rPr>
          <w:sz w:val="24"/>
        </w:rPr>
        <w:t>Section</w:t>
      </w:r>
      <w:r>
        <w:rPr>
          <w:spacing w:val="-1"/>
          <w:sz w:val="24"/>
        </w:rPr>
        <w:t xml:space="preserve"> </w:t>
      </w:r>
      <w:r>
        <w:rPr>
          <w:sz w:val="24"/>
        </w:rPr>
        <w:t>3.1.2.</w:t>
      </w:r>
    </w:p>
    <w:p w14:paraId="630F5837" w14:textId="77777777" w:rsidR="004B799C" w:rsidRDefault="004B799C">
      <w:pPr>
        <w:pStyle w:val="BodyText"/>
        <w:spacing w:before="10"/>
        <w:rPr>
          <w:sz w:val="20"/>
        </w:rPr>
      </w:pPr>
    </w:p>
    <w:p w14:paraId="5EB822DA" w14:textId="77777777" w:rsidR="004B799C" w:rsidRDefault="00CA4AAC">
      <w:pPr>
        <w:pStyle w:val="ListParagraph"/>
        <w:numPr>
          <w:ilvl w:val="0"/>
          <w:numId w:val="28"/>
        </w:numPr>
        <w:tabs>
          <w:tab w:val="left" w:pos="1559"/>
        </w:tabs>
        <w:ind w:left="1558" w:right="955" w:hanging="600"/>
        <w:jc w:val="both"/>
        <w:rPr>
          <w:sz w:val="24"/>
        </w:rPr>
      </w:pPr>
      <w:bookmarkStart w:id="119" w:name="_bookmark109"/>
      <w:bookmarkEnd w:id="119"/>
      <w:r>
        <w:rPr>
          <w:sz w:val="24"/>
        </w:rPr>
        <w:t xml:space="preserve">The Member State must provide a credible counterfactual scenario. </w:t>
      </w:r>
      <w:bookmarkStart w:id="120" w:name="_bookmark110"/>
      <w:bookmarkEnd w:id="120"/>
      <w:r>
        <w:rPr>
          <w:sz w:val="24"/>
        </w:rPr>
        <w:t>A counterfactual</w:t>
      </w:r>
      <w:r>
        <w:rPr>
          <w:spacing w:val="1"/>
          <w:sz w:val="24"/>
        </w:rPr>
        <w:t xml:space="preserve"> </w:t>
      </w:r>
      <w:r>
        <w:rPr>
          <w:sz w:val="24"/>
        </w:rPr>
        <w:t>scenario generally corresponds to an investment with the same capacity, lifetime and,</w:t>
      </w:r>
      <w:r>
        <w:rPr>
          <w:spacing w:val="1"/>
          <w:sz w:val="24"/>
        </w:rPr>
        <w:t xml:space="preserve"> </w:t>
      </w:r>
      <w:r>
        <w:rPr>
          <w:sz w:val="24"/>
        </w:rPr>
        <w:t>where</w:t>
      </w:r>
      <w:r>
        <w:rPr>
          <w:spacing w:val="1"/>
          <w:sz w:val="24"/>
        </w:rPr>
        <w:t xml:space="preserve"> </w:t>
      </w:r>
      <w:r>
        <w:rPr>
          <w:sz w:val="24"/>
        </w:rPr>
        <w:t>appropriate,</w:t>
      </w:r>
      <w:r>
        <w:rPr>
          <w:spacing w:val="1"/>
          <w:sz w:val="24"/>
        </w:rPr>
        <w:t xml:space="preserve"> </w:t>
      </w:r>
      <w:r>
        <w:rPr>
          <w:sz w:val="24"/>
        </w:rPr>
        <w:t>other</w:t>
      </w:r>
      <w:r>
        <w:rPr>
          <w:spacing w:val="1"/>
          <w:sz w:val="24"/>
        </w:rPr>
        <w:t xml:space="preserve"> </w:t>
      </w:r>
      <w:r>
        <w:rPr>
          <w:sz w:val="24"/>
        </w:rPr>
        <w:t>relevant</w:t>
      </w:r>
      <w:r>
        <w:rPr>
          <w:spacing w:val="1"/>
          <w:sz w:val="24"/>
        </w:rPr>
        <w:t xml:space="preserve"> </w:t>
      </w:r>
      <w:r>
        <w:rPr>
          <w:sz w:val="24"/>
        </w:rPr>
        <w:t>technical</w:t>
      </w:r>
      <w:r>
        <w:rPr>
          <w:spacing w:val="1"/>
          <w:sz w:val="24"/>
        </w:rPr>
        <w:t xml:space="preserve"> </w:t>
      </w:r>
      <w:r>
        <w:rPr>
          <w:sz w:val="24"/>
        </w:rPr>
        <w:t>characteristics</w:t>
      </w:r>
      <w:r>
        <w:rPr>
          <w:spacing w:val="1"/>
          <w:sz w:val="24"/>
        </w:rPr>
        <w:t xml:space="preserve"> </w:t>
      </w:r>
      <w:r>
        <w:rPr>
          <w:sz w:val="24"/>
        </w:rPr>
        <w:t>as</w:t>
      </w:r>
      <w:r>
        <w:rPr>
          <w:spacing w:val="1"/>
          <w:sz w:val="24"/>
        </w:rPr>
        <w:t xml:space="preserve"> </w:t>
      </w:r>
      <w:r>
        <w:rPr>
          <w:sz w:val="24"/>
        </w:rPr>
        <w:t>the</w:t>
      </w:r>
      <w:r>
        <w:rPr>
          <w:spacing w:val="1"/>
          <w:sz w:val="24"/>
        </w:rPr>
        <w:t xml:space="preserve"> </w:t>
      </w:r>
      <w:r>
        <w:rPr>
          <w:sz w:val="24"/>
        </w:rPr>
        <w:t>environmentally</w:t>
      </w:r>
      <w:r>
        <w:rPr>
          <w:spacing w:val="1"/>
          <w:sz w:val="24"/>
        </w:rPr>
        <w:t xml:space="preserve"> </w:t>
      </w:r>
      <w:r>
        <w:rPr>
          <w:sz w:val="24"/>
        </w:rPr>
        <w:t>friendly</w:t>
      </w:r>
      <w:r>
        <w:rPr>
          <w:spacing w:val="-5"/>
          <w:sz w:val="24"/>
        </w:rPr>
        <w:t xml:space="preserve"> </w:t>
      </w:r>
      <w:r>
        <w:rPr>
          <w:sz w:val="24"/>
        </w:rPr>
        <w:t>investment.</w:t>
      </w:r>
    </w:p>
    <w:p w14:paraId="591DDC1C" w14:textId="77777777" w:rsidR="004B799C" w:rsidRDefault="004B799C">
      <w:pPr>
        <w:pStyle w:val="BodyText"/>
        <w:spacing w:before="10"/>
        <w:rPr>
          <w:sz w:val="20"/>
        </w:rPr>
      </w:pPr>
    </w:p>
    <w:p w14:paraId="699212FC" w14:textId="77777777" w:rsidR="004B799C" w:rsidRDefault="00CA4AAC">
      <w:pPr>
        <w:pStyle w:val="ListParagraph"/>
        <w:numPr>
          <w:ilvl w:val="0"/>
          <w:numId w:val="28"/>
        </w:numPr>
        <w:tabs>
          <w:tab w:val="left" w:pos="1559"/>
        </w:tabs>
        <w:ind w:left="1558" w:right="951" w:hanging="600"/>
        <w:jc w:val="both"/>
        <w:rPr>
          <w:sz w:val="24"/>
        </w:rPr>
      </w:pPr>
      <w:r>
        <w:rPr>
          <w:sz w:val="24"/>
        </w:rPr>
        <w:t>The counterfactual scenario may also consist in maintaining the existing installations or</w:t>
      </w:r>
      <w:r>
        <w:rPr>
          <w:spacing w:val="1"/>
          <w:sz w:val="24"/>
        </w:rPr>
        <w:t xml:space="preserve"> </w:t>
      </w:r>
      <w:r>
        <w:rPr>
          <w:sz w:val="24"/>
        </w:rPr>
        <w:t>equipment</w:t>
      </w:r>
      <w:r>
        <w:rPr>
          <w:spacing w:val="1"/>
          <w:sz w:val="24"/>
        </w:rPr>
        <w:t xml:space="preserve"> </w:t>
      </w:r>
      <w:r>
        <w:rPr>
          <w:sz w:val="24"/>
        </w:rPr>
        <w:t>in</w:t>
      </w:r>
      <w:r>
        <w:rPr>
          <w:spacing w:val="1"/>
          <w:sz w:val="24"/>
        </w:rPr>
        <w:t xml:space="preserve"> </w:t>
      </w:r>
      <w:r>
        <w:rPr>
          <w:sz w:val="24"/>
        </w:rPr>
        <w:t>operation</w:t>
      </w:r>
      <w:r>
        <w:rPr>
          <w:spacing w:val="1"/>
          <w:sz w:val="24"/>
        </w:rPr>
        <w:t xml:space="preserve"> </w:t>
      </w:r>
      <w:r>
        <w:rPr>
          <w:sz w:val="24"/>
        </w:rPr>
        <w:t>for</w:t>
      </w:r>
      <w:r>
        <w:rPr>
          <w:spacing w:val="1"/>
          <w:sz w:val="24"/>
        </w:rPr>
        <w:t xml:space="preserve"> </w:t>
      </w:r>
      <w:r>
        <w:rPr>
          <w:sz w:val="24"/>
        </w:rPr>
        <w:t>a</w:t>
      </w:r>
      <w:r>
        <w:rPr>
          <w:spacing w:val="1"/>
          <w:sz w:val="24"/>
        </w:rPr>
        <w:t xml:space="preserve"> </w:t>
      </w:r>
      <w:r>
        <w:rPr>
          <w:sz w:val="24"/>
        </w:rPr>
        <w:t>period</w:t>
      </w:r>
      <w:r>
        <w:rPr>
          <w:spacing w:val="1"/>
          <w:sz w:val="24"/>
        </w:rPr>
        <w:t xml:space="preserve"> </w:t>
      </w:r>
      <w:r>
        <w:rPr>
          <w:sz w:val="24"/>
        </w:rPr>
        <w:t>corresponding</w:t>
      </w:r>
      <w:r>
        <w:rPr>
          <w:spacing w:val="1"/>
          <w:sz w:val="24"/>
        </w:rPr>
        <w:t xml:space="preserve"> </w:t>
      </w:r>
      <w:r>
        <w:rPr>
          <w:sz w:val="24"/>
        </w:rPr>
        <w:t>to</w:t>
      </w:r>
      <w:r>
        <w:rPr>
          <w:spacing w:val="1"/>
          <w:sz w:val="24"/>
        </w:rPr>
        <w:t xml:space="preserve"> </w:t>
      </w:r>
      <w:r>
        <w:rPr>
          <w:sz w:val="24"/>
        </w:rPr>
        <w:t>the</w:t>
      </w:r>
      <w:r>
        <w:rPr>
          <w:spacing w:val="1"/>
          <w:sz w:val="24"/>
        </w:rPr>
        <w:t xml:space="preserve"> </w:t>
      </w:r>
      <w:r>
        <w:rPr>
          <w:sz w:val="24"/>
        </w:rPr>
        <w:t>lifetime</w:t>
      </w:r>
      <w:r>
        <w:rPr>
          <w:spacing w:val="1"/>
          <w:sz w:val="24"/>
        </w:rPr>
        <w:t xml:space="preserve"> </w:t>
      </w:r>
      <w:r>
        <w:rPr>
          <w:sz w:val="24"/>
        </w:rPr>
        <w:t>of</w:t>
      </w:r>
      <w:r>
        <w:rPr>
          <w:spacing w:val="61"/>
          <w:sz w:val="24"/>
        </w:rPr>
        <w:t xml:space="preserve"> </w:t>
      </w:r>
      <w:r>
        <w:rPr>
          <w:sz w:val="24"/>
        </w:rPr>
        <w:t>the</w:t>
      </w:r>
      <w:r>
        <w:rPr>
          <w:spacing w:val="1"/>
          <w:sz w:val="24"/>
        </w:rPr>
        <w:t xml:space="preserve"> </w:t>
      </w:r>
      <w:r>
        <w:rPr>
          <w:sz w:val="24"/>
        </w:rPr>
        <w:t>environmentally friendly investment. In that case, the discounted maintenance, repair</w:t>
      </w:r>
      <w:r>
        <w:rPr>
          <w:spacing w:val="1"/>
          <w:sz w:val="24"/>
        </w:rPr>
        <w:t xml:space="preserve"> </w:t>
      </w:r>
      <w:r>
        <w:rPr>
          <w:sz w:val="24"/>
        </w:rPr>
        <w:t>and</w:t>
      </w:r>
      <w:r>
        <w:rPr>
          <w:spacing w:val="-1"/>
          <w:sz w:val="24"/>
        </w:rPr>
        <w:t xml:space="preserve"> </w:t>
      </w:r>
      <w:r>
        <w:rPr>
          <w:sz w:val="24"/>
        </w:rPr>
        <w:t>modernisation costs</w:t>
      </w:r>
      <w:r>
        <w:rPr>
          <w:spacing w:val="2"/>
          <w:sz w:val="24"/>
        </w:rPr>
        <w:t xml:space="preserve"> </w:t>
      </w:r>
      <w:r>
        <w:rPr>
          <w:sz w:val="24"/>
        </w:rPr>
        <w:t>over that</w:t>
      </w:r>
      <w:r>
        <w:rPr>
          <w:spacing w:val="-1"/>
          <w:sz w:val="24"/>
        </w:rPr>
        <w:t xml:space="preserve"> </w:t>
      </w:r>
      <w:r>
        <w:rPr>
          <w:sz w:val="24"/>
        </w:rPr>
        <w:t>period</w:t>
      </w:r>
      <w:r>
        <w:rPr>
          <w:spacing w:val="1"/>
          <w:sz w:val="24"/>
        </w:rPr>
        <w:t xml:space="preserve"> </w:t>
      </w:r>
      <w:r>
        <w:rPr>
          <w:sz w:val="24"/>
        </w:rPr>
        <w:t>should be</w:t>
      </w:r>
      <w:r>
        <w:rPr>
          <w:spacing w:val="-1"/>
          <w:sz w:val="24"/>
        </w:rPr>
        <w:t xml:space="preserve"> </w:t>
      </w:r>
      <w:r>
        <w:rPr>
          <w:sz w:val="24"/>
        </w:rPr>
        <w:t>taken</w:t>
      </w:r>
      <w:r>
        <w:rPr>
          <w:spacing w:val="-1"/>
          <w:sz w:val="24"/>
        </w:rPr>
        <w:t xml:space="preserve"> </w:t>
      </w:r>
      <w:r>
        <w:rPr>
          <w:sz w:val="24"/>
        </w:rPr>
        <w:t>into account.</w:t>
      </w:r>
    </w:p>
    <w:p w14:paraId="23EF2E35" w14:textId="77777777" w:rsidR="004B799C" w:rsidRDefault="004B799C">
      <w:pPr>
        <w:pStyle w:val="BodyText"/>
        <w:spacing w:before="11"/>
        <w:rPr>
          <w:sz w:val="20"/>
        </w:rPr>
      </w:pPr>
    </w:p>
    <w:p w14:paraId="29CC66DF" w14:textId="77777777" w:rsidR="004B799C" w:rsidRDefault="00CA4AAC">
      <w:pPr>
        <w:pStyle w:val="ListParagraph"/>
        <w:numPr>
          <w:ilvl w:val="0"/>
          <w:numId w:val="28"/>
        </w:numPr>
        <w:tabs>
          <w:tab w:val="left" w:pos="1559"/>
        </w:tabs>
        <w:ind w:left="1558" w:right="956" w:hanging="600"/>
        <w:jc w:val="both"/>
        <w:rPr>
          <w:sz w:val="24"/>
        </w:rPr>
      </w:pPr>
      <w:bookmarkStart w:id="121" w:name="_bookmark111"/>
      <w:bookmarkEnd w:id="121"/>
      <w:r>
        <w:rPr>
          <w:sz w:val="24"/>
        </w:rPr>
        <w:t>In certain cases, the counterfactual scenario may consist in a later replacement of the</w:t>
      </w:r>
      <w:r>
        <w:rPr>
          <w:spacing w:val="1"/>
          <w:sz w:val="24"/>
        </w:rPr>
        <w:t xml:space="preserve"> </w:t>
      </w:r>
      <w:r>
        <w:rPr>
          <w:sz w:val="24"/>
        </w:rPr>
        <w:t>installations or equipment, in which case the discounted value of the installations and</w:t>
      </w:r>
      <w:r>
        <w:rPr>
          <w:spacing w:val="1"/>
          <w:sz w:val="24"/>
        </w:rPr>
        <w:t xml:space="preserve"> </w:t>
      </w:r>
      <w:r>
        <w:rPr>
          <w:sz w:val="24"/>
        </w:rPr>
        <w:t>equipment should be taken into account and the difference in the respective economic</w:t>
      </w:r>
      <w:r>
        <w:rPr>
          <w:spacing w:val="1"/>
          <w:sz w:val="24"/>
        </w:rPr>
        <w:t xml:space="preserve"> </w:t>
      </w:r>
      <w:r>
        <w:rPr>
          <w:sz w:val="24"/>
        </w:rPr>
        <w:t>lifetime</w:t>
      </w:r>
      <w:r>
        <w:rPr>
          <w:spacing w:val="-1"/>
          <w:sz w:val="24"/>
        </w:rPr>
        <w:t xml:space="preserve"> </w:t>
      </w:r>
      <w:r>
        <w:rPr>
          <w:sz w:val="24"/>
        </w:rPr>
        <w:t>of</w:t>
      </w:r>
      <w:r>
        <w:rPr>
          <w:spacing w:val="-1"/>
          <w:sz w:val="24"/>
        </w:rPr>
        <w:t xml:space="preserve"> </w:t>
      </w:r>
      <w:r>
        <w:rPr>
          <w:sz w:val="24"/>
        </w:rPr>
        <w:t>the installations or equipment evened</w:t>
      </w:r>
      <w:r>
        <w:rPr>
          <w:spacing w:val="3"/>
          <w:sz w:val="24"/>
        </w:rPr>
        <w:t xml:space="preserve"> </w:t>
      </w:r>
      <w:r>
        <w:rPr>
          <w:sz w:val="24"/>
        </w:rPr>
        <w:t>out.</w:t>
      </w:r>
    </w:p>
    <w:p w14:paraId="219334A8" w14:textId="77777777" w:rsidR="004B799C" w:rsidRDefault="004B799C">
      <w:pPr>
        <w:pStyle w:val="BodyText"/>
        <w:spacing w:before="10"/>
        <w:rPr>
          <w:sz w:val="20"/>
        </w:rPr>
      </w:pPr>
    </w:p>
    <w:p w14:paraId="2757DAFD" w14:textId="77777777" w:rsidR="004B799C" w:rsidRDefault="00CA4AAC">
      <w:pPr>
        <w:pStyle w:val="ListParagraph"/>
        <w:numPr>
          <w:ilvl w:val="0"/>
          <w:numId w:val="28"/>
        </w:numPr>
        <w:tabs>
          <w:tab w:val="left" w:pos="1559"/>
        </w:tabs>
        <w:ind w:left="1558" w:right="956" w:hanging="600"/>
        <w:jc w:val="both"/>
        <w:rPr>
          <w:sz w:val="24"/>
        </w:rPr>
      </w:pPr>
      <w:r>
        <w:rPr>
          <w:sz w:val="24"/>
        </w:rPr>
        <w:t>In the case of equipment subject to leasing arrangements, the discounted value of the</w:t>
      </w:r>
      <w:r>
        <w:rPr>
          <w:spacing w:val="1"/>
          <w:sz w:val="24"/>
        </w:rPr>
        <w:t xml:space="preserve"> </w:t>
      </w:r>
      <w:r>
        <w:rPr>
          <w:sz w:val="24"/>
        </w:rPr>
        <w:t>leasing</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environmentally</w:t>
      </w:r>
      <w:r>
        <w:rPr>
          <w:spacing w:val="1"/>
          <w:sz w:val="24"/>
        </w:rPr>
        <w:t xml:space="preserve"> </w:t>
      </w:r>
      <w:r>
        <w:rPr>
          <w:sz w:val="24"/>
        </w:rPr>
        <w:t>friendly</w:t>
      </w:r>
      <w:r>
        <w:rPr>
          <w:spacing w:val="1"/>
          <w:sz w:val="24"/>
        </w:rPr>
        <w:t xml:space="preserve"> </w:t>
      </w:r>
      <w:r>
        <w:rPr>
          <w:sz w:val="24"/>
        </w:rPr>
        <w:t>equipment</w:t>
      </w:r>
      <w:r>
        <w:rPr>
          <w:spacing w:val="1"/>
          <w:sz w:val="24"/>
        </w:rPr>
        <w:t xml:space="preserve"> </w:t>
      </w:r>
      <w:r>
        <w:rPr>
          <w:sz w:val="24"/>
        </w:rPr>
        <w:t>should</w:t>
      </w:r>
      <w:r>
        <w:rPr>
          <w:spacing w:val="1"/>
          <w:sz w:val="24"/>
        </w:rPr>
        <w:t xml:space="preserve"> </w:t>
      </w:r>
      <w:r>
        <w:rPr>
          <w:sz w:val="24"/>
        </w:rPr>
        <w:t>be</w:t>
      </w:r>
      <w:r>
        <w:rPr>
          <w:spacing w:val="1"/>
          <w:sz w:val="24"/>
        </w:rPr>
        <w:t xml:space="preserve"> </w:t>
      </w:r>
      <w:r>
        <w:rPr>
          <w:sz w:val="24"/>
        </w:rPr>
        <w:t>compared</w:t>
      </w:r>
      <w:r>
        <w:rPr>
          <w:spacing w:val="1"/>
          <w:sz w:val="24"/>
        </w:rPr>
        <w:t xml:space="preserve"> </w:t>
      </w:r>
      <w:r>
        <w:rPr>
          <w:sz w:val="24"/>
        </w:rPr>
        <w:t>with</w:t>
      </w:r>
      <w:r>
        <w:rPr>
          <w:spacing w:val="1"/>
          <w:sz w:val="24"/>
        </w:rPr>
        <w:t xml:space="preserve"> </w:t>
      </w:r>
      <w:r>
        <w:rPr>
          <w:sz w:val="24"/>
        </w:rPr>
        <w:t>the</w:t>
      </w:r>
      <w:r>
        <w:rPr>
          <w:spacing w:val="1"/>
          <w:sz w:val="24"/>
        </w:rPr>
        <w:t xml:space="preserve"> </w:t>
      </w:r>
      <w:r>
        <w:rPr>
          <w:sz w:val="24"/>
        </w:rPr>
        <w:t>discounted value of the leasing of the less environmentally friendly equipment that</w:t>
      </w:r>
      <w:r>
        <w:rPr>
          <w:spacing w:val="1"/>
          <w:sz w:val="24"/>
        </w:rPr>
        <w:t xml:space="preserve"> </w:t>
      </w:r>
      <w:r>
        <w:rPr>
          <w:sz w:val="24"/>
        </w:rPr>
        <w:t>would</w:t>
      </w:r>
      <w:r>
        <w:rPr>
          <w:spacing w:val="-1"/>
          <w:sz w:val="24"/>
        </w:rPr>
        <w:t xml:space="preserve"> </w:t>
      </w:r>
      <w:r>
        <w:rPr>
          <w:sz w:val="24"/>
        </w:rPr>
        <w:t>be used in the</w:t>
      </w:r>
      <w:r>
        <w:rPr>
          <w:spacing w:val="-1"/>
          <w:sz w:val="24"/>
        </w:rPr>
        <w:t xml:space="preserve"> </w:t>
      </w:r>
      <w:r>
        <w:rPr>
          <w:sz w:val="24"/>
        </w:rPr>
        <w:t>absence</w:t>
      </w:r>
      <w:r>
        <w:rPr>
          <w:spacing w:val="-1"/>
          <w:sz w:val="24"/>
        </w:rPr>
        <w:t xml:space="preserve"> </w:t>
      </w:r>
      <w:r>
        <w:rPr>
          <w:sz w:val="24"/>
        </w:rPr>
        <w:t>of the</w:t>
      </w:r>
      <w:r>
        <w:rPr>
          <w:spacing w:val="-1"/>
          <w:sz w:val="24"/>
        </w:rPr>
        <w:t xml:space="preserve"> </w:t>
      </w:r>
      <w:r>
        <w:rPr>
          <w:sz w:val="24"/>
        </w:rPr>
        <w:t>aid.</w:t>
      </w:r>
    </w:p>
    <w:p w14:paraId="7078DA19" w14:textId="77777777" w:rsidR="004B799C" w:rsidRDefault="004B799C">
      <w:pPr>
        <w:pStyle w:val="BodyText"/>
        <w:spacing w:before="10"/>
        <w:rPr>
          <w:sz w:val="20"/>
        </w:rPr>
      </w:pPr>
    </w:p>
    <w:p w14:paraId="6753E824" w14:textId="77777777" w:rsidR="004B799C" w:rsidRDefault="00CA4AAC">
      <w:pPr>
        <w:pStyle w:val="ListParagraph"/>
        <w:numPr>
          <w:ilvl w:val="0"/>
          <w:numId w:val="28"/>
        </w:numPr>
        <w:tabs>
          <w:tab w:val="left" w:pos="1559"/>
        </w:tabs>
        <w:ind w:left="1558" w:right="951" w:hanging="600"/>
        <w:jc w:val="both"/>
        <w:rPr>
          <w:sz w:val="24"/>
        </w:rPr>
      </w:pPr>
      <w:bookmarkStart w:id="122" w:name="_bookmark112"/>
      <w:bookmarkEnd w:id="122"/>
      <w:r>
        <w:rPr>
          <w:sz w:val="24"/>
        </w:rPr>
        <w:t>In limited cases, the environmentally friendly investment may consist of installations or</w:t>
      </w:r>
      <w:r>
        <w:rPr>
          <w:spacing w:val="-57"/>
          <w:sz w:val="24"/>
        </w:rPr>
        <w:t xml:space="preserve"> </w:t>
      </w:r>
      <w:r>
        <w:rPr>
          <w:sz w:val="24"/>
        </w:rPr>
        <w:t>equipment that are</w:t>
      </w:r>
      <w:r>
        <w:rPr>
          <w:spacing w:val="1"/>
          <w:sz w:val="24"/>
        </w:rPr>
        <w:t xml:space="preserve"> </w:t>
      </w:r>
      <w:r>
        <w:rPr>
          <w:sz w:val="24"/>
        </w:rPr>
        <w:t>added to an</w:t>
      </w:r>
      <w:r>
        <w:rPr>
          <w:spacing w:val="1"/>
          <w:sz w:val="24"/>
        </w:rPr>
        <w:t xml:space="preserve"> </w:t>
      </w:r>
      <w:r>
        <w:rPr>
          <w:sz w:val="24"/>
        </w:rPr>
        <w:t>existing investment.</w:t>
      </w:r>
      <w:r>
        <w:rPr>
          <w:spacing w:val="1"/>
          <w:sz w:val="24"/>
        </w:rPr>
        <w:t xml:space="preserve"> </w:t>
      </w:r>
      <w:r>
        <w:rPr>
          <w:sz w:val="24"/>
        </w:rPr>
        <w:t>In that</w:t>
      </w:r>
      <w:r>
        <w:rPr>
          <w:spacing w:val="1"/>
          <w:sz w:val="24"/>
        </w:rPr>
        <w:t xml:space="preserve"> </w:t>
      </w:r>
      <w:r>
        <w:rPr>
          <w:sz w:val="24"/>
        </w:rPr>
        <w:t>case, the</w:t>
      </w:r>
      <w:r>
        <w:rPr>
          <w:spacing w:val="1"/>
          <w:sz w:val="24"/>
        </w:rPr>
        <w:t xml:space="preserve"> </w:t>
      </w:r>
      <w:r>
        <w:rPr>
          <w:sz w:val="24"/>
        </w:rPr>
        <w:t>eligible</w:t>
      </w:r>
      <w:r>
        <w:rPr>
          <w:spacing w:val="60"/>
          <w:sz w:val="24"/>
        </w:rPr>
        <w:t xml:space="preserve"> </w:t>
      </w:r>
      <w:r>
        <w:rPr>
          <w:sz w:val="24"/>
        </w:rPr>
        <w:t>costs</w:t>
      </w:r>
      <w:r>
        <w:rPr>
          <w:spacing w:val="1"/>
          <w:sz w:val="24"/>
        </w:rPr>
        <w:t xml:space="preserve"> </w:t>
      </w:r>
      <w:r>
        <w:rPr>
          <w:sz w:val="24"/>
        </w:rPr>
        <w:t>should</w:t>
      </w:r>
      <w:r>
        <w:rPr>
          <w:spacing w:val="-1"/>
          <w:sz w:val="24"/>
        </w:rPr>
        <w:t xml:space="preserve"> </w:t>
      </w:r>
      <w:r>
        <w:rPr>
          <w:sz w:val="24"/>
        </w:rPr>
        <w:t>consist</w:t>
      </w:r>
      <w:r>
        <w:rPr>
          <w:spacing w:val="1"/>
          <w:sz w:val="24"/>
        </w:rPr>
        <w:t xml:space="preserve"> </w:t>
      </w:r>
      <w:r>
        <w:rPr>
          <w:sz w:val="24"/>
        </w:rPr>
        <w:t>of</w:t>
      </w:r>
      <w:r>
        <w:rPr>
          <w:spacing w:val="-1"/>
          <w:sz w:val="24"/>
        </w:rPr>
        <w:t xml:space="preserve"> </w:t>
      </w:r>
      <w:r>
        <w:rPr>
          <w:sz w:val="24"/>
        </w:rPr>
        <w:t>the total investment costs.</w:t>
      </w:r>
    </w:p>
    <w:p w14:paraId="18FD9F0C" w14:textId="77777777" w:rsidR="004B799C" w:rsidRDefault="004B799C">
      <w:pPr>
        <w:pStyle w:val="BodyText"/>
        <w:rPr>
          <w:sz w:val="20"/>
        </w:rPr>
      </w:pPr>
    </w:p>
    <w:p w14:paraId="54CB4D66" w14:textId="77777777" w:rsidR="004B799C" w:rsidRDefault="004B799C">
      <w:pPr>
        <w:pStyle w:val="BodyText"/>
        <w:rPr>
          <w:sz w:val="20"/>
        </w:rPr>
      </w:pPr>
    </w:p>
    <w:p w14:paraId="16652B2F" w14:textId="77777777" w:rsidR="004B799C" w:rsidRDefault="004B799C">
      <w:pPr>
        <w:pStyle w:val="BodyText"/>
        <w:rPr>
          <w:sz w:val="20"/>
        </w:rPr>
      </w:pPr>
    </w:p>
    <w:p w14:paraId="4236577B" w14:textId="5130B057" w:rsidR="004B799C" w:rsidRDefault="00161D3B">
      <w:pPr>
        <w:pStyle w:val="BodyText"/>
        <w:spacing w:before="4"/>
        <w:rPr>
          <w:sz w:val="12"/>
        </w:rPr>
      </w:pPr>
      <w:r>
        <w:rPr>
          <w:noProof/>
        </w:rPr>
        <mc:AlternateContent>
          <mc:Choice Requires="wps">
            <w:drawing>
              <wp:anchor distT="0" distB="0" distL="0" distR="0" simplePos="0" relativeHeight="487643648" behindDoc="1" locked="0" layoutInCell="1" allowOverlap="1" wp14:anchorId="7E1F3AE0" wp14:editId="389898F5">
                <wp:simplePos x="0" y="0"/>
                <wp:positionH relativeFrom="page">
                  <wp:posOffset>901065</wp:posOffset>
                </wp:positionH>
                <wp:positionV relativeFrom="paragraph">
                  <wp:posOffset>105410</wp:posOffset>
                </wp:positionV>
                <wp:extent cx="1828800" cy="7620"/>
                <wp:effectExtent l="0" t="0" r="0" b="0"/>
                <wp:wrapTopAndBottom/>
                <wp:docPr id="68" name="docshape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72EA66" id="docshape45" o:spid="_x0000_s1026" style="position:absolute;margin-left:70.95pt;margin-top:8.3pt;width:2in;height:.6pt;z-index:-15672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" fillcolor="black" stroked="f">
                <w10:wrap type="topAndBottom" anchorx="page"/>
              </v:rect>
            </w:pict>
          </mc:Fallback>
        </mc:AlternateContent>
      </w:r>
    </w:p>
    <w:p w14:paraId="39C6E65F" w14:textId="77777777" w:rsidR="004B799C" w:rsidRDefault="00CA4AAC">
      <w:pPr>
        <w:tabs>
          <w:tab w:val="left" w:pos="1525"/>
        </w:tabs>
        <w:spacing w:before="103"/>
        <w:ind w:left="958"/>
        <w:rPr>
          <w:sz w:val="20"/>
        </w:rPr>
      </w:pPr>
      <w:r>
        <w:rPr>
          <w:sz w:val="20"/>
          <w:vertAlign w:val="superscript"/>
        </w:rPr>
        <w:t>82</w:t>
      </w:r>
      <w:r>
        <w:rPr>
          <w:sz w:val="20"/>
        </w:rPr>
        <w:tab/>
        <w:t>See</w:t>
      </w:r>
      <w:r>
        <w:rPr>
          <w:spacing w:val="-2"/>
          <w:sz w:val="20"/>
        </w:rPr>
        <w:t xml:space="preserve"> </w:t>
      </w:r>
      <w:r>
        <w:rPr>
          <w:sz w:val="20"/>
        </w:rPr>
        <w:t>footnote</w:t>
      </w:r>
      <w:r>
        <w:rPr>
          <w:spacing w:val="-1"/>
          <w:sz w:val="20"/>
        </w:rPr>
        <w:t xml:space="preserve"> </w:t>
      </w:r>
      <w:r>
        <w:rPr>
          <w:sz w:val="20"/>
        </w:rPr>
        <w:t>95.</w:t>
      </w:r>
    </w:p>
    <w:p w14:paraId="1E809871" w14:textId="77777777" w:rsidR="004B799C" w:rsidRDefault="00CA4AAC">
      <w:pPr>
        <w:tabs>
          <w:tab w:val="left" w:pos="1525"/>
        </w:tabs>
        <w:spacing w:before="1"/>
        <w:ind w:left="958"/>
        <w:rPr>
          <w:sz w:val="20"/>
        </w:rPr>
      </w:pPr>
      <w:r>
        <w:rPr>
          <w:sz w:val="20"/>
          <w:vertAlign w:val="superscript"/>
        </w:rPr>
        <w:t>83</w:t>
      </w:r>
      <w:r>
        <w:rPr>
          <w:sz w:val="20"/>
        </w:rPr>
        <w:tab/>
        <w:t>See</w:t>
      </w:r>
      <w:r>
        <w:rPr>
          <w:spacing w:val="-2"/>
          <w:sz w:val="20"/>
        </w:rPr>
        <w:t xml:space="preserve"> </w:t>
      </w:r>
      <w:r>
        <w:rPr>
          <w:sz w:val="20"/>
        </w:rPr>
        <w:t>the</w:t>
      </w:r>
      <w:r>
        <w:rPr>
          <w:spacing w:val="-2"/>
          <w:sz w:val="20"/>
        </w:rPr>
        <w:t xml:space="preserve"> </w:t>
      </w:r>
      <w:r>
        <w:rPr>
          <w:sz w:val="20"/>
        </w:rPr>
        <w:t>definition</w:t>
      </w:r>
      <w:r>
        <w:rPr>
          <w:spacing w:val="-2"/>
          <w:sz w:val="20"/>
        </w:rPr>
        <w:t xml:space="preserve"> </w:t>
      </w:r>
      <w:r>
        <w:rPr>
          <w:sz w:val="20"/>
        </w:rPr>
        <w:t>of</w:t>
      </w:r>
      <w:r>
        <w:rPr>
          <w:spacing w:val="-1"/>
          <w:sz w:val="20"/>
        </w:rPr>
        <w:t xml:space="preserve"> </w:t>
      </w:r>
      <w:r>
        <w:rPr>
          <w:sz w:val="20"/>
        </w:rPr>
        <w:t>‘separate</w:t>
      </w:r>
      <w:r>
        <w:rPr>
          <w:spacing w:val="2"/>
          <w:sz w:val="20"/>
        </w:rPr>
        <w:t xml:space="preserve"> </w:t>
      </w:r>
      <w:r>
        <w:rPr>
          <w:sz w:val="20"/>
        </w:rPr>
        <w:t>collection’</w:t>
      </w:r>
      <w:r>
        <w:rPr>
          <w:spacing w:val="-4"/>
          <w:sz w:val="20"/>
        </w:rPr>
        <w:t xml:space="preserve"> </w:t>
      </w:r>
      <w:r>
        <w:rPr>
          <w:sz w:val="20"/>
        </w:rPr>
        <w:t>in Article</w:t>
      </w:r>
      <w:r>
        <w:rPr>
          <w:spacing w:val="-2"/>
          <w:sz w:val="20"/>
        </w:rPr>
        <w:t xml:space="preserve"> </w:t>
      </w:r>
      <w:r>
        <w:rPr>
          <w:sz w:val="20"/>
        </w:rPr>
        <w:t>3,</w:t>
      </w:r>
      <w:r>
        <w:rPr>
          <w:spacing w:val="-2"/>
          <w:sz w:val="20"/>
        </w:rPr>
        <w:t xml:space="preserve"> </w:t>
      </w:r>
      <w:r>
        <w:rPr>
          <w:sz w:val="20"/>
        </w:rPr>
        <w:t>point (11)</w:t>
      </w:r>
      <w:r>
        <w:rPr>
          <w:spacing w:val="-2"/>
          <w:sz w:val="20"/>
        </w:rPr>
        <w:t xml:space="preserve"> </w:t>
      </w:r>
      <w:r>
        <w:rPr>
          <w:sz w:val="20"/>
        </w:rPr>
        <w:t>of</w:t>
      </w:r>
      <w:r>
        <w:rPr>
          <w:spacing w:val="-3"/>
          <w:sz w:val="20"/>
        </w:rPr>
        <w:t xml:space="preserve"> </w:t>
      </w:r>
      <w:r>
        <w:rPr>
          <w:sz w:val="20"/>
        </w:rPr>
        <w:t>Directive</w:t>
      </w:r>
      <w:r>
        <w:rPr>
          <w:spacing w:val="-2"/>
          <w:sz w:val="20"/>
        </w:rPr>
        <w:t xml:space="preserve"> </w:t>
      </w:r>
      <w:r>
        <w:rPr>
          <w:sz w:val="20"/>
        </w:rPr>
        <w:t>2008/98/EC.</w:t>
      </w:r>
    </w:p>
    <w:p w14:paraId="4664D6EE" w14:textId="77777777" w:rsidR="004B799C" w:rsidRDefault="004B799C">
      <w:pPr>
        <w:rPr>
          <w:sz w:val="20"/>
        </w:rPr>
        <w:sectPr w:rsidR="004B799C">
          <w:pgSz w:w="11910" w:h="16840"/>
          <w:pgMar w:top="1020" w:right="460" w:bottom="1620" w:left="460" w:header="0" w:footer="1426" w:gutter="0"/>
          <w:cols w:space="720"/>
        </w:sectPr>
      </w:pPr>
    </w:p>
    <w:p w14:paraId="259644ED" w14:textId="77777777" w:rsidR="004B799C" w:rsidRDefault="00CA4AAC">
      <w:pPr>
        <w:spacing w:before="72"/>
        <w:ind w:left="1525"/>
        <w:rPr>
          <w:i/>
          <w:sz w:val="24"/>
        </w:rPr>
      </w:pPr>
      <w:r>
        <w:rPr>
          <w:noProof/>
        </w:rPr>
        <w:lastRenderedPageBreak/>
        <w:drawing>
          <wp:anchor distT="0" distB="0" distL="0" distR="0" simplePos="0" relativeHeight="15785984" behindDoc="0" locked="0" layoutInCell="1" allowOverlap="1" wp14:anchorId="0F22AC46" wp14:editId="4037A783">
            <wp:simplePos x="0" y="0"/>
            <wp:positionH relativeFrom="page">
              <wp:posOffset>903766</wp:posOffset>
            </wp:positionH>
            <wp:positionV relativeFrom="paragraph">
              <wp:posOffset>85987</wp:posOffset>
            </wp:positionV>
            <wp:extent cx="299431" cy="107346"/>
            <wp:effectExtent l="0" t="0" r="0" b="0"/>
            <wp:wrapNone/>
            <wp:docPr id="149" name="image6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image69.png"/>
                    <pic:cNvPicPr/>
                  </pic:nvPicPr>
                  <pic:blipFill>
                    <a:blip r:embed="rId93" cstate="print"/>
                    <a:stretch>
                      <a:fillRect/>
                    </a:stretch>
                  </pic:blipFill>
                  <pic:spPr>
                    <a:xfrm>
                      <a:off x="0" y="0"/>
                      <a:ext cx="299431" cy="107346"/>
                    </a:xfrm>
                    <a:prstGeom prst="rect">
                      <a:avLst/>
                    </a:prstGeom>
                  </pic:spPr>
                </pic:pic>
              </a:graphicData>
            </a:graphic>
          </wp:anchor>
        </w:drawing>
      </w:r>
      <w:bookmarkStart w:id="123" w:name="_bookmark113"/>
      <w:bookmarkEnd w:id="123"/>
      <w:r>
        <w:rPr>
          <w:i/>
          <w:sz w:val="24"/>
        </w:rPr>
        <w:t>Minimisation</w:t>
      </w:r>
      <w:r>
        <w:rPr>
          <w:i/>
          <w:spacing w:val="-2"/>
          <w:sz w:val="24"/>
        </w:rPr>
        <w:t xml:space="preserve"> </w:t>
      </w:r>
      <w:r>
        <w:rPr>
          <w:i/>
          <w:sz w:val="24"/>
        </w:rPr>
        <w:t>of</w:t>
      </w:r>
      <w:r>
        <w:rPr>
          <w:i/>
          <w:spacing w:val="-2"/>
          <w:sz w:val="24"/>
        </w:rPr>
        <w:t xml:space="preserve"> </w:t>
      </w:r>
      <w:r>
        <w:rPr>
          <w:i/>
          <w:sz w:val="24"/>
        </w:rPr>
        <w:t>distortions</w:t>
      </w:r>
      <w:r>
        <w:rPr>
          <w:i/>
          <w:spacing w:val="-2"/>
          <w:sz w:val="24"/>
        </w:rPr>
        <w:t xml:space="preserve"> </w:t>
      </w:r>
      <w:r>
        <w:rPr>
          <w:i/>
          <w:sz w:val="24"/>
        </w:rPr>
        <w:t>on</w:t>
      </w:r>
      <w:r>
        <w:rPr>
          <w:i/>
          <w:spacing w:val="-1"/>
          <w:sz w:val="24"/>
        </w:rPr>
        <w:t xml:space="preserve"> </w:t>
      </w:r>
      <w:r>
        <w:rPr>
          <w:i/>
          <w:sz w:val="24"/>
        </w:rPr>
        <w:t>competition</w:t>
      </w:r>
      <w:r>
        <w:rPr>
          <w:i/>
          <w:spacing w:val="-2"/>
          <w:sz w:val="24"/>
        </w:rPr>
        <w:t xml:space="preserve"> </w:t>
      </w:r>
      <w:r>
        <w:rPr>
          <w:i/>
          <w:sz w:val="24"/>
        </w:rPr>
        <w:t>and</w:t>
      </w:r>
      <w:r>
        <w:rPr>
          <w:i/>
          <w:spacing w:val="-2"/>
          <w:sz w:val="24"/>
        </w:rPr>
        <w:t xml:space="preserve"> </w:t>
      </w:r>
      <w:r>
        <w:rPr>
          <w:i/>
          <w:sz w:val="24"/>
        </w:rPr>
        <w:t>trade</w:t>
      </w:r>
    </w:p>
    <w:p w14:paraId="10DEF11F" w14:textId="77777777" w:rsidR="004B799C" w:rsidRDefault="004B799C">
      <w:pPr>
        <w:pStyle w:val="BodyText"/>
        <w:spacing w:before="9"/>
        <w:rPr>
          <w:i/>
          <w:sz w:val="20"/>
        </w:rPr>
      </w:pPr>
    </w:p>
    <w:p w14:paraId="53D4EE81" w14:textId="77777777" w:rsidR="004B799C" w:rsidRDefault="00CA4AAC">
      <w:pPr>
        <w:pStyle w:val="ListParagraph"/>
        <w:numPr>
          <w:ilvl w:val="3"/>
          <w:numId w:val="12"/>
        </w:numPr>
        <w:tabs>
          <w:tab w:val="left" w:pos="2302"/>
          <w:tab w:val="left" w:pos="2303"/>
        </w:tabs>
        <w:spacing w:before="1"/>
        <w:ind w:hanging="865"/>
        <w:rPr>
          <w:sz w:val="24"/>
        </w:rPr>
      </w:pPr>
      <w:bookmarkStart w:id="124" w:name="_bookmark114"/>
      <w:bookmarkEnd w:id="124"/>
      <w:r>
        <w:rPr>
          <w:sz w:val="24"/>
        </w:rPr>
        <w:t>Necessity</w:t>
      </w:r>
      <w:r>
        <w:rPr>
          <w:spacing w:val="-6"/>
          <w:sz w:val="24"/>
        </w:rPr>
        <w:t xml:space="preserve"> </w:t>
      </w:r>
      <w:r>
        <w:rPr>
          <w:sz w:val="24"/>
        </w:rPr>
        <w:t>of the aid</w:t>
      </w:r>
    </w:p>
    <w:p w14:paraId="2ACEA634" w14:textId="77777777" w:rsidR="004B799C" w:rsidRDefault="004B799C">
      <w:pPr>
        <w:pStyle w:val="BodyText"/>
        <w:spacing w:before="10"/>
        <w:rPr>
          <w:sz w:val="20"/>
        </w:rPr>
      </w:pPr>
    </w:p>
    <w:p w14:paraId="54CADC7A" w14:textId="77777777" w:rsidR="004B799C" w:rsidRDefault="00CA4AAC">
      <w:pPr>
        <w:pStyle w:val="ListParagraph"/>
        <w:numPr>
          <w:ilvl w:val="0"/>
          <w:numId w:val="28"/>
        </w:numPr>
        <w:tabs>
          <w:tab w:val="left" w:pos="1559"/>
        </w:tabs>
        <w:ind w:left="1558" w:right="955" w:hanging="600"/>
        <w:jc w:val="both"/>
        <w:rPr>
          <w:sz w:val="24"/>
        </w:rPr>
      </w:pPr>
      <w:r>
        <w:rPr>
          <w:sz w:val="24"/>
        </w:rPr>
        <w:t xml:space="preserve">The requirements set out in points </w:t>
      </w:r>
      <w:hyperlink w:anchor="_bookmark115" w:history="1">
        <w:r>
          <w:rPr>
            <w:sz w:val="24"/>
          </w:rPr>
          <w:t>203</w:t>
        </w:r>
      </w:hyperlink>
      <w:r>
        <w:rPr>
          <w:sz w:val="24"/>
        </w:rPr>
        <w:t xml:space="preserve"> to </w:t>
      </w:r>
      <w:hyperlink w:anchor="_bookmark116" w:history="1">
        <w:r>
          <w:rPr>
            <w:sz w:val="24"/>
          </w:rPr>
          <w:t>205</w:t>
        </w:r>
      </w:hyperlink>
      <w:r>
        <w:rPr>
          <w:sz w:val="24"/>
        </w:rPr>
        <w:t xml:space="preserve"> apply in addition to those set out in</w:t>
      </w:r>
      <w:r>
        <w:rPr>
          <w:spacing w:val="1"/>
          <w:sz w:val="24"/>
        </w:rPr>
        <w:t xml:space="preserve"> </w:t>
      </w:r>
      <w:r>
        <w:rPr>
          <w:sz w:val="24"/>
        </w:rPr>
        <w:t>Section</w:t>
      </w:r>
      <w:r>
        <w:rPr>
          <w:spacing w:val="-1"/>
          <w:sz w:val="24"/>
        </w:rPr>
        <w:t xml:space="preserve"> </w:t>
      </w:r>
      <w:r>
        <w:rPr>
          <w:sz w:val="24"/>
        </w:rPr>
        <w:t>3.2.1.1.</w:t>
      </w:r>
    </w:p>
    <w:p w14:paraId="05790805" w14:textId="77777777" w:rsidR="004B799C" w:rsidRDefault="004B799C">
      <w:pPr>
        <w:pStyle w:val="BodyText"/>
        <w:spacing w:before="10"/>
        <w:rPr>
          <w:sz w:val="20"/>
        </w:rPr>
      </w:pPr>
    </w:p>
    <w:p w14:paraId="0F35572D" w14:textId="77777777" w:rsidR="004B799C" w:rsidRDefault="00CA4AAC">
      <w:pPr>
        <w:pStyle w:val="ListParagraph"/>
        <w:numPr>
          <w:ilvl w:val="0"/>
          <w:numId w:val="28"/>
        </w:numPr>
        <w:tabs>
          <w:tab w:val="left" w:pos="1559"/>
        </w:tabs>
        <w:ind w:left="1558" w:right="952" w:hanging="600"/>
        <w:jc w:val="both"/>
        <w:rPr>
          <w:sz w:val="24"/>
        </w:rPr>
      </w:pPr>
      <w:bookmarkStart w:id="125" w:name="_bookmark115"/>
      <w:bookmarkEnd w:id="125"/>
      <w:r>
        <w:rPr>
          <w:sz w:val="24"/>
        </w:rPr>
        <w:t>Aid may be considered necessary only where the waste or other substances or materials</w:t>
      </w:r>
      <w:r>
        <w:rPr>
          <w:spacing w:val="1"/>
          <w:sz w:val="24"/>
        </w:rPr>
        <w:t xml:space="preserve"> </w:t>
      </w:r>
      <w:r>
        <w:rPr>
          <w:sz w:val="24"/>
        </w:rPr>
        <w:t>would otherwise be disposed of, would be treated based on a treatment operation that is</w:t>
      </w:r>
      <w:r>
        <w:rPr>
          <w:spacing w:val="1"/>
          <w:sz w:val="24"/>
        </w:rPr>
        <w:t xml:space="preserve"> </w:t>
      </w:r>
      <w:r>
        <w:rPr>
          <w:sz w:val="24"/>
        </w:rPr>
        <w:t>situated lower in the priority order of the waste hierarchy or in a less resource-efficient</w:t>
      </w:r>
      <w:r>
        <w:rPr>
          <w:spacing w:val="1"/>
          <w:sz w:val="24"/>
        </w:rPr>
        <w:t xml:space="preserve"> </w:t>
      </w:r>
      <w:r>
        <w:rPr>
          <w:sz w:val="24"/>
        </w:rPr>
        <w:t>manner</w:t>
      </w:r>
      <w:r>
        <w:rPr>
          <w:spacing w:val="-1"/>
          <w:sz w:val="24"/>
        </w:rPr>
        <w:t xml:space="preserve"> </w:t>
      </w:r>
      <w:r>
        <w:rPr>
          <w:sz w:val="24"/>
        </w:rPr>
        <w:t>or</w:t>
      </w:r>
      <w:r>
        <w:rPr>
          <w:spacing w:val="-2"/>
          <w:sz w:val="24"/>
        </w:rPr>
        <w:t xml:space="preserve"> </w:t>
      </w:r>
      <w:r>
        <w:rPr>
          <w:sz w:val="24"/>
        </w:rPr>
        <w:t>would otherwise</w:t>
      </w:r>
      <w:r>
        <w:rPr>
          <w:spacing w:val="-1"/>
          <w:sz w:val="24"/>
        </w:rPr>
        <w:t xml:space="preserve"> </w:t>
      </w:r>
      <w:r>
        <w:rPr>
          <w:sz w:val="24"/>
        </w:rPr>
        <w:t>be</w:t>
      </w:r>
      <w:r>
        <w:rPr>
          <w:spacing w:val="-1"/>
          <w:sz w:val="24"/>
        </w:rPr>
        <w:t xml:space="preserve"> </w:t>
      </w:r>
      <w:r>
        <w:rPr>
          <w:sz w:val="24"/>
        </w:rPr>
        <w:t>unused.</w:t>
      </w:r>
    </w:p>
    <w:p w14:paraId="0C5E0509" w14:textId="77777777" w:rsidR="004B799C" w:rsidRDefault="004B799C">
      <w:pPr>
        <w:pStyle w:val="BodyText"/>
        <w:spacing w:before="10"/>
        <w:rPr>
          <w:sz w:val="20"/>
        </w:rPr>
      </w:pPr>
    </w:p>
    <w:p w14:paraId="0DF3D9C7" w14:textId="77777777" w:rsidR="004B799C" w:rsidRDefault="00CA4AAC">
      <w:pPr>
        <w:pStyle w:val="ListParagraph"/>
        <w:numPr>
          <w:ilvl w:val="0"/>
          <w:numId w:val="28"/>
        </w:numPr>
        <w:tabs>
          <w:tab w:val="left" w:pos="1559"/>
        </w:tabs>
        <w:ind w:left="1558" w:right="956" w:hanging="600"/>
        <w:jc w:val="both"/>
        <w:rPr>
          <w:sz w:val="24"/>
        </w:rPr>
      </w:pPr>
      <w:r>
        <w:rPr>
          <w:sz w:val="24"/>
        </w:rPr>
        <w:t>The</w:t>
      </w:r>
      <w:r>
        <w:rPr>
          <w:spacing w:val="1"/>
          <w:sz w:val="24"/>
        </w:rPr>
        <w:t xml:space="preserve"> </w:t>
      </w:r>
      <w:r>
        <w:rPr>
          <w:sz w:val="24"/>
        </w:rPr>
        <w:t>aided</w:t>
      </w:r>
      <w:r>
        <w:rPr>
          <w:spacing w:val="1"/>
          <w:sz w:val="24"/>
        </w:rPr>
        <w:t xml:space="preserve"> </w:t>
      </w:r>
      <w:r>
        <w:rPr>
          <w:sz w:val="24"/>
        </w:rPr>
        <w:t>investment</w:t>
      </w:r>
      <w:r>
        <w:rPr>
          <w:spacing w:val="1"/>
          <w:sz w:val="24"/>
        </w:rPr>
        <w:t xml:space="preserve"> </w:t>
      </w:r>
      <w:r>
        <w:rPr>
          <w:sz w:val="24"/>
        </w:rPr>
        <w:t>must</w:t>
      </w:r>
      <w:r>
        <w:rPr>
          <w:spacing w:val="1"/>
          <w:sz w:val="24"/>
        </w:rPr>
        <w:t xml:space="preserve"> </w:t>
      </w:r>
      <w:r>
        <w:rPr>
          <w:sz w:val="24"/>
        </w:rPr>
        <w:t>not</w:t>
      </w:r>
      <w:r>
        <w:rPr>
          <w:spacing w:val="1"/>
          <w:sz w:val="24"/>
        </w:rPr>
        <w:t xml:space="preserve"> </w:t>
      </w:r>
      <w:r>
        <w:rPr>
          <w:sz w:val="24"/>
        </w:rPr>
        <w:t>correspond</w:t>
      </w:r>
      <w:r>
        <w:rPr>
          <w:spacing w:val="1"/>
          <w:sz w:val="24"/>
        </w:rPr>
        <w:t xml:space="preserve"> </w:t>
      </w:r>
      <w:r>
        <w:rPr>
          <w:sz w:val="24"/>
        </w:rPr>
        <w:t>to</w:t>
      </w:r>
      <w:r>
        <w:rPr>
          <w:spacing w:val="1"/>
          <w:sz w:val="24"/>
        </w:rPr>
        <w:t xml:space="preserve"> </w:t>
      </w:r>
      <w:r>
        <w:rPr>
          <w:sz w:val="24"/>
        </w:rPr>
        <w:t>an</w:t>
      </w:r>
      <w:r>
        <w:rPr>
          <w:spacing w:val="1"/>
          <w:sz w:val="24"/>
        </w:rPr>
        <w:t xml:space="preserve"> </w:t>
      </w:r>
      <w:r>
        <w:rPr>
          <w:sz w:val="24"/>
        </w:rPr>
        <w:t>economically</w:t>
      </w:r>
      <w:r>
        <w:rPr>
          <w:spacing w:val="1"/>
          <w:sz w:val="24"/>
        </w:rPr>
        <w:t xml:space="preserve"> </w:t>
      </w:r>
      <w:r>
        <w:rPr>
          <w:sz w:val="24"/>
        </w:rPr>
        <w:t>profitable</w:t>
      </w:r>
      <w:r>
        <w:rPr>
          <w:spacing w:val="1"/>
          <w:sz w:val="24"/>
        </w:rPr>
        <w:t xml:space="preserve"> </w:t>
      </w:r>
      <w:r>
        <w:rPr>
          <w:sz w:val="24"/>
        </w:rPr>
        <w:t>practice.</w:t>
      </w:r>
      <w:r>
        <w:rPr>
          <w:spacing w:val="-57"/>
          <w:sz w:val="24"/>
        </w:rPr>
        <w:t xml:space="preserve"> </w:t>
      </w:r>
      <w:r>
        <w:rPr>
          <w:sz w:val="24"/>
        </w:rPr>
        <w:t>Therefore, the process or processes by which waste or other products, materials or</w:t>
      </w:r>
      <w:r>
        <w:rPr>
          <w:spacing w:val="1"/>
          <w:sz w:val="24"/>
        </w:rPr>
        <w:t xml:space="preserve"> </w:t>
      </w:r>
      <w:r>
        <w:rPr>
          <w:sz w:val="24"/>
        </w:rPr>
        <w:t>substances are prepared for re-use or recycling or are recycled must not correspond to</w:t>
      </w:r>
      <w:r>
        <w:rPr>
          <w:spacing w:val="1"/>
          <w:sz w:val="24"/>
        </w:rPr>
        <w:t xml:space="preserve"> </w:t>
      </w:r>
      <w:r>
        <w:rPr>
          <w:sz w:val="24"/>
        </w:rPr>
        <w:t>economically profitable or established commercial practice. Where appropriate, this</w:t>
      </w:r>
      <w:r>
        <w:rPr>
          <w:spacing w:val="1"/>
          <w:sz w:val="24"/>
        </w:rPr>
        <w:t xml:space="preserve"> </w:t>
      </w:r>
      <w:r>
        <w:rPr>
          <w:sz w:val="24"/>
        </w:rPr>
        <w:t>must be verified from the perspective of practices generally applied throughout the</w:t>
      </w:r>
      <w:r>
        <w:rPr>
          <w:spacing w:val="1"/>
          <w:sz w:val="24"/>
        </w:rPr>
        <w:t xml:space="preserve"> </w:t>
      </w:r>
      <w:r>
        <w:rPr>
          <w:sz w:val="24"/>
        </w:rPr>
        <w:t>Union and across technologies</w:t>
      </w:r>
      <w:r>
        <w:rPr>
          <w:sz w:val="24"/>
          <w:vertAlign w:val="superscript"/>
        </w:rPr>
        <w:t>84</w:t>
      </w:r>
      <w:r>
        <w:rPr>
          <w:sz w:val="24"/>
        </w:rPr>
        <w:t>.</w:t>
      </w:r>
    </w:p>
    <w:p w14:paraId="5EF660E9" w14:textId="77777777" w:rsidR="004B799C" w:rsidRDefault="00CA4AAC">
      <w:pPr>
        <w:pStyle w:val="ListParagraph"/>
        <w:numPr>
          <w:ilvl w:val="0"/>
          <w:numId w:val="28"/>
        </w:numPr>
        <w:tabs>
          <w:tab w:val="left" w:pos="1559"/>
        </w:tabs>
        <w:spacing w:before="241"/>
        <w:ind w:left="1558" w:right="956" w:hanging="600"/>
        <w:jc w:val="both"/>
        <w:rPr>
          <w:sz w:val="24"/>
        </w:rPr>
      </w:pPr>
      <w:bookmarkStart w:id="126" w:name="_bookmark116"/>
      <w:bookmarkEnd w:id="126"/>
      <w:r>
        <w:rPr>
          <w:sz w:val="24"/>
        </w:rPr>
        <w:t>In the case of aid for the separate collection and sorting of waste or other products,</w:t>
      </w:r>
      <w:r>
        <w:rPr>
          <w:spacing w:val="1"/>
          <w:sz w:val="24"/>
        </w:rPr>
        <w:t xml:space="preserve"> </w:t>
      </w:r>
      <w:r>
        <w:rPr>
          <w:sz w:val="24"/>
        </w:rPr>
        <w:t>materials</w:t>
      </w:r>
      <w:r>
        <w:rPr>
          <w:spacing w:val="1"/>
          <w:sz w:val="24"/>
        </w:rPr>
        <w:t xml:space="preserve"> </w:t>
      </w:r>
      <w:r>
        <w:rPr>
          <w:sz w:val="24"/>
        </w:rPr>
        <w:t>or</w:t>
      </w:r>
      <w:r>
        <w:rPr>
          <w:spacing w:val="1"/>
          <w:sz w:val="24"/>
        </w:rPr>
        <w:t xml:space="preserve"> </w:t>
      </w:r>
      <w:r>
        <w:rPr>
          <w:sz w:val="24"/>
        </w:rPr>
        <w:t>substances,</w:t>
      </w:r>
      <w:r>
        <w:rPr>
          <w:spacing w:val="1"/>
          <w:sz w:val="24"/>
        </w:rPr>
        <w:t xml:space="preserve"> </w:t>
      </w:r>
      <w:r>
        <w:rPr>
          <w:sz w:val="24"/>
        </w:rPr>
        <w:t>the</w:t>
      </w:r>
      <w:r>
        <w:rPr>
          <w:spacing w:val="1"/>
          <w:sz w:val="24"/>
        </w:rPr>
        <w:t xml:space="preserve"> </w:t>
      </w:r>
      <w:r>
        <w:rPr>
          <w:sz w:val="24"/>
        </w:rPr>
        <w:t>Member</w:t>
      </w:r>
      <w:r>
        <w:rPr>
          <w:spacing w:val="1"/>
          <w:sz w:val="24"/>
        </w:rPr>
        <w:t xml:space="preserve"> </w:t>
      </w:r>
      <w:r>
        <w:rPr>
          <w:sz w:val="24"/>
        </w:rPr>
        <w:t>State</w:t>
      </w:r>
      <w:r>
        <w:rPr>
          <w:spacing w:val="1"/>
          <w:sz w:val="24"/>
        </w:rPr>
        <w:t xml:space="preserve"> </w:t>
      </w:r>
      <w:r>
        <w:rPr>
          <w:sz w:val="24"/>
        </w:rPr>
        <w:t>must</w:t>
      </w:r>
      <w:r>
        <w:rPr>
          <w:spacing w:val="1"/>
          <w:sz w:val="24"/>
        </w:rPr>
        <w:t xml:space="preserve"> </w:t>
      </w:r>
      <w:r>
        <w:rPr>
          <w:sz w:val="24"/>
        </w:rPr>
        <w:t>demonstrate</w:t>
      </w:r>
      <w:r>
        <w:rPr>
          <w:spacing w:val="1"/>
          <w:sz w:val="24"/>
        </w:rPr>
        <w:t xml:space="preserve"> </w:t>
      </w:r>
      <w:r>
        <w:rPr>
          <w:sz w:val="24"/>
        </w:rPr>
        <w:t>that</w:t>
      </w:r>
      <w:r>
        <w:rPr>
          <w:spacing w:val="1"/>
          <w:sz w:val="24"/>
        </w:rPr>
        <w:t xml:space="preserve"> </w:t>
      </w:r>
      <w:r>
        <w:rPr>
          <w:sz w:val="24"/>
        </w:rPr>
        <w:t>such</w:t>
      </w:r>
      <w:r>
        <w:rPr>
          <w:spacing w:val="1"/>
          <w:sz w:val="24"/>
        </w:rPr>
        <w:t xml:space="preserve"> </w:t>
      </w:r>
      <w:r>
        <w:rPr>
          <w:sz w:val="24"/>
        </w:rPr>
        <w:t>separate</w:t>
      </w:r>
      <w:r>
        <w:rPr>
          <w:spacing w:val="1"/>
          <w:sz w:val="24"/>
        </w:rPr>
        <w:t xml:space="preserve"> </w:t>
      </w:r>
      <w:r>
        <w:rPr>
          <w:sz w:val="24"/>
        </w:rPr>
        <w:t>collection and sorting is underdeveloped in that Member State. Where aid to cover</w:t>
      </w:r>
      <w:r>
        <w:rPr>
          <w:spacing w:val="1"/>
          <w:sz w:val="24"/>
        </w:rPr>
        <w:t xml:space="preserve"> </w:t>
      </w:r>
      <w:r>
        <w:rPr>
          <w:sz w:val="24"/>
        </w:rPr>
        <w:t>operating costs is granted, the Member State must demonstrate that such aid is required</w:t>
      </w:r>
      <w:r>
        <w:rPr>
          <w:spacing w:val="1"/>
          <w:sz w:val="24"/>
        </w:rPr>
        <w:t xml:space="preserve"> </w:t>
      </w:r>
      <w:r>
        <w:rPr>
          <w:sz w:val="24"/>
        </w:rPr>
        <w:t>during</w:t>
      </w:r>
      <w:r>
        <w:rPr>
          <w:spacing w:val="1"/>
          <w:sz w:val="24"/>
        </w:rPr>
        <w:t xml:space="preserve"> </w:t>
      </w:r>
      <w:r>
        <w:rPr>
          <w:sz w:val="24"/>
        </w:rPr>
        <w:t>a</w:t>
      </w:r>
      <w:r>
        <w:rPr>
          <w:spacing w:val="1"/>
          <w:sz w:val="24"/>
        </w:rPr>
        <w:t xml:space="preserve"> </w:t>
      </w:r>
      <w:r>
        <w:rPr>
          <w:sz w:val="24"/>
        </w:rPr>
        <w:t>transitional</w:t>
      </w:r>
      <w:r>
        <w:rPr>
          <w:spacing w:val="1"/>
          <w:sz w:val="24"/>
        </w:rPr>
        <w:t xml:space="preserve"> </w:t>
      </w:r>
      <w:r>
        <w:rPr>
          <w:sz w:val="24"/>
        </w:rPr>
        <w:t>period</w:t>
      </w:r>
      <w:r>
        <w:rPr>
          <w:spacing w:val="1"/>
          <w:sz w:val="24"/>
        </w:rPr>
        <w:t xml:space="preserve"> </w:t>
      </w:r>
      <w:r>
        <w:rPr>
          <w:sz w:val="24"/>
        </w:rPr>
        <w:t>to</w:t>
      </w:r>
      <w:r>
        <w:rPr>
          <w:spacing w:val="1"/>
          <w:sz w:val="24"/>
        </w:rPr>
        <w:t xml:space="preserve"> </w:t>
      </w:r>
      <w:r>
        <w:rPr>
          <w:sz w:val="24"/>
        </w:rPr>
        <w:t>facilitate</w:t>
      </w:r>
      <w:r>
        <w:rPr>
          <w:spacing w:val="1"/>
          <w:sz w:val="24"/>
        </w:rPr>
        <w:t xml:space="preserve"> </w:t>
      </w:r>
      <w:r>
        <w:rPr>
          <w:sz w:val="24"/>
        </w:rPr>
        <w:t>the</w:t>
      </w:r>
      <w:r>
        <w:rPr>
          <w:spacing w:val="1"/>
          <w:sz w:val="24"/>
        </w:rPr>
        <w:t xml:space="preserve"> </w:t>
      </w:r>
      <w:r>
        <w:rPr>
          <w:sz w:val="24"/>
        </w:rPr>
        <w:t>transition</w:t>
      </w:r>
      <w:r>
        <w:rPr>
          <w:spacing w:val="1"/>
          <w:sz w:val="24"/>
        </w:rPr>
        <w:t xml:space="preserve"> </w:t>
      </w:r>
      <w:r>
        <w:rPr>
          <w:sz w:val="24"/>
        </w:rPr>
        <w:t>towards</w:t>
      </w:r>
      <w:r>
        <w:rPr>
          <w:spacing w:val="1"/>
          <w:sz w:val="24"/>
        </w:rPr>
        <w:t xml:space="preserve"> </w:t>
      </w:r>
      <w:r>
        <w:rPr>
          <w:sz w:val="24"/>
        </w:rPr>
        <w:t>circular</w:t>
      </w:r>
      <w:r>
        <w:rPr>
          <w:spacing w:val="1"/>
          <w:sz w:val="24"/>
        </w:rPr>
        <w:t xml:space="preserve"> </w:t>
      </w:r>
      <w:r>
        <w:rPr>
          <w:sz w:val="24"/>
        </w:rPr>
        <w:t>economy,</w:t>
      </w:r>
      <w:r>
        <w:rPr>
          <w:spacing w:val="1"/>
          <w:sz w:val="24"/>
        </w:rPr>
        <w:t xml:space="preserve"> </w:t>
      </w:r>
      <w:r>
        <w:rPr>
          <w:sz w:val="24"/>
        </w:rPr>
        <w:t>including and not limited to the preparing for re-use, the preparing for recycling, or</w:t>
      </w:r>
      <w:r>
        <w:rPr>
          <w:spacing w:val="1"/>
          <w:sz w:val="24"/>
        </w:rPr>
        <w:t xml:space="preserve"> </w:t>
      </w:r>
      <w:r>
        <w:rPr>
          <w:sz w:val="24"/>
        </w:rPr>
        <w:t>recycling. The Member State must take into account any obligations under extended</w:t>
      </w:r>
      <w:r>
        <w:rPr>
          <w:spacing w:val="1"/>
          <w:sz w:val="24"/>
        </w:rPr>
        <w:t xml:space="preserve"> </w:t>
      </w:r>
      <w:r>
        <w:rPr>
          <w:sz w:val="24"/>
        </w:rPr>
        <w:t>producer responsibility</w:t>
      </w:r>
      <w:r>
        <w:rPr>
          <w:spacing w:val="-3"/>
          <w:sz w:val="24"/>
        </w:rPr>
        <w:t xml:space="preserve"> </w:t>
      </w:r>
      <w:r>
        <w:rPr>
          <w:sz w:val="24"/>
        </w:rPr>
        <w:t>schemes.</w:t>
      </w:r>
    </w:p>
    <w:p w14:paraId="2CF0BEA3" w14:textId="77777777" w:rsidR="004B799C" w:rsidRDefault="004B799C">
      <w:pPr>
        <w:pStyle w:val="BodyText"/>
        <w:spacing w:before="10"/>
        <w:rPr>
          <w:sz w:val="20"/>
        </w:rPr>
      </w:pPr>
    </w:p>
    <w:p w14:paraId="2ACE2D96" w14:textId="77777777" w:rsidR="004B799C" w:rsidRDefault="00CA4AAC">
      <w:pPr>
        <w:pStyle w:val="ListParagraph"/>
        <w:numPr>
          <w:ilvl w:val="3"/>
          <w:numId w:val="12"/>
        </w:numPr>
        <w:tabs>
          <w:tab w:val="left" w:pos="2302"/>
          <w:tab w:val="left" w:pos="2303"/>
        </w:tabs>
        <w:ind w:hanging="865"/>
        <w:rPr>
          <w:sz w:val="24"/>
        </w:rPr>
      </w:pPr>
      <w:bookmarkStart w:id="127" w:name="_bookmark117"/>
      <w:bookmarkEnd w:id="127"/>
      <w:r>
        <w:rPr>
          <w:sz w:val="24"/>
        </w:rPr>
        <w:t>Appropriateness</w:t>
      </w:r>
    </w:p>
    <w:p w14:paraId="42B79A13" w14:textId="77777777" w:rsidR="004B799C" w:rsidRDefault="004B799C">
      <w:pPr>
        <w:pStyle w:val="BodyText"/>
        <w:spacing w:before="10"/>
        <w:rPr>
          <w:sz w:val="20"/>
        </w:rPr>
      </w:pPr>
    </w:p>
    <w:p w14:paraId="189EA8CA" w14:textId="77777777" w:rsidR="004B799C" w:rsidRDefault="00CA4AAC">
      <w:pPr>
        <w:pStyle w:val="ListParagraph"/>
        <w:numPr>
          <w:ilvl w:val="0"/>
          <w:numId w:val="28"/>
        </w:numPr>
        <w:tabs>
          <w:tab w:val="left" w:pos="1559"/>
        </w:tabs>
        <w:ind w:left="1558" w:right="954" w:hanging="600"/>
        <w:jc w:val="both"/>
        <w:rPr>
          <w:sz w:val="24"/>
        </w:rPr>
      </w:pPr>
      <w:r>
        <w:rPr>
          <w:sz w:val="24"/>
        </w:rPr>
        <w:t xml:space="preserve">The requirements set out in point </w:t>
      </w:r>
      <w:hyperlink w:anchor="_bookmark118" w:history="1">
        <w:r>
          <w:rPr>
            <w:sz w:val="24"/>
          </w:rPr>
          <w:t>207</w:t>
        </w:r>
      </w:hyperlink>
      <w:r>
        <w:rPr>
          <w:sz w:val="24"/>
        </w:rPr>
        <w:t xml:space="preserve"> apply in addition to those set out in Section</w:t>
      </w:r>
      <w:r>
        <w:rPr>
          <w:spacing w:val="1"/>
          <w:sz w:val="24"/>
        </w:rPr>
        <w:t xml:space="preserve"> </w:t>
      </w:r>
      <w:r>
        <w:rPr>
          <w:sz w:val="24"/>
        </w:rPr>
        <w:t>3.2.1.2.</w:t>
      </w:r>
    </w:p>
    <w:p w14:paraId="19BE17B7" w14:textId="77777777" w:rsidR="004B799C" w:rsidRDefault="004B799C">
      <w:pPr>
        <w:pStyle w:val="BodyText"/>
        <w:spacing w:before="11"/>
        <w:rPr>
          <w:sz w:val="20"/>
        </w:rPr>
      </w:pPr>
    </w:p>
    <w:p w14:paraId="2CA08227" w14:textId="77777777" w:rsidR="004B799C" w:rsidRDefault="00CA4AAC">
      <w:pPr>
        <w:pStyle w:val="ListParagraph"/>
        <w:numPr>
          <w:ilvl w:val="0"/>
          <w:numId w:val="28"/>
        </w:numPr>
        <w:tabs>
          <w:tab w:val="left" w:pos="1559"/>
        </w:tabs>
        <w:ind w:left="1558" w:right="954" w:hanging="600"/>
        <w:jc w:val="both"/>
        <w:rPr>
          <w:sz w:val="24"/>
        </w:rPr>
      </w:pPr>
      <w:bookmarkStart w:id="128" w:name="_bookmark118"/>
      <w:bookmarkEnd w:id="128"/>
      <w:r>
        <w:rPr>
          <w:sz w:val="24"/>
        </w:rPr>
        <w:t>In accordance with the ‘polluter pays’ principle</w:t>
      </w:r>
      <w:r>
        <w:rPr>
          <w:sz w:val="24"/>
          <w:vertAlign w:val="superscript"/>
        </w:rPr>
        <w:t>85</w:t>
      </w:r>
      <w:r>
        <w:rPr>
          <w:sz w:val="24"/>
        </w:rPr>
        <w:t>, undertakings generating waste should</w:t>
      </w:r>
      <w:r>
        <w:rPr>
          <w:spacing w:val="-57"/>
          <w:sz w:val="24"/>
        </w:rPr>
        <w:t xml:space="preserve"> </w:t>
      </w:r>
      <w:r>
        <w:rPr>
          <w:sz w:val="24"/>
        </w:rPr>
        <w:t>not be relieved from the costs of waste treatment. The aid should therefore not relieve</w:t>
      </w:r>
      <w:r>
        <w:rPr>
          <w:spacing w:val="1"/>
          <w:sz w:val="24"/>
        </w:rPr>
        <w:t xml:space="preserve"> </w:t>
      </w:r>
      <w:r>
        <w:rPr>
          <w:sz w:val="24"/>
        </w:rPr>
        <w:t>undertakings that generate waste from any costs or obligations relating to the treatment</w:t>
      </w:r>
      <w:r>
        <w:rPr>
          <w:spacing w:val="1"/>
          <w:sz w:val="24"/>
        </w:rPr>
        <w:t xml:space="preserve"> </w:t>
      </w:r>
      <w:r>
        <w:rPr>
          <w:sz w:val="24"/>
        </w:rPr>
        <w:t>of</w:t>
      </w:r>
      <w:r>
        <w:rPr>
          <w:spacing w:val="1"/>
          <w:sz w:val="24"/>
        </w:rPr>
        <w:t xml:space="preserve"> </w:t>
      </w:r>
      <w:r>
        <w:rPr>
          <w:sz w:val="24"/>
        </w:rPr>
        <w:t>waste</w:t>
      </w:r>
      <w:r>
        <w:rPr>
          <w:spacing w:val="1"/>
          <w:sz w:val="24"/>
        </w:rPr>
        <w:t xml:space="preserve"> </w:t>
      </w:r>
      <w:r>
        <w:rPr>
          <w:sz w:val="24"/>
        </w:rPr>
        <w:t>for</w:t>
      </w:r>
      <w:r>
        <w:rPr>
          <w:spacing w:val="1"/>
          <w:sz w:val="24"/>
        </w:rPr>
        <w:t xml:space="preserve"> </w:t>
      </w:r>
      <w:r>
        <w:rPr>
          <w:sz w:val="24"/>
        </w:rPr>
        <w:t>which</w:t>
      </w:r>
      <w:r>
        <w:rPr>
          <w:spacing w:val="1"/>
          <w:sz w:val="24"/>
        </w:rPr>
        <w:t xml:space="preserve"> </w:t>
      </w:r>
      <w:r>
        <w:rPr>
          <w:sz w:val="24"/>
        </w:rPr>
        <w:t>they</w:t>
      </w:r>
      <w:r>
        <w:rPr>
          <w:spacing w:val="1"/>
          <w:sz w:val="24"/>
        </w:rPr>
        <w:t xml:space="preserve"> </w:t>
      </w:r>
      <w:r>
        <w:rPr>
          <w:sz w:val="24"/>
        </w:rPr>
        <w:t>are</w:t>
      </w:r>
      <w:r>
        <w:rPr>
          <w:spacing w:val="1"/>
          <w:sz w:val="24"/>
        </w:rPr>
        <w:t xml:space="preserve"> </w:t>
      </w:r>
      <w:r>
        <w:rPr>
          <w:sz w:val="24"/>
        </w:rPr>
        <w:t>liable</w:t>
      </w:r>
      <w:r>
        <w:rPr>
          <w:spacing w:val="1"/>
          <w:sz w:val="24"/>
        </w:rPr>
        <w:t xml:space="preserve"> </w:t>
      </w:r>
      <w:r>
        <w:rPr>
          <w:sz w:val="24"/>
        </w:rPr>
        <w:t>under</w:t>
      </w:r>
      <w:r>
        <w:rPr>
          <w:spacing w:val="1"/>
          <w:sz w:val="24"/>
        </w:rPr>
        <w:t xml:space="preserve"> </w:t>
      </w:r>
      <w:r>
        <w:rPr>
          <w:sz w:val="24"/>
        </w:rPr>
        <w:t>Union</w:t>
      </w:r>
      <w:r>
        <w:rPr>
          <w:spacing w:val="1"/>
          <w:sz w:val="24"/>
        </w:rPr>
        <w:t xml:space="preserve"> </w:t>
      </w:r>
      <w:r>
        <w:rPr>
          <w:sz w:val="24"/>
        </w:rPr>
        <w:t>or</w:t>
      </w:r>
      <w:r>
        <w:rPr>
          <w:spacing w:val="1"/>
          <w:sz w:val="24"/>
        </w:rPr>
        <w:t xml:space="preserve"> </w:t>
      </w:r>
      <w:r>
        <w:rPr>
          <w:sz w:val="24"/>
        </w:rPr>
        <w:t>national</w:t>
      </w:r>
      <w:r>
        <w:rPr>
          <w:spacing w:val="1"/>
          <w:sz w:val="24"/>
        </w:rPr>
        <w:t xml:space="preserve"> </w:t>
      </w:r>
      <w:r>
        <w:rPr>
          <w:sz w:val="24"/>
        </w:rPr>
        <w:t>law,</w:t>
      </w:r>
      <w:r>
        <w:rPr>
          <w:spacing w:val="1"/>
          <w:sz w:val="24"/>
        </w:rPr>
        <w:t xml:space="preserve"> </w:t>
      </w:r>
      <w:r>
        <w:rPr>
          <w:sz w:val="24"/>
        </w:rPr>
        <w:t>including</w:t>
      </w:r>
      <w:r>
        <w:rPr>
          <w:spacing w:val="1"/>
          <w:sz w:val="24"/>
        </w:rPr>
        <w:t xml:space="preserve"> </w:t>
      </w:r>
      <w:r>
        <w:rPr>
          <w:sz w:val="24"/>
        </w:rPr>
        <w:t>under</w:t>
      </w:r>
      <w:r>
        <w:rPr>
          <w:spacing w:val="1"/>
          <w:sz w:val="24"/>
        </w:rPr>
        <w:t xml:space="preserve"> </w:t>
      </w:r>
      <w:r>
        <w:rPr>
          <w:sz w:val="24"/>
        </w:rPr>
        <w:t>extended</w:t>
      </w:r>
      <w:r>
        <w:rPr>
          <w:spacing w:val="1"/>
          <w:sz w:val="24"/>
        </w:rPr>
        <w:t xml:space="preserve"> </w:t>
      </w:r>
      <w:r>
        <w:rPr>
          <w:sz w:val="24"/>
        </w:rPr>
        <w:t>producer</w:t>
      </w:r>
      <w:r>
        <w:rPr>
          <w:spacing w:val="1"/>
          <w:sz w:val="24"/>
        </w:rPr>
        <w:t xml:space="preserve"> </w:t>
      </w:r>
      <w:r>
        <w:rPr>
          <w:sz w:val="24"/>
        </w:rPr>
        <w:t>responsibility</w:t>
      </w:r>
      <w:r>
        <w:rPr>
          <w:spacing w:val="1"/>
          <w:sz w:val="24"/>
        </w:rPr>
        <w:t xml:space="preserve"> </w:t>
      </w:r>
      <w:r>
        <w:rPr>
          <w:sz w:val="24"/>
        </w:rPr>
        <w:t>schemes.</w:t>
      </w:r>
      <w:r>
        <w:rPr>
          <w:spacing w:val="1"/>
          <w:sz w:val="24"/>
        </w:rPr>
        <w:t xml:space="preserve"> </w:t>
      </w:r>
      <w:r>
        <w:rPr>
          <w:sz w:val="24"/>
        </w:rPr>
        <w:t>In</w:t>
      </w:r>
      <w:r>
        <w:rPr>
          <w:spacing w:val="1"/>
          <w:sz w:val="24"/>
        </w:rPr>
        <w:t xml:space="preserve"> </w:t>
      </w:r>
      <w:r>
        <w:rPr>
          <w:sz w:val="24"/>
        </w:rPr>
        <w:t>addition,</w:t>
      </w:r>
      <w:r>
        <w:rPr>
          <w:spacing w:val="1"/>
          <w:sz w:val="24"/>
        </w:rPr>
        <w:t xml:space="preserve"> </w:t>
      </w:r>
      <w:r>
        <w:rPr>
          <w:sz w:val="24"/>
        </w:rPr>
        <w:t>the</w:t>
      </w:r>
      <w:r>
        <w:rPr>
          <w:spacing w:val="1"/>
          <w:sz w:val="24"/>
        </w:rPr>
        <w:t xml:space="preserve"> </w:t>
      </w:r>
      <w:r>
        <w:rPr>
          <w:sz w:val="24"/>
        </w:rPr>
        <w:t>aid</w:t>
      </w:r>
      <w:r>
        <w:rPr>
          <w:spacing w:val="1"/>
          <w:sz w:val="24"/>
        </w:rPr>
        <w:t xml:space="preserve"> </w:t>
      </w:r>
      <w:r>
        <w:rPr>
          <w:sz w:val="24"/>
        </w:rPr>
        <w:t>should</w:t>
      </w:r>
      <w:r>
        <w:rPr>
          <w:spacing w:val="1"/>
          <w:sz w:val="24"/>
        </w:rPr>
        <w:t xml:space="preserve"> </w:t>
      </w:r>
      <w:r>
        <w:rPr>
          <w:sz w:val="24"/>
        </w:rPr>
        <w:t>not</w:t>
      </w:r>
      <w:r>
        <w:rPr>
          <w:spacing w:val="1"/>
          <w:sz w:val="24"/>
        </w:rPr>
        <w:t xml:space="preserve"> </w:t>
      </w:r>
      <w:r>
        <w:rPr>
          <w:sz w:val="24"/>
        </w:rPr>
        <w:t>relieve</w:t>
      </w:r>
      <w:r>
        <w:rPr>
          <w:spacing w:val="1"/>
          <w:sz w:val="24"/>
        </w:rPr>
        <w:t xml:space="preserve"> </w:t>
      </w:r>
      <w:r>
        <w:rPr>
          <w:sz w:val="24"/>
        </w:rPr>
        <w:t>undertakings</w:t>
      </w:r>
      <w:r>
        <w:rPr>
          <w:spacing w:val="-1"/>
          <w:sz w:val="24"/>
        </w:rPr>
        <w:t xml:space="preserve"> </w:t>
      </w:r>
      <w:r>
        <w:rPr>
          <w:sz w:val="24"/>
        </w:rPr>
        <w:t>from</w:t>
      </w:r>
      <w:r>
        <w:rPr>
          <w:spacing w:val="-1"/>
          <w:sz w:val="24"/>
        </w:rPr>
        <w:t xml:space="preserve"> </w:t>
      </w:r>
      <w:r>
        <w:rPr>
          <w:sz w:val="24"/>
        </w:rPr>
        <w:t>costs</w:t>
      </w:r>
      <w:r>
        <w:rPr>
          <w:spacing w:val="-1"/>
          <w:sz w:val="24"/>
        </w:rPr>
        <w:t xml:space="preserve"> </w:t>
      </w:r>
      <w:r>
        <w:rPr>
          <w:sz w:val="24"/>
        </w:rPr>
        <w:t>that</w:t>
      </w:r>
      <w:r>
        <w:rPr>
          <w:spacing w:val="-1"/>
          <w:sz w:val="24"/>
        </w:rPr>
        <w:t xml:space="preserve"> </w:t>
      </w:r>
      <w:r>
        <w:rPr>
          <w:sz w:val="24"/>
        </w:rPr>
        <w:t>should</w:t>
      </w:r>
      <w:r>
        <w:rPr>
          <w:spacing w:val="-1"/>
          <w:sz w:val="24"/>
        </w:rPr>
        <w:t xml:space="preserve"> </w:t>
      </w:r>
      <w:r>
        <w:rPr>
          <w:sz w:val="24"/>
        </w:rPr>
        <w:t>be</w:t>
      </w:r>
      <w:r>
        <w:rPr>
          <w:spacing w:val="-1"/>
          <w:sz w:val="24"/>
        </w:rPr>
        <w:t xml:space="preserve"> </w:t>
      </w:r>
      <w:r>
        <w:rPr>
          <w:sz w:val="24"/>
        </w:rPr>
        <w:t>considered</w:t>
      </w:r>
      <w:r>
        <w:rPr>
          <w:spacing w:val="1"/>
          <w:sz w:val="24"/>
        </w:rPr>
        <w:t xml:space="preserve"> </w:t>
      </w:r>
      <w:r>
        <w:rPr>
          <w:sz w:val="24"/>
        </w:rPr>
        <w:t>as</w:t>
      </w:r>
      <w:r>
        <w:rPr>
          <w:spacing w:val="-1"/>
          <w:sz w:val="24"/>
        </w:rPr>
        <w:t xml:space="preserve"> </w:t>
      </w:r>
      <w:r>
        <w:rPr>
          <w:sz w:val="24"/>
        </w:rPr>
        <w:t>normal costs</w:t>
      </w:r>
      <w:r>
        <w:rPr>
          <w:spacing w:val="-1"/>
          <w:sz w:val="24"/>
        </w:rPr>
        <w:t xml:space="preserve"> </w:t>
      </w:r>
      <w:r>
        <w:rPr>
          <w:sz w:val="24"/>
        </w:rPr>
        <w:t>for an</w:t>
      </w:r>
      <w:r>
        <w:rPr>
          <w:spacing w:val="-1"/>
          <w:sz w:val="24"/>
        </w:rPr>
        <w:t xml:space="preserve"> </w:t>
      </w:r>
      <w:r>
        <w:rPr>
          <w:sz w:val="24"/>
        </w:rPr>
        <w:t>undertaking.</w:t>
      </w:r>
    </w:p>
    <w:p w14:paraId="24ADCE43" w14:textId="77777777" w:rsidR="004B799C" w:rsidRDefault="004B799C">
      <w:pPr>
        <w:pStyle w:val="BodyText"/>
        <w:spacing w:before="10"/>
        <w:rPr>
          <w:sz w:val="20"/>
        </w:rPr>
      </w:pPr>
    </w:p>
    <w:p w14:paraId="3ACEADBE" w14:textId="77777777" w:rsidR="004B799C" w:rsidRDefault="00CA4AAC">
      <w:pPr>
        <w:pStyle w:val="ListParagraph"/>
        <w:numPr>
          <w:ilvl w:val="3"/>
          <w:numId w:val="12"/>
        </w:numPr>
        <w:tabs>
          <w:tab w:val="left" w:pos="2302"/>
          <w:tab w:val="left" w:pos="2303"/>
        </w:tabs>
        <w:ind w:hanging="865"/>
        <w:rPr>
          <w:sz w:val="24"/>
        </w:rPr>
      </w:pPr>
      <w:bookmarkStart w:id="129" w:name="_bookmark119"/>
      <w:bookmarkEnd w:id="129"/>
      <w:r>
        <w:rPr>
          <w:sz w:val="24"/>
        </w:rPr>
        <w:t>Proportionality</w:t>
      </w:r>
    </w:p>
    <w:p w14:paraId="25EC1DDA" w14:textId="77777777" w:rsidR="004B799C" w:rsidRDefault="004B799C">
      <w:pPr>
        <w:pStyle w:val="BodyText"/>
        <w:spacing w:before="10"/>
        <w:rPr>
          <w:sz w:val="20"/>
        </w:rPr>
      </w:pPr>
    </w:p>
    <w:p w14:paraId="6E420723" w14:textId="77777777" w:rsidR="004B799C" w:rsidRDefault="00CA4AAC">
      <w:pPr>
        <w:pStyle w:val="ListParagraph"/>
        <w:numPr>
          <w:ilvl w:val="0"/>
          <w:numId w:val="28"/>
        </w:numPr>
        <w:tabs>
          <w:tab w:val="left" w:pos="1559"/>
        </w:tabs>
        <w:ind w:left="1558" w:right="956" w:hanging="600"/>
        <w:jc w:val="both"/>
        <w:rPr>
          <w:sz w:val="24"/>
        </w:rPr>
      </w:pPr>
      <w:r>
        <w:rPr>
          <w:sz w:val="24"/>
        </w:rPr>
        <w:t>The eligible costs</w:t>
      </w:r>
      <w:r>
        <w:rPr>
          <w:spacing w:val="1"/>
          <w:sz w:val="24"/>
        </w:rPr>
        <w:t xml:space="preserve"> </w:t>
      </w:r>
      <w:r>
        <w:rPr>
          <w:sz w:val="24"/>
        </w:rPr>
        <w:t>are the</w:t>
      </w:r>
      <w:r>
        <w:rPr>
          <w:spacing w:val="1"/>
          <w:sz w:val="24"/>
        </w:rPr>
        <w:t xml:space="preserve"> </w:t>
      </w:r>
      <w:r>
        <w:rPr>
          <w:sz w:val="24"/>
        </w:rPr>
        <w:t>extra investment</w:t>
      </w:r>
      <w:r>
        <w:rPr>
          <w:spacing w:val="1"/>
          <w:sz w:val="24"/>
        </w:rPr>
        <w:t xml:space="preserve"> </w:t>
      </w:r>
      <w:r>
        <w:rPr>
          <w:sz w:val="24"/>
        </w:rPr>
        <w:t>costs</w:t>
      </w:r>
      <w:r>
        <w:rPr>
          <w:spacing w:val="1"/>
          <w:sz w:val="24"/>
        </w:rPr>
        <w:t xml:space="preserve"> </w:t>
      </w:r>
      <w:r>
        <w:rPr>
          <w:sz w:val="24"/>
        </w:rPr>
        <w:t>consisting of the</w:t>
      </w:r>
      <w:r>
        <w:rPr>
          <w:spacing w:val="60"/>
          <w:sz w:val="24"/>
        </w:rPr>
        <w:t xml:space="preserve"> </w:t>
      </w:r>
      <w:r>
        <w:rPr>
          <w:sz w:val="24"/>
        </w:rPr>
        <w:t>difference between</w:t>
      </w:r>
      <w:r>
        <w:rPr>
          <w:spacing w:val="-57"/>
          <w:sz w:val="24"/>
        </w:rPr>
        <w:t xml:space="preserve"> </w:t>
      </w:r>
      <w:r>
        <w:rPr>
          <w:sz w:val="24"/>
        </w:rPr>
        <w:t>the costs of the aided investment or activity and those of the investment under the</w:t>
      </w:r>
      <w:r>
        <w:rPr>
          <w:spacing w:val="1"/>
          <w:sz w:val="24"/>
        </w:rPr>
        <w:t xml:space="preserve"> </w:t>
      </w:r>
      <w:r>
        <w:rPr>
          <w:sz w:val="24"/>
        </w:rPr>
        <w:t>counterfactual</w:t>
      </w:r>
      <w:r>
        <w:rPr>
          <w:spacing w:val="-1"/>
          <w:sz w:val="24"/>
        </w:rPr>
        <w:t xml:space="preserve"> </w:t>
      </w:r>
      <w:r>
        <w:rPr>
          <w:sz w:val="24"/>
        </w:rPr>
        <w:t>scenario,</w:t>
      </w:r>
      <w:r>
        <w:rPr>
          <w:spacing w:val="2"/>
          <w:sz w:val="24"/>
        </w:rPr>
        <w:t xml:space="preserve"> </w:t>
      </w:r>
      <w:r>
        <w:rPr>
          <w:sz w:val="24"/>
        </w:rPr>
        <w:t>which may</w:t>
      </w:r>
      <w:r>
        <w:rPr>
          <w:spacing w:val="-5"/>
          <w:sz w:val="24"/>
        </w:rPr>
        <w:t xml:space="preserve"> </w:t>
      </w:r>
      <w:r>
        <w:rPr>
          <w:sz w:val="24"/>
        </w:rPr>
        <w:t>be</w:t>
      </w:r>
      <w:r>
        <w:rPr>
          <w:spacing w:val="-1"/>
          <w:sz w:val="24"/>
        </w:rPr>
        <w:t xml:space="preserve"> </w:t>
      </w:r>
      <w:r>
        <w:rPr>
          <w:sz w:val="24"/>
        </w:rPr>
        <w:t>one</w:t>
      </w:r>
      <w:r>
        <w:rPr>
          <w:spacing w:val="-1"/>
          <w:sz w:val="24"/>
        </w:rPr>
        <w:t xml:space="preserve"> </w:t>
      </w:r>
      <w:r>
        <w:rPr>
          <w:sz w:val="24"/>
        </w:rPr>
        <w:t>of the following:</w:t>
      </w:r>
    </w:p>
    <w:p w14:paraId="7618CCD6" w14:textId="320F2D1E" w:rsidR="004B799C" w:rsidRDefault="00161D3B">
      <w:pPr>
        <w:pStyle w:val="BodyText"/>
        <w:spacing w:before="4"/>
        <w:rPr>
          <w:sz w:val="29"/>
        </w:rPr>
      </w:pPr>
      <w:r>
        <w:rPr>
          <w:noProof/>
        </w:rPr>
        <mc:AlternateContent>
          <mc:Choice Requires="wps">
            <w:drawing>
              <wp:anchor distT="0" distB="0" distL="0" distR="0" simplePos="0" relativeHeight="487644672" behindDoc="1" locked="0" layoutInCell="1" allowOverlap="1" wp14:anchorId="32221B44" wp14:editId="420AC408">
                <wp:simplePos x="0" y="0"/>
                <wp:positionH relativeFrom="page">
                  <wp:posOffset>901065</wp:posOffset>
                </wp:positionH>
                <wp:positionV relativeFrom="paragraph">
                  <wp:posOffset>229870</wp:posOffset>
                </wp:positionV>
                <wp:extent cx="1828800" cy="7620"/>
                <wp:effectExtent l="0" t="0" r="0" b="0"/>
                <wp:wrapTopAndBottom/>
                <wp:docPr id="66" name="docshape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B9AECA" id="docshape46" o:spid="_x0000_s1026" style="position:absolute;margin-left:70.95pt;margin-top:18.1pt;width:2in;height:.6pt;z-index:-15671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" fillcolor="black" stroked="f">
                <w10:wrap type="topAndBottom" anchorx="page"/>
              </v:rect>
            </w:pict>
          </mc:Fallback>
        </mc:AlternateContent>
      </w:r>
    </w:p>
    <w:p w14:paraId="30772926" w14:textId="77777777" w:rsidR="004B799C" w:rsidRDefault="00CA4AAC">
      <w:pPr>
        <w:spacing w:before="101"/>
        <w:ind w:left="1525" w:right="954" w:hanging="567"/>
        <w:jc w:val="both"/>
        <w:rPr>
          <w:sz w:val="20"/>
        </w:rPr>
      </w:pPr>
      <w:r>
        <w:rPr>
          <w:sz w:val="20"/>
          <w:vertAlign w:val="superscript"/>
        </w:rPr>
        <w:t>84</w:t>
      </w:r>
      <w:r>
        <w:rPr>
          <w:sz w:val="20"/>
        </w:rPr>
        <w:t xml:space="preserve">    </w:t>
      </w:r>
      <w:r>
        <w:rPr>
          <w:spacing w:val="1"/>
          <w:sz w:val="20"/>
        </w:rPr>
        <w:t xml:space="preserve"> </w:t>
      </w:r>
      <w:r>
        <w:rPr>
          <w:sz w:val="20"/>
        </w:rPr>
        <w:t>From a technological perspective, it may for instance be appropriate to verify whether the planned</w:t>
      </w:r>
      <w:r>
        <w:rPr>
          <w:spacing w:val="1"/>
          <w:sz w:val="20"/>
        </w:rPr>
        <w:t xml:space="preserve"> </w:t>
      </w:r>
      <w:r>
        <w:rPr>
          <w:sz w:val="20"/>
        </w:rPr>
        <w:t>investment would lead to a higher degree of recyclability or to a higher quality of the recycled material as</w:t>
      </w:r>
      <w:r>
        <w:rPr>
          <w:spacing w:val="1"/>
          <w:sz w:val="20"/>
        </w:rPr>
        <w:t xml:space="preserve"> </w:t>
      </w:r>
      <w:r>
        <w:rPr>
          <w:sz w:val="20"/>
        </w:rPr>
        <w:t>compared to</w:t>
      </w:r>
      <w:r>
        <w:rPr>
          <w:spacing w:val="2"/>
          <w:sz w:val="20"/>
        </w:rPr>
        <w:t xml:space="preserve"> </w:t>
      </w:r>
      <w:r>
        <w:rPr>
          <w:sz w:val="20"/>
        </w:rPr>
        <w:t>normal practice.</w:t>
      </w:r>
    </w:p>
    <w:p w14:paraId="667276F0" w14:textId="77777777" w:rsidR="004B799C" w:rsidRDefault="00CA4AAC">
      <w:pPr>
        <w:spacing w:before="1"/>
        <w:ind w:left="958"/>
        <w:jc w:val="both"/>
        <w:rPr>
          <w:sz w:val="20"/>
        </w:rPr>
      </w:pPr>
      <w:r>
        <w:rPr>
          <w:sz w:val="20"/>
          <w:vertAlign w:val="superscript"/>
        </w:rPr>
        <w:t>85</w:t>
      </w:r>
      <w:r>
        <w:rPr>
          <w:sz w:val="20"/>
        </w:rPr>
        <w:t xml:space="preserve">      </w:t>
      </w:r>
      <w:r>
        <w:rPr>
          <w:spacing w:val="34"/>
          <w:sz w:val="20"/>
        </w:rPr>
        <w:t xml:space="preserve"> </w:t>
      </w:r>
      <w:r>
        <w:rPr>
          <w:sz w:val="20"/>
        </w:rPr>
        <w:t>See</w:t>
      </w:r>
      <w:r>
        <w:rPr>
          <w:spacing w:val="-1"/>
          <w:sz w:val="20"/>
        </w:rPr>
        <w:t xml:space="preserve"> </w:t>
      </w:r>
      <w:r>
        <w:rPr>
          <w:sz w:val="20"/>
        </w:rPr>
        <w:t>the definition</w:t>
      </w:r>
      <w:r>
        <w:rPr>
          <w:spacing w:val="-1"/>
          <w:sz w:val="20"/>
        </w:rPr>
        <w:t xml:space="preserve"> </w:t>
      </w:r>
      <w:r>
        <w:rPr>
          <w:sz w:val="20"/>
        </w:rPr>
        <w:t>in</w:t>
      </w:r>
      <w:r>
        <w:rPr>
          <w:spacing w:val="-2"/>
          <w:sz w:val="20"/>
        </w:rPr>
        <w:t xml:space="preserve"> </w:t>
      </w:r>
      <w:r>
        <w:rPr>
          <w:sz w:val="20"/>
        </w:rPr>
        <w:t>point</w:t>
      </w:r>
      <w:r>
        <w:rPr>
          <w:spacing w:val="2"/>
          <w:sz w:val="20"/>
        </w:rPr>
        <w:t xml:space="preserve"> </w:t>
      </w:r>
      <w:hyperlink w:anchor="_bookmark6" w:history="1">
        <w:r>
          <w:rPr>
            <w:sz w:val="20"/>
          </w:rPr>
          <w:t>18</w:t>
        </w:r>
      </w:hyperlink>
      <w:hyperlink w:anchor="_bookmark6" w:history="1">
        <w:r>
          <w:rPr>
            <w:sz w:val="20"/>
          </w:rPr>
          <w:t>(53).</w:t>
        </w:r>
      </w:hyperlink>
    </w:p>
    <w:p w14:paraId="5049B0C0" w14:textId="77777777" w:rsidR="004B799C" w:rsidRDefault="004B799C">
      <w:pPr>
        <w:jc w:val="both"/>
        <w:rPr>
          <w:sz w:val="20"/>
        </w:rPr>
        <w:sectPr w:rsidR="004B799C">
          <w:pgSz w:w="11910" w:h="16840"/>
          <w:pgMar w:top="1020" w:right="460" w:bottom="1620" w:left="460" w:header="0" w:footer="1426" w:gutter="0"/>
          <w:cols w:space="720"/>
        </w:sectPr>
      </w:pPr>
    </w:p>
    <w:p w14:paraId="360E8E3E" w14:textId="77777777" w:rsidR="004B799C" w:rsidRDefault="00CA4AAC">
      <w:pPr>
        <w:pStyle w:val="ListParagraph"/>
        <w:numPr>
          <w:ilvl w:val="1"/>
          <w:numId w:val="28"/>
        </w:numPr>
        <w:tabs>
          <w:tab w:val="left" w:pos="2092"/>
        </w:tabs>
        <w:spacing w:before="72"/>
        <w:ind w:right="957"/>
        <w:jc w:val="both"/>
        <w:rPr>
          <w:sz w:val="24"/>
        </w:rPr>
      </w:pPr>
      <w:r>
        <w:rPr>
          <w:sz w:val="24"/>
        </w:rPr>
        <w:lastRenderedPageBreak/>
        <w:t xml:space="preserve">a comparable investment as described under point </w:t>
      </w:r>
      <w:hyperlink w:anchor="_bookmark110" w:history="1">
        <w:r>
          <w:rPr>
            <w:sz w:val="24"/>
          </w:rPr>
          <w:t>197</w:t>
        </w:r>
      </w:hyperlink>
      <w:r>
        <w:rPr>
          <w:sz w:val="24"/>
        </w:rPr>
        <w:t xml:space="preserve"> that would credibly be</w:t>
      </w:r>
      <w:r>
        <w:rPr>
          <w:spacing w:val="1"/>
          <w:sz w:val="24"/>
        </w:rPr>
        <w:t xml:space="preserve"> </w:t>
      </w:r>
      <w:r>
        <w:rPr>
          <w:sz w:val="24"/>
        </w:rPr>
        <w:t>realised</w:t>
      </w:r>
      <w:r>
        <w:rPr>
          <w:spacing w:val="1"/>
          <w:sz w:val="24"/>
        </w:rPr>
        <w:t xml:space="preserve"> </w:t>
      </w:r>
      <w:r>
        <w:rPr>
          <w:sz w:val="24"/>
        </w:rPr>
        <w:t>without</w:t>
      </w:r>
      <w:r>
        <w:rPr>
          <w:spacing w:val="1"/>
          <w:sz w:val="24"/>
        </w:rPr>
        <w:t xml:space="preserve"> </w:t>
      </w:r>
      <w:r>
        <w:rPr>
          <w:sz w:val="24"/>
        </w:rPr>
        <w:t>aid</w:t>
      </w:r>
      <w:r>
        <w:rPr>
          <w:spacing w:val="1"/>
          <w:sz w:val="24"/>
        </w:rPr>
        <w:t xml:space="preserve"> </w:t>
      </w:r>
      <w:r>
        <w:rPr>
          <w:sz w:val="24"/>
        </w:rPr>
        <w:t>and</w:t>
      </w:r>
      <w:r>
        <w:rPr>
          <w:spacing w:val="1"/>
          <w:sz w:val="24"/>
        </w:rPr>
        <w:t xml:space="preserve"> </w:t>
      </w:r>
      <w:r>
        <w:rPr>
          <w:sz w:val="24"/>
        </w:rPr>
        <w:t>which</w:t>
      </w:r>
      <w:r>
        <w:rPr>
          <w:spacing w:val="1"/>
          <w:sz w:val="24"/>
        </w:rPr>
        <w:t xml:space="preserve"> </w:t>
      </w:r>
      <w:r>
        <w:rPr>
          <w:sz w:val="24"/>
        </w:rPr>
        <w:t>does</w:t>
      </w:r>
      <w:r>
        <w:rPr>
          <w:spacing w:val="1"/>
          <w:sz w:val="24"/>
        </w:rPr>
        <w:t xml:space="preserve"> </w:t>
      </w:r>
      <w:r>
        <w:rPr>
          <w:sz w:val="24"/>
        </w:rPr>
        <w:t>not</w:t>
      </w:r>
      <w:r>
        <w:rPr>
          <w:spacing w:val="1"/>
          <w:sz w:val="24"/>
        </w:rPr>
        <w:t xml:space="preserve"> </w:t>
      </w:r>
      <w:r>
        <w:rPr>
          <w:sz w:val="24"/>
        </w:rPr>
        <w:t>achieve</w:t>
      </w:r>
      <w:r>
        <w:rPr>
          <w:spacing w:val="1"/>
          <w:sz w:val="24"/>
        </w:rPr>
        <w:t xml:space="preserve"> </w:t>
      </w:r>
      <w:r>
        <w:rPr>
          <w:sz w:val="24"/>
        </w:rPr>
        <w:t>the</w:t>
      </w:r>
      <w:r>
        <w:rPr>
          <w:spacing w:val="1"/>
          <w:sz w:val="24"/>
        </w:rPr>
        <w:t xml:space="preserve"> </w:t>
      </w:r>
      <w:r>
        <w:rPr>
          <w:sz w:val="24"/>
        </w:rPr>
        <w:t>same</w:t>
      </w:r>
      <w:r>
        <w:rPr>
          <w:spacing w:val="1"/>
          <w:sz w:val="24"/>
        </w:rPr>
        <w:t xml:space="preserve"> </w:t>
      </w:r>
      <w:r>
        <w:rPr>
          <w:sz w:val="24"/>
        </w:rPr>
        <w:t>level</w:t>
      </w:r>
      <w:r>
        <w:rPr>
          <w:spacing w:val="1"/>
          <w:sz w:val="24"/>
        </w:rPr>
        <w:t xml:space="preserve"> </w:t>
      </w:r>
      <w:r>
        <w:rPr>
          <w:sz w:val="24"/>
        </w:rPr>
        <w:t>of</w:t>
      </w:r>
      <w:r>
        <w:rPr>
          <w:spacing w:val="1"/>
          <w:sz w:val="24"/>
        </w:rPr>
        <w:t xml:space="preserve"> </w:t>
      </w:r>
      <w:r>
        <w:rPr>
          <w:sz w:val="24"/>
        </w:rPr>
        <w:t>resource</w:t>
      </w:r>
      <w:r>
        <w:rPr>
          <w:spacing w:val="-57"/>
          <w:sz w:val="24"/>
        </w:rPr>
        <w:t xml:space="preserve"> </w:t>
      </w:r>
      <w:r>
        <w:rPr>
          <w:sz w:val="24"/>
        </w:rPr>
        <w:t>efficiency;</w:t>
      </w:r>
    </w:p>
    <w:p w14:paraId="6773A7DA" w14:textId="77777777" w:rsidR="004B799C" w:rsidRDefault="004B799C">
      <w:pPr>
        <w:pStyle w:val="BodyText"/>
        <w:spacing w:before="10"/>
        <w:rPr>
          <w:sz w:val="20"/>
        </w:rPr>
      </w:pPr>
    </w:p>
    <w:p w14:paraId="5AFB5366" w14:textId="77777777" w:rsidR="004B799C" w:rsidRDefault="00CA4AAC">
      <w:pPr>
        <w:pStyle w:val="ListParagraph"/>
        <w:numPr>
          <w:ilvl w:val="1"/>
          <w:numId w:val="28"/>
        </w:numPr>
        <w:tabs>
          <w:tab w:val="left" w:pos="2092"/>
        </w:tabs>
        <w:ind w:right="955"/>
        <w:jc w:val="both"/>
        <w:rPr>
          <w:sz w:val="24"/>
        </w:rPr>
      </w:pPr>
      <w:r>
        <w:rPr>
          <w:sz w:val="24"/>
        </w:rPr>
        <w:t>treating the waste based on a treatment operation that is situated lower in the</w:t>
      </w:r>
      <w:r>
        <w:rPr>
          <w:spacing w:val="1"/>
          <w:sz w:val="24"/>
        </w:rPr>
        <w:t xml:space="preserve"> </w:t>
      </w:r>
      <w:r>
        <w:rPr>
          <w:sz w:val="24"/>
        </w:rPr>
        <w:t>priority</w:t>
      </w:r>
      <w:r>
        <w:rPr>
          <w:spacing w:val="-5"/>
          <w:sz w:val="24"/>
        </w:rPr>
        <w:t xml:space="preserve"> </w:t>
      </w:r>
      <w:r>
        <w:rPr>
          <w:sz w:val="24"/>
        </w:rPr>
        <w:t>order</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waste</w:t>
      </w:r>
      <w:r>
        <w:rPr>
          <w:spacing w:val="-1"/>
          <w:sz w:val="24"/>
        </w:rPr>
        <w:t xml:space="preserve"> </w:t>
      </w:r>
      <w:r>
        <w:rPr>
          <w:sz w:val="24"/>
        </w:rPr>
        <w:t>hierarchy</w:t>
      </w:r>
      <w:r>
        <w:rPr>
          <w:spacing w:val="-5"/>
          <w:sz w:val="24"/>
        </w:rPr>
        <w:t xml:space="preserve"> </w:t>
      </w:r>
      <w:r>
        <w:rPr>
          <w:sz w:val="24"/>
        </w:rPr>
        <w:t>or in a</w:t>
      </w:r>
      <w:r>
        <w:rPr>
          <w:spacing w:val="-2"/>
          <w:sz w:val="24"/>
        </w:rPr>
        <w:t xml:space="preserve"> </w:t>
      </w:r>
      <w:r>
        <w:rPr>
          <w:sz w:val="24"/>
        </w:rPr>
        <w:t>less resource-efficient way;</w:t>
      </w:r>
    </w:p>
    <w:p w14:paraId="76BB5DE6" w14:textId="77777777" w:rsidR="004B799C" w:rsidRDefault="004B799C">
      <w:pPr>
        <w:pStyle w:val="BodyText"/>
        <w:spacing w:before="10"/>
        <w:rPr>
          <w:sz w:val="20"/>
        </w:rPr>
      </w:pPr>
    </w:p>
    <w:p w14:paraId="0D0E2556" w14:textId="77777777" w:rsidR="004B799C" w:rsidRDefault="00CA4AAC">
      <w:pPr>
        <w:pStyle w:val="ListParagraph"/>
        <w:numPr>
          <w:ilvl w:val="1"/>
          <w:numId w:val="28"/>
        </w:numPr>
        <w:tabs>
          <w:tab w:val="left" w:pos="2092"/>
        </w:tabs>
        <w:ind w:right="958"/>
        <w:jc w:val="both"/>
        <w:rPr>
          <w:sz w:val="24"/>
        </w:rPr>
      </w:pPr>
      <w:r>
        <w:rPr>
          <w:sz w:val="24"/>
        </w:rPr>
        <w:t>the</w:t>
      </w:r>
      <w:r>
        <w:rPr>
          <w:spacing w:val="1"/>
          <w:sz w:val="24"/>
        </w:rPr>
        <w:t xml:space="preserve"> </w:t>
      </w:r>
      <w:r>
        <w:rPr>
          <w:sz w:val="24"/>
        </w:rPr>
        <w:t>conventional</w:t>
      </w:r>
      <w:r>
        <w:rPr>
          <w:spacing w:val="1"/>
          <w:sz w:val="24"/>
        </w:rPr>
        <w:t xml:space="preserve"> </w:t>
      </w:r>
      <w:r>
        <w:rPr>
          <w:sz w:val="24"/>
        </w:rPr>
        <w:t>production</w:t>
      </w:r>
      <w:r>
        <w:rPr>
          <w:spacing w:val="1"/>
          <w:sz w:val="24"/>
        </w:rPr>
        <w:t xml:space="preserve"> </w:t>
      </w:r>
      <w:r>
        <w:rPr>
          <w:sz w:val="24"/>
        </w:rPr>
        <w:t>process</w:t>
      </w:r>
      <w:r>
        <w:rPr>
          <w:spacing w:val="1"/>
          <w:sz w:val="24"/>
        </w:rPr>
        <w:t xml:space="preserve"> </w:t>
      </w:r>
      <w:r>
        <w:rPr>
          <w:sz w:val="24"/>
        </w:rPr>
        <w:t>relating</w:t>
      </w:r>
      <w:r>
        <w:rPr>
          <w:spacing w:val="1"/>
          <w:sz w:val="24"/>
        </w:rPr>
        <w:t xml:space="preserve"> </w:t>
      </w:r>
      <w:r>
        <w:rPr>
          <w:sz w:val="24"/>
        </w:rPr>
        <w:t>to</w:t>
      </w:r>
      <w:r>
        <w:rPr>
          <w:spacing w:val="1"/>
          <w:sz w:val="24"/>
        </w:rPr>
        <w:t xml:space="preserve"> </w:t>
      </w:r>
      <w:r>
        <w:rPr>
          <w:sz w:val="24"/>
        </w:rPr>
        <w:t>the</w:t>
      </w:r>
      <w:r>
        <w:rPr>
          <w:spacing w:val="1"/>
          <w:sz w:val="24"/>
        </w:rPr>
        <w:t xml:space="preserve"> </w:t>
      </w:r>
      <w:r>
        <w:rPr>
          <w:sz w:val="24"/>
        </w:rPr>
        <w:t>primary</w:t>
      </w:r>
      <w:r>
        <w:rPr>
          <w:spacing w:val="1"/>
          <w:sz w:val="24"/>
        </w:rPr>
        <w:t xml:space="preserve"> </w:t>
      </w:r>
      <w:r>
        <w:rPr>
          <w:sz w:val="24"/>
        </w:rPr>
        <w:t>raw</w:t>
      </w:r>
      <w:r>
        <w:rPr>
          <w:spacing w:val="1"/>
          <w:sz w:val="24"/>
        </w:rPr>
        <w:t xml:space="preserve"> </w:t>
      </w:r>
      <w:r>
        <w:rPr>
          <w:sz w:val="24"/>
        </w:rPr>
        <w:t>material</w:t>
      </w:r>
      <w:r>
        <w:rPr>
          <w:spacing w:val="1"/>
          <w:sz w:val="24"/>
        </w:rPr>
        <w:t xml:space="preserve"> </w:t>
      </w:r>
      <w:r>
        <w:rPr>
          <w:sz w:val="24"/>
        </w:rPr>
        <w:t>or</w:t>
      </w:r>
      <w:r>
        <w:rPr>
          <w:spacing w:val="1"/>
          <w:sz w:val="24"/>
        </w:rPr>
        <w:t xml:space="preserve"> </w:t>
      </w:r>
      <w:r>
        <w:rPr>
          <w:sz w:val="24"/>
        </w:rPr>
        <w:t>product,</w:t>
      </w:r>
      <w:r>
        <w:rPr>
          <w:spacing w:val="1"/>
          <w:sz w:val="24"/>
        </w:rPr>
        <w:t xml:space="preserve"> </w:t>
      </w:r>
      <w:r>
        <w:rPr>
          <w:sz w:val="24"/>
        </w:rPr>
        <w:t>if</w:t>
      </w:r>
      <w:r>
        <w:rPr>
          <w:spacing w:val="1"/>
          <w:sz w:val="24"/>
        </w:rPr>
        <w:t xml:space="preserve"> </w:t>
      </w:r>
      <w:r>
        <w:rPr>
          <w:sz w:val="24"/>
        </w:rPr>
        <w:t>the</w:t>
      </w:r>
      <w:r>
        <w:rPr>
          <w:spacing w:val="1"/>
          <w:sz w:val="24"/>
        </w:rPr>
        <w:t xml:space="preserve"> </w:t>
      </w:r>
      <w:r>
        <w:rPr>
          <w:sz w:val="24"/>
        </w:rPr>
        <w:t>re-used</w:t>
      </w:r>
      <w:r>
        <w:rPr>
          <w:spacing w:val="1"/>
          <w:sz w:val="24"/>
        </w:rPr>
        <w:t xml:space="preserve"> </w:t>
      </w:r>
      <w:r>
        <w:rPr>
          <w:sz w:val="24"/>
        </w:rPr>
        <w:t>or</w:t>
      </w:r>
      <w:r>
        <w:rPr>
          <w:spacing w:val="1"/>
          <w:sz w:val="24"/>
        </w:rPr>
        <w:t xml:space="preserve"> </w:t>
      </w:r>
      <w:r>
        <w:rPr>
          <w:sz w:val="24"/>
        </w:rPr>
        <w:t>recycled</w:t>
      </w:r>
      <w:r>
        <w:rPr>
          <w:spacing w:val="1"/>
          <w:sz w:val="24"/>
        </w:rPr>
        <w:t xml:space="preserve"> </w:t>
      </w:r>
      <w:r>
        <w:rPr>
          <w:sz w:val="24"/>
        </w:rPr>
        <w:t>(secondary)</w:t>
      </w:r>
      <w:r>
        <w:rPr>
          <w:spacing w:val="1"/>
          <w:sz w:val="24"/>
        </w:rPr>
        <w:t xml:space="preserve"> </w:t>
      </w:r>
      <w:r>
        <w:rPr>
          <w:sz w:val="24"/>
        </w:rPr>
        <w:t>product</w:t>
      </w:r>
      <w:r>
        <w:rPr>
          <w:spacing w:val="1"/>
          <w:sz w:val="24"/>
        </w:rPr>
        <w:t xml:space="preserve"> </w:t>
      </w:r>
      <w:r>
        <w:rPr>
          <w:sz w:val="24"/>
        </w:rPr>
        <w:t>is</w:t>
      </w:r>
      <w:r>
        <w:rPr>
          <w:spacing w:val="1"/>
          <w:sz w:val="24"/>
        </w:rPr>
        <w:t xml:space="preserve"> </w:t>
      </w:r>
      <w:r>
        <w:rPr>
          <w:sz w:val="24"/>
        </w:rPr>
        <w:t>technically</w:t>
      </w:r>
      <w:r>
        <w:rPr>
          <w:spacing w:val="1"/>
          <w:sz w:val="24"/>
        </w:rPr>
        <w:t xml:space="preserve"> </w:t>
      </w:r>
      <w:r>
        <w:rPr>
          <w:sz w:val="24"/>
        </w:rPr>
        <w:t>and</w:t>
      </w:r>
      <w:r>
        <w:rPr>
          <w:spacing w:val="1"/>
          <w:sz w:val="24"/>
        </w:rPr>
        <w:t xml:space="preserve"> </w:t>
      </w:r>
      <w:r>
        <w:rPr>
          <w:sz w:val="24"/>
        </w:rPr>
        <w:t>economically</w:t>
      </w:r>
      <w:r>
        <w:rPr>
          <w:spacing w:val="-5"/>
          <w:sz w:val="24"/>
        </w:rPr>
        <w:t xml:space="preserve"> </w:t>
      </w:r>
      <w:r>
        <w:rPr>
          <w:sz w:val="24"/>
        </w:rPr>
        <w:t>substitutable</w:t>
      </w:r>
      <w:r>
        <w:rPr>
          <w:spacing w:val="-1"/>
          <w:sz w:val="24"/>
        </w:rPr>
        <w:t xml:space="preserve"> </w:t>
      </w:r>
      <w:r>
        <w:rPr>
          <w:sz w:val="24"/>
        </w:rPr>
        <w:t>with</w:t>
      </w:r>
      <w:r>
        <w:rPr>
          <w:spacing w:val="-1"/>
          <w:sz w:val="24"/>
        </w:rPr>
        <w:t xml:space="preserve"> </w:t>
      </w:r>
      <w:r>
        <w:rPr>
          <w:sz w:val="24"/>
        </w:rPr>
        <w:t>the</w:t>
      </w:r>
      <w:r>
        <w:rPr>
          <w:spacing w:val="-1"/>
          <w:sz w:val="24"/>
        </w:rPr>
        <w:t xml:space="preserve"> </w:t>
      </w:r>
      <w:r>
        <w:rPr>
          <w:sz w:val="24"/>
        </w:rPr>
        <w:t>primary</w:t>
      </w:r>
      <w:r>
        <w:rPr>
          <w:spacing w:val="-5"/>
          <w:sz w:val="24"/>
        </w:rPr>
        <w:t xml:space="preserve"> </w:t>
      </w:r>
      <w:r>
        <w:rPr>
          <w:sz w:val="24"/>
        </w:rPr>
        <w:t>raw</w:t>
      </w:r>
      <w:r>
        <w:rPr>
          <w:spacing w:val="1"/>
          <w:sz w:val="24"/>
        </w:rPr>
        <w:t xml:space="preserve"> </w:t>
      </w:r>
      <w:r>
        <w:rPr>
          <w:sz w:val="24"/>
        </w:rPr>
        <w:t>material or product;</w:t>
      </w:r>
      <w:r>
        <w:rPr>
          <w:spacing w:val="5"/>
          <w:sz w:val="24"/>
        </w:rPr>
        <w:t xml:space="preserve"> </w:t>
      </w:r>
      <w:r>
        <w:rPr>
          <w:sz w:val="24"/>
        </w:rPr>
        <w:t>or</w:t>
      </w:r>
    </w:p>
    <w:p w14:paraId="72BB138E" w14:textId="77777777" w:rsidR="004B799C" w:rsidRDefault="004B799C">
      <w:pPr>
        <w:pStyle w:val="BodyText"/>
        <w:spacing w:before="10"/>
        <w:rPr>
          <w:sz w:val="20"/>
        </w:rPr>
      </w:pPr>
    </w:p>
    <w:p w14:paraId="0DEA1B16" w14:textId="77777777" w:rsidR="004B799C" w:rsidRDefault="00CA4AAC">
      <w:pPr>
        <w:pStyle w:val="ListParagraph"/>
        <w:numPr>
          <w:ilvl w:val="1"/>
          <w:numId w:val="28"/>
        </w:numPr>
        <w:tabs>
          <w:tab w:val="left" w:pos="2091"/>
          <w:tab w:val="left" w:pos="2092"/>
        </w:tabs>
        <w:rPr>
          <w:sz w:val="24"/>
        </w:rPr>
      </w:pPr>
      <w:r>
        <w:rPr>
          <w:sz w:val="24"/>
        </w:rPr>
        <w:t>any</w:t>
      </w:r>
      <w:r>
        <w:rPr>
          <w:spacing w:val="-5"/>
          <w:sz w:val="24"/>
        </w:rPr>
        <w:t xml:space="preserve"> </w:t>
      </w:r>
      <w:r>
        <w:rPr>
          <w:sz w:val="24"/>
        </w:rPr>
        <w:t>other counterfactual</w:t>
      </w:r>
      <w:r>
        <w:rPr>
          <w:spacing w:val="2"/>
          <w:sz w:val="24"/>
        </w:rPr>
        <w:t xml:space="preserve"> </w:t>
      </w:r>
      <w:r>
        <w:rPr>
          <w:sz w:val="24"/>
        </w:rPr>
        <w:t>scenario</w:t>
      </w:r>
      <w:r>
        <w:rPr>
          <w:spacing w:val="1"/>
          <w:sz w:val="24"/>
        </w:rPr>
        <w:t xml:space="preserve"> </w:t>
      </w:r>
      <w:r>
        <w:rPr>
          <w:sz w:val="24"/>
        </w:rPr>
        <w:t>based on duly</w:t>
      </w:r>
      <w:r>
        <w:rPr>
          <w:spacing w:val="-5"/>
          <w:sz w:val="24"/>
        </w:rPr>
        <w:t xml:space="preserve"> </w:t>
      </w:r>
      <w:r>
        <w:rPr>
          <w:sz w:val="24"/>
        </w:rPr>
        <w:t>justified assumptions.</w:t>
      </w:r>
    </w:p>
    <w:p w14:paraId="691DCF11" w14:textId="77777777" w:rsidR="004B799C" w:rsidRDefault="004B799C">
      <w:pPr>
        <w:pStyle w:val="BodyText"/>
        <w:spacing w:before="10"/>
        <w:rPr>
          <w:sz w:val="20"/>
        </w:rPr>
      </w:pPr>
    </w:p>
    <w:p w14:paraId="379DA23B" w14:textId="77777777" w:rsidR="004B799C" w:rsidRDefault="00CA4AAC">
      <w:pPr>
        <w:pStyle w:val="ListParagraph"/>
        <w:numPr>
          <w:ilvl w:val="0"/>
          <w:numId w:val="28"/>
        </w:numPr>
        <w:tabs>
          <w:tab w:val="left" w:pos="1559"/>
        </w:tabs>
        <w:ind w:left="1558" w:right="957" w:hanging="600"/>
        <w:jc w:val="both"/>
        <w:rPr>
          <w:sz w:val="24"/>
        </w:rPr>
      </w:pPr>
      <w:r>
        <w:rPr>
          <w:sz w:val="24"/>
        </w:rPr>
        <w:t>Where the product, substance or material would constitute waste unless re-used and</w:t>
      </w:r>
      <w:r>
        <w:rPr>
          <w:spacing w:val="1"/>
          <w:sz w:val="24"/>
        </w:rPr>
        <w:t xml:space="preserve"> </w:t>
      </w:r>
      <w:r>
        <w:rPr>
          <w:sz w:val="24"/>
        </w:rPr>
        <w:t>there is no legal requirement for that product, substance or material to be disposed of or</w:t>
      </w:r>
      <w:r>
        <w:rPr>
          <w:spacing w:val="1"/>
          <w:sz w:val="24"/>
        </w:rPr>
        <w:t xml:space="preserve"> </w:t>
      </w:r>
      <w:r>
        <w:rPr>
          <w:sz w:val="24"/>
        </w:rPr>
        <w:t>otherwise be treated, the eligible costs may correspond to the investment necessary to</w:t>
      </w:r>
      <w:r>
        <w:rPr>
          <w:spacing w:val="1"/>
          <w:sz w:val="24"/>
        </w:rPr>
        <w:t xml:space="preserve"> </w:t>
      </w:r>
      <w:r>
        <w:rPr>
          <w:sz w:val="24"/>
        </w:rPr>
        <w:t>recover</w:t>
      </w:r>
      <w:r>
        <w:rPr>
          <w:spacing w:val="-1"/>
          <w:sz w:val="24"/>
        </w:rPr>
        <w:t xml:space="preserve"> </w:t>
      </w:r>
      <w:r>
        <w:rPr>
          <w:sz w:val="24"/>
        </w:rPr>
        <w:t>the</w:t>
      </w:r>
      <w:r>
        <w:rPr>
          <w:spacing w:val="-2"/>
          <w:sz w:val="24"/>
        </w:rPr>
        <w:t xml:space="preserve"> </w:t>
      </w:r>
      <w:r>
        <w:rPr>
          <w:sz w:val="24"/>
        </w:rPr>
        <w:t>product, substance</w:t>
      </w:r>
      <w:r>
        <w:rPr>
          <w:spacing w:val="-1"/>
          <w:sz w:val="24"/>
        </w:rPr>
        <w:t xml:space="preserve"> </w:t>
      </w:r>
      <w:r>
        <w:rPr>
          <w:sz w:val="24"/>
        </w:rPr>
        <w:t>or material concerned.</w:t>
      </w:r>
    </w:p>
    <w:p w14:paraId="35659038" w14:textId="77777777" w:rsidR="004B799C" w:rsidRDefault="004B799C">
      <w:pPr>
        <w:pStyle w:val="BodyText"/>
        <w:spacing w:before="11"/>
        <w:rPr>
          <w:sz w:val="20"/>
        </w:rPr>
      </w:pPr>
    </w:p>
    <w:p w14:paraId="145A8592" w14:textId="77777777" w:rsidR="004B799C" w:rsidRDefault="00CA4AAC">
      <w:pPr>
        <w:pStyle w:val="ListParagraph"/>
        <w:numPr>
          <w:ilvl w:val="0"/>
          <w:numId w:val="28"/>
        </w:numPr>
        <w:tabs>
          <w:tab w:val="left" w:pos="1559"/>
        </w:tabs>
        <w:ind w:left="1558" w:hanging="601"/>
        <w:jc w:val="left"/>
        <w:rPr>
          <w:sz w:val="24"/>
        </w:rPr>
      </w:pPr>
      <w:bookmarkStart w:id="130" w:name="_bookmark120"/>
      <w:bookmarkEnd w:id="130"/>
      <w:r>
        <w:rPr>
          <w:sz w:val="24"/>
        </w:rPr>
        <w:t>The</w:t>
      </w:r>
      <w:r>
        <w:rPr>
          <w:spacing w:val="-3"/>
          <w:sz w:val="24"/>
        </w:rPr>
        <w:t xml:space="preserve"> </w:t>
      </w:r>
      <w:r>
        <w:rPr>
          <w:sz w:val="24"/>
        </w:rPr>
        <w:t>basic aid</w:t>
      </w:r>
      <w:r>
        <w:rPr>
          <w:spacing w:val="-1"/>
          <w:sz w:val="24"/>
        </w:rPr>
        <w:t xml:space="preserve"> </w:t>
      </w:r>
      <w:r>
        <w:rPr>
          <w:sz w:val="24"/>
        </w:rPr>
        <w:t>intensity</w:t>
      </w:r>
      <w:r>
        <w:rPr>
          <w:spacing w:val="-5"/>
          <w:sz w:val="24"/>
        </w:rPr>
        <w:t xml:space="preserve"> </w:t>
      </w:r>
      <w:r>
        <w:rPr>
          <w:sz w:val="24"/>
        </w:rPr>
        <w:t>must</w:t>
      </w:r>
      <w:r>
        <w:rPr>
          <w:spacing w:val="-1"/>
          <w:sz w:val="24"/>
        </w:rPr>
        <w:t xml:space="preserve"> </w:t>
      </w:r>
      <w:r>
        <w:rPr>
          <w:sz w:val="24"/>
        </w:rPr>
        <w:t>not exceed</w:t>
      </w:r>
      <w:r>
        <w:rPr>
          <w:spacing w:val="1"/>
          <w:sz w:val="24"/>
        </w:rPr>
        <w:t xml:space="preserve"> </w:t>
      </w:r>
      <w:r>
        <w:rPr>
          <w:sz w:val="24"/>
        </w:rPr>
        <w:t>40</w:t>
      </w:r>
      <w:r>
        <w:rPr>
          <w:spacing w:val="-1"/>
          <w:sz w:val="24"/>
        </w:rPr>
        <w:t xml:space="preserve"> </w:t>
      </w:r>
      <w:r>
        <w:rPr>
          <w:sz w:val="24"/>
        </w:rPr>
        <w:t>%</w:t>
      </w:r>
      <w:r>
        <w:rPr>
          <w:spacing w:val="-1"/>
          <w:sz w:val="24"/>
        </w:rPr>
        <w:t xml:space="preserve"> </w:t>
      </w:r>
      <w:r>
        <w:rPr>
          <w:sz w:val="24"/>
        </w:rPr>
        <w:t>of</w:t>
      </w:r>
      <w:r>
        <w:rPr>
          <w:spacing w:val="-1"/>
          <w:sz w:val="24"/>
        </w:rPr>
        <w:t xml:space="preserve"> </w:t>
      </w:r>
      <w:r>
        <w:rPr>
          <w:sz w:val="24"/>
        </w:rPr>
        <w:t>the</w:t>
      </w:r>
      <w:r>
        <w:rPr>
          <w:spacing w:val="-2"/>
          <w:sz w:val="24"/>
        </w:rPr>
        <w:t xml:space="preserve"> </w:t>
      </w:r>
      <w:r>
        <w:rPr>
          <w:sz w:val="24"/>
        </w:rPr>
        <w:t>eligible costs.</w:t>
      </w:r>
    </w:p>
    <w:p w14:paraId="6FC2E19E" w14:textId="77777777" w:rsidR="004B799C" w:rsidRDefault="004B799C">
      <w:pPr>
        <w:pStyle w:val="BodyText"/>
        <w:spacing w:before="10"/>
        <w:rPr>
          <w:sz w:val="20"/>
        </w:rPr>
      </w:pPr>
    </w:p>
    <w:p w14:paraId="2256515A" w14:textId="77777777" w:rsidR="004B799C" w:rsidRDefault="00CA4AAC">
      <w:pPr>
        <w:pStyle w:val="ListParagraph"/>
        <w:numPr>
          <w:ilvl w:val="0"/>
          <w:numId w:val="28"/>
        </w:numPr>
        <w:tabs>
          <w:tab w:val="left" w:pos="1559"/>
        </w:tabs>
        <w:ind w:left="1558" w:right="952" w:hanging="600"/>
        <w:jc w:val="both"/>
        <w:rPr>
          <w:sz w:val="24"/>
        </w:rPr>
      </w:pPr>
      <w:r>
        <w:rPr>
          <w:sz w:val="24"/>
        </w:rPr>
        <w:t>The</w:t>
      </w:r>
      <w:r>
        <w:rPr>
          <w:spacing w:val="1"/>
          <w:sz w:val="24"/>
        </w:rPr>
        <w:t xml:space="preserve"> </w:t>
      </w:r>
      <w:r>
        <w:rPr>
          <w:sz w:val="24"/>
        </w:rPr>
        <w:t>aid</w:t>
      </w:r>
      <w:r>
        <w:rPr>
          <w:spacing w:val="1"/>
          <w:sz w:val="24"/>
        </w:rPr>
        <w:t xml:space="preserve"> </w:t>
      </w:r>
      <w:r>
        <w:rPr>
          <w:sz w:val="24"/>
        </w:rPr>
        <w:t>intensity</w:t>
      </w:r>
      <w:r>
        <w:rPr>
          <w:spacing w:val="1"/>
          <w:sz w:val="24"/>
        </w:rPr>
        <w:t xml:space="preserve"> </w:t>
      </w:r>
      <w:r>
        <w:rPr>
          <w:sz w:val="24"/>
        </w:rPr>
        <w:t>may</w:t>
      </w:r>
      <w:r>
        <w:rPr>
          <w:spacing w:val="1"/>
          <w:sz w:val="24"/>
        </w:rPr>
        <w:t xml:space="preserve"> </w:t>
      </w:r>
      <w:r>
        <w:rPr>
          <w:sz w:val="24"/>
        </w:rPr>
        <w:t>be</w:t>
      </w:r>
      <w:r>
        <w:rPr>
          <w:spacing w:val="1"/>
          <w:sz w:val="24"/>
        </w:rPr>
        <w:t xml:space="preserve"> </w:t>
      </w:r>
      <w:r>
        <w:rPr>
          <w:sz w:val="24"/>
        </w:rPr>
        <w:t>increased</w:t>
      </w:r>
      <w:r>
        <w:rPr>
          <w:spacing w:val="1"/>
          <w:sz w:val="24"/>
        </w:rPr>
        <w:t xml:space="preserve"> </w:t>
      </w:r>
      <w:r>
        <w:rPr>
          <w:sz w:val="24"/>
        </w:rPr>
        <w:t>by</w:t>
      </w:r>
      <w:r>
        <w:rPr>
          <w:spacing w:val="1"/>
          <w:sz w:val="24"/>
        </w:rPr>
        <w:t xml:space="preserve"> </w:t>
      </w:r>
      <w:r>
        <w:rPr>
          <w:sz w:val="24"/>
        </w:rPr>
        <w:t>10</w:t>
      </w:r>
      <w:r>
        <w:rPr>
          <w:spacing w:val="1"/>
          <w:sz w:val="24"/>
        </w:rPr>
        <w:t xml:space="preserve"> </w:t>
      </w:r>
      <w:r>
        <w:rPr>
          <w:sz w:val="24"/>
        </w:rPr>
        <w:t>percentage</w:t>
      </w:r>
      <w:r>
        <w:rPr>
          <w:spacing w:val="1"/>
          <w:sz w:val="24"/>
        </w:rPr>
        <w:t xml:space="preserve"> </w:t>
      </w:r>
      <w:r>
        <w:rPr>
          <w:sz w:val="24"/>
        </w:rPr>
        <w:t>points</w:t>
      </w:r>
      <w:r>
        <w:rPr>
          <w:spacing w:val="1"/>
          <w:sz w:val="24"/>
        </w:rPr>
        <w:t xml:space="preserve"> </w:t>
      </w:r>
      <w:r>
        <w:rPr>
          <w:sz w:val="24"/>
        </w:rPr>
        <w:t>for</w:t>
      </w:r>
      <w:r>
        <w:rPr>
          <w:spacing w:val="1"/>
          <w:sz w:val="24"/>
        </w:rPr>
        <w:t xml:space="preserve"> </w:t>
      </w:r>
      <w:r>
        <w:rPr>
          <w:sz w:val="24"/>
        </w:rPr>
        <w:t>medium-sized</w:t>
      </w:r>
      <w:r>
        <w:rPr>
          <w:spacing w:val="1"/>
          <w:sz w:val="24"/>
        </w:rPr>
        <w:t xml:space="preserve"> </w:t>
      </w:r>
      <w:r>
        <w:rPr>
          <w:sz w:val="24"/>
        </w:rPr>
        <w:t>enterprises</w:t>
      </w:r>
      <w:r>
        <w:rPr>
          <w:spacing w:val="-1"/>
          <w:sz w:val="24"/>
        </w:rPr>
        <w:t xml:space="preserve"> </w:t>
      </w:r>
      <w:r>
        <w:rPr>
          <w:sz w:val="24"/>
        </w:rPr>
        <w:t>or</w:t>
      </w:r>
      <w:r>
        <w:rPr>
          <w:spacing w:val="1"/>
          <w:sz w:val="24"/>
        </w:rPr>
        <w:t xml:space="preserve"> </w:t>
      </w:r>
      <w:r>
        <w:rPr>
          <w:sz w:val="24"/>
        </w:rPr>
        <w:t>by</w:t>
      </w:r>
      <w:r>
        <w:rPr>
          <w:spacing w:val="-5"/>
          <w:sz w:val="24"/>
        </w:rPr>
        <w:t xml:space="preserve"> </w:t>
      </w:r>
      <w:r>
        <w:rPr>
          <w:sz w:val="24"/>
        </w:rPr>
        <w:t>20 percentage</w:t>
      </w:r>
      <w:r>
        <w:rPr>
          <w:spacing w:val="-1"/>
          <w:sz w:val="24"/>
        </w:rPr>
        <w:t xml:space="preserve"> </w:t>
      </w:r>
      <w:r>
        <w:rPr>
          <w:sz w:val="24"/>
        </w:rPr>
        <w:t>points for</w:t>
      </w:r>
      <w:r>
        <w:rPr>
          <w:spacing w:val="-2"/>
          <w:sz w:val="24"/>
        </w:rPr>
        <w:t xml:space="preserve"> </w:t>
      </w:r>
      <w:r>
        <w:rPr>
          <w:sz w:val="24"/>
        </w:rPr>
        <w:t>small enterprises.</w:t>
      </w:r>
    </w:p>
    <w:p w14:paraId="647BB359" w14:textId="77777777" w:rsidR="004B799C" w:rsidRDefault="004B799C">
      <w:pPr>
        <w:pStyle w:val="BodyText"/>
        <w:spacing w:before="10"/>
        <w:rPr>
          <w:sz w:val="20"/>
        </w:rPr>
      </w:pPr>
    </w:p>
    <w:p w14:paraId="789C4C5F" w14:textId="77777777" w:rsidR="004B799C" w:rsidRDefault="00CA4AAC">
      <w:pPr>
        <w:pStyle w:val="ListParagraph"/>
        <w:numPr>
          <w:ilvl w:val="0"/>
          <w:numId w:val="28"/>
        </w:numPr>
        <w:tabs>
          <w:tab w:val="left" w:pos="1559"/>
        </w:tabs>
        <w:ind w:left="1558" w:right="951" w:hanging="600"/>
        <w:jc w:val="both"/>
        <w:rPr>
          <w:sz w:val="24"/>
        </w:rPr>
      </w:pPr>
      <w:r>
        <w:rPr>
          <w:sz w:val="24"/>
        </w:rPr>
        <w:t>The aid intensity may be increased by 15 percentage points for investments located in</w:t>
      </w:r>
      <w:r>
        <w:rPr>
          <w:spacing w:val="1"/>
          <w:sz w:val="24"/>
        </w:rPr>
        <w:t xml:space="preserve"> </w:t>
      </w:r>
      <w:r>
        <w:rPr>
          <w:sz w:val="24"/>
        </w:rPr>
        <w:t>assisted areas fulfilling the conditions in Article 107(3), point (a), of the Treaty or by 5</w:t>
      </w:r>
      <w:r>
        <w:rPr>
          <w:spacing w:val="1"/>
          <w:sz w:val="24"/>
        </w:rPr>
        <w:t xml:space="preserve"> </w:t>
      </w:r>
      <w:r>
        <w:rPr>
          <w:sz w:val="24"/>
        </w:rPr>
        <w:t>percentage points for investments located in assisted areas fulfilling the conditions in</w:t>
      </w:r>
      <w:r>
        <w:rPr>
          <w:spacing w:val="1"/>
          <w:sz w:val="24"/>
        </w:rPr>
        <w:t xml:space="preserve"> </w:t>
      </w:r>
      <w:r>
        <w:rPr>
          <w:sz w:val="24"/>
        </w:rPr>
        <w:t>Article</w:t>
      </w:r>
      <w:r>
        <w:rPr>
          <w:spacing w:val="-1"/>
          <w:sz w:val="24"/>
        </w:rPr>
        <w:t xml:space="preserve"> </w:t>
      </w:r>
      <w:r>
        <w:rPr>
          <w:sz w:val="24"/>
        </w:rPr>
        <w:t>107(3), point</w:t>
      </w:r>
      <w:r>
        <w:rPr>
          <w:spacing w:val="1"/>
          <w:sz w:val="24"/>
        </w:rPr>
        <w:t xml:space="preserve"> </w:t>
      </w:r>
      <w:r>
        <w:rPr>
          <w:sz w:val="24"/>
        </w:rPr>
        <w:t>(c),</w:t>
      </w:r>
      <w:r>
        <w:rPr>
          <w:spacing w:val="2"/>
          <w:sz w:val="24"/>
        </w:rPr>
        <w:t xml:space="preserve"> </w:t>
      </w:r>
      <w:r>
        <w:rPr>
          <w:sz w:val="24"/>
        </w:rPr>
        <w:t>of the</w:t>
      </w:r>
      <w:r>
        <w:rPr>
          <w:spacing w:val="-2"/>
          <w:sz w:val="24"/>
        </w:rPr>
        <w:t xml:space="preserve"> </w:t>
      </w:r>
      <w:r>
        <w:rPr>
          <w:sz w:val="24"/>
        </w:rPr>
        <w:t>Treaty.</w:t>
      </w:r>
    </w:p>
    <w:p w14:paraId="1F2AE00F" w14:textId="77777777" w:rsidR="004B799C" w:rsidRDefault="004B799C">
      <w:pPr>
        <w:pStyle w:val="BodyText"/>
        <w:spacing w:before="10"/>
        <w:rPr>
          <w:sz w:val="20"/>
        </w:rPr>
      </w:pPr>
    </w:p>
    <w:p w14:paraId="4AE2698E" w14:textId="77777777" w:rsidR="004B799C" w:rsidRDefault="00CA4AAC">
      <w:pPr>
        <w:pStyle w:val="ListParagraph"/>
        <w:numPr>
          <w:ilvl w:val="0"/>
          <w:numId w:val="28"/>
        </w:numPr>
        <w:tabs>
          <w:tab w:val="left" w:pos="1559"/>
        </w:tabs>
        <w:ind w:left="1558" w:right="954" w:hanging="600"/>
        <w:jc w:val="both"/>
        <w:rPr>
          <w:sz w:val="24"/>
        </w:rPr>
      </w:pPr>
      <w:bookmarkStart w:id="131" w:name="_bookmark121"/>
      <w:bookmarkEnd w:id="131"/>
      <w:r>
        <w:rPr>
          <w:sz w:val="24"/>
        </w:rPr>
        <w:t>The</w:t>
      </w:r>
      <w:r>
        <w:rPr>
          <w:spacing w:val="1"/>
          <w:sz w:val="24"/>
        </w:rPr>
        <w:t xml:space="preserve"> </w:t>
      </w:r>
      <w:r>
        <w:rPr>
          <w:sz w:val="24"/>
        </w:rPr>
        <w:t>aid</w:t>
      </w:r>
      <w:r>
        <w:rPr>
          <w:spacing w:val="1"/>
          <w:sz w:val="24"/>
        </w:rPr>
        <w:t xml:space="preserve"> </w:t>
      </w:r>
      <w:r>
        <w:rPr>
          <w:sz w:val="24"/>
        </w:rPr>
        <w:t>intensity</w:t>
      </w:r>
      <w:r>
        <w:rPr>
          <w:spacing w:val="1"/>
          <w:sz w:val="24"/>
        </w:rPr>
        <w:t xml:space="preserve"> </w:t>
      </w:r>
      <w:r>
        <w:rPr>
          <w:sz w:val="24"/>
        </w:rPr>
        <w:t>may</w:t>
      </w:r>
      <w:r>
        <w:rPr>
          <w:spacing w:val="1"/>
          <w:sz w:val="24"/>
        </w:rPr>
        <w:t xml:space="preserve"> </w:t>
      </w:r>
      <w:r>
        <w:rPr>
          <w:sz w:val="24"/>
        </w:rPr>
        <w:t>be</w:t>
      </w:r>
      <w:r>
        <w:rPr>
          <w:spacing w:val="1"/>
          <w:sz w:val="24"/>
        </w:rPr>
        <w:t xml:space="preserve"> </w:t>
      </w:r>
      <w:r>
        <w:rPr>
          <w:sz w:val="24"/>
        </w:rPr>
        <w:t>increased</w:t>
      </w:r>
      <w:r>
        <w:rPr>
          <w:spacing w:val="1"/>
          <w:sz w:val="24"/>
        </w:rPr>
        <w:t xml:space="preserve"> </w:t>
      </w:r>
      <w:r>
        <w:rPr>
          <w:sz w:val="24"/>
        </w:rPr>
        <w:t>by</w:t>
      </w:r>
      <w:r>
        <w:rPr>
          <w:spacing w:val="1"/>
          <w:sz w:val="24"/>
        </w:rPr>
        <w:t xml:space="preserve"> </w:t>
      </w:r>
      <w:r>
        <w:rPr>
          <w:sz w:val="24"/>
        </w:rPr>
        <w:t>10</w:t>
      </w:r>
      <w:r>
        <w:rPr>
          <w:spacing w:val="1"/>
          <w:sz w:val="24"/>
        </w:rPr>
        <w:t xml:space="preserve"> </w:t>
      </w:r>
      <w:r>
        <w:rPr>
          <w:sz w:val="24"/>
        </w:rPr>
        <w:t>percentage</w:t>
      </w:r>
      <w:r>
        <w:rPr>
          <w:spacing w:val="1"/>
          <w:sz w:val="24"/>
        </w:rPr>
        <w:t xml:space="preserve"> </w:t>
      </w:r>
      <w:r>
        <w:rPr>
          <w:sz w:val="24"/>
        </w:rPr>
        <w:t>points</w:t>
      </w:r>
      <w:r>
        <w:rPr>
          <w:spacing w:val="1"/>
          <w:sz w:val="24"/>
        </w:rPr>
        <w:t xml:space="preserve"> </w:t>
      </w:r>
      <w:r>
        <w:rPr>
          <w:sz w:val="24"/>
        </w:rPr>
        <w:t>for</w:t>
      </w:r>
      <w:r>
        <w:rPr>
          <w:spacing w:val="60"/>
          <w:sz w:val="24"/>
        </w:rPr>
        <w:t xml:space="preserve"> </w:t>
      </w:r>
      <w:r>
        <w:rPr>
          <w:sz w:val="24"/>
        </w:rPr>
        <w:t>eco-innovation</w:t>
      </w:r>
      <w:r>
        <w:rPr>
          <w:spacing w:val="1"/>
          <w:sz w:val="24"/>
        </w:rPr>
        <w:t xml:space="preserve"> </w:t>
      </w:r>
      <w:r>
        <w:rPr>
          <w:sz w:val="24"/>
        </w:rPr>
        <w:t>activities,</w:t>
      </w:r>
      <w:r>
        <w:rPr>
          <w:spacing w:val="-1"/>
          <w:sz w:val="24"/>
        </w:rPr>
        <w:t xml:space="preserve"> </w:t>
      </w:r>
      <w:r>
        <w:rPr>
          <w:sz w:val="24"/>
        </w:rPr>
        <w:t>provided that the</w:t>
      </w:r>
      <w:r>
        <w:rPr>
          <w:spacing w:val="-2"/>
          <w:sz w:val="24"/>
        </w:rPr>
        <w:t xml:space="preserve"> </w:t>
      </w:r>
      <w:r>
        <w:rPr>
          <w:sz w:val="24"/>
        </w:rPr>
        <w:t>following cumulative</w:t>
      </w:r>
      <w:r>
        <w:rPr>
          <w:spacing w:val="1"/>
          <w:sz w:val="24"/>
        </w:rPr>
        <w:t xml:space="preserve"> </w:t>
      </w:r>
      <w:r>
        <w:rPr>
          <w:sz w:val="24"/>
        </w:rPr>
        <w:t>conditions are</w:t>
      </w:r>
      <w:r>
        <w:rPr>
          <w:spacing w:val="-2"/>
          <w:sz w:val="24"/>
        </w:rPr>
        <w:t xml:space="preserve"> </w:t>
      </w:r>
      <w:r>
        <w:rPr>
          <w:sz w:val="24"/>
        </w:rPr>
        <w:t>fulfilled:</w:t>
      </w:r>
    </w:p>
    <w:p w14:paraId="6AF838B6" w14:textId="77777777" w:rsidR="004B799C" w:rsidRDefault="004B799C">
      <w:pPr>
        <w:pStyle w:val="BodyText"/>
        <w:spacing w:before="11"/>
        <w:rPr>
          <w:sz w:val="20"/>
        </w:rPr>
      </w:pPr>
    </w:p>
    <w:p w14:paraId="4FA48CEF" w14:textId="77777777" w:rsidR="004B799C" w:rsidRDefault="00CA4AAC">
      <w:pPr>
        <w:pStyle w:val="ListParagraph"/>
        <w:numPr>
          <w:ilvl w:val="1"/>
          <w:numId w:val="28"/>
        </w:numPr>
        <w:tabs>
          <w:tab w:val="left" w:pos="2092"/>
        </w:tabs>
        <w:ind w:right="961"/>
        <w:jc w:val="both"/>
        <w:rPr>
          <w:sz w:val="24"/>
        </w:rPr>
      </w:pPr>
      <w:r>
        <w:rPr>
          <w:sz w:val="24"/>
        </w:rPr>
        <w:t>the</w:t>
      </w:r>
      <w:r>
        <w:rPr>
          <w:spacing w:val="31"/>
          <w:sz w:val="24"/>
        </w:rPr>
        <w:t xml:space="preserve"> </w:t>
      </w:r>
      <w:r>
        <w:rPr>
          <w:sz w:val="24"/>
        </w:rPr>
        <w:t>eco-innovation</w:t>
      </w:r>
      <w:r>
        <w:rPr>
          <w:spacing w:val="33"/>
          <w:sz w:val="24"/>
        </w:rPr>
        <w:t xml:space="preserve"> </w:t>
      </w:r>
      <w:r>
        <w:rPr>
          <w:sz w:val="24"/>
        </w:rPr>
        <w:t>activity</w:t>
      </w:r>
      <w:r>
        <w:rPr>
          <w:spacing w:val="27"/>
          <w:sz w:val="24"/>
        </w:rPr>
        <w:t xml:space="preserve"> </w:t>
      </w:r>
      <w:r>
        <w:rPr>
          <w:sz w:val="24"/>
        </w:rPr>
        <w:t>must</w:t>
      </w:r>
      <w:r>
        <w:rPr>
          <w:spacing w:val="33"/>
          <w:sz w:val="24"/>
        </w:rPr>
        <w:t xml:space="preserve"> </w:t>
      </w:r>
      <w:r>
        <w:rPr>
          <w:sz w:val="24"/>
        </w:rPr>
        <w:t>be</w:t>
      </w:r>
      <w:r>
        <w:rPr>
          <w:spacing w:val="31"/>
          <w:sz w:val="24"/>
        </w:rPr>
        <w:t xml:space="preserve"> </w:t>
      </w:r>
      <w:r>
        <w:rPr>
          <w:sz w:val="24"/>
        </w:rPr>
        <w:t>new</w:t>
      </w:r>
      <w:r>
        <w:rPr>
          <w:spacing w:val="32"/>
          <w:sz w:val="24"/>
        </w:rPr>
        <w:t xml:space="preserve"> </w:t>
      </w:r>
      <w:r>
        <w:rPr>
          <w:sz w:val="24"/>
        </w:rPr>
        <w:t>or</w:t>
      </w:r>
      <w:r>
        <w:rPr>
          <w:spacing w:val="31"/>
          <w:sz w:val="24"/>
        </w:rPr>
        <w:t xml:space="preserve"> </w:t>
      </w:r>
      <w:r>
        <w:rPr>
          <w:sz w:val="24"/>
        </w:rPr>
        <w:t>substantially</w:t>
      </w:r>
      <w:r>
        <w:rPr>
          <w:spacing w:val="26"/>
          <w:sz w:val="24"/>
        </w:rPr>
        <w:t xml:space="preserve"> </w:t>
      </w:r>
      <w:r>
        <w:rPr>
          <w:sz w:val="24"/>
        </w:rPr>
        <w:t>improved</w:t>
      </w:r>
      <w:r>
        <w:rPr>
          <w:spacing w:val="32"/>
          <w:sz w:val="24"/>
        </w:rPr>
        <w:t xml:space="preserve"> </w:t>
      </w:r>
      <w:r>
        <w:rPr>
          <w:sz w:val="24"/>
        </w:rPr>
        <w:t>compared</w:t>
      </w:r>
      <w:r>
        <w:rPr>
          <w:spacing w:val="32"/>
          <w:sz w:val="24"/>
        </w:rPr>
        <w:t xml:space="preserve"> </w:t>
      </w:r>
      <w:r>
        <w:rPr>
          <w:sz w:val="24"/>
        </w:rPr>
        <w:t>to</w:t>
      </w:r>
      <w:r>
        <w:rPr>
          <w:spacing w:val="-57"/>
          <w:sz w:val="24"/>
        </w:rPr>
        <w:t xml:space="preserve"> </w:t>
      </w:r>
      <w:r>
        <w:rPr>
          <w:sz w:val="24"/>
        </w:rPr>
        <w:t>the state of</w:t>
      </w:r>
      <w:r>
        <w:rPr>
          <w:spacing w:val="-2"/>
          <w:sz w:val="24"/>
        </w:rPr>
        <w:t xml:space="preserve"> </w:t>
      </w:r>
      <w:r>
        <w:rPr>
          <w:sz w:val="24"/>
        </w:rPr>
        <w:t>the art in its industry</w:t>
      </w:r>
      <w:r>
        <w:rPr>
          <w:spacing w:val="-5"/>
          <w:sz w:val="24"/>
        </w:rPr>
        <w:t xml:space="preserve"> </w:t>
      </w:r>
      <w:r>
        <w:rPr>
          <w:sz w:val="24"/>
        </w:rPr>
        <w:t>in the</w:t>
      </w:r>
      <w:r>
        <w:rPr>
          <w:spacing w:val="-1"/>
          <w:sz w:val="24"/>
        </w:rPr>
        <w:t xml:space="preserve"> </w:t>
      </w:r>
      <w:r>
        <w:rPr>
          <w:sz w:val="24"/>
        </w:rPr>
        <w:t>Union</w:t>
      </w:r>
      <w:r>
        <w:rPr>
          <w:sz w:val="24"/>
          <w:vertAlign w:val="superscript"/>
        </w:rPr>
        <w:t>86</w:t>
      </w:r>
      <w:r>
        <w:rPr>
          <w:sz w:val="24"/>
        </w:rPr>
        <w:t>;</w:t>
      </w:r>
    </w:p>
    <w:p w14:paraId="76BF9F89" w14:textId="77777777" w:rsidR="004B799C" w:rsidRDefault="00CA4AAC">
      <w:pPr>
        <w:pStyle w:val="ListParagraph"/>
        <w:numPr>
          <w:ilvl w:val="1"/>
          <w:numId w:val="28"/>
        </w:numPr>
        <w:tabs>
          <w:tab w:val="left" w:pos="2092"/>
        </w:tabs>
        <w:spacing w:before="240"/>
        <w:ind w:right="958"/>
        <w:jc w:val="both"/>
        <w:rPr>
          <w:sz w:val="24"/>
        </w:rPr>
      </w:pPr>
      <w:r>
        <w:rPr>
          <w:sz w:val="24"/>
        </w:rPr>
        <w:t>the</w:t>
      </w:r>
      <w:r>
        <w:rPr>
          <w:spacing w:val="1"/>
          <w:sz w:val="24"/>
        </w:rPr>
        <w:t xml:space="preserve"> </w:t>
      </w:r>
      <w:r>
        <w:rPr>
          <w:sz w:val="24"/>
        </w:rPr>
        <w:t>expected</w:t>
      </w:r>
      <w:r>
        <w:rPr>
          <w:spacing w:val="1"/>
          <w:sz w:val="24"/>
        </w:rPr>
        <w:t xml:space="preserve"> </w:t>
      </w:r>
      <w:r>
        <w:rPr>
          <w:sz w:val="24"/>
        </w:rPr>
        <w:t>environmental</w:t>
      </w:r>
      <w:r>
        <w:rPr>
          <w:spacing w:val="1"/>
          <w:sz w:val="24"/>
        </w:rPr>
        <w:t xml:space="preserve"> </w:t>
      </w:r>
      <w:r>
        <w:rPr>
          <w:sz w:val="24"/>
        </w:rPr>
        <w:t>benefit</w:t>
      </w:r>
      <w:r>
        <w:rPr>
          <w:spacing w:val="1"/>
          <w:sz w:val="24"/>
        </w:rPr>
        <w:t xml:space="preserve"> </w:t>
      </w:r>
      <w:r>
        <w:rPr>
          <w:sz w:val="24"/>
        </w:rPr>
        <w:t>must</w:t>
      </w:r>
      <w:r>
        <w:rPr>
          <w:spacing w:val="1"/>
          <w:sz w:val="24"/>
        </w:rPr>
        <w:t xml:space="preserve"> </w:t>
      </w:r>
      <w:r>
        <w:rPr>
          <w:sz w:val="24"/>
        </w:rPr>
        <w:t>be</w:t>
      </w:r>
      <w:r>
        <w:rPr>
          <w:spacing w:val="1"/>
          <w:sz w:val="24"/>
        </w:rPr>
        <w:t xml:space="preserve"> </w:t>
      </w:r>
      <w:r>
        <w:rPr>
          <w:sz w:val="24"/>
        </w:rPr>
        <w:t>significantly</w:t>
      </w:r>
      <w:r>
        <w:rPr>
          <w:spacing w:val="1"/>
          <w:sz w:val="24"/>
        </w:rPr>
        <w:t xml:space="preserve"> </w:t>
      </w:r>
      <w:r>
        <w:rPr>
          <w:sz w:val="24"/>
        </w:rPr>
        <w:t>higher</w:t>
      </w:r>
      <w:r>
        <w:rPr>
          <w:spacing w:val="1"/>
          <w:sz w:val="24"/>
        </w:rPr>
        <w:t xml:space="preserve"> </w:t>
      </w:r>
      <w:r>
        <w:rPr>
          <w:sz w:val="24"/>
        </w:rPr>
        <w:t>than</w:t>
      </w:r>
      <w:r>
        <w:rPr>
          <w:spacing w:val="1"/>
          <w:sz w:val="24"/>
        </w:rPr>
        <w:t xml:space="preserve"> </w:t>
      </w:r>
      <w:r>
        <w:rPr>
          <w:sz w:val="24"/>
        </w:rPr>
        <w:t>the</w:t>
      </w:r>
      <w:r>
        <w:rPr>
          <w:spacing w:val="1"/>
          <w:sz w:val="24"/>
        </w:rPr>
        <w:t xml:space="preserve"> </w:t>
      </w:r>
      <w:r>
        <w:rPr>
          <w:sz w:val="24"/>
        </w:rPr>
        <w:t>improvement</w:t>
      </w:r>
      <w:r>
        <w:rPr>
          <w:spacing w:val="1"/>
          <w:sz w:val="24"/>
        </w:rPr>
        <w:t xml:space="preserve"> </w:t>
      </w:r>
      <w:r>
        <w:rPr>
          <w:sz w:val="24"/>
        </w:rPr>
        <w:t>resulting</w:t>
      </w:r>
      <w:r>
        <w:rPr>
          <w:spacing w:val="1"/>
          <w:sz w:val="24"/>
        </w:rPr>
        <w:t xml:space="preserve"> </w:t>
      </w:r>
      <w:r>
        <w:rPr>
          <w:sz w:val="24"/>
        </w:rPr>
        <w:t>from</w:t>
      </w:r>
      <w:r>
        <w:rPr>
          <w:spacing w:val="1"/>
          <w:sz w:val="24"/>
        </w:rPr>
        <w:t xml:space="preserve"> </w:t>
      </w:r>
      <w:r>
        <w:rPr>
          <w:sz w:val="24"/>
        </w:rPr>
        <w:t>the</w:t>
      </w:r>
      <w:r>
        <w:rPr>
          <w:spacing w:val="1"/>
          <w:sz w:val="24"/>
        </w:rPr>
        <w:t xml:space="preserve"> </w:t>
      </w:r>
      <w:r>
        <w:rPr>
          <w:sz w:val="24"/>
        </w:rPr>
        <w:t>general</w:t>
      </w:r>
      <w:r>
        <w:rPr>
          <w:spacing w:val="1"/>
          <w:sz w:val="24"/>
        </w:rPr>
        <w:t xml:space="preserve"> </w:t>
      </w:r>
      <w:r>
        <w:rPr>
          <w:sz w:val="24"/>
        </w:rPr>
        <w:t>evolution</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state</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art</w:t>
      </w:r>
      <w:r>
        <w:rPr>
          <w:spacing w:val="1"/>
          <w:sz w:val="24"/>
        </w:rPr>
        <w:t xml:space="preserve"> </w:t>
      </w:r>
      <w:r>
        <w:rPr>
          <w:sz w:val="24"/>
        </w:rPr>
        <w:t>in</w:t>
      </w:r>
      <w:r>
        <w:rPr>
          <w:spacing w:val="1"/>
          <w:sz w:val="24"/>
        </w:rPr>
        <w:t xml:space="preserve"> </w:t>
      </w:r>
      <w:r>
        <w:rPr>
          <w:sz w:val="24"/>
        </w:rPr>
        <w:t>comparable activities</w:t>
      </w:r>
      <w:r>
        <w:rPr>
          <w:sz w:val="24"/>
          <w:vertAlign w:val="superscript"/>
        </w:rPr>
        <w:t>87</w:t>
      </w:r>
      <w:r>
        <w:rPr>
          <w:sz w:val="24"/>
        </w:rPr>
        <w:t>;</w:t>
      </w:r>
    </w:p>
    <w:p w14:paraId="30584E7F" w14:textId="77777777" w:rsidR="004B799C" w:rsidRDefault="004B799C">
      <w:pPr>
        <w:pStyle w:val="BodyText"/>
        <w:rPr>
          <w:sz w:val="20"/>
        </w:rPr>
      </w:pPr>
    </w:p>
    <w:p w14:paraId="46C81E33" w14:textId="77777777" w:rsidR="004B799C" w:rsidRDefault="004B799C">
      <w:pPr>
        <w:pStyle w:val="BodyText"/>
        <w:rPr>
          <w:sz w:val="20"/>
        </w:rPr>
      </w:pPr>
    </w:p>
    <w:p w14:paraId="063B6FFC" w14:textId="41645A8F" w:rsidR="004B799C" w:rsidRDefault="00161D3B">
      <w:pPr>
        <w:pStyle w:val="BodyText"/>
        <w:spacing w:before="2"/>
        <w:rPr>
          <w:sz w:val="21"/>
        </w:rPr>
      </w:pPr>
      <w:r>
        <w:rPr>
          <w:noProof/>
        </w:rPr>
        <mc:AlternateContent>
          <mc:Choice Requires="wps">
            <w:drawing>
              <wp:anchor distT="0" distB="0" distL="0" distR="0" simplePos="0" relativeHeight="487645696" behindDoc="1" locked="0" layoutInCell="1" allowOverlap="1" wp14:anchorId="617CCEE7" wp14:editId="398F16A4">
                <wp:simplePos x="0" y="0"/>
                <wp:positionH relativeFrom="page">
                  <wp:posOffset>901065</wp:posOffset>
                </wp:positionH>
                <wp:positionV relativeFrom="paragraph">
                  <wp:posOffset>170180</wp:posOffset>
                </wp:positionV>
                <wp:extent cx="1828800" cy="7620"/>
                <wp:effectExtent l="0" t="0" r="0" b="0"/>
                <wp:wrapTopAndBottom/>
                <wp:docPr id="64" name="docshape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85E308" id="docshape47" o:spid="_x0000_s1026" style="position:absolute;margin-left:70.95pt;margin-top:13.4pt;width:2in;height:.6pt;z-index:-15670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" fillcolor="black" stroked="f">
                <w10:wrap type="topAndBottom" anchorx="page"/>
              </v:rect>
            </w:pict>
          </mc:Fallback>
        </mc:AlternateContent>
      </w:r>
    </w:p>
    <w:p w14:paraId="3143C7C7" w14:textId="77777777" w:rsidR="004B799C" w:rsidRDefault="00CA4AAC">
      <w:pPr>
        <w:spacing w:before="103"/>
        <w:ind w:left="1525" w:right="958" w:hanging="567"/>
        <w:jc w:val="both"/>
        <w:rPr>
          <w:sz w:val="20"/>
        </w:rPr>
      </w:pPr>
      <w:r>
        <w:rPr>
          <w:sz w:val="20"/>
          <w:vertAlign w:val="superscript"/>
        </w:rPr>
        <w:t>86</w:t>
      </w:r>
      <w:r>
        <w:rPr>
          <w:spacing w:val="1"/>
          <w:sz w:val="20"/>
        </w:rPr>
        <w:t xml:space="preserve"> </w:t>
      </w:r>
      <w:r>
        <w:rPr>
          <w:sz w:val="20"/>
        </w:rPr>
        <w:t>The</w:t>
      </w:r>
      <w:r>
        <w:rPr>
          <w:spacing w:val="1"/>
          <w:sz w:val="20"/>
        </w:rPr>
        <w:t xml:space="preserve"> </w:t>
      </w:r>
      <w:r>
        <w:rPr>
          <w:sz w:val="20"/>
        </w:rPr>
        <w:t>novelty could,</w:t>
      </w:r>
      <w:r>
        <w:rPr>
          <w:spacing w:val="1"/>
          <w:sz w:val="20"/>
        </w:rPr>
        <w:t xml:space="preserve"> </w:t>
      </w:r>
      <w:r>
        <w:rPr>
          <w:sz w:val="20"/>
        </w:rPr>
        <w:t>for</w:t>
      </w:r>
      <w:r>
        <w:rPr>
          <w:spacing w:val="1"/>
          <w:sz w:val="20"/>
        </w:rPr>
        <w:t xml:space="preserve"> </w:t>
      </w:r>
      <w:r>
        <w:rPr>
          <w:sz w:val="20"/>
        </w:rPr>
        <w:t>example,</w:t>
      </w:r>
      <w:r>
        <w:rPr>
          <w:spacing w:val="1"/>
          <w:sz w:val="20"/>
        </w:rPr>
        <w:t xml:space="preserve"> </w:t>
      </w:r>
      <w:r>
        <w:rPr>
          <w:sz w:val="20"/>
        </w:rPr>
        <w:t>be</w:t>
      </w:r>
      <w:r>
        <w:rPr>
          <w:spacing w:val="1"/>
          <w:sz w:val="20"/>
        </w:rPr>
        <w:t xml:space="preserve"> </w:t>
      </w:r>
      <w:r>
        <w:rPr>
          <w:sz w:val="20"/>
        </w:rPr>
        <w:t>demonstrated</w:t>
      </w:r>
      <w:r>
        <w:rPr>
          <w:spacing w:val="1"/>
          <w:sz w:val="20"/>
        </w:rPr>
        <w:t xml:space="preserve"> </w:t>
      </w:r>
      <w:r>
        <w:rPr>
          <w:sz w:val="20"/>
        </w:rPr>
        <w:t>by the</w:t>
      </w:r>
      <w:r>
        <w:rPr>
          <w:spacing w:val="1"/>
          <w:sz w:val="20"/>
        </w:rPr>
        <w:t xml:space="preserve"> </w:t>
      </w:r>
      <w:r>
        <w:rPr>
          <w:sz w:val="20"/>
        </w:rPr>
        <w:t>Member</w:t>
      </w:r>
      <w:r>
        <w:rPr>
          <w:spacing w:val="50"/>
          <w:sz w:val="20"/>
        </w:rPr>
        <w:t xml:space="preserve"> </w:t>
      </w:r>
      <w:r>
        <w:rPr>
          <w:sz w:val="20"/>
        </w:rPr>
        <w:t>States</w:t>
      </w:r>
      <w:r>
        <w:rPr>
          <w:spacing w:val="50"/>
          <w:sz w:val="20"/>
        </w:rPr>
        <w:t xml:space="preserve"> </w:t>
      </w:r>
      <w:r>
        <w:rPr>
          <w:sz w:val="20"/>
        </w:rPr>
        <w:t>on</w:t>
      </w:r>
      <w:r>
        <w:rPr>
          <w:spacing w:val="50"/>
          <w:sz w:val="20"/>
        </w:rPr>
        <w:t xml:space="preserve"> </w:t>
      </w:r>
      <w:r>
        <w:rPr>
          <w:sz w:val="20"/>
        </w:rPr>
        <w:t>the</w:t>
      </w:r>
      <w:r>
        <w:rPr>
          <w:spacing w:val="50"/>
          <w:sz w:val="20"/>
        </w:rPr>
        <w:t xml:space="preserve"> </w:t>
      </w:r>
      <w:r>
        <w:rPr>
          <w:sz w:val="20"/>
        </w:rPr>
        <w:t>basis</w:t>
      </w:r>
      <w:r>
        <w:rPr>
          <w:spacing w:val="50"/>
          <w:sz w:val="20"/>
        </w:rPr>
        <w:t xml:space="preserve"> </w:t>
      </w:r>
      <w:r>
        <w:rPr>
          <w:sz w:val="20"/>
        </w:rPr>
        <w:t>of</w:t>
      </w:r>
      <w:r>
        <w:rPr>
          <w:spacing w:val="50"/>
          <w:sz w:val="20"/>
        </w:rPr>
        <w:t xml:space="preserve"> </w:t>
      </w:r>
      <w:r>
        <w:rPr>
          <w:sz w:val="20"/>
        </w:rPr>
        <w:t>a</w:t>
      </w:r>
      <w:r>
        <w:rPr>
          <w:spacing w:val="50"/>
          <w:sz w:val="20"/>
        </w:rPr>
        <w:t xml:space="preserve"> </w:t>
      </w:r>
      <w:r>
        <w:rPr>
          <w:sz w:val="20"/>
        </w:rPr>
        <w:t>precise</w:t>
      </w:r>
      <w:r>
        <w:rPr>
          <w:spacing w:val="1"/>
          <w:sz w:val="20"/>
        </w:rPr>
        <w:t xml:space="preserve"> </w:t>
      </w:r>
      <w:r>
        <w:rPr>
          <w:sz w:val="20"/>
        </w:rPr>
        <w:t>description of the innovation and of market conditions for its introduction or diffusion, comparing it with</w:t>
      </w:r>
      <w:r>
        <w:rPr>
          <w:spacing w:val="1"/>
          <w:sz w:val="20"/>
        </w:rPr>
        <w:t xml:space="preserve"> </w:t>
      </w:r>
      <w:r>
        <w:rPr>
          <w:sz w:val="20"/>
        </w:rPr>
        <w:t>state-of-the-art processes or organisational techniques generally used by other undertakings in the same</w:t>
      </w:r>
      <w:r>
        <w:rPr>
          <w:spacing w:val="1"/>
          <w:sz w:val="20"/>
        </w:rPr>
        <w:t xml:space="preserve"> </w:t>
      </w:r>
      <w:r>
        <w:rPr>
          <w:sz w:val="20"/>
        </w:rPr>
        <w:t>industry.</w:t>
      </w:r>
    </w:p>
    <w:p w14:paraId="1053DDBC" w14:textId="77777777" w:rsidR="004B799C" w:rsidRDefault="00CA4AAC">
      <w:pPr>
        <w:ind w:left="1525" w:right="955" w:hanging="567"/>
        <w:jc w:val="both"/>
        <w:rPr>
          <w:sz w:val="20"/>
        </w:rPr>
      </w:pPr>
      <w:r>
        <w:rPr>
          <w:sz w:val="20"/>
          <w:vertAlign w:val="superscript"/>
        </w:rPr>
        <w:t>87</w:t>
      </w:r>
      <w:r>
        <w:rPr>
          <w:spacing w:val="1"/>
          <w:sz w:val="20"/>
        </w:rPr>
        <w:t xml:space="preserve"> </w:t>
      </w:r>
      <w:r>
        <w:rPr>
          <w:sz w:val="20"/>
        </w:rPr>
        <w:t>If quantitative parameters can be used to compare eco-innovative activities with standard, non-innovative</w:t>
      </w:r>
      <w:r>
        <w:rPr>
          <w:spacing w:val="1"/>
          <w:sz w:val="20"/>
        </w:rPr>
        <w:t xml:space="preserve"> </w:t>
      </w:r>
      <w:r>
        <w:rPr>
          <w:sz w:val="20"/>
        </w:rPr>
        <w:t>activities, ‘significantly higher’ means that the marginal improvement expected from eco-innovative</w:t>
      </w:r>
      <w:r>
        <w:rPr>
          <w:spacing w:val="1"/>
          <w:sz w:val="20"/>
        </w:rPr>
        <w:t xml:space="preserve"> </w:t>
      </w:r>
      <w:r>
        <w:rPr>
          <w:sz w:val="20"/>
        </w:rPr>
        <w:t>activities</w:t>
      </w:r>
      <w:r>
        <w:rPr>
          <w:spacing w:val="1"/>
          <w:sz w:val="20"/>
        </w:rPr>
        <w:t xml:space="preserve"> </w:t>
      </w:r>
      <w:r>
        <w:rPr>
          <w:sz w:val="20"/>
        </w:rPr>
        <w:t>in</w:t>
      </w:r>
      <w:r>
        <w:rPr>
          <w:spacing w:val="1"/>
          <w:sz w:val="20"/>
        </w:rPr>
        <w:t xml:space="preserve"> </w:t>
      </w:r>
      <w:r>
        <w:rPr>
          <w:sz w:val="20"/>
        </w:rPr>
        <w:t>terms</w:t>
      </w:r>
      <w:r>
        <w:rPr>
          <w:spacing w:val="1"/>
          <w:sz w:val="20"/>
        </w:rPr>
        <w:t xml:space="preserve"> </w:t>
      </w:r>
      <w:r>
        <w:rPr>
          <w:sz w:val="20"/>
        </w:rPr>
        <w:t>of</w:t>
      </w:r>
      <w:r>
        <w:rPr>
          <w:spacing w:val="1"/>
          <w:sz w:val="20"/>
        </w:rPr>
        <w:t xml:space="preserve"> </w:t>
      </w:r>
      <w:r>
        <w:rPr>
          <w:sz w:val="20"/>
        </w:rPr>
        <w:t>reduced</w:t>
      </w:r>
      <w:r>
        <w:rPr>
          <w:spacing w:val="1"/>
          <w:sz w:val="20"/>
        </w:rPr>
        <w:t xml:space="preserve"> </w:t>
      </w:r>
      <w:r>
        <w:rPr>
          <w:sz w:val="20"/>
        </w:rPr>
        <w:t>environmental</w:t>
      </w:r>
      <w:r>
        <w:rPr>
          <w:spacing w:val="1"/>
          <w:sz w:val="20"/>
        </w:rPr>
        <w:t xml:space="preserve"> </w:t>
      </w:r>
      <w:r>
        <w:rPr>
          <w:sz w:val="20"/>
        </w:rPr>
        <w:t>risk</w:t>
      </w:r>
      <w:r>
        <w:rPr>
          <w:spacing w:val="1"/>
          <w:sz w:val="20"/>
        </w:rPr>
        <w:t xml:space="preserve"> </w:t>
      </w:r>
      <w:r>
        <w:rPr>
          <w:sz w:val="20"/>
        </w:rPr>
        <w:t>or</w:t>
      </w:r>
      <w:r>
        <w:rPr>
          <w:spacing w:val="1"/>
          <w:sz w:val="20"/>
        </w:rPr>
        <w:t xml:space="preserve"> </w:t>
      </w:r>
      <w:r>
        <w:rPr>
          <w:sz w:val="20"/>
        </w:rPr>
        <w:t>pollution</w:t>
      </w:r>
      <w:r>
        <w:rPr>
          <w:spacing w:val="1"/>
          <w:sz w:val="20"/>
        </w:rPr>
        <w:t xml:space="preserve"> </w:t>
      </w:r>
      <w:r>
        <w:rPr>
          <w:sz w:val="20"/>
        </w:rPr>
        <w:t>or</w:t>
      </w:r>
      <w:r>
        <w:rPr>
          <w:spacing w:val="1"/>
          <w:sz w:val="20"/>
        </w:rPr>
        <w:t xml:space="preserve"> </w:t>
      </w:r>
      <w:r>
        <w:rPr>
          <w:sz w:val="20"/>
        </w:rPr>
        <w:t>improved</w:t>
      </w:r>
      <w:r>
        <w:rPr>
          <w:spacing w:val="1"/>
          <w:sz w:val="20"/>
        </w:rPr>
        <w:t xml:space="preserve"> </w:t>
      </w:r>
      <w:r>
        <w:rPr>
          <w:sz w:val="20"/>
        </w:rPr>
        <w:t>efficiency</w:t>
      </w:r>
      <w:r>
        <w:rPr>
          <w:spacing w:val="1"/>
          <w:sz w:val="20"/>
        </w:rPr>
        <w:t xml:space="preserve"> </w:t>
      </w:r>
      <w:r>
        <w:rPr>
          <w:sz w:val="20"/>
        </w:rPr>
        <w:t>in</w:t>
      </w:r>
      <w:r>
        <w:rPr>
          <w:spacing w:val="1"/>
          <w:sz w:val="20"/>
        </w:rPr>
        <w:t xml:space="preserve"> </w:t>
      </w:r>
      <w:r>
        <w:rPr>
          <w:sz w:val="20"/>
        </w:rPr>
        <w:t>energy</w:t>
      </w:r>
      <w:r>
        <w:rPr>
          <w:spacing w:val="1"/>
          <w:sz w:val="20"/>
        </w:rPr>
        <w:t xml:space="preserve"> </w:t>
      </w:r>
      <w:r>
        <w:rPr>
          <w:sz w:val="20"/>
        </w:rPr>
        <w:t>or</w:t>
      </w:r>
      <w:r>
        <w:rPr>
          <w:spacing w:val="-47"/>
          <w:sz w:val="20"/>
        </w:rPr>
        <w:t xml:space="preserve"> </w:t>
      </w:r>
      <w:r>
        <w:rPr>
          <w:sz w:val="20"/>
        </w:rPr>
        <w:t>resources should be at least</w:t>
      </w:r>
      <w:r>
        <w:rPr>
          <w:spacing w:val="1"/>
          <w:sz w:val="20"/>
        </w:rPr>
        <w:t xml:space="preserve"> </w:t>
      </w:r>
      <w:r>
        <w:rPr>
          <w:sz w:val="20"/>
        </w:rPr>
        <w:t>twice as high as the marginal improvement expected from the general</w:t>
      </w:r>
      <w:r>
        <w:rPr>
          <w:spacing w:val="1"/>
          <w:sz w:val="20"/>
        </w:rPr>
        <w:t xml:space="preserve"> </w:t>
      </w:r>
      <w:r>
        <w:rPr>
          <w:sz w:val="20"/>
        </w:rPr>
        <w:t>evolution of comparable non-innovative activities. Where the proposed approach is not appropriate for a</w:t>
      </w:r>
      <w:r>
        <w:rPr>
          <w:spacing w:val="1"/>
          <w:sz w:val="20"/>
        </w:rPr>
        <w:t xml:space="preserve"> </w:t>
      </w:r>
      <w:r>
        <w:rPr>
          <w:sz w:val="20"/>
        </w:rPr>
        <w:t>given case, or if no quantitative comparison is possible, the application file for State aid should contain a</w:t>
      </w:r>
      <w:r>
        <w:rPr>
          <w:spacing w:val="1"/>
          <w:sz w:val="20"/>
        </w:rPr>
        <w:t xml:space="preserve"> </w:t>
      </w:r>
      <w:r>
        <w:rPr>
          <w:sz w:val="20"/>
        </w:rPr>
        <w:t>detailed description of the method used to assess this criterion, ensuring a standard comparable to that of</w:t>
      </w:r>
      <w:r>
        <w:rPr>
          <w:spacing w:val="1"/>
          <w:sz w:val="20"/>
        </w:rPr>
        <w:t xml:space="preserve"> </w:t>
      </w:r>
      <w:r>
        <w:rPr>
          <w:sz w:val="20"/>
        </w:rPr>
        <w:t>the</w:t>
      </w:r>
      <w:r>
        <w:rPr>
          <w:spacing w:val="-1"/>
          <w:sz w:val="20"/>
        </w:rPr>
        <w:t xml:space="preserve"> </w:t>
      </w:r>
      <w:r>
        <w:rPr>
          <w:sz w:val="20"/>
        </w:rPr>
        <w:t>proposed</w:t>
      </w:r>
      <w:r>
        <w:rPr>
          <w:spacing w:val="1"/>
          <w:sz w:val="20"/>
        </w:rPr>
        <w:t xml:space="preserve"> </w:t>
      </w:r>
      <w:r>
        <w:rPr>
          <w:sz w:val="20"/>
        </w:rPr>
        <w:t>method.</w:t>
      </w:r>
    </w:p>
    <w:p w14:paraId="7C6E30DD" w14:textId="77777777" w:rsidR="004B799C" w:rsidRDefault="004B799C">
      <w:pPr>
        <w:jc w:val="both"/>
        <w:rPr>
          <w:sz w:val="20"/>
        </w:rPr>
        <w:sectPr w:rsidR="004B799C">
          <w:pgSz w:w="11910" w:h="16840"/>
          <w:pgMar w:top="1020" w:right="460" w:bottom="1620" w:left="460" w:header="0" w:footer="1426" w:gutter="0"/>
          <w:cols w:space="720"/>
        </w:sectPr>
      </w:pPr>
    </w:p>
    <w:p w14:paraId="2A5577A3" w14:textId="77777777" w:rsidR="004B799C" w:rsidRDefault="00CA4AAC">
      <w:pPr>
        <w:pStyle w:val="ListParagraph"/>
        <w:numPr>
          <w:ilvl w:val="1"/>
          <w:numId w:val="28"/>
        </w:numPr>
        <w:tabs>
          <w:tab w:val="left" w:pos="2092"/>
        </w:tabs>
        <w:spacing w:before="72"/>
        <w:ind w:right="957"/>
        <w:jc w:val="both"/>
        <w:rPr>
          <w:sz w:val="24"/>
        </w:rPr>
      </w:pPr>
      <w:r>
        <w:rPr>
          <w:sz w:val="24"/>
        </w:rPr>
        <w:lastRenderedPageBreak/>
        <w:t>the</w:t>
      </w:r>
      <w:r>
        <w:rPr>
          <w:spacing w:val="1"/>
          <w:sz w:val="24"/>
        </w:rPr>
        <w:t xml:space="preserve"> </w:t>
      </w:r>
      <w:r>
        <w:rPr>
          <w:sz w:val="24"/>
        </w:rPr>
        <w:t>innovative</w:t>
      </w:r>
      <w:r>
        <w:rPr>
          <w:spacing w:val="1"/>
          <w:sz w:val="24"/>
        </w:rPr>
        <w:t xml:space="preserve"> </w:t>
      </w:r>
      <w:r>
        <w:rPr>
          <w:sz w:val="24"/>
        </w:rPr>
        <w:t>character</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activity</w:t>
      </w:r>
      <w:r>
        <w:rPr>
          <w:spacing w:val="1"/>
          <w:sz w:val="24"/>
        </w:rPr>
        <w:t xml:space="preserve"> </w:t>
      </w:r>
      <w:r>
        <w:rPr>
          <w:sz w:val="24"/>
        </w:rPr>
        <w:t>involves</w:t>
      </w:r>
      <w:r>
        <w:rPr>
          <w:spacing w:val="1"/>
          <w:sz w:val="24"/>
        </w:rPr>
        <w:t xml:space="preserve"> </w:t>
      </w:r>
      <w:r>
        <w:rPr>
          <w:sz w:val="24"/>
        </w:rPr>
        <w:t>a</w:t>
      </w:r>
      <w:r>
        <w:rPr>
          <w:spacing w:val="1"/>
          <w:sz w:val="24"/>
        </w:rPr>
        <w:t xml:space="preserve"> </w:t>
      </w:r>
      <w:r>
        <w:rPr>
          <w:sz w:val="24"/>
        </w:rPr>
        <w:t>clear</w:t>
      </w:r>
      <w:r>
        <w:rPr>
          <w:spacing w:val="1"/>
          <w:sz w:val="24"/>
        </w:rPr>
        <w:t xml:space="preserve"> </w:t>
      </w:r>
      <w:r>
        <w:rPr>
          <w:sz w:val="24"/>
        </w:rPr>
        <w:t>degree</w:t>
      </w:r>
      <w:r>
        <w:rPr>
          <w:spacing w:val="1"/>
          <w:sz w:val="24"/>
        </w:rPr>
        <w:t xml:space="preserve"> </w:t>
      </w:r>
      <w:r>
        <w:rPr>
          <w:sz w:val="24"/>
        </w:rPr>
        <w:t>of</w:t>
      </w:r>
      <w:r>
        <w:rPr>
          <w:spacing w:val="1"/>
          <w:sz w:val="24"/>
        </w:rPr>
        <w:t xml:space="preserve"> </w:t>
      </w:r>
      <w:r>
        <w:rPr>
          <w:sz w:val="24"/>
        </w:rPr>
        <w:t>risk,</w:t>
      </w:r>
      <w:r>
        <w:rPr>
          <w:spacing w:val="1"/>
          <w:sz w:val="24"/>
        </w:rPr>
        <w:t xml:space="preserve"> </w:t>
      </w:r>
      <w:r>
        <w:rPr>
          <w:sz w:val="24"/>
        </w:rPr>
        <w:t>in</w:t>
      </w:r>
      <w:r>
        <w:rPr>
          <w:spacing w:val="1"/>
          <w:sz w:val="24"/>
        </w:rPr>
        <w:t xml:space="preserve"> </w:t>
      </w:r>
      <w:r>
        <w:rPr>
          <w:sz w:val="24"/>
        </w:rPr>
        <w:t>technological, market or financial terms, which is higher than the risk generally</w:t>
      </w:r>
      <w:r>
        <w:rPr>
          <w:spacing w:val="1"/>
          <w:sz w:val="24"/>
        </w:rPr>
        <w:t xml:space="preserve"> </w:t>
      </w:r>
      <w:r>
        <w:rPr>
          <w:sz w:val="24"/>
        </w:rPr>
        <w:t>associated with comparable non-innovative</w:t>
      </w:r>
      <w:r>
        <w:rPr>
          <w:spacing w:val="-1"/>
          <w:sz w:val="24"/>
        </w:rPr>
        <w:t xml:space="preserve"> </w:t>
      </w:r>
      <w:r>
        <w:rPr>
          <w:sz w:val="24"/>
        </w:rPr>
        <w:t>activities</w:t>
      </w:r>
      <w:r>
        <w:rPr>
          <w:sz w:val="24"/>
          <w:vertAlign w:val="superscript"/>
        </w:rPr>
        <w:t>88</w:t>
      </w:r>
      <w:r>
        <w:rPr>
          <w:sz w:val="24"/>
        </w:rPr>
        <w:t>.</w:t>
      </w:r>
    </w:p>
    <w:p w14:paraId="2BDB6AAE" w14:textId="77777777" w:rsidR="004B799C" w:rsidRDefault="00CA4AAC">
      <w:pPr>
        <w:pStyle w:val="ListParagraph"/>
        <w:numPr>
          <w:ilvl w:val="0"/>
          <w:numId w:val="28"/>
        </w:numPr>
        <w:tabs>
          <w:tab w:val="left" w:pos="1559"/>
        </w:tabs>
        <w:spacing w:before="240"/>
        <w:ind w:left="1558" w:right="955" w:hanging="600"/>
        <w:jc w:val="both"/>
        <w:rPr>
          <w:sz w:val="24"/>
        </w:rPr>
      </w:pPr>
      <w:r>
        <w:rPr>
          <w:sz w:val="24"/>
        </w:rPr>
        <w:t xml:space="preserve">By way of derogation from points </w:t>
      </w:r>
      <w:hyperlink w:anchor="_bookmark120" w:history="1">
        <w:r>
          <w:rPr>
            <w:sz w:val="24"/>
          </w:rPr>
          <w:t xml:space="preserve">210 </w:t>
        </w:r>
      </w:hyperlink>
      <w:r>
        <w:rPr>
          <w:sz w:val="24"/>
        </w:rPr>
        <w:t xml:space="preserve">to </w:t>
      </w:r>
      <w:hyperlink w:anchor="_bookmark121" w:history="1">
        <w:r>
          <w:rPr>
            <w:sz w:val="24"/>
          </w:rPr>
          <w:t>213</w:t>
        </w:r>
      </w:hyperlink>
      <w:r>
        <w:rPr>
          <w:sz w:val="24"/>
        </w:rPr>
        <w:t>, the Member State may also demonstrate,</w:t>
      </w:r>
      <w:r>
        <w:rPr>
          <w:spacing w:val="1"/>
          <w:sz w:val="24"/>
        </w:rPr>
        <w:t xml:space="preserve"> </w:t>
      </w:r>
      <w:r>
        <w:rPr>
          <w:sz w:val="24"/>
        </w:rPr>
        <w:t xml:space="preserve">based on a funding gap analysis, as set out in points </w:t>
      </w:r>
      <w:hyperlink w:anchor="_bookmark23" w:history="1">
        <w:r>
          <w:rPr>
            <w:sz w:val="24"/>
          </w:rPr>
          <w:t>47</w:t>
        </w:r>
      </w:hyperlink>
      <w:r>
        <w:rPr>
          <w:sz w:val="24"/>
        </w:rPr>
        <w:t xml:space="preserve">, </w:t>
      </w:r>
      <w:hyperlink w:anchor="_bookmark26" w:history="1">
        <w:r>
          <w:rPr>
            <w:sz w:val="24"/>
          </w:rPr>
          <w:t xml:space="preserve">50 </w:t>
        </w:r>
      </w:hyperlink>
      <w:r>
        <w:rPr>
          <w:sz w:val="24"/>
        </w:rPr>
        <w:t xml:space="preserve">and </w:t>
      </w:r>
      <w:hyperlink w:anchor="_bookmark27" w:history="1">
        <w:r>
          <w:rPr>
            <w:sz w:val="24"/>
          </w:rPr>
          <w:t>51</w:t>
        </w:r>
      </w:hyperlink>
      <w:r>
        <w:rPr>
          <w:sz w:val="24"/>
        </w:rPr>
        <w:t>, that a higher aid</w:t>
      </w:r>
      <w:r>
        <w:rPr>
          <w:spacing w:val="1"/>
          <w:sz w:val="24"/>
        </w:rPr>
        <w:t xml:space="preserve"> </w:t>
      </w:r>
      <w:r>
        <w:rPr>
          <w:sz w:val="24"/>
        </w:rPr>
        <w:t>intensity</w:t>
      </w:r>
      <w:r>
        <w:rPr>
          <w:spacing w:val="1"/>
          <w:sz w:val="24"/>
        </w:rPr>
        <w:t xml:space="preserve"> </w:t>
      </w:r>
      <w:r>
        <w:rPr>
          <w:sz w:val="24"/>
        </w:rPr>
        <w:t>is</w:t>
      </w:r>
      <w:r>
        <w:rPr>
          <w:spacing w:val="1"/>
          <w:sz w:val="24"/>
        </w:rPr>
        <w:t xml:space="preserve"> </w:t>
      </w:r>
      <w:r>
        <w:rPr>
          <w:sz w:val="24"/>
        </w:rPr>
        <w:t>required.</w:t>
      </w:r>
      <w:r>
        <w:rPr>
          <w:spacing w:val="1"/>
          <w:sz w:val="24"/>
        </w:rPr>
        <w:t xml:space="preserve"> </w:t>
      </w:r>
      <w:r>
        <w:rPr>
          <w:sz w:val="24"/>
        </w:rPr>
        <w:t>In</w:t>
      </w:r>
      <w:r>
        <w:rPr>
          <w:spacing w:val="1"/>
          <w:sz w:val="24"/>
        </w:rPr>
        <w:t xml:space="preserve"> </w:t>
      </w:r>
      <w:r>
        <w:rPr>
          <w:sz w:val="24"/>
        </w:rPr>
        <w:t>such</w:t>
      </w:r>
      <w:r>
        <w:rPr>
          <w:spacing w:val="1"/>
          <w:sz w:val="24"/>
        </w:rPr>
        <w:t xml:space="preserve"> </w:t>
      </w:r>
      <w:r>
        <w:rPr>
          <w:sz w:val="24"/>
        </w:rPr>
        <w:t>a</w:t>
      </w:r>
      <w:r>
        <w:rPr>
          <w:spacing w:val="1"/>
          <w:sz w:val="24"/>
        </w:rPr>
        <w:t xml:space="preserve"> </w:t>
      </w:r>
      <w:r>
        <w:rPr>
          <w:sz w:val="24"/>
        </w:rPr>
        <w:t>case,</w:t>
      </w:r>
      <w:r>
        <w:rPr>
          <w:spacing w:val="1"/>
          <w:sz w:val="24"/>
        </w:rPr>
        <w:t xml:space="preserve"> </w:t>
      </w:r>
      <w:r>
        <w:rPr>
          <w:sz w:val="24"/>
        </w:rPr>
        <w:t>the</w:t>
      </w:r>
      <w:r>
        <w:rPr>
          <w:spacing w:val="1"/>
          <w:sz w:val="24"/>
        </w:rPr>
        <w:t xml:space="preserve"> </w:t>
      </w:r>
      <w:r>
        <w:rPr>
          <w:sz w:val="24"/>
        </w:rPr>
        <w:t>Member</w:t>
      </w:r>
      <w:r>
        <w:rPr>
          <w:spacing w:val="1"/>
          <w:sz w:val="24"/>
        </w:rPr>
        <w:t xml:space="preserve"> </w:t>
      </w:r>
      <w:r>
        <w:rPr>
          <w:sz w:val="24"/>
        </w:rPr>
        <w:t>State</w:t>
      </w:r>
      <w:r>
        <w:rPr>
          <w:spacing w:val="1"/>
          <w:sz w:val="24"/>
        </w:rPr>
        <w:t xml:space="preserve"> </w:t>
      </w:r>
      <w:r>
        <w:rPr>
          <w:sz w:val="24"/>
        </w:rPr>
        <w:t>must</w:t>
      </w:r>
      <w:r>
        <w:rPr>
          <w:spacing w:val="1"/>
          <w:sz w:val="24"/>
        </w:rPr>
        <w:t xml:space="preserve"> </w:t>
      </w:r>
      <w:r>
        <w:rPr>
          <w:sz w:val="24"/>
        </w:rPr>
        <w:t>conduct</w:t>
      </w:r>
      <w:r>
        <w:rPr>
          <w:spacing w:val="1"/>
          <w:sz w:val="24"/>
        </w:rPr>
        <w:t xml:space="preserve"> </w:t>
      </w:r>
      <w:r>
        <w:rPr>
          <w:sz w:val="24"/>
        </w:rPr>
        <w:t>an</w:t>
      </w:r>
      <w:r>
        <w:rPr>
          <w:spacing w:val="1"/>
          <w:sz w:val="24"/>
        </w:rPr>
        <w:t xml:space="preserve"> </w:t>
      </w:r>
      <w:r>
        <w:rPr>
          <w:i/>
          <w:sz w:val="24"/>
        </w:rPr>
        <w:t>ex</w:t>
      </w:r>
      <w:r>
        <w:rPr>
          <w:i/>
          <w:spacing w:val="1"/>
          <w:sz w:val="24"/>
        </w:rPr>
        <w:t xml:space="preserve"> </w:t>
      </w:r>
      <w:r>
        <w:rPr>
          <w:i/>
          <w:sz w:val="24"/>
        </w:rPr>
        <w:t>post</w:t>
      </w:r>
      <w:r>
        <w:rPr>
          <w:i/>
          <w:spacing w:val="1"/>
          <w:sz w:val="24"/>
        </w:rPr>
        <w:t xml:space="preserve"> </w:t>
      </w:r>
      <w:r>
        <w:rPr>
          <w:sz w:val="24"/>
        </w:rPr>
        <w:t>monitoring to verify the assumptions made about the level of aid required and put in</w:t>
      </w:r>
      <w:r>
        <w:rPr>
          <w:spacing w:val="1"/>
          <w:sz w:val="24"/>
        </w:rPr>
        <w:t xml:space="preserve"> </w:t>
      </w:r>
      <w:r>
        <w:rPr>
          <w:sz w:val="24"/>
        </w:rPr>
        <w:t xml:space="preserve">place a claw-back mechanism, as set out in point </w:t>
      </w:r>
      <w:hyperlink w:anchor="_bookmark28" w:history="1">
        <w:r>
          <w:rPr>
            <w:sz w:val="24"/>
          </w:rPr>
          <w:t>53</w:t>
        </w:r>
      </w:hyperlink>
      <w:r>
        <w:rPr>
          <w:sz w:val="24"/>
        </w:rPr>
        <w:t>. The aid amount must not exceed</w:t>
      </w:r>
      <w:r>
        <w:rPr>
          <w:spacing w:val="1"/>
          <w:sz w:val="24"/>
        </w:rPr>
        <w:t xml:space="preserve"> </w:t>
      </w:r>
      <w:r>
        <w:rPr>
          <w:sz w:val="24"/>
        </w:rPr>
        <w:t>the</w:t>
      </w:r>
      <w:r>
        <w:rPr>
          <w:spacing w:val="-1"/>
          <w:sz w:val="24"/>
        </w:rPr>
        <w:t xml:space="preserve"> </w:t>
      </w:r>
      <w:r>
        <w:rPr>
          <w:sz w:val="24"/>
        </w:rPr>
        <w:t>funding gap, as set out in points</w:t>
      </w:r>
      <w:r>
        <w:rPr>
          <w:spacing w:val="2"/>
          <w:sz w:val="24"/>
        </w:rPr>
        <w:t xml:space="preserve"> </w:t>
      </w:r>
      <w:hyperlink w:anchor="_bookmark26" w:history="1">
        <w:r>
          <w:rPr>
            <w:sz w:val="24"/>
          </w:rPr>
          <w:t>50</w:t>
        </w:r>
      </w:hyperlink>
      <w:r>
        <w:rPr>
          <w:sz w:val="24"/>
        </w:rPr>
        <w:t xml:space="preserve"> and </w:t>
      </w:r>
      <w:hyperlink w:anchor="_bookmark27" w:history="1">
        <w:r>
          <w:rPr>
            <w:sz w:val="24"/>
          </w:rPr>
          <w:t>51</w:t>
        </w:r>
      </w:hyperlink>
      <w:r>
        <w:rPr>
          <w:sz w:val="24"/>
        </w:rPr>
        <w:t>.</w:t>
      </w:r>
    </w:p>
    <w:p w14:paraId="1B984D1C" w14:textId="77777777" w:rsidR="004B799C" w:rsidRDefault="004B799C">
      <w:pPr>
        <w:pStyle w:val="BodyText"/>
        <w:spacing w:before="10"/>
        <w:rPr>
          <w:sz w:val="20"/>
        </w:rPr>
      </w:pPr>
    </w:p>
    <w:p w14:paraId="3CD2F1FB" w14:textId="77777777" w:rsidR="004B799C" w:rsidRDefault="00CA4AAC">
      <w:pPr>
        <w:pStyle w:val="ListParagraph"/>
        <w:numPr>
          <w:ilvl w:val="0"/>
          <w:numId w:val="28"/>
        </w:numPr>
        <w:tabs>
          <w:tab w:val="left" w:pos="1559"/>
        </w:tabs>
        <w:ind w:left="1558" w:right="955" w:hanging="600"/>
        <w:jc w:val="both"/>
        <w:rPr>
          <w:sz w:val="24"/>
        </w:rPr>
      </w:pPr>
      <w:r>
        <w:rPr>
          <w:sz w:val="24"/>
        </w:rPr>
        <w:t>Where</w:t>
      </w:r>
      <w:r>
        <w:rPr>
          <w:spacing w:val="1"/>
          <w:sz w:val="24"/>
        </w:rPr>
        <w:t xml:space="preserve"> </w:t>
      </w:r>
      <w:r>
        <w:rPr>
          <w:sz w:val="24"/>
        </w:rPr>
        <w:t>the</w:t>
      </w:r>
      <w:r>
        <w:rPr>
          <w:spacing w:val="1"/>
          <w:sz w:val="24"/>
        </w:rPr>
        <w:t xml:space="preserve"> </w:t>
      </w:r>
      <w:r>
        <w:rPr>
          <w:sz w:val="24"/>
        </w:rPr>
        <w:t>aid</w:t>
      </w:r>
      <w:r>
        <w:rPr>
          <w:spacing w:val="1"/>
          <w:sz w:val="24"/>
        </w:rPr>
        <w:t xml:space="preserve"> </w:t>
      </w:r>
      <w:r>
        <w:rPr>
          <w:sz w:val="24"/>
        </w:rPr>
        <w:t>is</w:t>
      </w:r>
      <w:r>
        <w:rPr>
          <w:spacing w:val="1"/>
          <w:sz w:val="24"/>
        </w:rPr>
        <w:t xml:space="preserve"> </w:t>
      </w:r>
      <w:r>
        <w:rPr>
          <w:sz w:val="24"/>
        </w:rPr>
        <w:t>granted</w:t>
      </w:r>
      <w:r>
        <w:rPr>
          <w:spacing w:val="1"/>
          <w:sz w:val="24"/>
        </w:rPr>
        <w:t xml:space="preserve"> </w:t>
      </w:r>
      <w:r>
        <w:rPr>
          <w:sz w:val="24"/>
        </w:rPr>
        <w:t>following</w:t>
      </w:r>
      <w:r>
        <w:rPr>
          <w:spacing w:val="1"/>
          <w:sz w:val="24"/>
        </w:rPr>
        <w:t xml:space="preserve"> </w:t>
      </w:r>
      <w:r>
        <w:rPr>
          <w:sz w:val="24"/>
        </w:rPr>
        <w:t>a</w:t>
      </w:r>
      <w:r>
        <w:rPr>
          <w:spacing w:val="1"/>
          <w:sz w:val="24"/>
        </w:rPr>
        <w:t xml:space="preserve"> </w:t>
      </w:r>
      <w:r>
        <w:rPr>
          <w:sz w:val="24"/>
        </w:rPr>
        <w:t>competitive</w:t>
      </w:r>
      <w:r>
        <w:rPr>
          <w:spacing w:val="1"/>
          <w:sz w:val="24"/>
        </w:rPr>
        <w:t xml:space="preserve"> </w:t>
      </w:r>
      <w:r>
        <w:rPr>
          <w:sz w:val="24"/>
        </w:rPr>
        <w:t>bidding</w:t>
      </w:r>
      <w:r>
        <w:rPr>
          <w:spacing w:val="1"/>
          <w:sz w:val="24"/>
        </w:rPr>
        <w:t xml:space="preserve"> </w:t>
      </w:r>
      <w:r>
        <w:rPr>
          <w:sz w:val="24"/>
        </w:rPr>
        <w:t>process</w:t>
      </w:r>
      <w:r>
        <w:rPr>
          <w:spacing w:val="1"/>
          <w:sz w:val="24"/>
        </w:rPr>
        <w:t xml:space="preserve"> </w:t>
      </w:r>
      <w:r>
        <w:rPr>
          <w:sz w:val="24"/>
        </w:rPr>
        <w:t>conducted</w:t>
      </w:r>
      <w:r>
        <w:rPr>
          <w:spacing w:val="1"/>
          <w:sz w:val="24"/>
        </w:rPr>
        <w:t xml:space="preserve"> </w:t>
      </w:r>
      <w:r>
        <w:rPr>
          <w:sz w:val="24"/>
        </w:rPr>
        <w:t>in</w:t>
      </w:r>
      <w:r>
        <w:rPr>
          <w:spacing w:val="1"/>
          <w:sz w:val="24"/>
        </w:rPr>
        <w:t xml:space="preserve"> </w:t>
      </w:r>
      <w:r>
        <w:rPr>
          <w:sz w:val="24"/>
        </w:rPr>
        <w:t>accordance</w:t>
      </w:r>
      <w:r>
        <w:rPr>
          <w:spacing w:val="1"/>
          <w:sz w:val="24"/>
        </w:rPr>
        <w:t xml:space="preserve"> </w:t>
      </w:r>
      <w:r>
        <w:rPr>
          <w:sz w:val="24"/>
        </w:rPr>
        <w:t>with</w:t>
      </w:r>
      <w:r>
        <w:rPr>
          <w:spacing w:val="1"/>
          <w:sz w:val="24"/>
        </w:rPr>
        <w:t xml:space="preserve"> </w:t>
      </w:r>
      <w:r>
        <w:rPr>
          <w:sz w:val="24"/>
        </w:rPr>
        <w:t>the</w:t>
      </w:r>
      <w:r>
        <w:rPr>
          <w:spacing w:val="1"/>
          <w:sz w:val="24"/>
        </w:rPr>
        <w:t xml:space="preserve"> </w:t>
      </w:r>
      <w:r>
        <w:rPr>
          <w:sz w:val="24"/>
        </w:rPr>
        <w:t>criteria</w:t>
      </w:r>
      <w:r>
        <w:rPr>
          <w:spacing w:val="1"/>
          <w:sz w:val="24"/>
        </w:rPr>
        <w:t xml:space="preserve"> </w:t>
      </w:r>
      <w:r>
        <w:rPr>
          <w:sz w:val="24"/>
        </w:rPr>
        <w:t>in</w:t>
      </w:r>
      <w:r>
        <w:rPr>
          <w:spacing w:val="1"/>
          <w:sz w:val="24"/>
        </w:rPr>
        <w:t xml:space="preserve"> </w:t>
      </w:r>
      <w:r>
        <w:rPr>
          <w:sz w:val="24"/>
        </w:rPr>
        <w:t>points</w:t>
      </w:r>
      <w:r>
        <w:rPr>
          <w:spacing w:val="1"/>
          <w:sz w:val="24"/>
        </w:rPr>
        <w:t xml:space="preserve"> </w:t>
      </w:r>
      <w:hyperlink w:anchor="_bookmark24" w:history="1">
        <w:r>
          <w:rPr>
            <w:sz w:val="24"/>
          </w:rPr>
          <w:t>48</w:t>
        </w:r>
      </w:hyperlink>
      <w:r>
        <w:rPr>
          <w:spacing w:val="1"/>
          <w:sz w:val="24"/>
        </w:rPr>
        <w:t xml:space="preserve"> </w:t>
      </w:r>
      <w:r>
        <w:rPr>
          <w:sz w:val="24"/>
        </w:rPr>
        <w:t>and</w:t>
      </w:r>
      <w:r>
        <w:rPr>
          <w:spacing w:val="1"/>
          <w:sz w:val="24"/>
        </w:rPr>
        <w:t xml:space="preserve"> </w:t>
      </w:r>
      <w:hyperlink w:anchor="_bookmark25" w:history="1">
        <w:r>
          <w:rPr>
            <w:sz w:val="24"/>
          </w:rPr>
          <w:t>49</w:t>
        </w:r>
      </w:hyperlink>
      <w:r>
        <w:rPr>
          <w:sz w:val="24"/>
        </w:rPr>
        <w:t>,</w:t>
      </w:r>
      <w:r>
        <w:rPr>
          <w:spacing w:val="1"/>
          <w:sz w:val="24"/>
        </w:rPr>
        <w:t xml:space="preserve"> </w:t>
      </w:r>
      <w:r>
        <w:rPr>
          <w:sz w:val="24"/>
        </w:rPr>
        <w:t>the</w:t>
      </w:r>
      <w:r>
        <w:rPr>
          <w:spacing w:val="1"/>
          <w:sz w:val="24"/>
        </w:rPr>
        <w:t xml:space="preserve"> </w:t>
      </w:r>
      <w:r>
        <w:rPr>
          <w:sz w:val="24"/>
        </w:rPr>
        <w:t>aid</w:t>
      </w:r>
      <w:r>
        <w:rPr>
          <w:spacing w:val="1"/>
          <w:sz w:val="24"/>
        </w:rPr>
        <w:t xml:space="preserve"> </w:t>
      </w:r>
      <w:r>
        <w:rPr>
          <w:sz w:val="24"/>
        </w:rPr>
        <w:t>amount</w:t>
      </w:r>
      <w:r>
        <w:rPr>
          <w:spacing w:val="1"/>
          <w:sz w:val="24"/>
        </w:rPr>
        <w:t xml:space="preserve"> </w:t>
      </w:r>
      <w:r>
        <w:rPr>
          <w:sz w:val="24"/>
        </w:rPr>
        <w:t>is</w:t>
      </w:r>
      <w:r>
        <w:rPr>
          <w:spacing w:val="1"/>
          <w:sz w:val="24"/>
        </w:rPr>
        <w:t xml:space="preserve"> </w:t>
      </w:r>
      <w:r>
        <w:rPr>
          <w:sz w:val="24"/>
        </w:rPr>
        <w:t>considered</w:t>
      </w:r>
      <w:r>
        <w:rPr>
          <w:spacing w:val="1"/>
          <w:sz w:val="24"/>
        </w:rPr>
        <w:t xml:space="preserve"> </w:t>
      </w:r>
      <w:r>
        <w:rPr>
          <w:sz w:val="24"/>
        </w:rPr>
        <w:t>proportionate</w:t>
      </w:r>
    </w:p>
    <w:p w14:paraId="0399F69D" w14:textId="77777777" w:rsidR="004B799C" w:rsidRDefault="004B799C">
      <w:pPr>
        <w:pStyle w:val="BodyText"/>
        <w:spacing w:before="10"/>
        <w:rPr>
          <w:sz w:val="20"/>
        </w:rPr>
      </w:pPr>
    </w:p>
    <w:p w14:paraId="4496A300" w14:textId="77777777" w:rsidR="004B799C" w:rsidRDefault="00CA4AAC">
      <w:pPr>
        <w:pStyle w:val="ListParagraph"/>
        <w:numPr>
          <w:ilvl w:val="0"/>
          <w:numId w:val="28"/>
        </w:numPr>
        <w:tabs>
          <w:tab w:val="left" w:pos="1559"/>
        </w:tabs>
        <w:ind w:left="1558" w:right="958" w:hanging="600"/>
        <w:jc w:val="both"/>
        <w:rPr>
          <w:sz w:val="24"/>
        </w:rPr>
      </w:pPr>
      <w:bookmarkStart w:id="132" w:name="_bookmark122"/>
      <w:bookmarkEnd w:id="132"/>
      <w:r>
        <w:rPr>
          <w:sz w:val="24"/>
        </w:rPr>
        <w:t>The aid may also cover operating costs where it relates to the separate collection and</w:t>
      </w:r>
      <w:r>
        <w:rPr>
          <w:spacing w:val="1"/>
          <w:sz w:val="24"/>
        </w:rPr>
        <w:t xml:space="preserve"> </w:t>
      </w:r>
      <w:r>
        <w:rPr>
          <w:sz w:val="24"/>
        </w:rPr>
        <w:t>sorting of waste or other products, materials or substances in relation to specific waste</w:t>
      </w:r>
      <w:r>
        <w:rPr>
          <w:spacing w:val="1"/>
          <w:sz w:val="24"/>
        </w:rPr>
        <w:t xml:space="preserve"> </w:t>
      </w:r>
      <w:r>
        <w:rPr>
          <w:sz w:val="24"/>
        </w:rPr>
        <w:t>streams or types of waste with a view to the preparing for re-use or recycling, in which</w:t>
      </w:r>
      <w:r>
        <w:rPr>
          <w:spacing w:val="1"/>
          <w:sz w:val="24"/>
        </w:rPr>
        <w:t xml:space="preserve"> </w:t>
      </w:r>
      <w:r>
        <w:rPr>
          <w:sz w:val="24"/>
        </w:rPr>
        <w:t>case</w:t>
      </w:r>
      <w:r>
        <w:rPr>
          <w:spacing w:val="-2"/>
          <w:sz w:val="24"/>
        </w:rPr>
        <w:t xml:space="preserve"> </w:t>
      </w:r>
      <w:r>
        <w:rPr>
          <w:sz w:val="24"/>
        </w:rPr>
        <w:t>the</w:t>
      </w:r>
      <w:r>
        <w:rPr>
          <w:spacing w:val="1"/>
          <w:sz w:val="24"/>
        </w:rPr>
        <w:t xml:space="preserve"> </w:t>
      </w:r>
      <w:r>
        <w:rPr>
          <w:sz w:val="24"/>
        </w:rPr>
        <w:t>following conditions must</w:t>
      </w:r>
      <w:r>
        <w:rPr>
          <w:spacing w:val="2"/>
          <w:sz w:val="24"/>
        </w:rPr>
        <w:t xml:space="preserve"> </w:t>
      </w:r>
      <w:r>
        <w:rPr>
          <w:sz w:val="24"/>
        </w:rPr>
        <w:t>be</w:t>
      </w:r>
      <w:r>
        <w:rPr>
          <w:spacing w:val="-1"/>
          <w:sz w:val="24"/>
        </w:rPr>
        <w:t xml:space="preserve"> </w:t>
      </w:r>
      <w:r>
        <w:rPr>
          <w:sz w:val="24"/>
        </w:rPr>
        <w:t>met:</w:t>
      </w:r>
    </w:p>
    <w:p w14:paraId="61F81928" w14:textId="77777777" w:rsidR="004B799C" w:rsidRDefault="004B799C">
      <w:pPr>
        <w:pStyle w:val="BodyText"/>
        <w:spacing w:before="11"/>
        <w:rPr>
          <w:sz w:val="20"/>
        </w:rPr>
      </w:pPr>
    </w:p>
    <w:p w14:paraId="05E9EB6D" w14:textId="77777777" w:rsidR="004B799C" w:rsidRDefault="00CA4AAC">
      <w:pPr>
        <w:pStyle w:val="ListParagraph"/>
        <w:numPr>
          <w:ilvl w:val="1"/>
          <w:numId w:val="28"/>
        </w:numPr>
        <w:tabs>
          <w:tab w:val="left" w:pos="2092"/>
        </w:tabs>
        <w:ind w:right="958"/>
        <w:jc w:val="both"/>
        <w:rPr>
          <w:sz w:val="24"/>
        </w:rPr>
      </w:pPr>
      <w:r>
        <w:rPr>
          <w:sz w:val="24"/>
        </w:rPr>
        <w:t>the aid must be granted following a competitive bidding process conducted in</w:t>
      </w:r>
      <w:r>
        <w:rPr>
          <w:spacing w:val="1"/>
          <w:sz w:val="24"/>
        </w:rPr>
        <w:t xml:space="preserve"> </w:t>
      </w:r>
      <w:r>
        <w:rPr>
          <w:sz w:val="24"/>
        </w:rPr>
        <w:t xml:space="preserve">accordance with the criteria in points </w:t>
      </w:r>
      <w:hyperlink w:anchor="_bookmark24" w:history="1">
        <w:r>
          <w:rPr>
            <w:sz w:val="24"/>
          </w:rPr>
          <w:t xml:space="preserve">48 </w:t>
        </w:r>
      </w:hyperlink>
      <w:r>
        <w:rPr>
          <w:sz w:val="24"/>
        </w:rPr>
        <w:t xml:space="preserve">and </w:t>
      </w:r>
      <w:hyperlink w:anchor="_bookmark25" w:history="1">
        <w:r>
          <w:rPr>
            <w:sz w:val="24"/>
          </w:rPr>
          <w:t xml:space="preserve">49 </w:t>
        </w:r>
      </w:hyperlink>
      <w:r>
        <w:rPr>
          <w:sz w:val="24"/>
        </w:rPr>
        <w:t>which must be open, on a non-</w:t>
      </w:r>
      <w:r>
        <w:rPr>
          <w:spacing w:val="1"/>
          <w:sz w:val="24"/>
        </w:rPr>
        <w:t xml:space="preserve"> </w:t>
      </w:r>
      <w:r>
        <w:rPr>
          <w:sz w:val="24"/>
        </w:rPr>
        <w:t>discriminatory basis, to all operators providing separate collection and sorting</w:t>
      </w:r>
      <w:r>
        <w:rPr>
          <w:spacing w:val="1"/>
          <w:sz w:val="24"/>
        </w:rPr>
        <w:t xml:space="preserve"> </w:t>
      </w:r>
      <w:r>
        <w:rPr>
          <w:sz w:val="24"/>
        </w:rPr>
        <w:t>services;</w:t>
      </w:r>
    </w:p>
    <w:p w14:paraId="79F96A8B" w14:textId="77777777" w:rsidR="004B799C" w:rsidRDefault="004B799C">
      <w:pPr>
        <w:pStyle w:val="BodyText"/>
        <w:spacing w:before="10"/>
        <w:rPr>
          <w:sz w:val="20"/>
        </w:rPr>
      </w:pPr>
    </w:p>
    <w:p w14:paraId="70794E4E" w14:textId="77777777" w:rsidR="004B799C" w:rsidRDefault="00CA4AAC">
      <w:pPr>
        <w:pStyle w:val="ListParagraph"/>
        <w:numPr>
          <w:ilvl w:val="1"/>
          <w:numId w:val="28"/>
        </w:numPr>
        <w:tabs>
          <w:tab w:val="left" w:pos="2092"/>
        </w:tabs>
        <w:ind w:right="949"/>
        <w:jc w:val="both"/>
        <w:rPr>
          <w:sz w:val="24"/>
        </w:rPr>
      </w:pPr>
      <w:r>
        <w:rPr>
          <w:sz w:val="24"/>
        </w:rPr>
        <w:t>where</w:t>
      </w:r>
      <w:r>
        <w:rPr>
          <w:spacing w:val="1"/>
          <w:sz w:val="24"/>
        </w:rPr>
        <w:t xml:space="preserve"> </w:t>
      </w:r>
      <w:r>
        <w:rPr>
          <w:sz w:val="24"/>
        </w:rPr>
        <w:t>there</w:t>
      </w:r>
      <w:r>
        <w:rPr>
          <w:spacing w:val="1"/>
          <w:sz w:val="24"/>
        </w:rPr>
        <w:t xml:space="preserve"> </w:t>
      </w:r>
      <w:r>
        <w:rPr>
          <w:sz w:val="24"/>
        </w:rPr>
        <w:t>is</w:t>
      </w:r>
      <w:r>
        <w:rPr>
          <w:spacing w:val="1"/>
          <w:sz w:val="24"/>
        </w:rPr>
        <w:t xml:space="preserve"> </w:t>
      </w:r>
      <w:r>
        <w:rPr>
          <w:sz w:val="24"/>
        </w:rPr>
        <w:t>a</w:t>
      </w:r>
      <w:r>
        <w:rPr>
          <w:spacing w:val="1"/>
          <w:sz w:val="24"/>
        </w:rPr>
        <w:t xml:space="preserve"> </w:t>
      </w:r>
      <w:r>
        <w:rPr>
          <w:sz w:val="24"/>
        </w:rPr>
        <w:t>high</w:t>
      </w:r>
      <w:r>
        <w:rPr>
          <w:spacing w:val="1"/>
          <w:sz w:val="24"/>
        </w:rPr>
        <w:t xml:space="preserve"> </w:t>
      </w:r>
      <w:r>
        <w:rPr>
          <w:sz w:val="24"/>
        </w:rPr>
        <w:t>level</w:t>
      </w:r>
      <w:r>
        <w:rPr>
          <w:spacing w:val="1"/>
          <w:sz w:val="24"/>
        </w:rPr>
        <w:t xml:space="preserve"> </w:t>
      </w:r>
      <w:r>
        <w:rPr>
          <w:sz w:val="24"/>
        </w:rPr>
        <w:t>of</w:t>
      </w:r>
      <w:r>
        <w:rPr>
          <w:spacing w:val="1"/>
          <w:sz w:val="24"/>
        </w:rPr>
        <w:t xml:space="preserve"> </w:t>
      </w:r>
      <w:r>
        <w:rPr>
          <w:sz w:val="24"/>
        </w:rPr>
        <w:t>uncertainty</w:t>
      </w:r>
      <w:r>
        <w:rPr>
          <w:spacing w:val="1"/>
          <w:sz w:val="24"/>
        </w:rPr>
        <w:t xml:space="preserve"> </w:t>
      </w:r>
      <w:r>
        <w:rPr>
          <w:sz w:val="24"/>
        </w:rPr>
        <w:t>about</w:t>
      </w:r>
      <w:r>
        <w:rPr>
          <w:spacing w:val="1"/>
          <w:sz w:val="24"/>
        </w:rPr>
        <w:t xml:space="preserve"> </w:t>
      </w:r>
      <w:r>
        <w:rPr>
          <w:sz w:val="24"/>
        </w:rPr>
        <w:t>the</w:t>
      </w:r>
      <w:r>
        <w:rPr>
          <w:spacing w:val="1"/>
          <w:sz w:val="24"/>
        </w:rPr>
        <w:t xml:space="preserve"> </w:t>
      </w:r>
      <w:r>
        <w:rPr>
          <w:sz w:val="24"/>
        </w:rPr>
        <w:t>future</w:t>
      </w:r>
      <w:r>
        <w:rPr>
          <w:spacing w:val="1"/>
          <w:sz w:val="24"/>
        </w:rPr>
        <w:t xml:space="preserve"> </w:t>
      </w:r>
      <w:r>
        <w:rPr>
          <w:sz w:val="24"/>
        </w:rPr>
        <w:t>evolution</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operating costs for the duration of the measure, the design of the bidding process</w:t>
      </w:r>
      <w:r>
        <w:rPr>
          <w:spacing w:val="1"/>
          <w:sz w:val="24"/>
        </w:rPr>
        <w:t xml:space="preserve"> </w:t>
      </w:r>
      <w:r>
        <w:rPr>
          <w:sz w:val="24"/>
        </w:rPr>
        <w:t>may</w:t>
      </w:r>
      <w:r>
        <w:rPr>
          <w:spacing w:val="1"/>
          <w:sz w:val="24"/>
        </w:rPr>
        <w:t xml:space="preserve"> </w:t>
      </w:r>
      <w:r>
        <w:rPr>
          <w:sz w:val="24"/>
        </w:rPr>
        <w:t>include</w:t>
      </w:r>
      <w:r>
        <w:rPr>
          <w:spacing w:val="1"/>
          <w:sz w:val="24"/>
        </w:rPr>
        <w:t xml:space="preserve"> </w:t>
      </w:r>
      <w:r>
        <w:rPr>
          <w:sz w:val="24"/>
        </w:rPr>
        <w:t>rules</w:t>
      </w:r>
      <w:r>
        <w:rPr>
          <w:spacing w:val="1"/>
          <w:sz w:val="24"/>
        </w:rPr>
        <w:t xml:space="preserve"> </w:t>
      </w:r>
      <w:r>
        <w:rPr>
          <w:sz w:val="24"/>
        </w:rPr>
        <w:t>that</w:t>
      </w:r>
      <w:r>
        <w:rPr>
          <w:spacing w:val="1"/>
          <w:sz w:val="24"/>
        </w:rPr>
        <w:t xml:space="preserve"> </w:t>
      </w:r>
      <w:r>
        <w:rPr>
          <w:sz w:val="24"/>
        </w:rPr>
        <w:t>limit</w:t>
      </w:r>
      <w:r>
        <w:rPr>
          <w:spacing w:val="1"/>
          <w:sz w:val="24"/>
        </w:rPr>
        <w:t xml:space="preserve"> </w:t>
      </w:r>
      <w:r>
        <w:rPr>
          <w:sz w:val="24"/>
        </w:rPr>
        <w:t>compensation</w:t>
      </w:r>
      <w:r>
        <w:rPr>
          <w:spacing w:val="1"/>
          <w:sz w:val="24"/>
        </w:rPr>
        <w:t xml:space="preserve"> </w:t>
      </w:r>
      <w:r>
        <w:rPr>
          <w:sz w:val="24"/>
        </w:rPr>
        <w:t>in</w:t>
      </w:r>
      <w:r>
        <w:rPr>
          <w:spacing w:val="61"/>
          <w:sz w:val="24"/>
        </w:rPr>
        <w:t xml:space="preserve"> </w:t>
      </w:r>
      <w:r>
        <w:rPr>
          <w:sz w:val="24"/>
        </w:rPr>
        <w:t>certain</w:t>
      </w:r>
      <w:r>
        <w:rPr>
          <w:spacing w:val="61"/>
          <w:sz w:val="24"/>
        </w:rPr>
        <w:t xml:space="preserve"> </w:t>
      </w:r>
      <w:r>
        <w:rPr>
          <w:sz w:val="24"/>
        </w:rPr>
        <w:t>well-identified</w:t>
      </w:r>
      <w:r>
        <w:rPr>
          <w:spacing w:val="-57"/>
          <w:sz w:val="24"/>
        </w:rPr>
        <w:t xml:space="preserve"> </w:t>
      </w:r>
      <w:r>
        <w:rPr>
          <w:sz w:val="24"/>
        </w:rPr>
        <w:t>circumstances,</w:t>
      </w:r>
      <w:r>
        <w:rPr>
          <w:spacing w:val="1"/>
          <w:sz w:val="24"/>
        </w:rPr>
        <w:t xml:space="preserve"> </w:t>
      </w:r>
      <w:r>
        <w:rPr>
          <w:sz w:val="24"/>
        </w:rPr>
        <w:t>provided</w:t>
      </w:r>
      <w:r>
        <w:rPr>
          <w:spacing w:val="1"/>
          <w:sz w:val="24"/>
        </w:rPr>
        <w:t xml:space="preserve"> </w:t>
      </w:r>
      <w:r>
        <w:rPr>
          <w:sz w:val="24"/>
        </w:rPr>
        <w:t>those</w:t>
      </w:r>
      <w:r>
        <w:rPr>
          <w:spacing w:val="1"/>
          <w:sz w:val="24"/>
        </w:rPr>
        <w:t xml:space="preserve"> </w:t>
      </w:r>
      <w:r>
        <w:rPr>
          <w:sz w:val="24"/>
        </w:rPr>
        <w:t>rules</w:t>
      </w:r>
      <w:r>
        <w:rPr>
          <w:spacing w:val="1"/>
          <w:sz w:val="24"/>
        </w:rPr>
        <w:t xml:space="preserve"> </w:t>
      </w:r>
      <w:r>
        <w:rPr>
          <w:sz w:val="24"/>
        </w:rPr>
        <w:t>and</w:t>
      </w:r>
      <w:r>
        <w:rPr>
          <w:spacing w:val="1"/>
          <w:sz w:val="24"/>
        </w:rPr>
        <w:t xml:space="preserve"> </w:t>
      </w:r>
      <w:r>
        <w:rPr>
          <w:sz w:val="24"/>
        </w:rPr>
        <w:t>circumstances</w:t>
      </w:r>
      <w:r>
        <w:rPr>
          <w:spacing w:val="1"/>
          <w:sz w:val="24"/>
        </w:rPr>
        <w:t xml:space="preserve"> </w:t>
      </w:r>
      <w:r>
        <w:rPr>
          <w:sz w:val="24"/>
        </w:rPr>
        <w:t>are</w:t>
      </w:r>
      <w:r>
        <w:rPr>
          <w:spacing w:val="1"/>
          <w:sz w:val="24"/>
        </w:rPr>
        <w:t xml:space="preserve"> </w:t>
      </w:r>
      <w:r>
        <w:rPr>
          <w:sz w:val="24"/>
        </w:rPr>
        <w:t>transparently</w:t>
      </w:r>
      <w:r>
        <w:rPr>
          <w:spacing w:val="1"/>
          <w:sz w:val="24"/>
        </w:rPr>
        <w:t xml:space="preserve"> </w:t>
      </w:r>
      <w:r>
        <w:rPr>
          <w:sz w:val="24"/>
        </w:rPr>
        <w:t>established</w:t>
      </w:r>
      <w:r>
        <w:rPr>
          <w:spacing w:val="-1"/>
          <w:sz w:val="24"/>
        </w:rPr>
        <w:t xml:space="preserve"> </w:t>
      </w:r>
      <w:r>
        <w:rPr>
          <w:i/>
          <w:sz w:val="24"/>
        </w:rPr>
        <w:t>ex</w:t>
      </w:r>
      <w:r>
        <w:rPr>
          <w:i/>
          <w:spacing w:val="-1"/>
          <w:sz w:val="24"/>
        </w:rPr>
        <w:t xml:space="preserve"> </w:t>
      </w:r>
      <w:r>
        <w:rPr>
          <w:i/>
          <w:sz w:val="24"/>
        </w:rPr>
        <w:t>ante</w:t>
      </w:r>
      <w:r>
        <w:rPr>
          <w:sz w:val="24"/>
        </w:rPr>
        <w:t>;</w:t>
      </w:r>
    </w:p>
    <w:p w14:paraId="78BDF141" w14:textId="77777777" w:rsidR="004B799C" w:rsidRDefault="004B799C">
      <w:pPr>
        <w:pStyle w:val="BodyText"/>
        <w:spacing w:before="11"/>
        <w:rPr>
          <w:sz w:val="20"/>
        </w:rPr>
      </w:pPr>
    </w:p>
    <w:p w14:paraId="29DD529C" w14:textId="77777777" w:rsidR="004B799C" w:rsidRDefault="00CA4AAC">
      <w:pPr>
        <w:pStyle w:val="ListParagraph"/>
        <w:numPr>
          <w:ilvl w:val="1"/>
          <w:numId w:val="28"/>
        </w:numPr>
        <w:tabs>
          <w:tab w:val="left" w:pos="2092"/>
        </w:tabs>
        <w:ind w:right="958"/>
        <w:jc w:val="both"/>
        <w:rPr>
          <w:sz w:val="24"/>
        </w:rPr>
      </w:pPr>
      <w:r>
        <w:rPr>
          <w:sz w:val="24"/>
        </w:rPr>
        <w:t>any investment aid granted to an installation used for the separate collection and</w:t>
      </w:r>
      <w:r>
        <w:rPr>
          <w:spacing w:val="1"/>
          <w:sz w:val="24"/>
        </w:rPr>
        <w:t xml:space="preserve"> </w:t>
      </w:r>
      <w:r>
        <w:rPr>
          <w:sz w:val="24"/>
        </w:rPr>
        <w:t>sorting of waste in relation to specific waste streams or types of waste must be</w:t>
      </w:r>
      <w:r>
        <w:rPr>
          <w:spacing w:val="1"/>
          <w:sz w:val="24"/>
        </w:rPr>
        <w:t xml:space="preserve"> </w:t>
      </w:r>
      <w:r>
        <w:rPr>
          <w:sz w:val="24"/>
        </w:rPr>
        <w:t>deducted from the operating aid granted to that same installation when both forms</w:t>
      </w:r>
      <w:r>
        <w:rPr>
          <w:spacing w:val="1"/>
          <w:sz w:val="24"/>
        </w:rPr>
        <w:t xml:space="preserve"> </w:t>
      </w:r>
      <w:r>
        <w:rPr>
          <w:sz w:val="24"/>
        </w:rPr>
        <w:t>of</w:t>
      </w:r>
      <w:r>
        <w:rPr>
          <w:spacing w:val="-1"/>
          <w:sz w:val="24"/>
        </w:rPr>
        <w:t xml:space="preserve"> </w:t>
      </w:r>
      <w:r>
        <w:rPr>
          <w:sz w:val="24"/>
        </w:rPr>
        <w:t>aid cover</w:t>
      </w:r>
      <w:r>
        <w:rPr>
          <w:spacing w:val="-1"/>
          <w:sz w:val="24"/>
        </w:rPr>
        <w:t xml:space="preserve"> </w:t>
      </w:r>
      <w:r>
        <w:rPr>
          <w:sz w:val="24"/>
        </w:rPr>
        <w:t>the same</w:t>
      </w:r>
      <w:r>
        <w:rPr>
          <w:spacing w:val="1"/>
          <w:sz w:val="24"/>
        </w:rPr>
        <w:t xml:space="preserve"> </w:t>
      </w:r>
      <w:r>
        <w:rPr>
          <w:sz w:val="24"/>
        </w:rPr>
        <w:t>eligible</w:t>
      </w:r>
      <w:r>
        <w:rPr>
          <w:spacing w:val="-1"/>
          <w:sz w:val="24"/>
        </w:rPr>
        <w:t xml:space="preserve"> </w:t>
      </w:r>
      <w:r>
        <w:rPr>
          <w:sz w:val="24"/>
        </w:rPr>
        <w:t>costs;</w:t>
      </w:r>
    </w:p>
    <w:p w14:paraId="2AB6F839" w14:textId="77777777" w:rsidR="004B799C" w:rsidRDefault="004B799C">
      <w:pPr>
        <w:pStyle w:val="BodyText"/>
        <w:spacing w:before="10"/>
        <w:rPr>
          <w:sz w:val="20"/>
        </w:rPr>
      </w:pPr>
    </w:p>
    <w:p w14:paraId="485D7C79" w14:textId="77777777" w:rsidR="004B799C" w:rsidRDefault="00CA4AAC">
      <w:pPr>
        <w:pStyle w:val="ListParagraph"/>
        <w:numPr>
          <w:ilvl w:val="1"/>
          <w:numId w:val="28"/>
        </w:numPr>
        <w:tabs>
          <w:tab w:val="left" w:pos="2091"/>
          <w:tab w:val="left" w:pos="2092"/>
        </w:tabs>
        <w:rPr>
          <w:sz w:val="24"/>
        </w:rPr>
      </w:pPr>
      <w:r>
        <w:rPr>
          <w:sz w:val="24"/>
        </w:rPr>
        <w:t>the</w:t>
      </w:r>
      <w:r>
        <w:rPr>
          <w:spacing w:val="-2"/>
          <w:sz w:val="24"/>
        </w:rPr>
        <w:t xml:space="preserve"> </w:t>
      </w:r>
      <w:r>
        <w:rPr>
          <w:sz w:val="24"/>
        </w:rPr>
        <w:t>aid</w:t>
      </w:r>
      <w:r>
        <w:rPr>
          <w:spacing w:val="-1"/>
          <w:sz w:val="24"/>
        </w:rPr>
        <w:t xml:space="preserve"> </w:t>
      </w:r>
      <w:r>
        <w:rPr>
          <w:sz w:val="24"/>
        </w:rPr>
        <w:t>may</w:t>
      </w:r>
      <w:r>
        <w:rPr>
          <w:spacing w:val="-5"/>
          <w:sz w:val="24"/>
        </w:rPr>
        <w:t xml:space="preserve"> </w:t>
      </w:r>
      <w:r>
        <w:rPr>
          <w:sz w:val="24"/>
        </w:rPr>
        <w:t>be granted</w:t>
      </w:r>
      <w:r>
        <w:rPr>
          <w:spacing w:val="-1"/>
          <w:sz w:val="24"/>
        </w:rPr>
        <w:t xml:space="preserve"> </w:t>
      </w:r>
      <w:r>
        <w:rPr>
          <w:sz w:val="24"/>
        </w:rPr>
        <w:t>for a</w:t>
      </w:r>
      <w:r>
        <w:rPr>
          <w:spacing w:val="-3"/>
          <w:sz w:val="24"/>
        </w:rPr>
        <w:t xml:space="preserve"> </w:t>
      </w:r>
      <w:r>
        <w:rPr>
          <w:sz w:val="24"/>
        </w:rPr>
        <w:t>maximum</w:t>
      </w:r>
      <w:r>
        <w:rPr>
          <w:spacing w:val="-1"/>
          <w:sz w:val="24"/>
        </w:rPr>
        <w:t xml:space="preserve"> </w:t>
      </w:r>
      <w:r>
        <w:rPr>
          <w:sz w:val="24"/>
        </w:rPr>
        <w:t>period of</w:t>
      </w:r>
      <w:r>
        <w:rPr>
          <w:spacing w:val="-1"/>
          <w:sz w:val="24"/>
        </w:rPr>
        <w:t xml:space="preserve"> </w:t>
      </w:r>
      <w:r>
        <w:rPr>
          <w:sz w:val="24"/>
        </w:rPr>
        <w:t>five years.</w:t>
      </w:r>
    </w:p>
    <w:p w14:paraId="457CF8A9" w14:textId="77777777" w:rsidR="004B799C" w:rsidRDefault="004B799C">
      <w:pPr>
        <w:pStyle w:val="BodyText"/>
        <w:spacing w:before="10"/>
        <w:rPr>
          <w:sz w:val="20"/>
        </w:rPr>
      </w:pPr>
    </w:p>
    <w:p w14:paraId="665C48E7" w14:textId="77777777" w:rsidR="004B799C" w:rsidRDefault="00CA4AAC">
      <w:pPr>
        <w:ind w:left="1525"/>
        <w:rPr>
          <w:i/>
          <w:sz w:val="24"/>
        </w:rPr>
      </w:pPr>
      <w:r>
        <w:rPr>
          <w:noProof/>
        </w:rPr>
        <w:drawing>
          <wp:anchor distT="0" distB="0" distL="0" distR="0" simplePos="0" relativeHeight="15787520" behindDoc="0" locked="0" layoutInCell="1" allowOverlap="1" wp14:anchorId="0C1A4D89" wp14:editId="681D3D89">
            <wp:simplePos x="0" y="0"/>
            <wp:positionH relativeFrom="page">
              <wp:posOffset>903767</wp:posOffset>
            </wp:positionH>
            <wp:positionV relativeFrom="paragraph">
              <wp:posOffset>39379</wp:posOffset>
            </wp:positionV>
            <wp:extent cx="294858" cy="107345"/>
            <wp:effectExtent l="0" t="0" r="0" b="0"/>
            <wp:wrapNone/>
            <wp:docPr id="151" name="image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image70.png"/>
                    <pic:cNvPicPr/>
                  </pic:nvPicPr>
                  <pic:blipFill>
                    <a:blip r:embed="rId94" cstate="print"/>
                    <a:stretch>
                      <a:fillRect/>
                    </a:stretch>
                  </pic:blipFill>
                  <pic:spPr>
                    <a:xfrm>
                      <a:off x="0" y="0"/>
                      <a:ext cx="294858" cy="107345"/>
                    </a:xfrm>
                    <a:prstGeom prst="rect">
                      <a:avLst/>
                    </a:prstGeom>
                  </pic:spPr>
                </pic:pic>
              </a:graphicData>
            </a:graphic>
          </wp:anchor>
        </w:drawing>
      </w:r>
      <w:bookmarkStart w:id="133" w:name="_bookmark123"/>
      <w:bookmarkEnd w:id="133"/>
      <w:r>
        <w:rPr>
          <w:i/>
          <w:sz w:val="24"/>
        </w:rPr>
        <w:t>Avoidance</w:t>
      </w:r>
      <w:r>
        <w:rPr>
          <w:i/>
          <w:spacing w:val="-3"/>
          <w:sz w:val="24"/>
        </w:rPr>
        <w:t xml:space="preserve"> </w:t>
      </w:r>
      <w:r>
        <w:rPr>
          <w:i/>
          <w:sz w:val="24"/>
        </w:rPr>
        <w:t>of</w:t>
      </w:r>
      <w:r>
        <w:rPr>
          <w:i/>
          <w:spacing w:val="-1"/>
          <w:sz w:val="24"/>
        </w:rPr>
        <w:t xml:space="preserve"> </w:t>
      </w:r>
      <w:r>
        <w:rPr>
          <w:i/>
          <w:sz w:val="24"/>
        </w:rPr>
        <w:t>undue negative</w:t>
      </w:r>
      <w:r>
        <w:rPr>
          <w:i/>
          <w:spacing w:val="-2"/>
          <w:sz w:val="24"/>
        </w:rPr>
        <w:t xml:space="preserve"> </w:t>
      </w:r>
      <w:r>
        <w:rPr>
          <w:i/>
          <w:sz w:val="24"/>
        </w:rPr>
        <w:t>effects</w:t>
      </w:r>
      <w:r>
        <w:rPr>
          <w:i/>
          <w:spacing w:val="-1"/>
          <w:sz w:val="24"/>
        </w:rPr>
        <w:t xml:space="preserve"> </w:t>
      </w:r>
      <w:r>
        <w:rPr>
          <w:i/>
          <w:sz w:val="24"/>
        </w:rPr>
        <w:t>on competition</w:t>
      </w:r>
      <w:r>
        <w:rPr>
          <w:i/>
          <w:spacing w:val="-1"/>
          <w:sz w:val="24"/>
        </w:rPr>
        <w:t xml:space="preserve"> </w:t>
      </w:r>
      <w:r>
        <w:rPr>
          <w:i/>
          <w:sz w:val="24"/>
        </w:rPr>
        <w:t>and</w:t>
      </w:r>
      <w:r>
        <w:rPr>
          <w:i/>
          <w:spacing w:val="-1"/>
          <w:sz w:val="24"/>
        </w:rPr>
        <w:t xml:space="preserve"> </w:t>
      </w:r>
      <w:r>
        <w:rPr>
          <w:i/>
          <w:sz w:val="24"/>
        </w:rPr>
        <w:t>trade</w:t>
      </w:r>
    </w:p>
    <w:p w14:paraId="7D65BA21" w14:textId="77777777" w:rsidR="004B799C" w:rsidRDefault="004B799C">
      <w:pPr>
        <w:pStyle w:val="BodyText"/>
        <w:spacing w:before="10"/>
        <w:rPr>
          <w:i/>
          <w:sz w:val="20"/>
        </w:rPr>
      </w:pPr>
    </w:p>
    <w:p w14:paraId="42A279A0" w14:textId="77777777" w:rsidR="004B799C" w:rsidRDefault="00CA4AAC">
      <w:pPr>
        <w:pStyle w:val="ListParagraph"/>
        <w:numPr>
          <w:ilvl w:val="0"/>
          <w:numId w:val="28"/>
        </w:numPr>
        <w:tabs>
          <w:tab w:val="left" w:pos="1559"/>
        </w:tabs>
        <w:ind w:left="1558" w:right="955" w:hanging="600"/>
        <w:jc w:val="both"/>
        <w:rPr>
          <w:sz w:val="24"/>
        </w:rPr>
      </w:pPr>
      <w:r>
        <w:rPr>
          <w:sz w:val="24"/>
        </w:rPr>
        <w:t xml:space="preserve">The requirements set out in points </w:t>
      </w:r>
      <w:hyperlink w:anchor="_bookmark124" w:history="1">
        <w:r>
          <w:rPr>
            <w:sz w:val="24"/>
          </w:rPr>
          <w:t>218</w:t>
        </w:r>
      </w:hyperlink>
      <w:r>
        <w:rPr>
          <w:sz w:val="24"/>
        </w:rPr>
        <w:t xml:space="preserve"> to </w:t>
      </w:r>
      <w:hyperlink w:anchor="_bookmark125" w:history="1">
        <w:r>
          <w:rPr>
            <w:sz w:val="24"/>
          </w:rPr>
          <w:t>221</w:t>
        </w:r>
      </w:hyperlink>
      <w:r>
        <w:rPr>
          <w:sz w:val="24"/>
        </w:rPr>
        <w:t xml:space="preserve"> apply in addition to those set out in</w:t>
      </w:r>
      <w:r>
        <w:rPr>
          <w:spacing w:val="1"/>
          <w:sz w:val="24"/>
        </w:rPr>
        <w:t xml:space="preserve"> </w:t>
      </w:r>
      <w:r>
        <w:rPr>
          <w:sz w:val="24"/>
        </w:rPr>
        <w:t>Section</w:t>
      </w:r>
      <w:r>
        <w:rPr>
          <w:spacing w:val="-1"/>
          <w:sz w:val="24"/>
        </w:rPr>
        <w:t xml:space="preserve"> </w:t>
      </w:r>
      <w:r>
        <w:rPr>
          <w:sz w:val="24"/>
        </w:rPr>
        <w:t>3.2.2.</w:t>
      </w:r>
    </w:p>
    <w:p w14:paraId="6E20CFDB" w14:textId="77777777" w:rsidR="004B799C" w:rsidRDefault="004B799C">
      <w:pPr>
        <w:pStyle w:val="BodyText"/>
        <w:spacing w:before="10"/>
        <w:rPr>
          <w:sz w:val="20"/>
        </w:rPr>
      </w:pPr>
    </w:p>
    <w:p w14:paraId="7BD2F180" w14:textId="77777777" w:rsidR="004B799C" w:rsidRDefault="00CA4AAC">
      <w:pPr>
        <w:pStyle w:val="ListParagraph"/>
        <w:numPr>
          <w:ilvl w:val="0"/>
          <w:numId w:val="28"/>
        </w:numPr>
        <w:tabs>
          <w:tab w:val="left" w:pos="1559"/>
        </w:tabs>
        <w:ind w:left="1558" w:hanging="601"/>
        <w:jc w:val="left"/>
        <w:rPr>
          <w:sz w:val="24"/>
        </w:rPr>
      </w:pPr>
      <w:bookmarkStart w:id="134" w:name="_bookmark124"/>
      <w:bookmarkEnd w:id="134"/>
      <w:r>
        <w:rPr>
          <w:sz w:val="24"/>
        </w:rPr>
        <w:t>The</w:t>
      </w:r>
      <w:r>
        <w:rPr>
          <w:spacing w:val="-3"/>
          <w:sz w:val="24"/>
        </w:rPr>
        <w:t xml:space="preserve"> </w:t>
      </w:r>
      <w:r>
        <w:rPr>
          <w:sz w:val="24"/>
        </w:rPr>
        <w:t>aid</w:t>
      </w:r>
      <w:r>
        <w:rPr>
          <w:spacing w:val="-1"/>
          <w:sz w:val="24"/>
        </w:rPr>
        <w:t xml:space="preserve"> </w:t>
      </w:r>
      <w:r>
        <w:rPr>
          <w:sz w:val="24"/>
        </w:rPr>
        <w:t>must</w:t>
      </w:r>
      <w:r>
        <w:rPr>
          <w:spacing w:val="-1"/>
          <w:sz w:val="24"/>
        </w:rPr>
        <w:t xml:space="preserve"> </w:t>
      </w:r>
      <w:r>
        <w:rPr>
          <w:sz w:val="24"/>
        </w:rPr>
        <w:t>not</w:t>
      </w:r>
      <w:r>
        <w:rPr>
          <w:spacing w:val="-1"/>
          <w:sz w:val="24"/>
        </w:rPr>
        <w:t xml:space="preserve"> </w:t>
      </w:r>
      <w:r>
        <w:rPr>
          <w:sz w:val="24"/>
        </w:rPr>
        <w:t>incentivise the</w:t>
      </w:r>
      <w:r>
        <w:rPr>
          <w:spacing w:val="-2"/>
          <w:sz w:val="24"/>
        </w:rPr>
        <w:t xml:space="preserve"> </w:t>
      </w:r>
      <w:r>
        <w:rPr>
          <w:sz w:val="24"/>
        </w:rPr>
        <w:t>generation</w:t>
      </w:r>
      <w:r>
        <w:rPr>
          <w:spacing w:val="-1"/>
          <w:sz w:val="24"/>
        </w:rPr>
        <w:t xml:space="preserve"> </w:t>
      </w:r>
      <w:r>
        <w:rPr>
          <w:sz w:val="24"/>
        </w:rPr>
        <w:t>of</w:t>
      </w:r>
      <w:r>
        <w:rPr>
          <w:spacing w:val="-2"/>
          <w:sz w:val="24"/>
        </w:rPr>
        <w:t xml:space="preserve"> </w:t>
      </w:r>
      <w:r>
        <w:rPr>
          <w:sz w:val="24"/>
        </w:rPr>
        <w:t>waste.</w:t>
      </w:r>
    </w:p>
    <w:p w14:paraId="6687BFE5" w14:textId="77777777" w:rsidR="004B799C" w:rsidRDefault="004B799C">
      <w:pPr>
        <w:pStyle w:val="BodyText"/>
        <w:rPr>
          <w:sz w:val="20"/>
        </w:rPr>
      </w:pPr>
    </w:p>
    <w:p w14:paraId="00D9B2E6" w14:textId="77777777" w:rsidR="004B799C" w:rsidRDefault="004B799C">
      <w:pPr>
        <w:pStyle w:val="BodyText"/>
        <w:rPr>
          <w:sz w:val="20"/>
        </w:rPr>
      </w:pPr>
    </w:p>
    <w:p w14:paraId="3AB0DAF3" w14:textId="77777777" w:rsidR="004B799C" w:rsidRDefault="004B799C">
      <w:pPr>
        <w:pStyle w:val="BodyText"/>
        <w:rPr>
          <w:sz w:val="20"/>
        </w:rPr>
      </w:pPr>
    </w:p>
    <w:p w14:paraId="2DCC7B5D" w14:textId="02DF9EFF" w:rsidR="004B799C" w:rsidRDefault="00161D3B">
      <w:pPr>
        <w:pStyle w:val="BodyText"/>
        <w:spacing w:before="2"/>
        <w:rPr>
          <w:sz w:val="13"/>
        </w:rPr>
      </w:pPr>
      <w:r>
        <w:rPr>
          <w:noProof/>
        </w:rPr>
        <mc:AlternateContent>
          <mc:Choice Requires="wps">
            <w:drawing>
              <wp:anchor distT="0" distB="0" distL="0" distR="0" simplePos="0" relativeHeight="487646208" behindDoc="1" locked="0" layoutInCell="1" allowOverlap="1" wp14:anchorId="44CE9686" wp14:editId="481FB13F">
                <wp:simplePos x="0" y="0"/>
                <wp:positionH relativeFrom="page">
                  <wp:posOffset>901065</wp:posOffset>
                </wp:positionH>
                <wp:positionV relativeFrom="paragraph">
                  <wp:posOffset>111760</wp:posOffset>
                </wp:positionV>
                <wp:extent cx="1828800" cy="7620"/>
                <wp:effectExtent l="0" t="0" r="0" b="0"/>
                <wp:wrapTopAndBottom/>
                <wp:docPr id="62" name="docshape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392876" id="docshape48" o:spid="_x0000_s1026" style="position:absolute;margin-left:70.95pt;margin-top:8.8pt;width:2in;height:.6pt;z-index:-156702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" fillcolor="black" stroked="f">
                <w10:wrap type="topAndBottom" anchorx="page"/>
              </v:rect>
            </w:pict>
          </mc:Fallback>
        </mc:AlternateContent>
      </w:r>
    </w:p>
    <w:p w14:paraId="18A570FC" w14:textId="77777777" w:rsidR="004B799C" w:rsidRDefault="00CA4AAC">
      <w:pPr>
        <w:spacing w:before="103"/>
        <w:ind w:left="1525" w:right="956" w:hanging="567"/>
        <w:jc w:val="both"/>
        <w:rPr>
          <w:sz w:val="20"/>
        </w:rPr>
      </w:pPr>
      <w:r>
        <w:rPr>
          <w:sz w:val="20"/>
          <w:vertAlign w:val="superscript"/>
        </w:rPr>
        <w:t>88</w:t>
      </w:r>
      <w:r>
        <w:rPr>
          <w:spacing w:val="1"/>
          <w:sz w:val="20"/>
        </w:rPr>
        <w:t xml:space="preserve"> </w:t>
      </w:r>
      <w:r>
        <w:rPr>
          <w:sz w:val="20"/>
        </w:rPr>
        <w:t>This risk could be demonstrated by the Member State for instance in terms of: costs in relation to the</w:t>
      </w:r>
      <w:r>
        <w:rPr>
          <w:spacing w:val="1"/>
          <w:sz w:val="20"/>
        </w:rPr>
        <w:t xml:space="preserve"> </w:t>
      </w:r>
      <w:r>
        <w:rPr>
          <w:sz w:val="20"/>
        </w:rPr>
        <w:t>undertaking’s</w:t>
      </w:r>
      <w:r>
        <w:rPr>
          <w:spacing w:val="1"/>
          <w:sz w:val="20"/>
        </w:rPr>
        <w:t xml:space="preserve"> </w:t>
      </w:r>
      <w:r>
        <w:rPr>
          <w:sz w:val="20"/>
        </w:rPr>
        <w:t>turnover,</w:t>
      </w:r>
      <w:r>
        <w:rPr>
          <w:spacing w:val="1"/>
          <w:sz w:val="20"/>
        </w:rPr>
        <w:t xml:space="preserve"> </w:t>
      </w:r>
      <w:r>
        <w:rPr>
          <w:sz w:val="20"/>
        </w:rPr>
        <w:t>time</w:t>
      </w:r>
      <w:r>
        <w:rPr>
          <w:spacing w:val="1"/>
          <w:sz w:val="20"/>
        </w:rPr>
        <w:t xml:space="preserve"> </w:t>
      </w:r>
      <w:r>
        <w:rPr>
          <w:sz w:val="20"/>
        </w:rPr>
        <w:t>required</w:t>
      </w:r>
      <w:r>
        <w:rPr>
          <w:spacing w:val="1"/>
          <w:sz w:val="20"/>
        </w:rPr>
        <w:t xml:space="preserve"> </w:t>
      </w:r>
      <w:r>
        <w:rPr>
          <w:sz w:val="20"/>
        </w:rPr>
        <w:t>for</w:t>
      </w:r>
      <w:r>
        <w:rPr>
          <w:spacing w:val="1"/>
          <w:sz w:val="20"/>
        </w:rPr>
        <w:t xml:space="preserve"> </w:t>
      </w:r>
      <w:r>
        <w:rPr>
          <w:sz w:val="20"/>
        </w:rPr>
        <w:t>the</w:t>
      </w:r>
      <w:r>
        <w:rPr>
          <w:spacing w:val="1"/>
          <w:sz w:val="20"/>
        </w:rPr>
        <w:t xml:space="preserve"> </w:t>
      </w:r>
      <w:r>
        <w:rPr>
          <w:sz w:val="20"/>
        </w:rPr>
        <w:t>development,</w:t>
      </w:r>
      <w:r>
        <w:rPr>
          <w:spacing w:val="1"/>
          <w:sz w:val="20"/>
        </w:rPr>
        <w:t xml:space="preserve"> </w:t>
      </w:r>
      <w:r>
        <w:rPr>
          <w:sz w:val="20"/>
        </w:rPr>
        <w:t>expected</w:t>
      </w:r>
      <w:r>
        <w:rPr>
          <w:spacing w:val="1"/>
          <w:sz w:val="20"/>
        </w:rPr>
        <w:t xml:space="preserve"> </w:t>
      </w:r>
      <w:r>
        <w:rPr>
          <w:sz w:val="20"/>
        </w:rPr>
        <w:t>gains</w:t>
      </w:r>
      <w:r>
        <w:rPr>
          <w:spacing w:val="1"/>
          <w:sz w:val="20"/>
        </w:rPr>
        <w:t xml:space="preserve"> </w:t>
      </w:r>
      <w:r>
        <w:rPr>
          <w:sz w:val="20"/>
        </w:rPr>
        <w:t>from the</w:t>
      </w:r>
      <w:r>
        <w:rPr>
          <w:spacing w:val="1"/>
          <w:sz w:val="20"/>
        </w:rPr>
        <w:t xml:space="preserve"> </w:t>
      </w:r>
      <w:r>
        <w:rPr>
          <w:sz w:val="20"/>
        </w:rPr>
        <w:t>eco-innovation</w:t>
      </w:r>
      <w:r>
        <w:rPr>
          <w:spacing w:val="1"/>
          <w:sz w:val="20"/>
        </w:rPr>
        <w:t xml:space="preserve"> </w:t>
      </w:r>
      <w:r>
        <w:rPr>
          <w:sz w:val="20"/>
        </w:rPr>
        <w:t>activity</w:t>
      </w:r>
      <w:r>
        <w:rPr>
          <w:spacing w:val="-2"/>
          <w:sz w:val="20"/>
        </w:rPr>
        <w:t xml:space="preserve"> </w:t>
      </w:r>
      <w:r>
        <w:rPr>
          <w:sz w:val="20"/>
        </w:rPr>
        <w:t>in</w:t>
      </w:r>
      <w:r>
        <w:rPr>
          <w:spacing w:val="-1"/>
          <w:sz w:val="20"/>
        </w:rPr>
        <w:t xml:space="preserve"> </w:t>
      </w:r>
      <w:r>
        <w:rPr>
          <w:sz w:val="20"/>
        </w:rPr>
        <w:t>comparison</w:t>
      </w:r>
      <w:r>
        <w:rPr>
          <w:spacing w:val="1"/>
          <w:sz w:val="20"/>
        </w:rPr>
        <w:t xml:space="preserve"> </w:t>
      </w:r>
      <w:r>
        <w:rPr>
          <w:sz w:val="20"/>
        </w:rPr>
        <w:t>with</w:t>
      </w:r>
      <w:r>
        <w:rPr>
          <w:spacing w:val="-1"/>
          <w:sz w:val="20"/>
        </w:rPr>
        <w:t xml:space="preserve"> </w:t>
      </w:r>
      <w:r>
        <w:rPr>
          <w:sz w:val="20"/>
        </w:rPr>
        <w:t>the costs, and probability</w:t>
      </w:r>
      <w:r>
        <w:rPr>
          <w:spacing w:val="-4"/>
          <w:sz w:val="20"/>
        </w:rPr>
        <w:t xml:space="preserve"> </w:t>
      </w:r>
      <w:r>
        <w:rPr>
          <w:sz w:val="20"/>
        </w:rPr>
        <w:t>of</w:t>
      </w:r>
      <w:r>
        <w:rPr>
          <w:spacing w:val="1"/>
          <w:sz w:val="20"/>
        </w:rPr>
        <w:t xml:space="preserve"> </w:t>
      </w:r>
      <w:r>
        <w:rPr>
          <w:sz w:val="20"/>
        </w:rPr>
        <w:t>failure.</w:t>
      </w:r>
    </w:p>
    <w:p w14:paraId="1DEC30FE" w14:textId="77777777" w:rsidR="004B799C" w:rsidRDefault="004B799C">
      <w:pPr>
        <w:jc w:val="both"/>
        <w:rPr>
          <w:sz w:val="20"/>
        </w:rPr>
        <w:sectPr w:rsidR="004B799C">
          <w:pgSz w:w="11910" w:h="16840"/>
          <w:pgMar w:top="1020" w:right="460" w:bottom="1620" w:left="460" w:header="0" w:footer="1426" w:gutter="0"/>
          <w:cols w:space="720"/>
        </w:sectPr>
      </w:pPr>
    </w:p>
    <w:p w14:paraId="092031A8" w14:textId="77777777" w:rsidR="004B799C" w:rsidRDefault="00CA4AAC">
      <w:pPr>
        <w:pStyle w:val="ListParagraph"/>
        <w:numPr>
          <w:ilvl w:val="0"/>
          <w:numId w:val="28"/>
        </w:numPr>
        <w:tabs>
          <w:tab w:val="left" w:pos="1559"/>
        </w:tabs>
        <w:spacing w:before="72"/>
        <w:ind w:left="1558" w:right="954" w:hanging="600"/>
        <w:jc w:val="both"/>
        <w:rPr>
          <w:sz w:val="24"/>
        </w:rPr>
      </w:pPr>
      <w:r>
        <w:rPr>
          <w:sz w:val="24"/>
        </w:rPr>
        <w:lastRenderedPageBreak/>
        <w:t>The aid must not merely increase demand for the waste or other materials and resources</w:t>
      </w:r>
      <w:r>
        <w:rPr>
          <w:spacing w:val="-57"/>
          <w:sz w:val="24"/>
        </w:rPr>
        <w:t xml:space="preserve"> </w:t>
      </w:r>
      <w:r>
        <w:rPr>
          <w:sz w:val="24"/>
        </w:rPr>
        <w:t>intended to be re-used, recycled or recovered without increasing the collection of those</w:t>
      </w:r>
      <w:r>
        <w:rPr>
          <w:spacing w:val="1"/>
          <w:sz w:val="24"/>
        </w:rPr>
        <w:t xml:space="preserve"> </w:t>
      </w:r>
      <w:r>
        <w:rPr>
          <w:sz w:val="24"/>
        </w:rPr>
        <w:t>materials.</w:t>
      </w:r>
    </w:p>
    <w:p w14:paraId="331DA20B" w14:textId="77777777" w:rsidR="004B799C" w:rsidRDefault="004B799C">
      <w:pPr>
        <w:pStyle w:val="BodyText"/>
        <w:spacing w:before="10"/>
        <w:rPr>
          <w:sz w:val="20"/>
        </w:rPr>
      </w:pPr>
    </w:p>
    <w:p w14:paraId="12DE59B0" w14:textId="77777777" w:rsidR="004B799C" w:rsidRDefault="00CA4AAC">
      <w:pPr>
        <w:pStyle w:val="ListParagraph"/>
        <w:numPr>
          <w:ilvl w:val="0"/>
          <w:numId w:val="28"/>
        </w:numPr>
        <w:tabs>
          <w:tab w:val="left" w:pos="1559"/>
        </w:tabs>
        <w:ind w:left="1558" w:right="952" w:hanging="600"/>
        <w:jc w:val="both"/>
        <w:rPr>
          <w:sz w:val="24"/>
        </w:rPr>
      </w:pPr>
      <w:r>
        <w:rPr>
          <w:sz w:val="24"/>
        </w:rPr>
        <w:t>When assessing the impact of the aid on the market, the Commission will take into</w:t>
      </w:r>
      <w:r>
        <w:rPr>
          <w:spacing w:val="1"/>
          <w:sz w:val="24"/>
        </w:rPr>
        <w:t xml:space="preserve"> </w:t>
      </w:r>
      <w:r>
        <w:rPr>
          <w:sz w:val="24"/>
        </w:rPr>
        <w:t>account the potential effects of the aid on the functioning of the markets for both</w:t>
      </w:r>
      <w:r>
        <w:rPr>
          <w:spacing w:val="1"/>
          <w:sz w:val="24"/>
        </w:rPr>
        <w:t xml:space="preserve"> </w:t>
      </w:r>
      <w:r>
        <w:rPr>
          <w:sz w:val="24"/>
        </w:rPr>
        <w:t>primary</w:t>
      </w:r>
      <w:r>
        <w:rPr>
          <w:spacing w:val="-6"/>
          <w:sz w:val="24"/>
        </w:rPr>
        <w:t xml:space="preserve"> </w:t>
      </w:r>
      <w:r>
        <w:rPr>
          <w:sz w:val="24"/>
        </w:rPr>
        <w:t>and secondary</w:t>
      </w:r>
      <w:r>
        <w:rPr>
          <w:spacing w:val="-5"/>
          <w:sz w:val="24"/>
        </w:rPr>
        <w:t xml:space="preserve"> </w:t>
      </w:r>
      <w:r>
        <w:rPr>
          <w:sz w:val="24"/>
        </w:rPr>
        <w:t>materials relating</w:t>
      </w:r>
      <w:r>
        <w:rPr>
          <w:spacing w:val="-3"/>
          <w:sz w:val="24"/>
        </w:rPr>
        <w:t xml:space="preserve"> </w:t>
      </w:r>
      <w:r>
        <w:rPr>
          <w:sz w:val="24"/>
        </w:rPr>
        <w:t>to the</w:t>
      </w:r>
      <w:r>
        <w:rPr>
          <w:spacing w:val="-1"/>
          <w:sz w:val="24"/>
        </w:rPr>
        <w:t xml:space="preserve"> </w:t>
      </w:r>
      <w:r>
        <w:rPr>
          <w:sz w:val="24"/>
        </w:rPr>
        <w:t>products concerned.</w:t>
      </w:r>
    </w:p>
    <w:p w14:paraId="772378AB" w14:textId="77777777" w:rsidR="004B799C" w:rsidRDefault="004B799C">
      <w:pPr>
        <w:pStyle w:val="BodyText"/>
        <w:spacing w:before="10"/>
        <w:rPr>
          <w:sz w:val="20"/>
        </w:rPr>
      </w:pPr>
    </w:p>
    <w:p w14:paraId="26D9401E" w14:textId="77777777" w:rsidR="004B799C" w:rsidRDefault="00CA4AAC">
      <w:pPr>
        <w:pStyle w:val="ListParagraph"/>
        <w:numPr>
          <w:ilvl w:val="0"/>
          <w:numId w:val="28"/>
        </w:numPr>
        <w:tabs>
          <w:tab w:val="left" w:pos="1559"/>
        </w:tabs>
        <w:ind w:left="1558" w:right="955" w:hanging="600"/>
        <w:jc w:val="both"/>
        <w:rPr>
          <w:sz w:val="24"/>
        </w:rPr>
      </w:pPr>
      <w:bookmarkStart w:id="135" w:name="_bookmark125"/>
      <w:bookmarkEnd w:id="135"/>
      <w:r>
        <w:rPr>
          <w:sz w:val="24"/>
        </w:rPr>
        <w:t>In</w:t>
      </w:r>
      <w:r>
        <w:rPr>
          <w:spacing w:val="1"/>
          <w:sz w:val="24"/>
        </w:rPr>
        <w:t xml:space="preserve"> </w:t>
      </w:r>
      <w:r>
        <w:rPr>
          <w:sz w:val="24"/>
        </w:rPr>
        <w:t>particular,</w:t>
      </w:r>
      <w:r>
        <w:rPr>
          <w:spacing w:val="1"/>
          <w:sz w:val="24"/>
        </w:rPr>
        <w:t xml:space="preserve"> </w:t>
      </w:r>
      <w:r>
        <w:rPr>
          <w:sz w:val="24"/>
        </w:rPr>
        <w:t>when</w:t>
      </w:r>
      <w:r>
        <w:rPr>
          <w:spacing w:val="1"/>
          <w:sz w:val="24"/>
        </w:rPr>
        <w:t xml:space="preserve"> </w:t>
      </w:r>
      <w:r>
        <w:rPr>
          <w:sz w:val="24"/>
        </w:rPr>
        <w:t>assessing</w:t>
      </w:r>
      <w:r>
        <w:rPr>
          <w:spacing w:val="1"/>
          <w:sz w:val="24"/>
        </w:rPr>
        <w:t xml:space="preserve"> </w:t>
      </w:r>
      <w:r>
        <w:rPr>
          <w:sz w:val="24"/>
        </w:rPr>
        <w:t>the</w:t>
      </w:r>
      <w:r>
        <w:rPr>
          <w:spacing w:val="1"/>
          <w:sz w:val="24"/>
        </w:rPr>
        <w:t xml:space="preserve"> </w:t>
      </w:r>
      <w:r>
        <w:rPr>
          <w:sz w:val="24"/>
        </w:rPr>
        <w:t>impact</w:t>
      </w:r>
      <w:r>
        <w:rPr>
          <w:spacing w:val="1"/>
          <w:sz w:val="24"/>
        </w:rPr>
        <w:t xml:space="preserve"> </w:t>
      </w:r>
      <w:r>
        <w:rPr>
          <w:sz w:val="24"/>
        </w:rPr>
        <w:t>on</w:t>
      </w:r>
      <w:r>
        <w:rPr>
          <w:spacing w:val="1"/>
          <w:sz w:val="24"/>
        </w:rPr>
        <w:t xml:space="preserve"> </w:t>
      </w:r>
      <w:r>
        <w:rPr>
          <w:sz w:val="24"/>
        </w:rPr>
        <w:t>the</w:t>
      </w:r>
      <w:r>
        <w:rPr>
          <w:spacing w:val="1"/>
          <w:sz w:val="24"/>
        </w:rPr>
        <w:t xml:space="preserve"> </w:t>
      </w:r>
      <w:r>
        <w:rPr>
          <w:sz w:val="24"/>
        </w:rPr>
        <w:t>market</w:t>
      </w:r>
      <w:r>
        <w:rPr>
          <w:spacing w:val="1"/>
          <w:sz w:val="24"/>
        </w:rPr>
        <w:t xml:space="preserve"> </w:t>
      </w:r>
      <w:r>
        <w:rPr>
          <w:sz w:val="24"/>
        </w:rPr>
        <w:t>of</w:t>
      </w:r>
      <w:r>
        <w:rPr>
          <w:spacing w:val="1"/>
          <w:sz w:val="24"/>
        </w:rPr>
        <w:t xml:space="preserve"> </w:t>
      </w:r>
      <w:r>
        <w:rPr>
          <w:sz w:val="24"/>
        </w:rPr>
        <w:t>aid</w:t>
      </w:r>
      <w:r>
        <w:rPr>
          <w:spacing w:val="1"/>
          <w:sz w:val="24"/>
        </w:rPr>
        <w:t xml:space="preserve"> </w:t>
      </w:r>
      <w:r>
        <w:rPr>
          <w:sz w:val="24"/>
        </w:rPr>
        <w:t>for</w:t>
      </w:r>
      <w:r>
        <w:rPr>
          <w:spacing w:val="60"/>
          <w:sz w:val="24"/>
        </w:rPr>
        <w:t xml:space="preserve"> </w:t>
      </w:r>
      <w:r>
        <w:rPr>
          <w:sz w:val="24"/>
        </w:rPr>
        <w:t>operating</w:t>
      </w:r>
      <w:r>
        <w:rPr>
          <w:spacing w:val="60"/>
          <w:sz w:val="24"/>
        </w:rPr>
        <w:t xml:space="preserve"> </w:t>
      </w:r>
      <w:r>
        <w:rPr>
          <w:sz w:val="24"/>
        </w:rPr>
        <w:t>costs</w:t>
      </w:r>
      <w:r>
        <w:rPr>
          <w:spacing w:val="-57"/>
          <w:sz w:val="24"/>
        </w:rPr>
        <w:t xml:space="preserve"> </w:t>
      </w:r>
      <w:r>
        <w:rPr>
          <w:sz w:val="24"/>
        </w:rPr>
        <w:t>relating to the separate collection and sorting of waste or other products, materials or</w:t>
      </w:r>
      <w:r>
        <w:rPr>
          <w:spacing w:val="1"/>
          <w:sz w:val="24"/>
        </w:rPr>
        <w:t xml:space="preserve"> </w:t>
      </w:r>
      <w:r>
        <w:rPr>
          <w:sz w:val="24"/>
        </w:rPr>
        <w:t>substances in relation to specific waste streams or types of waste in view of preparing</w:t>
      </w:r>
      <w:r>
        <w:rPr>
          <w:spacing w:val="1"/>
          <w:sz w:val="24"/>
        </w:rPr>
        <w:t xml:space="preserve"> </w:t>
      </w:r>
      <w:r>
        <w:rPr>
          <w:sz w:val="24"/>
        </w:rPr>
        <w:t>for re-use or recycling, the Commission will take into account the potential interactions</w:t>
      </w:r>
      <w:r>
        <w:rPr>
          <w:spacing w:val="1"/>
          <w:sz w:val="24"/>
        </w:rPr>
        <w:t xml:space="preserve"> </w:t>
      </w:r>
      <w:r>
        <w:rPr>
          <w:sz w:val="24"/>
        </w:rPr>
        <w:t>with</w:t>
      </w:r>
      <w:r>
        <w:rPr>
          <w:spacing w:val="-1"/>
          <w:sz w:val="24"/>
        </w:rPr>
        <w:t xml:space="preserve"> </w:t>
      </w:r>
      <w:r>
        <w:rPr>
          <w:sz w:val="24"/>
        </w:rPr>
        <w:t>extended producer responsibility</w:t>
      </w:r>
      <w:r>
        <w:rPr>
          <w:spacing w:val="-6"/>
          <w:sz w:val="24"/>
        </w:rPr>
        <w:t xml:space="preserve"> </w:t>
      </w:r>
      <w:r>
        <w:rPr>
          <w:sz w:val="24"/>
        </w:rPr>
        <w:t>schemes in</w:t>
      </w:r>
      <w:r>
        <w:rPr>
          <w:spacing w:val="2"/>
          <w:sz w:val="24"/>
        </w:rPr>
        <w:t xml:space="preserve"> </w:t>
      </w:r>
      <w:r>
        <w:rPr>
          <w:sz w:val="24"/>
        </w:rPr>
        <w:t>the Member</w:t>
      </w:r>
      <w:r>
        <w:rPr>
          <w:spacing w:val="-3"/>
          <w:sz w:val="24"/>
        </w:rPr>
        <w:t xml:space="preserve"> </w:t>
      </w:r>
      <w:r>
        <w:rPr>
          <w:sz w:val="24"/>
        </w:rPr>
        <w:t>State</w:t>
      </w:r>
      <w:r>
        <w:rPr>
          <w:spacing w:val="-1"/>
          <w:sz w:val="24"/>
        </w:rPr>
        <w:t xml:space="preserve"> </w:t>
      </w:r>
      <w:r>
        <w:rPr>
          <w:sz w:val="24"/>
        </w:rPr>
        <w:t>concerned.</w:t>
      </w:r>
    </w:p>
    <w:p w14:paraId="777D8C72" w14:textId="77777777" w:rsidR="004B799C" w:rsidRDefault="004B799C">
      <w:pPr>
        <w:pStyle w:val="BodyText"/>
        <w:spacing w:before="3"/>
        <w:rPr>
          <w:sz w:val="21"/>
        </w:rPr>
      </w:pPr>
    </w:p>
    <w:p w14:paraId="2681F18B" w14:textId="77777777" w:rsidR="004B799C" w:rsidRDefault="00CA4AAC">
      <w:pPr>
        <w:pStyle w:val="Heading1"/>
        <w:numPr>
          <w:ilvl w:val="1"/>
          <w:numId w:val="14"/>
        </w:numPr>
        <w:tabs>
          <w:tab w:val="left" w:pos="1535"/>
        </w:tabs>
        <w:spacing w:before="1"/>
        <w:ind w:left="1534" w:right="960" w:hanging="576"/>
        <w:jc w:val="both"/>
      </w:pPr>
      <w:bookmarkStart w:id="136" w:name="_bookmark126"/>
      <w:bookmarkEnd w:id="136"/>
      <w:r>
        <w:t>Aid for the prevention or the reduction of pollution other than from greenhouse</w:t>
      </w:r>
      <w:r>
        <w:rPr>
          <w:spacing w:val="1"/>
        </w:rPr>
        <w:t xml:space="preserve"> </w:t>
      </w:r>
      <w:r>
        <w:t>gases</w:t>
      </w:r>
    </w:p>
    <w:p w14:paraId="621C2C59" w14:textId="77777777" w:rsidR="004B799C" w:rsidRDefault="004B799C">
      <w:pPr>
        <w:pStyle w:val="BodyText"/>
        <w:spacing w:before="5"/>
        <w:rPr>
          <w:b/>
          <w:sz w:val="20"/>
        </w:rPr>
      </w:pPr>
    </w:p>
    <w:p w14:paraId="6DDE3DC7" w14:textId="77777777" w:rsidR="004B799C" w:rsidRDefault="00CA4AAC">
      <w:pPr>
        <w:spacing w:before="1"/>
        <w:ind w:left="1525"/>
        <w:rPr>
          <w:i/>
          <w:sz w:val="24"/>
        </w:rPr>
      </w:pPr>
      <w:r>
        <w:rPr>
          <w:noProof/>
        </w:rPr>
        <w:drawing>
          <wp:anchor distT="0" distB="0" distL="0" distR="0" simplePos="0" relativeHeight="15788544" behindDoc="0" locked="0" layoutInCell="1" allowOverlap="1" wp14:anchorId="44715FC8" wp14:editId="4C7451F9">
            <wp:simplePos x="0" y="0"/>
            <wp:positionH relativeFrom="page">
              <wp:posOffset>903768</wp:posOffset>
            </wp:positionH>
            <wp:positionV relativeFrom="paragraph">
              <wp:posOffset>40266</wp:posOffset>
            </wp:positionV>
            <wp:extent cx="285713" cy="107346"/>
            <wp:effectExtent l="0" t="0" r="0" b="0"/>
            <wp:wrapNone/>
            <wp:docPr id="153" name="image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image71.png"/>
                    <pic:cNvPicPr/>
                  </pic:nvPicPr>
                  <pic:blipFill>
                    <a:blip r:embed="rId95" cstate="print"/>
                    <a:stretch>
                      <a:fillRect/>
                    </a:stretch>
                  </pic:blipFill>
                  <pic:spPr>
                    <a:xfrm>
                      <a:off x="0" y="0"/>
                      <a:ext cx="285713" cy="107346"/>
                    </a:xfrm>
                    <a:prstGeom prst="rect">
                      <a:avLst/>
                    </a:prstGeom>
                  </pic:spPr>
                </pic:pic>
              </a:graphicData>
            </a:graphic>
          </wp:anchor>
        </w:drawing>
      </w:r>
      <w:bookmarkStart w:id="137" w:name="_bookmark127"/>
      <w:bookmarkEnd w:id="137"/>
      <w:r>
        <w:rPr>
          <w:i/>
          <w:sz w:val="24"/>
        </w:rPr>
        <w:t>Rationale</w:t>
      </w:r>
      <w:r>
        <w:rPr>
          <w:i/>
          <w:spacing w:val="-1"/>
          <w:sz w:val="24"/>
        </w:rPr>
        <w:t xml:space="preserve"> </w:t>
      </w:r>
      <w:r>
        <w:rPr>
          <w:i/>
          <w:sz w:val="24"/>
        </w:rPr>
        <w:t>for the</w:t>
      </w:r>
      <w:r>
        <w:rPr>
          <w:i/>
          <w:spacing w:val="-1"/>
          <w:sz w:val="24"/>
        </w:rPr>
        <w:t xml:space="preserve"> </w:t>
      </w:r>
      <w:r>
        <w:rPr>
          <w:i/>
          <w:sz w:val="24"/>
        </w:rPr>
        <w:t>aid</w:t>
      </w:r>
    </w:p>
    <w:p w14:paraId="01F4E745" w14:textId="77777777" w:rsidR="004B799C" w:rsidRDefault="004B799C">
      <w:pPr>
        <w:pStyle w:val="BodyText"/>
        <w:spacing w:before="9"/>
        <w:rPr>
          <w:i/>
          <w:sz w:val="20"/>
        </w:rPr>
      </w:pPr>
    </w:p>
    <w:p w14:paraId="2B58EBCE" w14:textId="77777777" w:rsidR="004B799C" w:rsidRDefault="00CA4AAC">
      <w:pPr>
        <w:pStyle w:val="ListParagraph"/>
        <w:numPr>
          <w:ilvl w:val="0"/>
          <w:numId w:val="28"/>
        </w:numPr>
        <w:tabs>
          <w:tab w:val="left" w:pos="1559"/>
        </w:tabs>
        <w:spacing w:before="1"/>
        <w:ind w:left="1558" w:right="952" w:hanging="600"/>
        <w:jc w:val="both"/>
        <w:rPr>
          <w:sz w:val="24"/>
        </w:rPr>
      </w:pPr>
      <w:r>
        <w:rPr>
          <w:sz w:val="24"/>
        </w:rPr>
        <w:t>The Green Deal Communication’s zero pollution ambition for a toxic-free environment</w:t>
      </w:r>
      <w:r>
        <w:rPr>
          <w:spacing w:val="1"/>
          <w:sz w:val="24"/>
        </w:rPr>
        <w:t xml:space="preserve"> </w:t>
      </w:r>
      <w:r>
        <w:rPr>
          <w:sz w:val="24"/>
        </w:rPr>
        <w:t>should</w:t>
      </w:r>
      <w:r>
        <w:rPr>
          <w:spacing w:val="1"/>
          <w:sz w:val="24"/>
        </w:rPr>
        <w:t xml:space="preserve"> </w:t>
      </w:r>
      <w:r>
        <w:rPr>
          <w:sz w:val="24"/>
        </w:rPr>
        <w:t>ensure</w:t>
      </w:r>
      <w:r>
        <w:rPr>
          <w:spacing w:val="1"/>
          <w:sz w:val="24"/>
        </w:rPr>
        <w:t xml:space="preserve"> </w:t>
      </w:r>
      <w:r>
        <w:rPr>
          <w:sz w:val="24"/>
        </w:rPr>
        <w:t>that,</w:t>
      </w:r>
      <w:r>
        <w:rPr>
          <w:spacing w:val="1"/>
          <w:sz w:val="24"/>
        </w:rPr>
        <w:t xml:space="preserve"> </w:t>
      </w:r>
      <w:r>
        <w:rPr>
          <w:sz w:val="24"/>
        </w:rPr>
        <w:t>by</w:t>
      </w:r>
      <w:r>
        <w:rPr>
          <w:spacing w:val="1"/>
          <w:sz w:val="24"/>
        </w:rPr>
        <w:t xml:space="preserve"> </w:t>
      </w:r>
      <w:r>
        <w:rPr>
          <w:sz w:val="24"/>
        </w:rPr>
        <w:t>2050,</w:t>
      </w:r>
      <w:r>
        <w:rPr>
          <w:spacing w:val="1"/>
          <w:sz w:val="24"/>
        </w:rPr>
        <w:t xml:space="preserve"> </w:t>
      </w:r>
      <w:r>
        <w:rPr>
          <w:sz w:val="24"/>
        </w:rPr>
        <w:t>pollution</w:t>
      </w:r>
      <w:r>
        <w:rPr>
          <w:spacing w:val="1"/>
          <w:sz w:val="24"/>
        </w:rPr>
        <w:t xml:space="preserve"> </w:t>
      </w:r>
      <w:r>
        <w:rPr>
          <w:sz w:val="24"/>
        </w:rPr>
        <w:t>is</w:t>
      </w:r>
      <w:r>
        <w:rPr>
          <w:spacing w:val="1"/>
          <w:sz w:val="24"/>
        </w:rPr>
        <w:t xml:space="preserve"> </w:t>
      </w:r>
      <w:r>
        <w:rPr>
          <w:sz w:val="24"/>
        </w:rPr>
        <w:t>reduced</w:t>
      </w:r>
      <w:r>
        <w:rPr>
          <w:spacing w:val="1"/>
          <w:sz w:val="24"/>
        </w:rPr>
        <w:t xml:space="preserve"> </w:t>
      </w:r>
      <w:r>
        <w:rPr>
          <w:sz w:val="24"/>
        </w:rPr>
        <w:t>to</w:t>
      </w:r>
      <w:r>
        <w:rPr>
          <w:spacing w:val="1"/>
          <w:sz w:val="24"/>
        </w:rPr>
        <w:t xml:space="preserve"> </w:t>
      </w:r>
      <w:r>
        <w:rPr>
          <w:sz w:val="24"/>
        </w:rPr>
        <w:t>levels</w:t>
      </w:r>
      <w:r>
        <w:rPr>
          <w:spacing w:val="1"/>
          <w:sz w:val="24"/>
        </w:rPr>
        <w:t xml:space="preserve"> </w:t>
      </w:r>
      <w:r>
        <w:rPr>
          <w:sz w:val="24"/>
        </w:rPr>
        <w:t>no</w:t>
      </w:r>
      <w:r>
        <w:rPr>
          <w:spacing w:val="1"/>
          <w:sz w:val="24"/>
        </w:rPr>
        <w:t xml:space="preserve"> </w:t>
      </w:r>
      <w:r>
        <w:rPr>
          <w:sz w:val="24"/>
        </w:rPr>
        <w:t>longer</w:t>
      </w:r>
      <w:r>
        <w:rPr>
          <w:spacing w:val="1"/>
          <w:sz w:val="24"/>
        </w:rPr>
        <w:t xml:space="preserve"> </w:t>
      </w:r>
      <w:r>
        <w:rPr>
          <w:sz w:val="24"/>
        </w:rPr>
        <w:t>harmful</w:t>
      </w:r>
      <w:r>
        <w:rPr>
          <w:spacing w:val="60"/>
          <w:sz w:val="24"/>
        </w:rPr>
        <w:t xml:space="preserve"> </w:t>
      </w:r>
      <w:r>
        <w:rPr>
          <w:sz w:val="24"/>
        </w:rPr>
        <w:t>for</w:t>
      </w:r>
      <w:r>
        <w:rPr>
          <w:spacing w:val="-57"/>
          <w:sz w:val="24"/>
        </w:rPr>
        <w:t xml:space="preserve"> </w:t>
      </w:r>
      <w:r>
        <w:rPr>
          <w:sz w:val="24"/>
        </w:rPr>
        <w:t>humans and natural ecosystems and that respect the boundaries our planet can cope</w:t>
      </w:r>
      <w:r>
        <w:rPr>
          <w:spacing w:val="1"/>
          <w:sz w:val="24"/>
        </w:rPr>
        <w:t xml:space="preserve"> </w:t>
      </w:r>
      <w:r>
        <w:rPr>
          <w:sz w:val="24"/>
        </w:rPr>
        <w:t>with,</w:t>
      </w:r>
      <w:r>
        <w:rPr>
          <w:spacing w:val="1"/>
          <w:sz w:val="24"/>
        </w:rPr>
        <w:t xml:space="preserve"> </w:t>
      </w:r>
      <w:r>
        <w:rPr>
          <w:sz w:val="24"/>
        </w:rPr>
        <w:t>thus</w:t>
      </w:r>
      <w:r>
        <w:rPr>
          <w:spacing w:val="1"/>
          <w:sz w:val="24"/>
        </w:rPr>
        <w:t xml:space="preserve"> </w:t>
      </w:r>
      <w:r>
        <w:rPr>
          <w:sz w:val="24"/>
        </w:rPr>
        <w:t>creating</w:t>
      </w:r>
      <w:r>
        <w:rPr>
          <w:spacing w:val="1"/>
          <w:sz w:val="24"/>
        </w:rPr>
        <w:t xml:space="preserve"> </w:t>
      </w:r>
      <w:r>
        <w:rPr>
          <w:sz w:val="24"/>
        </w:rPr>
        <w:t>a</w:t>
      </w:r>
      <w:r>
        <w:rPr>
          <w:spacing w:val="1"/>
          <w:sz w:val="24"/>
        </w:rPr>
        <w:t xml:space="preserve"> </w:t>
      </w:r>
      <w:r>
        <w:rPr>
          <w:sz w:val="24"/>
        </w:rPr>
        <w:t>toxic-free</w:t>
      </w:r>
      <w:r>
        <w:rPr>
          <w:spacing w:val="1"/>
          <w:sz w:val="24"/>
        </w:rPr>
        <w:t xml:space="preserve"> </w:t>
      </w:r>
      <w:r>
        <w:rPr>
          <w:sz w:val="24"/>
        </w:rPr>
        <w:t>environment,</w:t>
      </w:r>
      <w:r>
        <w:rPr>
          <w:spacing w:val="1"/>
          <w:sz w:val="24"/>
        </w:rPr>
        <w:t xml:space="preserve"> </w:t>
      </w:r>
      <w:r>
        <w:rPr>
          <w:sz w:val="24"/>
        </w:rPr>
        <w:t>in</w:t>
      </w:r>
      <w:r>
        <w:rPr>
          <w:spacing w:val="1"/>
          <w:sz w:val="24"/>
        </w:rPr>
        <w:t xml:space="preserve"> </w:t>
      </w:r>
      <w:r>
        <w:rPr>
          <w:sz w:val="24"/>
        </w:rPr>
        <w:t>line</w:t>
      </w:r>
      <w:r>
        <w:rPr>
          <w:spacing w:val="1"/>
          <w:sz w:val="24"/>
        </w:rPr>
        <w:t xml:space="preserve"> </w:t>
      </w:r>
      <w:r>
        <w:rPr>
          <w:sz w:val="24"/>
        </w:rPr>
        <w:t>with</w:t>
      </w:r>
      <w:r>
        <w:rPr>
          <w:spacing w:val="1"/>
          <w:sz w:val="24"/>
        </w:rPr>
        <w:t xml:space="preserve"> </w:t>
      </w:r>
      <w:r>
        <w:rPr>
          <w:sz w:val="24"/>
        </w:rPr>
        <w:t>the</w:t>
      </w:r>
      <w:r>
        <w:rPr>
          <w:spacing w:val="1"/>
          <w:sz w:val="24"/>
        </w:rPr>
        <w:t xml:space="preserve"> </w:t>
      </w:r>
      <w:r>
        <w:rPr>
          <w:sz w:val="24"/>
        </w:rPr>
        <w:t>2030</w:t>
      </w:r>
      <w:r>
        <w:rPr>
          <w:spacing w:val="1"/>
          <w:sz w:val="24"/>
        </w:rPr>
        <w:t xml:space="preserve"> </w:t>
      </w:r>
      <w:r>
        <w:rPr>
          <w:sz w:val="24"/>
        </w:rPr>
        <w:t>Agenda</w:t>
      </w:r>
      <w:r>
        <w:rPr>
          <w:spacing w:val="1"/>
          <w:sz w:val="24"/>
        </w:rPr>
        <w:t xml:space="preserve"> </w:t>
      </w:r>
      <w:r>
        <w:rPr>
          <w:sz w:val="24"/>
        </w:rPr>
        <w:t>for</w:t>
      </w:r>
      <w:r>
        <w:rPr>
          <w:spacing w:val="1"/>
          <w:sz w:val="24"/>
        </w:rPr>
        <w:t xml:space="preserve"> </w:t>
      </w:r>
      <w:r>
        <w:rPr>
          <w:sz w:val="24"/>
        </w:rPr>
        <w:t>Sustainable Development</w:t>
      </w:r>
      <w:r>
        <w:rPr>
          <w:sz w:val="24"/>
          <w:vertAlign w:val="superscript"/>
        </w:rPr>
        <w:t>89</w:t>
      </w:r>
      <w:r>
        <w:rPr>
          <w:sz w:val="24"/>
        </w:rPr>
        <w:t xml:space="preserve"> and the long-term objectives of the 8</w:t>
      </w:r>
      <w:r>
        <w:rPr>
          <w:sz w:val="24"/>
          <w:vertAlign w:val="superscript"/>
        </w:rPr>
        <w:t>th</w:t>
      </w:r>
      <w:r>
        <w:rPr>
          <w:sz w:val="24"/>
        </w:rPr>
        <w:t xml:space="preserve"> Environment Action</w:t>
      </w:r>
      <w:r>
        <w:rPr>
          <w:spacing w:val="1"/>
          <w:sz w:val="24"/>
        </w:rPr>
        <w:t xml:space="preserve"> </w:t>
      </w:r>
      <w:r>
        <w:rPr>
          <w:sz w:val="24"/>
        </w:rPr>
        <w:t>Programme</w:t>
      </w:r>
      <w:r>
        <w:rPr>
          <w:sz w:val="24"/>
          <w:vertAlign w:val="superscript"/>
        </w:rPr>
        <w:t>90</w:t>
      </w:r>
      <w:r>
        <w:rPr>
          <w:sz w:val="24"/>
        </w:rPr>
        <w:t>. The Union has set out specific targets for reducing the level of pollution,</w:t>
      </w:r>
      <w:r>
        <w:rPr>
          <w:spacing w:val="1"/>
          <w:sz w:val="24"/>
        </w:rPr>
        <w:t xml:space="preserve"> </w:t>
      </w:r>
      <w:r>
        <w:rPr>
          <w:sz w:val="24"/>
        </w:rPr>
        <w:t>such</w:t>
      </w:r>
      <w:r>
        <w:rPr>
          <w:spacing w:val="2"/>
          <w:sz w:val="24"/>
        </w:rPr>
        <w:t xml:space="preserve"> </w:t>
      </w:r>
      <w:r>
        <w:rPr>
          <w:sz w:val="24"/>
        </w:rPr>
        <w:t>as</w:t>
      </w:r>
      <w:r>
        <w:rPr>
          <w:spacing w:val="4"/>
          <w:sz w:val="24"/>
        </w:rPr>
        <w:t xml:space="preserve"> </w:t>
      </w:r>
      <w:r>
        <w:rPr>
          <w:sz w:val="24"/>
        </w:rPr>
        <w:t>for</w:t>
      </w:r>
      <w:r>
        <w:rPr>
          <w:spacing w:val="4"/>
          <w:sz w:val="24"/>
        </w:rPr>
        <w:t xml:space="preserve"> </w:t>
      </w:r>
      <w:r>
        <w:rPr>
          <w:sz w:val="24"/>
        </w:rPr>
        <w:t>cleaner</w:t>
      </w:r>
      <w:r>
        <w:rPr>
          <w:spacing w:val="5"/>
          <w:sz w:val="24"/>
        </w:rPr>
        <w:t xml:space="preserve"> </w:t>
      </w:r>
      <w:r>
        <w:rPr>
          <w:sz w:val="24"/>
        </w:rPr>
        <w:t>air</w:t>
      </w:r>
      <w:r>
        <w:rPr>
          <w:sz w:val="24"/>
          <w:vertAlign w:val="superscript"/>
        </w:rPr>
        <w:t>91</w:t>
      </w:r>
      <w:r>
        <w:rPr>
          <w:spacing w:val="3"/>
          <w:sz w:val="24"/>
        </w:rPr>
        <w:t xml:space="preserve"> </w:t>
      </w:r>
      <w:r>
        <w:rPr>
          <w:sz w:val="24"/>
        </w:rPr>
        <w:t>and</w:t>
      </w:r>
      <w:r>
        <w:rPr>
          <w:spacing w:val="2"/>
          <w:sz w:val="24"/>
        </w:rPr>
        <w:t xml:space="preserve"> </w:t>
      </w:r>
      <w:r>
        <w:rPr>
          <w:sz w:val="24"/>
        </w:rPr>
        <w:t>for</w:t>
      </w:r>
      <w:r>
        <w:rPr>
          <w:spacing w:val="2"/>
          <w:sz w:val="24"/>
        </w:rPr>
        <w:t xml:space="preserve"> </w:t>
      </w:r>
      <w:r>
        <w:rPr>
          <w:sz w:val="24"/>
        </w:rPr>
        <w:t>zero</w:t>
      </w:r>
      <w:r>
        <w:rPr>
          <w:spacing w:val="2"/>
          <w:sz w:val="24"/>
        </w:rPr>
        <w:t xml:space="preserve"> </w:t>
      </w:r>
      <w:r>
        <w:rPr>
          <w:sz w:val="24"/>
        </w:rPr>
        <w:t>pollution</w:t>
      </w:r>
      <w:r>
        <w:rPr>
          <w:spacing w:val="2"/>
          <w:sz w:val="24"/>
        </w:rPr>
        <w:t xml:space="preserve"> </w:t>
      </w:r>
      <w:r>
        <w:rPr>
          <w:sz w:val="24"/>
        </w:rPr>
        <w:t>of</w:t>
      </w:r>
      <w:r>
        <w:rPr>
          <w:spacing w:val="3"/>
          <w:sz w:val="24"/>
        </w:rPr>
        <w:t xml:space="preserve"> </w:t>
      </w:r>
      <w:r>
        <w:rPr>
          <w:sz w:val="24"/>
        </w:rPr>
        <w:t>water bodies</w:t>
      </w:r>
      <w:r>
        <w:rPr>
          <w:sz w:val="24"/>
          <w:vertAlign w:val="superscript"/>
        </w:rPr>
        <w:t>92</w:t>
      </w:r>
      <w:r>
        <w:rPr>
          <w:sz w:val="24"/>
        </w:rPr>
        <w:t>,</w:t>
      </w:r>
      <w:r>
        <w:rPr>
          <w:spacing w:val="3"/>
          <w:sz w:val="24"/>
        </w:rPr>
        <w:t xml:space="preserve"> </w:t>
      </w:r>
      <w:r>
        <w:rPr>
          <w:sz w:val="24"/>
        </w:rPr>
        <w:t>less</w:t>
      </w:r>
      <w:r>
        <w:rPr>
          <w:spacing w:val="2"/>
          <w:sz w:val="24"/>
        </w:rPr>
        <w:t xml:space="preserve"> </w:t>
      </w:r>
      <w:r>
        <w:rPr>
          <w:sz w:val="24"/>
        </w:rPr>
        <w:t>noise,</w:t>
      </w:r>
      <w:r>
        <w:rPr>
          <w:spacing w:val="4"/>
          <w:sz w:val="24"/>
        </w:rPr>
        <w:t xml:space="preserve"> </w:t>
      </w:r>
      <w:r>
        <w:rPr>
          <w:sz w:val="24"/>
        </w:rPr>
        <w:t>plastic</w:t>
      </w:r>
      <w:r>
        <w:rPr>
          <w:spacing w:val="1"/>
          <w:sz w:val="24"/>
        </w:rPr>
        <w:t xml:space="preserve"> </w:t>
      </w:r>
      <w:r>
        <w:rPr>
          <w:sz w:val="24"/>
        </w:rPr>
        <w:t>litter</w:t>
      </w:r>
    </w:p>
    <w:p w14:paraId="0D5AF7FC" w14:textId="77777777" w:rsidR="004B799C" w:rsidRDefault="004B799C">
      <w:pPr>
        <w:pStyle w:val="BodyText"/>
        <w:rPr>
          <w:sz w:val="20"/>
        </w:rPr>
      </w:pPr>
    </w:p>
    <w:p w14:paraId="75E84739" w14:textId="77777777" w:rsidR="004B799C" w:rsidRDefault="004B799C">
      <w:pPr>
        <w:pStyle w:val="BodyText"/>
        <w:rPr>
          <w:sz w:val="20"/>
        </w:rPr>
      </w:pPr>
    </w:p>
    <w:p w14:paraId="6B015D40" w14:textId="77777777" w:rsidR="004B799C" w:rsidRDefault="004B799C">
      <w:pPr>
        <w:pStyle w:val="BodyText"/>
        <w:rPr>
          <w:sz w:val="20"/>
        </w:rPr>
      </w:pPr>
    </w:p>
    <w:p w14:paraId="2E6350B8" w14:textId="77777777" w:rsidR="004B799C" w:rsidRDefault="004B799C">
      <w:pPr>
        <w:pStyle w:val="BodyText"/>
        <w:rPr>
          <w:sz w:val="20"/>
        </w:rPr>
      </w:pPr>
    </w:p>
    <w:p w14:paraId="331C6F0C" w14:textId="77777777" w:rsidR="004B799C" w:rsidRDefault="004B799C">
      <w:pPr>
        <w:pStyle w:val="BodyText"/>
        <w:rPr>
          <w:sz w:val="20"/>
        </w:rPr>
      </w:pPr>
    </w:p>
    <w:p w14:paraId="64DCEEC8" w14:textId="77777777" w:rsidR="004B799C" w:rsidRDefault="004B799C">
      <w:pPr>
        <w:pStyle w:val="BodyText"/>
        <w:rPr>
          <w:sz w:val="20"/>
        </w:rPr>
      </w:pPr>
    </w:p>
    <w:p w14:paraId="0AC15D2E" w14:textId="77777777" w:rsidR="004B799C" w:rsidRDefault="004B799C">
      <w:pPr>
        <w:pStyle w:val="BodyText"/>
        <w:rPr>
          <w:sz w:val="20"/>
        </w:rPr>
      </w:pPr>
    </w:p>
    <w:p w14:paraId="37205E1E" w14:textId="314EFC84" w:rsidR="004B799C" w:rsidRDefault="00161D3B">
      <w:pPr>
        <w:pStyle w:val="BodyText"/>
        <w:spacing w:before="6"/>
        <w:rPr>
          <w:sz w:val="29"/>
        </w:rPr>
      </w:pPr>
      <w:r>
        <w:rPr>
          <w:noProof/>
        </w:rPr>
        <mc:AlternateContent>
          <mc:Choice Requires="wps">
            <w:drawing>
              <wp:anchor distT="0" distB="0" distL="0" distR="0" simplePos="0" relativeHeight="487647232" behindDoc="1" locked="0" layoutInCell="1" allowOverlap="1" wp14:anchorId="2579A0E4" wp14:editId="234BE2F8">
                <wp:simplePos x="0" y="0"/>
                <wp:positionH relativeFrom="page">
                  <wp:posOffset>901065</wp:posOffset>
                </wp:positionH>
                <wp:positionV relativeFrom="paragraph">
                  <wp:posOffset>231140</wp:posOffset>
                </wp:positionV>
                <wp:extent cx="1828800" cy="7620"/>
                <wp:effectExtent l="0" t="0" r="0" b="0"/>
                <wp:wrapTopAndBottom/>
                <wp:docPr id="60" name="docshape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3910D3" id="docshape49" o:spid="_x0000_s1026" style="position:absolute;margin-left:70.95pt;margin-top:18.2pt;width:2in;height:.6pt;z-index:-156692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" fillcolor="black" stroked="f">
                <w10:wrap type="topAndBottom" anchorx="page"/>
              </v:rect>
            </w:pict>
          </mc:Fallback>
        </mc:AlternateContent>
      </w:r>
    </w:p>
    <w:p w14:paraId="6FC76569" w14:textId="77777777" w:rsidR="004B799C" w:rsidRDefault="00CA4AAC">
      <w:pPr>
        <w:spacing w:before="103"/>
        <w:ind w:left="1525" w:right="963" w:hanging="567"/>
        <w:jc w:val="both"/>
        <w:rPr>
          <w:sz w:val="20"/>
        </w:rPr>
      </w:pPr>
      <w:r>
        <w:rPr>
          <w:sz w:val="20"/>
          <w:vertAlign w:val="superscript"/>
        </w:rPr>
        <w:t>89</w:t>
      </w:r>
      <w:r>
        <w:rPr>
          <w:spacing w:val="1"/>
          <w:sz w:val="20"/>
        </w:rPr>
        <w:t xml:space="preserve"> </w:t>
      </w:r>
      <w:r>
        <w:rPr>
          <w:sz w:val="20"/>
        </w:rPr>
        <w:t>See</w:t>
      </w:r>
      <w:r>
        <w:rPr>
          <w:spacing w:val="1"/>
          <w:sz w:val="20"/>
        </w:rPr>
        <w:t xml:space="preserve"> </w:t>
      </w:r>
      <w:r>
        <w:rPr>
          <w:sz w:val="20"/>
        </w:rPr>
        <w:t>https://sustainabledevelopment.un.org/content/documents/21252030</w:t>
      </w:r>
      <w:r>
        <w:rPr>
          <w:spacing w:val="1"/>
          <w:sz w:val="20"/>
        </w:rPr>
        <w:t xml:space="preserve"> </w:t>
      </w:r>
      <w:r>
        <w:rPr>
          <w:sz w:val="20"/>
        </w:rPr>
        <w:t>Agenda</w:t>
      </w:r>
      <w:r>
        <w:rPr>
          <w:spacing w:val="51"/>
          <w:sz w:val="20"/>
        </w:rPr>
        <w:t xml:space="preserve"> </w:t>
      </w:r>
      <w:r>
        <w:rPr>
          <w:sz w:val="20"/>
        </w:rPr>
        <w:t>for</w:t>
      </w:r>
      <w:r>
        <w:rPr>
          <w:spacing w:val="51"/>
          <w:sz w:val="20"/>
        </w:rPr>
        <w:t xml:space="preserve"> </w:t>
      </w:r>
      <w:r>
        <w:rPr>
          <w:sz w:val="20"/>
        </w:rPr>
        <w:t>Sustainable</w:t>
      </w:r>
      <w:r>
        <w:rPr>
          <w:spacing w:val="1"/>
          <w:sz w:val="20"/>
        </w:rPr>
        <w:t xml:space="preserve"> </w:t>
      </w:r>
      <w:r>
        <w:rPr>
          <w:sz w:val="20"/>
        </w:rPr>
        <w:t>Development</w:t>
      </w:r>
      <w:r>
        <w:rPr>
          <w:spacing w:val="1"/>
          <w:sz w:val="20"/>
        </w:rPr>
        <w:t xml:space="preserve"> </w:t>
      </w:r>
      <w:r>
        <w:rPr>
          <w:sz w:val="20"/>
        </w:rPr>
        <w:t>web.pdf.</w:t>
      </w:r>
    </w:p>
    <w:p w14:paraId="4F8A560B" w14:textId="77777777" w:rsidR="004B799C" w:rsidRDefault="00CA4AAC">
      <w:pPr>
        <w:spacing w:before="1"/>
        <w:ind w:left="1525" w:right="956" w:hanging="567"/>
        <w:jc w:val="both"/>
        <w:rPr>
          <w:sz w:val="20"/>
        </w:rPr>
      </w:pPr>
      <w:r>
        <w:rPr>
          <w:sz w:val="20"/>
          <w:vertAlign w:val="superscript"/>
        </w:rPr>
        <w:t>90</w:t>
      </w:r>
      <w:r>
        <w:rPr>
          <w:spacing w:val="1"/>
          <w:sz w:val="20"/>
        </w:rPr>
        <w:t xml:space="preserve"> </w:t>
      </w:r>
      <w:r>
        <w:rPr>
          <w:sz w:val="20"/>
        </w:rPr>
        <w:t>Proposal for a Decision of the European Parliament and of the Council on a General Union Environment</w:t>
      </w:r>
      <w:r>
        <w:rPr>
          <w:spacing w:val="1"/>
          <w:sz w:val="20"/>
        </w:rPr>
        <w:t xml:space="preserve"> </w:t>
      </w:r>
      <w:r>
        <w:rPr>
          <w:sz w:val="20"/>
        </w:rPr>
        <w:t>Action</w:t>
      </w:r>
      <w:r>
        <w:rPr>
          <w:spacing w:val="-2"/>
          <w:sz w:val="20"/>
        </w:rPr>
        <w:t xml:space="preserve"> </w:t>
      </w:r>
      <w:r>
        <w:rPr>
          <w:sz w:val="20"/>
        </w:rPr>
        <w:t>Programme to</w:t>
      </w:r>
      <w:r>
        <w:rPr>
          <w:spacing w:val="1"/>
          <w:sz w:val="20"/>
        </w:rPr>
        <w:t xml:space="preserve"> </w:t>
      </w:r>
      <w:r>
        <w:rPr>
          <w:sz w:val="20"/>
        </w:rPr>
        <w:t>2030,</w:t>
      </w:r>
      <w:r>
        <w:rPr>
          <w:spacing w:val="4"/>
          <w:sz w:val="20"/>
        </w:rPr>
        <w:t xml:space="preserve"> </w:t>
      </w:r>
      <w:r>
        <w:rPr>
          <w:sz w:val="20"/>
        </w:rPr>
        <w:t>COM/2020/652 final.</w:t>
      </w:r>
    </w:p>
    <w:p w14:paraId="0913C93A" w14:textId="77777777" w:rsidR="004B799C" w:rsidRDefault="00CA4AAC">
      <w:pPr>
        <w:ind w:left="1525" w:right="955" w:hanging="567"/>
        <w:jc w:val="both"/>
        <w:rPr>
          <w:sz w:val="20"/>
        </w:rPr>
      </w:pPr>
      <w:r>
        <w:rPr>
          <w:sz w:val="20"/>
          <w:vertAlign w:val="superscript"/>
        </w:rPr>
        <w:t>91</w:t>
      </w:r>
      <w:r>
        <w:rPr>
          <w:sz w:val="20"/>
        </w:rPr>
        <w:t xml:space="preserve">     </w:t>
      </w:r>
      <w:r>
        <w:rPr>
          <w:spacing w:val="1"/>
          <w:sz w:val="20"/>
        </w:rPr>
        <w:t xml:space="preserve"> </w:t>
      </w:r>
      <w:r>
        <w:rPr>
          <w:sz w:val="20"/>
        </w:rPr>
        <w:t>Communication from the Commission to the European Parliament, the Council, the European Economic</w:t>
      </w:r>
      <w:r>
        <w:rPr>
          <w:spacing w:val="1"/>
          <w:sz w:val="20"/>
        </w:rPr>
        <w:t xml:space="preserve"> </w:t>
      </w:r>
      <w:r>
        <w:rPr>
          <w:sz w:val="20"/>
        </w:rPr>
        <w:t>and</w:t>
      </w:r>
      <w:r>
        <w:rPr>
          <w:spacing w:val="1"/>
          <w:sz w:val="20"/>
        </w:rPr>
        <w:t xml:space="preserve"> </w:t>
      </w:r>
      <w:r>
        <w:rPr>
          <w:sz w:val="20"/>
        </w:rPr>
        <w:t>Social</w:t>
      </w:r>
      <w:r>
        <w:rPr>
          <w:spacing w:val="1"/>
          <w:sz w:val="20"/>
        </w:rPr>
        <w:t xml:space="preserve"> </w:t>
      </w:r>
      <w:r>
        <w:rPr>
          <w:sz w:val="20"/>
        </w:rPr>
        <w:t>Committee</w:t>
      </w:r>
      <w:r>
        <w:rPr>
          <w:spacing w:val="1"/>
          <w:sz w:val="20"/>
        </w:rPr>
        <w:t xml:space="preserve"> </w:t>
      </w:r>
      <w:r>
        <w:rPr>
          <w:sz w:val="20"/>
        </w:rPr>
        <w:t>and</w:t>
      </w:r>
      <w:r>
        <w:rPr>
          <w:spacing w:val="1"/>
          <w:sz w:val="20"/>
        </w:rPr>
        <w:t xml:space="preserve"> </w:t>
      </w:r>
      <w:r>
        <w:rPr>
          <w:sz w:val="20"/>
        </w:rPr>
        <w:t>the</w:t>
      </w:r>
      <w:r>
        <w:rPr>
          <w:spacing w:val="1"/>
          <w:sz w:val="20"/>
        </w:rPr>
        <w:t xml:space="preserve"> </w:t>
      </w:r>
      <w:r>
        <w:rPr>
          <w:sz w:val="20"/>
        </w:rPr>
        <w:t>Committee</w:t>
      </w:r>
      <w:r>
        <w:rPr>
          <w:spacing w:val="1"/>
          <w:sz w:val="20"/>
        </w:rPr>
        <w:t xml:space="preserve"> </w:t>
      </w:r>
      <w:r>
        <w:rPr>
          <w:sz w:val="20"/>
        </w:rPr>
        <w:t>of</w:t>
      </w:r>
      <w:r>
        <w:rPr>
          <w:spacing w:val="1"/>
          <w:sz w:val="20"/>
        </w:rPr>
        <w:t xml:space="preserve"> </w:t>
      </w:r>
      <w:r>
        <w:rPr>
          <w:sz w:val="20"/>
        </w:rPr>
        <w:t>the</w:t>
      </w:r>
      <w:r>
        <w:rPr>
          <w:spacing w:val="1"/>
          <w:sz w:val="20"/>
        </w:rPr>
        <w:t xml:space="preserve"> </w:t>
      </w:r>
      <w:r>
        <w:rPr>
          <w:sz w:val="20"/>
        </w:rPr>
        <w:t>Regions</w:t>
      </w:r>
      <w:r>
        <w:rPr>
          <w:spacing w:val="1"/>
          <w:sz w:val="20"/>
        </w:rPr>
        <w:t xml:space="preserve"> </w:t>
      </w:r>
      <w:r>
        <w:rPr>
          <w:sz w:val="20"/>
        </w:rPr>
        <w:t>‘A</w:t>
      </w:r>
      <w:r>
        <w:rPr>
          <w:spacing w:val="1"/>
          <w:sz w:val="20"/>
        </w:rPr>
        <w:t xml:space="preserve"> </w:t>
      </w:r>
      <w:r>
        <w:rPr>
          <w:sz w:val="20"/>
        </w:rPr>
        <w:t>Clean</w:t>
      </w:r>
      <w:r>
        <w:rPr>
          <w:spacing w:val="1"/>
          <w:sz w:val="20"/>
        </w:rPr>
        <w:t xml:space="preserve"> </w:t>
      </w:r>
      <w:r>
        <w:rPr>
          <w:sz w:val="20"/>
        </w:rPr>
        <w:t>Air</w:t>
      </w:r>
      <w:r>
        <w:rPr>
          <w:spacing w:val="1"/>
          <w:sz w:val="20"/>
        </w:rPr>
        <w:t xml:space="preserve"> </w:t>
      </w:r>
      <w:r>
        <w:rPr>
          <w:sz w:val="20"/>
        </w:rPr>
        <w:t>Programme</w:t>
      </w:r>
      <w:r>
        <w:rPr>
          <w:spacing w:val="1"/>
          <w:sz w:val="20"/>
        </w:rPr>
        <w:t xml:space="preserve"> </w:t>
      </w:r>
      <w:r>
        <w:rPr>
          <w:sz w:val="20"/>
        </w:rPr>
        <w:t>for</w:t>
      </w:r>
      <w:r>
        <w:rPr>
          <w:spacing w:val="1"/>
          <w:sz w:val="20"/>
        </w:rPr>
        <w:t xml:space="preserve"> </w:t>
      </w:r>
      <w:r>
        <w:rPr>
          <w:sz w:val="20"/>
        </w:rPr>
        <w:t>Europe’,</w:t>
      </w:r>
      <w:r>
        <w:rPr>
          <w:spacing w:val="1"/>
          <w:sz w:val="20"/>
        </w:rPr>
        <w:t xml:space="preserve"> </w:t>
      </w:r>
      <w:r>
        <w:rPr>
          <w:sz w:val="20"/>
        </w:rPr>
        <w:t>COM/2013/0918 final. See also Directive 2004/107/EC of the European Parliament and of the Council of</w:t>
      </w:r>
      <w:r>
        <w:rPr>
          <w:spacing w:val="1"/>
          <w:sz w:val="20"/>
        </w:rPr>
        <w:t xml:space="preserve"> </w:t>
      </w:r>
      <w:r>
        <w:rPr>
          <w:sz w:val="20"/>
        </w:rPr>
        <w:t>15 December 2004 relating to arsenic, cadmium,</w:t>
      </w:r>
      <w:r>
        <w:rPr>
          <w:spacing w:val="1"/>
          <w:sz w:val="20"/>
        </w:rPr>
        <w:t xml:space="preserve"> </w:t>
      </w:r>
      <w:r>
        <w:rPr>
          <w:sz w:val="20"/>
        </w:rPr>
        <w:t>mercury,</w:t>
      </w:r>
      <w:r>
        <w:rPr>
          <w:spacing w:val="50"/>
          <w:sz w:val="20"/>
        </w:rPr>
        <w:t xml:space="preserve"> </w:t>
      </w:r>
      <w:r>
        <w:rPr>
          <w:sz w:val="20"/>
        </w:rPr>
        <w:t>nickel and polycyclic aromatic hydrocarbons</w:t>
      </w:r>
      <w:r>
        <w:rPr>
          <w:spacing w:val="1"/>
          <w:sz w:val="20"/>
        </w:rPr>
        <w:t xml:space="preserve"> </w:t>
      </w:r>
      <w:r>
        <w:rPr>
          <w:sz w:val="20"/>
        </w:rPr>
        <w:t>in ambient air (OJ L 23, 26.1.2005, p. 3) and Directive and 2008/50/EC</w:t>
      </w:r>
      <w:r>
        <w:rPr>
          <w:spacing w:val="50"/>
          <w:sz w:val="20"/>
        </w:rPr>
        <w:t xml:space="preserve"> </w:t>
      </w:r>
      <w:r>
        <w:rPr>
          <w:sz w:val="20"/>
        </w:rPr>
        <w:t>of the European Parliament and</w:t>
      </w:r>
      <w:r>
        <w:rPr>
          <w:spacing w:val="1"/>
          <w:sz w:val="20"/>
        </w:rPr>
        <w:t xml:space="preserve"> </w:t>
      </w:r>
      <w:r>
        <w:rPr>
          <w:sz w:val="20"/>
        </w:rPr>
        <w:t>of the Council of 21 May 2008 on ambient air quality and cleaner air for Europe (OJ L 152, 11.6.2008, p.</w:t>
      </w:r>
      <w:r>
        <w:rPr>
          <w:spacing w:val="1"/>
          <w:sz w:val="20"/>
        </w:rPr>
        <w:t xml:space="preserve"> </w:t>
      </w:r>
      <w:r>
        <w:rPr>
          <w:sz w:val="20"/>
        </w:rPr>
        <w:t>1) for ground-level ozone, particulate matter, nitrogen oxides, dangerous heavy metals and a number of</w:t>
      </w:r>
      <w:r>
        <w:rPr>
          <w:spacing w:val="1"/>
          <w:sz w:val="20"/>
        </w:rPr>
        <w:t xml:space="preserve"> </w:t>
      </w:r>
      <w:r>
        <w:rPr>
          <w:sz w:val="20"/>
        </w:rPr>
        <w:t>other pollutants. See also Directive (EU) 2016/2284 of the European Parliament and of the Council of 14</w:t>
      </w:r>
      <w:r>
        <w:rPr>
          <w:spacing w:val="1"/>
          <w:sz w:val="20"/>
        </w:rPr>
        <w:t xml:space="preserve"> </w:t>
      </w:r>
      <w:r>
        <w:rPr>
          <w:sz w:val="20"/>
        </w:rPr>
        <w:t>December 2016 on the reduction of national emissions of certain atmospheric pollutants, amending</w:t>
      </w:r>
      <w:r>
        <w:rPr>
          <w:spacing w:val="1"/>
          <w:sz w:val="20"/>
        </w:rPr>
        <w:t xml:space="preserve"> </w:t>
      </w:r>
      <w:r>
        <w:rPr>
          <w:sz w:val="20"/>
        </w:rPr>
        <w:t>Directive 2003/35/EC and repealing Directive 2001/81/EC (OJ L 344, 17.12.2016, p. 1) for the most</w:t>
      </w:r>
      <w:r>
        <w:rPr>
          <w:spacing w:val="1"/>
          <w:sz w:val="20"/>
        </w:rPr>
        <w:t xml:space="preserve"> </w:t>
      </w:r>
      <w:r>
        <w:rPr>
          <w:sz w:val="20"/>
        </w:rPr>
        <w:t>important transboundary air pollutants: sulphur dioxides, nitrogen oxides, ammonia, non-methane volatile</w:t>
      </w:r>
      <w:r>
        <w:rPr>
          <w:spacing w:val="-47"/>
          <w:sz w:val="20"/>
        </w:rPr>
        <w:t xml:space="preserve"> </w:t>
      </w:r>
      <w:r>
        <w:rPr>
          <w:sz w:val="20"/>
        </w:rPr>
        <w:t>organic</w:t>
      </w:r>
      <w:r>
        <w:rPr>
          <w:spacing w:val="-1"/>
          <w:sz w:val="20"/>
        </w:rPr>
        <w:t xml:space="preserve"> </w:t>
      </w:r>
      <w:r>
        <w:rPr>
          <w:sz w:val="20"/>
        </w:rPr>
        <w:t>compounds</w:t>
      </w:r>
      <w:r>
        <w:rPr>
          <w:spacing w:val="-1"/>
          <w:sz w:val="20"/>
        </w:rPr>
        <w:t xml:space="preserve"> </w:t>
      </w:r>
      <w:r>
        <w:rPr>
          <w:sz w:val="20"/>
        </w:rPr>
        <w:t>and</w:t>
      </w:r>
      <w:r>
        <w:rPr>
          <w:spacing w:val="1"/>
          <w:sz w:val="20"/>
        </w:rPr>
        <w:t xml:space="preserve"> </w:t>
      </w:r>
      <w:r>
        <w:rPr>
          <w:sz w:val="20"/>
        </w:rPr>
        <w:t>particulate</w:t>
      </w:r>
      <w:r>
        <w:rPr>
          <w:spacing w:val="3"/>
          <w:sz w:val="20"/>
        </w:rPr>
        <w:t xml:space="preserve"> </w:t>
      </w:r>
      <w:r>
        <w:rPr>
          <w:sz w:val="20"/>
        </w:rPr>
        <w:t>matter.</w:t>
      </w:r>
    </w:p>
    <w:p w14:paraId="571B78C1" w14:textId="77777777" w:rsidR="004B799C" w:rsidRDefault="00CA4AAC">
      <w:pPr>
        <w:ind w:left="1525" w:right="955" w:hanging="567"/>
        <w:jc w:val="both"/>
        <w:rPr>
          <w:sz w:val="20"/>
        </w:rPr>
      </w:pPr>
      <w:r>
        <w:rPr>
          <w:sz w:val="20"/>
          <w:vertAlign w:val="superscript"/>
        </w:rPr>
        <w:t>92</w:t>
      </w:r>
      <w:r>
        <w:rPr>
          <w:spacing w:val="1"/>
          <w:sz w:val="20"/>
        </w:rPr>
        <w:t xml:space="preserve"> </w:t>
      </w:r>
      <w:r>
        <w:rPr>
          <w:sz w:val="20"/>
        </w:rPr>
        <w:t>Directive 2000/60/EC of the European Parliament and of the Council of 23 October 2000 establishing a</w:t>
      </w:r>
      <w:r>
        <w:rPr>
          <w:spacing w:val="1"/>
          <w:sz w:val="20"/>
        </w:rPr>
        <w:t xml:space="preserve"> </w:t>
      </w:r>
      <w:r>
        <w:rPr>
          <w:sz w:val="20"/>
        </w:rPr>
        <w:t>framework for</w:t>
      </w:r>
      <w:r>
        <w:rPr>
          <w:spacing w:val="1"/>
          <w:sz w:val="20"/>
        </w:rPr>
        <w:t xml:space="preserve"> </w:t>
      </w:r>
      <w:r>
        <w:rPr>
          <w:sz w:val="20"/>
        </w:rPr>
        <w:t>Community action in the</w:t>
      </w:r>
      <w:r>
        <w:rPr>
          <w:spacing w:val="1"/>
          <w:sz w:val="20"/>
        </w:rPr>
        <w:t xml:space="preserve"> </w:t>
      </w:r>
      <w:r>
        <w:rPr>
          <w:sz w:val="20"/>
        </w:rPr>
        <w:t>field</w:t>
      </w:r>
      <w:r>
        <w:rPr>
          <w:spacing w:val="1"/>
          <w:sz w:val="20"/>
        </w:rPr>
        <w:t xml:space="preserve"> </w:t>
      </w:r>
      <w:r>
        <w:rPr>
          <w:sz w:val="20"/>
        </w:rPr>
        <w:t>of</w:t>
      </w:r>
      <w:r>
        <w:rPr>
          <w:spacing w:val="1"/>
          <w:sz w:val="20"/>
        </w:rPr>
        <w:t xml:space="preserve"> </w:t>
      </w:r>
      <w:r>
        <w:rPr>
          <w:sz w:val="20"/>
        </w:rPr>
        <w:t>water</w:t>
      </w:r>
      <w:r>
        <w:rPr>
          <w:spacing w:val="1"/>
          <w:sz w:val="20"/>
        </w:rPr>
        <w:t xml:space="preserve"> </w:t>
      </w:r>
      <w:r>
        <w:rPr>
          <w:sz w:val="20"/>
        </w:rPr>
        <w:t>policy (OJ</w:t>
      </w:r>
      <w:r>
        <w:rPr>
          <w:spacing w:val="1"/>
          <w:sz w:val="20"/>
        </w:rPr>
        <w:t xml:space="preserve"> </w:t>
      </w:r>
      <w:r>
        <w:rPr>
          <w:sz w:val="20"/>
        </w:rPr>
        <w:t>L 327,</w:t>
      </w:r>
      <w:r>
        <w:rPr>
          <w:spacing w:val="1"/>
          <w:sz w:val="20"/>
        </w:rPr>
        <w:t xml:space="preserve"> </w:t>
      </w:r>
      <w:r>
        <w:rPr>
          <w:sz w:val="20"/>
        </w:rPr>
        <w:t>22.12.2000, p.</w:t>
      </w:r>
      <w:r>
        <w:rPr>
          <w:spacing w:val="50"/>
          <w:sz w:val="20"/>
        </w:rPr>
        <w:t xml:space="preserve"> </w:t>
      </w:r>
      <w:r>
        <w:rPr>
          <w:sz w:val="20"/>
        </w:rPr>
        <w:t>1)</w:t>
      </w:r>
      <w:r>
        <w:rPr>
          <w:spacing w:val="50"/>
          <w:sz w:val="20"/>
        </w:rPr>
        <w:t xml:space="preserve"> </w:t>
      </w:r>
      <w:r>
        <w:rPr>
          <w:sz w:val="20"/>
        </w:rPr>
        <w:t>requires,</w:t>
      </w:r>
      <w:r>
        <w:rPr>
          <w:spacing w:val="1"/>
          <w:sz w:val="20"/>
        </w:rPr>
        <w:t xml:space="preserve"> </w:t>
      </w:r>
      <w:r>
        <w:rPr>
          <w:sz w:val="20"/>
        </w:rPr>
        <w:t>unless</w:t>
      </w:r>
      <w:r>
        <w:rPr>
          <w:spacing w:val="-2"/>
          <w:sz w:val="20"/>
        </w:rPr>
        <w:t xml:space="preserve"> </w:t>
      </w:r>
      <w:r>
        <w:rPr>
          <w:sz w:val="20"/>
        </w:rPr>
        <w:t>exemptions</w:t>
      </w:r>
      <w:r>
        <w:rPr>
          <w:spacing w:val="-2"/>
          <w:sz w:val="20"/>
        </w:rPr>
        <w:t xml:space="preserve"> </w:t>
      </w:r>
      <w:r>
        <w:rPr>
          <w:sz w:val="20"/>
        </w:rPr>
        <w:t>apply,</w:t>
      </w:r>
      <w:r>
        <w:rPr>
          <w:spacing w:val="1"/>
          <w:sz w:val="20"/>
        </w:rPr>
        <w:t xml:space="preserve"> </w:t>
      </w:r>
      <w:r>
        <w:rPr>
          <w:sz w:val="20"/>
        </w:rPr>
        <w:t>good chemical</w:t>
      </w:r>
      <w:r>
        <w:rPr>
          <w:spacing w:val="3"/>
          <w:sz w:val="20"/>
        </w:rPr>
        <w:t xml:space="preserve"> </w:t>
      </w:r>
      <w:r>
        <w:rPr>
          <w:sz w:val="20"/>
        </w:rPr>
        <w:t>status,</w:t>
      </w:r>
      <w:r>
        <w:rPr>
          <w:spacing w:val="-1"/>
          <w:sz w:val="20"/>
        </w:rPr>
        <w:t xml:space="preserve"> </w:t>
      </w:r>
      <w:r>
        <w:rPr>
          <w:sz w:val="20"/>
        </w:rPr>
        <w:t>for</w:t>
      </w:r>
      <w:r>
        <w:rPr>
          <w:spacing w:val="-1"/>
          <w:sz w:val="20"/>
        </w:rPr>
        <w:t xml:space="preserve"> </w:t>
      </w:r>
      <w:r>
        <w:rPr>
          <w:sz w:val="20"/>
        </w:rPr>
        <w:t>all</w:t>
      </w:r>
      <w:r>
        <w:rPr>
          <w:spacing w:val="-1"/>
          <w:sz w:val="20"/>
        </w:rPr>
        <w:t xml:space="preserve"> </w:t>
      </w:r>
      <w:r>
        <w:rPr>
          <w:sz w:val="20"/>
        </w:rPr>
        <w:t>surface and groundwater bodies.</w:t>
      </w:r>
    </w:p>
    <w:p w14:paraId="53F47747" w14:textId="77777777" w:rsidR="004B799C" w:rsidRDefault="004B799C">
      <w:pPr>
        <w:jc w:val="both"/>
        <w:rPr>
          <w:sz w:val="20"/>
        </w:rPr>
        <w:sectPr w:rsidR="004B799C">
          <w:pgSz w:w="11910" w:h="16840"/>
          <w:pgMar w:top="1020" w:right="460" w:bottom="1620" w:left="460" w:header="0" w:footer="1426" w:gutter="0"/>
          <w:cols w:space="720"/>
        </w:sectPr>
      </w:pPr>
    </w:p>
    <w:p w14:paraId="6490BF99" w14:textId="77777777" w:rsidR="004B799C" w:rsidRDefault="00CA4AAC">
      <w:pPr>
        <w:pStyle w:val="BodyText"/>
        <w:spacing w:before="92"/>
        <w:ind w:left="1558" w:right="15"/>
      </w:pPr>
      <w:r>
        <w:lastRenderedPageBreak/>
        <w:t>and</w:t>
      </w:r>
      <w:r>
        <w:rPr>
          <w:spacing w:val="48"/>
        </w:rPr>
        <w:t xml:space="preserve"> </w:t>
      </w:r>
      <w:r>
        <w:t>microplastics</w:t>
      </w:r>
      <w:r>
        <w:rPr>
          <w:spacing w:val="49"/>
        </w:rPr>
        <w:t xml:space="preserve"> </w:t>
      </w:r>
      <w:r>
        <w:t>pollution</w:t>
      </w:r>
      <w:r>
        <w:rPr>
          <w:spacing w:val="49"/>
        </w:rPr>
        <w:t xml:space="preserve"> </w:t>
      </w:r>
      <w:r>
        <w:t>and</w:t>
      </w:r>
      <w:r>
        <w:rPr>
          <w:spacing w:val="49"/>
        </w:rPr>
        <w:t xml:space="preserve"> </w:t>
      </w:r>
      <w:r>
        <w:t>waste</w:t>
      </w:r>
      <w:r>
        <w:rPr>
          <w:vertAlign w:val="superscript"/>
        </w:rPr>
        <w:t>93</w:t>
      </w:r>
      <w:r>
        <w:t>,</w:t>
      </w:r>
      <w:r>
        <w:rPr>
          <w:spacing w:val="48"/>
        </w:rPr>
        <w:t xml:space="preserve"> </w:t>
      </w:r>
      <w:r>
        <w:t>as</w:t>
      </w:r>
      <w:r>
        <w:rPr>
          <w:spacing w:val="49"/>
        </w:rPr>
        <w:t xml:space="preserve"> </w:t>
      </w:r>
      <w:r>
        <w:t>well</w:t>
      </w:r>
      <w:r>
        <w:rPr>
          <w:spacing w:val="49"/>
        </w:rPr>
        <w:t xml:space="preserve"> </w:t>
      </w:r>
      <w:r>
        <w:t>as</w:t>
      </w:r>
      <w:r>
        <w:rPr>
          <w:spacing w:val="51"/>
        </w:rPr>
        <w:t xml:space="preserve"> </w:t>
      </w:r>
      <w:r>
        <w:t>targets</w:t>
      </w:r>
      <w:r>
        <w:rPr>
          <w:spacing w:val="50"/>
        </w:rPr>
        <w:t xml:space="preserve"> </w:t>
      </w:r>
      <w:r>
        <w:t>for</w:t>
      </w:r>
      <w:r>
        <w:rPr>
          <w:spacing w:val="46"/>
        </w:rPr>
        <w:t xml:space="preserve"> </w:t>
      </w:r>
      <w:r>
        <w:t>excess</w:t>
      </w:r>
      <w:r>
        <w:rPr>
          <w:spacing w:val="49"/>
        </w:rPr>
        <w:t xml:space="preserve"> </w:t>
      </w:r>
      <w:r>
        <w:t>nutrients</w:t>
      </w:r>
      <w:r>
        <w:rPr>
          <w:spacing w:val="49"/>
        </w:rPr>
        <w:t xml:space="preserve"> </w:t>
      </w:r>
      <w:r>
        <w:t>and</w:t>
      </w:r>
      <w:r>
        <w:rPr>
          <w:spacing w:val="-57"/>
        </w:rPr>
        <w:t xml:space="preserve"> </w:t>
      </w:r>
      <w:r>
        <w:t>fertilizers,</w:t>
      </w:r>
      <w:r>
        <w:rPr>
          <w:spacing w:val="-1"/>
        </w:rPr>
        <w:t xml:space="preserve"> </w:t>
      </w:r>
      <w:r>
        <w:t>hazardous pesticides</w:t>
      </w:r>
      <w:r>
        <w:rPr>
          <w:spacing w:val="-1"/>
        </w:rPr>
        <w:t xml:space="preserve"> </w:t>
      </w:r>
      <w:r>
        <w:t>and substances</w:t>
      </w:r>
      <w:r>
        <w:rPr>
          <w:spacing w:val="2"/>
        </w:rPr>
        <w:t xml:space="preserve"> </w:t>
      </w:r>
      <w:r>
        <w:t>causing</w:t>
      </w:r>
      <w:r>
        <w:rPr>
          <w:spacing w:val="-3"/>
        </w:rPr>
        <w:t xml:space="preserve"> </w:t>
      </w:r>
      <w:r>
        <w:t>antimicrobial resistance</w:t>
      </w:r>
      <w:r>
        <w:rPr>
          <w:vertAlign w:val="superscript"/>
        </w:rPr>
        <w:t>94</w:t>
      </w:r>
      <w:r>
        <w:t>.</w:t>
      </w:r>
    </w:p>
    <w:p w14:paraId="20134480" w14:textId="77777777" w:rsidR="004B799C" w:rsidRDefault="00CA4AAC">
      <w:pPr>
        <w:pStyle w:val="ListParagraph"/>
        <w:numPr>
          <w:ilvl w:val="0"/>
          <w:numId w:val="28"/>
        </w:numPr>
        <w:tabs>
          <w:tab w:val="left" w:pos="1559"/>
        </w:tabs>
        <w:spacing w:before="240"/>
        <w:ind w:left="1558" w:right="958" w:hanging="600"/>
        <w:jc w:val="both"/>
        <w:rPr>
          <w:sz w:val="24"/>
        </w:rPr>
      </w:pPr>
      <w:r>
        <w:rPr>
          <w:sz w:val="24"/>
        </w:rPr>
        <w:t>Financial</w:t>
      </w:r>
      <w:r>
        <w:rPr>
          <w:spacing w:val="1"/>
          <w:sz w:val="24"/>
        </w:rPr>
        <w:t xml:space="preserve"> </w:t>
      </w:r>
      <w:r>
        <w:rPr>
          <w:sz w:val="24"/>
        </w:rPr>
        <w:t>support</w:t>
      </w:r>
      <w:r>
        <w:rPr>
          <w:spacing w:val="1"/>
          <w:sz w:val="24"/>
        </w:rPr>
        <w:t xml:space="preserve"> </w:t>
      </w:r>
      <w:r>
        <w:rPr>
          <w:sz w:val="24"/>
        </w:rPr>
        <w:t>in</w:t>
      </w:r>
      <w:r>
        <w:rPr>
          <w:spacing w:val="1"/>
          <w:sz w:val="24"/>
        </w:rPr>
        <w:t xml:space="preserve"> </w:t>
      </w:r>
      <w:r>
        <w:rPr>
          <w:sz w:val="24"/>
        </w:rPr>
        <w:t>the</w:t>
      </w:r>
      <w:r>
        <w:rPr>
          <w:spacing w:val="1"/>
          <w:sz w:val="24"/>
        </w:rPr>
        <w:t xml:space="preserve"> </w:t>
      </w:r>
      <w:r>
        <w:rPr>
          <w:sz w:val="24"/>
        </w:rPr>
        <w:t>form</w:t>
      </w:r>
      <w:r>
        <w:rPr>
          <w:spacing w:val="1"/>
          <w:sz w:val="24"/>
        </w:rPr>
        <w:t xml:space="preserve"> </w:t>
      </w:r>
      <w:r>
        <w:rPr>
          <w:sz w:val="24"/>
        </w:rPr>
        <w:t>of</w:t>
      </w:r>
      <w:r>
        <w:rPr>
          <w:spacing w:val="1"/>
          <w:sz w:val="24"/>
        </w:rPr>
        <w:t xml:space="preserve"> </w:t>
      </w:r>
      <w:r>
        <w:rPr>
          <w:sz w:val="24"/>
        </w:rPr>
        <w:t>State</w:t>
      </w:r>
      <w:r>
        <w:rPr>
          <w:spacing w:val="1"/>
          <w:sz w:val="24"/>
        </w:rPr>
        <w:t xml:space="preserve"> </w:t>
      </w:r>
      <w:r>
        <w:rPr>
          <w:sz w:val="24"/>
        </w:rPr>
        <w:t>aid</w:t>
      </w:r>
      <w:r>
        <w:rPr>
          <w:spacing w:val="1"/>
          <w:sz w:val="24"/>
        </w:rPr>
        <w:t xml:space="preserve"> </w:t>
      </w:r>
      <w:r>
        <w:rPr>
          <w:sz w:val="24"/>
        </w:rPr>
        <w:t>can</w:t>
      </w:r>
      <w:r>
        <w:rPr>
          <w:spacing w:val="1"/>
          <w:sz w:val="24"/>
        </w:rPr>
        <w:t xml:space="preserve"> </w:t>
      </w:r>
      <w:r>
        <w:rPr>
          <w:sz w:val="24"/>
        </w:rPr>
        <w:t>contribute</w:t>
      </w:r>
      <w:r>
        <w:rPr>
          <w:spacing w:val="1"/>
          <w:sz w:val="24"/>
        </w:rPr>
        <w:t xml:space="preserve"> </w:t>
      </w:r>
      <w:r>
        <w:rPr>
          <w:sz w:val="24"/>
        </w:rPr>
        <w:t>substantially</w:t>
      </w:r>
      <w:r>
        <w:rPr>
          <w:spacing w:val="1"/>
          <w:sz w:val="24"/>
        </w:rPr>
        <w:t xml:space="preserve"> </w:t>
      </w:r>
      <w:r>
        <w:rPr>
          <w:sz w:val="24"/>
        </w:rPr>
        <w:t>to</w:t>
      </w:r>
      <w:r>
        <w:rPr>
          <w:spacing w:val="1"/>
          <w:sz w:val="24"/>
        </w:rPr>
        <w:t xml:space="preserve"> </w:t>
      </w:r>
      <w:r>
        <w:rPr>
          <w:sz w:val="24"/>
        </w:rPr>
        <w:t>the</w:t>
      </w:r>
      <w:r>
        <w:rPr>
          <w:spacing w:val="1"/>
          <w:sz w:val="24"/>
        </w:rPr>
        <w:t xml:space="preserve"> </w:t>
      </w:r>
      <w:r>
        <w:rPr>
          <w:sz w:val="24"/>
        </w:rPr>
        <w:t>environmental objective of reducing forms of pollution other than from greenhouse gas</w:t>
      </w:r>
      <w:r>
        <w:rPr>
          <w:spacing w:val="1"/>
          <w:sz w:val="24"/>
        </w:rPr>
        <w:t xml:space="preserve"> </w:t>
      </w:r>
      <w:r>
        <w:rPr>
          <w:sz w:val="24"/>
        </w:rPr>
        <w:t>emissions.</w:t>
      </w:r>
    </w:p>
    <w:p w14:paraId="1E3795E7" w14:textId="77777777" w:rsidR="004B799C" w:rsidRDefault="004B799C">
      <w:pPr>
        <w:pStyle w:val="BodyText"/>
        <w:spacing w:before="10"/>
        <w:rPr>
          <w:sz w:val="20"/>
        </w:rPr>
      </w:pPr>
    </w:p>
    <w:p w14:paraId="557E899F" w14:textId="77777777" w:rsidR="004B799C" w:rsidRDefault="00CA4AAC">
      <w:pPr>
        <w:ind w:left="1525"/>
        <w:rPr>
          <w:i/>
          <w:sz w:val="24"/>
        </w:rPr>
      </w:pPr>
      <w:r>
        <w:rPr>
          <w:noProof/>
        </w:rPr>
        <w:drawing>
          <wp:anchor distT="0" distB="0" distL="0" distR="0" simplePos="0" relativeHeight="15789568" behindDoc="0" locked="0" layoutInCell="1" allowOverlap="1" wp14:anchorId="461DFFBA" wp14:editId="07E8658E">
            <wp:simplePos x="0" y="0"/>
            <wp:positionH relativeFrom="page">
              <wp:posOffset>903743</wp:posOffset>
            </wp:positionH>
            <wp:positionV relativeFrom="paragraph">
              <wp:posOffset>40014</wp:posOffset>
            </wp:positionV>
            <wp:extent cx="297930" cy="107345"/>
            <wp:effectExtent l="0" t="0" r="0" b="0"/>
            <wp:wrapNone/>
            <wp:docPr id="155" name="image7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age72.png"/>
                    <pic:cNvPicPr/>
                  </pic:nvPicPr>
                  <pic:blipFill>
                    <a:blip r:embed="rId96" cstate="print"/>
                    <a:stretch>
                      <a:fillRect/>
                    </a:stretch>
                  </pic:blipFill>
                  <pic:spPr>
                    <a:xfrm>
                      <a:off x="0" y="0"/>
                      <a:ext cx="297930" cy="107345"/>
                    </a:xfrm>
                    <a:prstGeom prst="rect">
                      <a:avLst/>
                    </a:prstGeom>
                  </pic:spPr>
                </pic:pic>
              </a:graphicData>
            </a:graphic>
          </wp:anchor>
        </w:drawing>
      </w:r>
      <w:bookmarkStart w:id="138" w:name="_bookmark128"/>
      <w:bookmarkEnd w:id="138"/>
      <w:r>
        <w:rPr>
          <w:i/>
          <w:sz w:val="24"/>
        </w:rPr>
        <w:t>Scope</w:t>
      </w:r>
      <w:r>
        <w:rPr>
          <w:i/>
          <w:spacing w:val="-2"/>
          <w:sz w:val="24"/>
        </w:rPr>
        <w:t xml:space="preserve"> </w:t>
      </w:r>
      <w:r>
        <w:rPr>
          <w:i/>
          <w:sz w:val="24"/>
        </w:rPr>
        <w:t>and activities</w:t>
      </w:r>
      <w:r>
        <w:rPr>
          <w:i/>
          <w:spacing w:val="-1"/>
          <w:sz w:val="24"/>
        </w:rPr>
        <w:t xml:space="preserve"> </w:t>
      </w:r>
      <w:r>
        <w:rPr>
          <w:i/>
          <w:sz w:val="24"/>
        </w:rPr>
        <w:t>supported</w:t>
      </w:r>
    </w:p>
    <w:p w14:paraId="72727645" w14:textId="77777777" w:rsidR="004B799C" w:rsidRDefault="004B799C">
      <w:pPr>
        <w:pStyle w:val="BodyText"/>
        <w:spacing w:before="10"/>
        <w:rPr>
          <w:i/>
          <w:sz w:val="20"/>
        </w:rPr>
      </w:pPr>
    </w:p>
    <w:p w14:paraId="2C302948" w14:textId="77777777" w:rsidR="004B799C" w:rsidRDefault="00CA4AAC">
      <w:pPr>
        <w:pStyle w:val="ListParagraph"/>
        <w:numPr>
          <w:ilvl w:val="0"/>
          <w:numId w:val="28"/>
        </w:numPr>
        <w:tabs>
          <w:tab w:val="left" w:pos="1559"/>
        </w:tabs>
        <w:ind w:left="1558" w:right="955" w:hanging="600"/>
        <w:jc w:val="both"/>
        <w:rPr>
          <w:sz w:val="24"/>
        </w:rPr>
      </w:pPr>
      <w:r>
        <w:rPr>
          <w:sz w:val="24"/>
        </w:rPr>
        <w:t>Aid for the prevention or the reduction of pollution other than from greenhouse gases</w:t>
      </w:r>
      <w:r>
        <w:rPr>
          <w:spacing w:val="1"/>
          <w:sz w:val="24"/>
        </w:rPr>
        <w:t xml:space="preserve"> </w:t>
      </w:r>
      <w:r>
        <w:rPr>
          <w:sz w:val="24"/>
        </w:rPr>
        <w:t>may</w:t>
      </w:r>
      <w:r>
        <w:rPr>
          <w:spacing w:val="22"/>
          <w:sz w:val="24"/>
        </w:rPr>
        <w:t xml:space="preserve"> </w:t>
      </w:r>
      <w:r>
        <w:rPr>
          <w:sz w:val="24"/>
        </w:rPr>
        <w:t>be</w:t>
      </w:r>
      <w:r>
        <w:rPr>
          <w:spacing w:val="29"/>
          <w:sz w:val="24"/>
        </w:rPr>
        <w:t xml:space="preserve"> </w:t>
      </w:r>
      <w:r>
        <w:rPr>
          <w:sz w:val="24"/>
        </w:rPr>
        <w:t>granted</w:t>
      </w:r>
      <w:r>
        <w:rPr>
          <w:spacing w:val="28"/>
          <w:sz w:val="24"/>
        </w:rPr>
        <w:t xml:space="preserve"> </w:t>
      </w:r>
      <w:r>
        <w:rPr>
          <w:sz w:val="24"/>
        </w:rPr>
        <w:t>for</w:t>
      </w:r>
      <w:r>
        <w:rPr>
          <w:spacing w:val="26"/>
          <w:sz w:val="24"/>
        </w:rPr>
        <w:t xml:space="preserve"> </w:t>
      </w:r>
      <w:r>
        <w:rPr>
          <w:sz w:val="24"/>
        </w:rPr>
        <w:t>investments</w:t>
      </w:r>
      <w:r>
        <w:rPr>
          <w:spacing w:val="29"/>
          <w:sz w:val="24"/>
        </w:rPr>
        <w:t xml:space="preserve"> </w:t>
      </w:r>
      <w:r>
        <w:rPr>
          <w:sz w:val="24"/>
        </w:rPr>
        <w:t>enabling</w:t>
      </w:r>
      <w:r>
        <w:rPr>
          <w:spacing w:val="25"/>
          <w:sz w:val="24"/>
        </w:rPr>
        <w:t xml:space="preserve"> </w:t>
      </w:r>
      <w:r>
        <w:rPr>
          <w:sz w:val="24"/>
        </w:rPr>
        <w:t>undertakings</w:t>
      </w:r>
      <w:r>
        <w:rPr>
          <w:spacing w:val="28"/>
          <w:sz w:val="24"/>
        </w:rPr>
        <w:t xml:space="preserve"> </w:t>
      </w:r>
      <w:r>
        <w:rPr>
          <w:sz w:val="24"/>
        </w:rPr>
        <w:t>to</w:t>
      </w:r>
      <w:r>
        <w:rPr>
          <w:spacing w:val="30"/>
          <w:sz w:val="24"/>
        </w:rPr>
        <w:t xml:space="preserve"> </w:t>
      </w:r>
      <w:r>
        <w:rPr>
          <w:sz w:val="24"/>
        </w:rPr>
        <w:t>go</w:t>
      </w:r>
      <w:r>
        <w:rPr>
          <w:spacing w:val="28"/>
          <w:sz w:val="24"/>
        </w:rPr>
        <w:t xml:space="preserve"> </w:t>
      </w:r>
      <w:r>
        <w:rPr>
          <w:sz w:val="24"/>
        </w:rPr>
        <w:t>beyond</w:t>
      </w:r>
      <w:r>
        <w:rPr>
          <w:spacing w:val="27"/>
          <w:sz w:val="24"/>
        </w:rPr>
        <w:t xml:space="preserve"> </w:t>
      </w:r>
      <w:r>
        <w:rPr>
          <w:sz w:val="24"/>
        </w:rPr>
        <w:t>Union</w:t>
      </w:r>
      <w:r>
        <w:rPr>
          <w:spacing w:val="28"/>
          <w:sz w:val="24"/>
        </w:rPr>
        <w:t xml:space="preserve"> </w:t>
      </w:r>
      <w:r>
        <w:rPr>
          <w:sz w:val="24"/>
        </w:rPr>
        <w:t>standards</w:t>
      </w:r>
      <w:r>
        <w:rPr>
          <w:spacing w:val="-57"/>
          <w:sz w:val="24"/>
        </w:rPr>
        <w:t xml:space="preserve"> </w:t>
      </w:r>
      <w:r>
        <w:rPr>
          <w:sz w:val="24"/>
        </w:rPr>
        <w:t>for environmental protection, to increase the level of environmental protection in the</w:t>
      </w:r>
      <w:r>
        <w:rPr>
          <w:spacing w:val="1"/>
          <w:sz w:val="24"/>
        </w:rPr>
        <w:t xml:space="preserve"> </w:t>
      </w:r>
      <w:r>
        <w:rPr>
          <w:sz w:val="24"/>
        </w:rPr>
        <w:t>absence</w:t>
      </w:r>
      <w:r>
        <w:rPr>
          <w:spacing w:val="-2"/>
          <w:sz w:val="24"/>
        </w:rPr>
        <w:t xml:space="preserve"> </w:t>
      </w:r>
      <w:r>
        <w:rPr>
          <w:sz w:val="24"/>
        </w:rPr>
        <w:t>of Union standards</w:t>
      </w:r>
      <w:r>
        <w:rPr>
          <w:spacing w:val="-1"/>
          <w:sz w:val="24"/>
        </w:rPr>
        <w:t xml:space="preserve"> </w:t>
      </w:r>
      <w:r>
        <w:rPr>
          <w:sz w:val="24"/>
        </w:rPr>
        <w:t>or</w:t>
      </w:r>
      <w:r>
        <w:rPr>
          <w:spacing w:val="1"/>
          <w:sz w:val="24"/>
        </w:rPr>
        <w:t xml:space="preserve"> </w:t>
      </w:r>
      <w:r>
        <w:rPr>
          <w:sz w:val="24"/>
        </w:rPr>
        <w:t>to comply</w:t>
      </w:r>
      <w:r>
        <w:rPr>
          <w:spacing w:val="-5"/>
          <w:sz w:val="24"/>
        </w:rPr>
        <w:t xml:space="preserve"> </w:t>
      </w:r>
      <w:r>
        <w:rPr>
          <w:sz w:val="24"/>
        </w:rPr>
        <w:t>with</w:t>
      </w:r>
      <w:r>
        <w:rPr>
          <w:spacing w:val="-1"/>
          <w:sz w:val="24"/>
        </w:rPr>
        <w:t xml:space="preserve"> </w:t>
      </w:r>
      <w:r>
        <w:rPr>
          <w:sz w:val="24"/>
        </w:rPr>
        <w:t>Union standards that are</w:t>
      </w:r>
      <w:r>
        <w:rPr>
          <w:spacing w:val="-2"/>
          <w:sz w:val="24"/>
        </w:rPr>
        <w:t xml:space="preserve"> </w:t>
      </w:r>
      <w:r>
        <w:rPr>
          <w:sz w:val="24"/>
        </w:rPr>
        <w:t>not</w:t>
      </w:r>
      <w:r>
        <w:rPr>
          <w:spacing w:val="2"/>
          <w:sz w:val="24"/>
        </w:rPr>
        <w:t xml:space="preserve"> </w:t>
      </w:r>
      <w:r>
        <w:rPr>
          <w:sz w:val="24"/>
        </w:rPr>
        <w:t>yet in force.</w:t>
      </w:r>
    </w:p>
    <w:p w14:paraId="4EAC7E81" w14:textId="77777777" w:rsidR="004B799C" w:rsidRDefault="004B799C">
      <w:pPr>
        <w:pStyle w:val="BodyText"/>
        <w:spacing w:before="10"/>
        <w:rPr>
          <w:sz w:val="20"/>
        </w:rPr>
      </w:pPr>
    </w:p>
    <w:p w14:paraId="4A7E026A" w14:textId="77777777" w:rsidR="004B799C" w:rsidRDefault="00CA4AAC">
      <w:pPr>
        <w:pStyle w:val="ListParagraph"/>
        <w:numPr>
          <w:ilvl w:val="0"/>
          <w:numId w:val="28"/>
        </w:numPr>
        <w:tabs>
          <w:tab w:val="left" w:pos="1559"/>
        </w:tabs>
        <w:ind w:left="1558" w:right="953" w:hanging="600"/>
        <w:jc w:val="both"/>
        <w:rPr>
          <w:sz w:val="24"/>
        </w:rPr>
      </w:pPr>
      <w:r>
        <w:rPr>
          <w:sz w:val="24"/>
        </w:rPr>
        <w:t>Where the aid is granted in the form of tradable permits</w:t>
      </w:r>
      <w:r>
        <w:rPr>
          <w:sz w:val="24"/>
          <w:vertAlign w:val="superscript"/>
        </w:rPr>
        <w:t>95</w:t>
      </w:r>
      <w:r>
        <w:rPr>
          <w:sz w:val="24"/>
        </w:rPr>
        <w:t>, the aid measure must be</w:t>
      </w:r>
      <w:r>
        <w:rPr>
          <w:spacing w:val="1"/>
          <w:sz w:val="24"/>
        </w:rPr>
        <w:t xml:space="preserve"> </w:t>
      </w:r>
      <w:r>
        <w:rPr>
          <w:sz w:val="24"/>
        </w:rPr>
        <w:t>designed</w:t>
      </w:r>
      <w:r>
        <w:rPr>
          <w:spacing w:val="19"/>
          <w:sz w:val="24"/>
        </w:rPr>
        <w:t xml:space="preserve"> </w:t>
      </w:r>
      <w:r>
        <w:rPr>
          <w:sz w:val="24"/>
        </w:rPr>
        <w:t>in</w:t>
      </w:r>
      <w:r>
        <w:rPr>
          <w:spacing w:val="20"/>
          <w:sz w:val="24"/>
        </w:rPr>
        <w:t xml:space="preserve"> </w:t>
      </w:r>
      <w:r>
        <w:rPr>
          <w:sz w:val="24"/>
        </w:rPr>
        <w:t>such</w:t>
      </w:r>
      <w:r>
        <w:rPr>
          <w:spacing w:val="20"/>
          <w:sz w:val="24"/>
        </w:rPr>
        <w:t xml:space="preserve"> </w:t>
      </w:r>
      <w:r>
        <w:rPr>
          <w:sz w:val="24"/>
        </w:rPr>
        <w:t>a</w:t>
      </w:r>
      <w:r>
        <w:rPr>
          <w:spacing w:val="19"/>
          <w:sz w:val="24"/>
        </w:rPr>
        <w:t xml:space="preserve"> </w:t>
      </w:r>
      <w:r>
        <w:rPr>
          <w:sz w:val="24"/>
        </w:rPr>
        <w:t>way</w:t>
      </w:r>
      <w:r>
        <w:rPr>
          <w:spacing w:val="15"/>
          <w:sz w:val="24"/>
        </w:rPr>
        <w:t xml:space="preserve"> </w:t>
      </w:r>
      <w:r>
        <w:rPr>
          <w:sz w:val="24"/>
        </w:rPr>
        <w:t>as</w:t>
      </w:r>
      <w:r>
        <w:rPr>
          <w:spacing w:val="23"/>
          <w:sz w:val="24"/>
        </w:rPr>
        <w:t xml:space="preserve"> </w:t>
      </w:r>
      <w:r>
        <w:rPr>
          <w:sz w:val="24"/>
        </w:rPr>
        <w:t>to</w:t>
      </w:r>
      <w:r>
        <w:rPr>
          <w:spacing w:val="19"/>
          <w:sz w:val="24"/>
        </w:rPr>
        <w:t xml:space="preserve"> </w:t>
      </w:r>
      <w:r>
        <w:rPr>
          <w:sz w:val="24"/>
        </w:rPr>
        <w:t>achieve</w:t>
      </w:r>
      <w:r>
        <w:rPr>
          <w:spacing w:val="18"/>
          <w:sz w:val="24"/>
        </w:rPr>
        <w:t xml:space="preserve"> </w:t>
      </w:r>
      <w:r>
        <w:rPr>
          <w:sz w:val="24"/>
        </w:rPr>
        <w:t>environmental</w:t>
      </w:r>
      <w:r>
        <w:rPr>
          <w:spacing w:val="20"/>
          <w:sz w:val="24"/>
        </w:rPr>
        <w:t xml:space="preserve"> </w:t>
      </w:r>
      <w:r>
        <w:rPr>
          <w:sz w:val="24"/>
        </w:rPr>
        <w:t>objectives</w:t>
      </w:r>
      <w:r>
        <w:rPr>
          <w:spacing w:val="20"/>
          <w:sz w:val="24"/>
        </w:rPr>
        <w:t xml:space="preserve"> </w:t>
      </w:r>
      <w:r>
        <w:rPr>
          <w:sz w:val="24"/>
        </w:rPr>
        <w:t>beyond</w:t>
      </w:r>
      <w:r>
        <w:rPr>
          <w:spacing w:val="20"/>
          <w:sz w:val="24"/>
        </w:rPr>
        <w:t xml:space="preserve"> </w:t>
      </w:r>
      <w:r>
        <w:rPr>
          <w:sz w:val="24"/>
        </w:rPr>
        <w:t>those</w:t>
      </w:r>
      <w:r>
        <w:rPr>
          <w:spacing w:val="20"/>
          <w:sz w:val="24"/>
        </w:rPr>
        <w:t xml:space="preserve"> </w:t>
      </w:r>
      <w:r>
        <w:rPr>
          <w:sz w:val="24"/>
        </w:rPr>
        <w:t>intended</w:t>
      </w:r>
      <w:r>
        <w:rPr>
          <w:spacing w:val="-58"/>
          <w:sz w:val="24"/>
        </w:rPr>
        <w:t xml:space="preserve"> </w:t>
      </w:r>
      <w:r>
        <w:rPr>
          <w:sz w:val="24"/>
        </w:rPr>
        <w:t>to be achieved on the basis of Union standards that are mandatory for the undertakings</w:t>
      </w:r>
      <w:r>
        <w:rPr>
          <w:spacing w:val="1"/>
          <w:sz w:val="24"/>
        </w:rPr>
        <w:t xml:space="preserve"> </w:t>
      </w:r>
      <w:r>
        <w:rPr>
          <w:sz w:val="24"/>
        </w:rPr>
        <w:t>concerned.</w:t>
      </w:r>
    </w:p>
    <w:p w14:paraId="5F2F7765" w14:textId="77777777" w:rsidR="004B799C" w:rsidRDefault="004B799C">
      <w:pPr>
        <w:pStyle w:val="BodyText"/>
        <w:spacing w:before="11"/>
        <w:rPr>
          <w:sz w:val="20"/>
        </w:rPr>
      </w:pPr>
    </w:p>
    <w:p w14:paraId="3B044432" w14:textId="77777777" w:rsidR="004B799C" w:rsidRDefault="00CA4AAC">
      <w:pPr>
        <w:pStyle w:val="ListParagraph"/>
        <w:numPr>
          <w:ilvl w:val="0"/>
          <w:numId w:val="28"/>
        </w:numPr>
        <w:tabs>
          <w:tab w:val="left" w:pos="1559"/>
        </w:tabs>
        <w:ind w:left="1558" w:right="964" w:hanging="600"/>
        <w:jc w:val="both"/>
        <w:rPr>
          <w:sz w:val="24"/>
        </w:rPr>
      </w:pPr>
      <w:r>
        <w:rPr>
          <w:sz w:val="24"/>
        </w:rPr>
        <w:t>The aid must primarily target the prevention or reduction of pollution directly linked to</w:t>
      </w:r>
      <w:r>
        <w:rPr>
          <w:spacing w:val="1"/>
          <w:sz w:val="24"/>
        </w:rPr>
        <w:t xml:space="preserve"> </w:t>
      </w:r>
      <w:r>
        <w:rPr>
          <w:sz w:val="24"/>
        </w:rPr>
        <w:t>the</w:t>
      </w:r>
      <w:r>
        <w:rPr>
          <w:spacing w:val="-1"/>
          <w:sz w:val="24"/>
        </w:rPr>
        <w:t xml:space="preserve"> </w:t>
      </w:r>
      <w:r>
        <w:rPr>
          <w:sz w:val="24"/>
        </w:rPr>
        <w:t>beneficiary’s own</w:t>
      </w:r>
      <w:r>
        <w:rPr>
          <w:spacing w:val="2"/>
          <w:sz w:val="24"/>
        </w:rPr>
        <w:t xml:space="preserve"> </w:t>
      </w:r>
      <w:r>
        <w:rPr>
          <w:sz w:val="24"/>
        </w:rPr>
        <w:t>activities.</w:t>
      </w:r>
    </w:p>
    <w:p w14:paraId="2DB8F839" w14:textId="77777777" w:rsidR="004B799C" w:rsidRDefault="004B799C">
      <w:pPr>
        <w:pStyle w:val="BodyText"/>
        <w:spacing w:before="10"/>
        <w:rPr>
          <w:sz w:val="20"/>
        </w:rPr>
      </w:pPr>
    </w:p>
    <w:p w14:paraId="2C17762E" w14:textId="77777777" w:rsidR="004B799C" w:rsidRDefault="00CA4AAC">
      <w:pPr>
        <w:pStyle w:val="ListParagraph"/>
        <w:numPr>
          <w:ilvl w:val="0"/>
          <w:numId w:val="28"/>
        </w:numPr>
        <w:tabs>
          <w:tab w:val="left" w:pos="1559"/>
        </w:tabs>
        <w:ind w:left="1558" w:right="954" w:hanging="600"/>
        <w:jc w:val="both"/>
        <w:rPr>
          <w:sz w:val="24"/>
        </w:rPr>
      </w:pPr>
      <w:r>
        <w:rPr>
          <w:sz w:val="24"/>
        </w:rPr>
        <w:t>The aid must not merely displace pollution from one sector to another or from one</w:t>
      </w:r>
      <w:r>
        <w:rPr>
          <w:spacing w:val="1"/>
          <w:sz w:val="24"/>
        </w:rPr>
        <w:t xml:space="preserve"> </w:t>
      </w:r>
      <w:r>
        <w:rPr>
          <w:sz w:val="24"/>
        </w:rPr>
        <w:t>environmental medium</w:t>
      </w:r>
      <w:r>
        <w:rPr>
          <w:spacing w:val="1"/>
          <w:sz w:val="24"/>
        </w:rPr>
        <w:t xml:space="preserve"> </w:t>
      </w:r>
      <w:r>
        <w:rPr>
          <w:sz w:val="24"/>
        </w:rPr>
        <w:t>to</w:t>
      </w:r>
      <w:r>
        <w:rPr>
          <w:spacing w:val="1"/>
          <w:sz w:val="24"/>
        </w:rPr>
        <w:t xml:space="preserve"> </w:t>
      </w:r>
      <w:r>
        <w:rPr>
          <w:sz w:val="24"/>
        </w:rPr>
        <w:t>another (for example,</w:t>
      </w:r>
      <w:r>
        <w:rPr>
          <w:spacing w:val="1"/>
          <w:sz w:val="24"/>
        </w:rPr>
        <w:t xml:space="preserve"> </w:t>
      </w:r>
      <w:r>
        <w:rPr>
          <w:sz w:val="24"/>
        </w:rPr>
        <w:t>from</w:t>
      </w:r>
      <w:r>
        <w:rPr>
          <w:spacing w:val="1"/>
          <w:sz w:val="24"/>
        </w:rPr>
        <w:t xml:space="preserve"> </w:t>
      </w:r>
      <w:r>
        <w:rPr>
          <w:sz w:val="24"/>
        </w:rPr>
        <w:t>air to</w:t>
      </w:r>
      <w:r>
        <w:rPr>
          <w:spacing w:val="1"/>
          <w:sz w:val="24"/>
        </w:rPr>
        <w:t xml:space="preserve"> </w:t>
      </w:r>
      <w:r>
        <w:rPr>
          <w:sz w:val="24"/>
        </w:rPr>
        <w:t>water). Where the</w:t>
      </w:r>
      <w:r>
        <w:rPr>
          <w:spacing w:val="1"/>
          <w:sz w:val="24"/>
        </w:rPr>
        <w:t xml:space="preserve"> </w:t>
      </w:r>
      <w:r>
        <w:rPr>
          <w:sz w:val="24"/>
        </w:rPr>
        <w:t>aid</w:t>
      </w:r>
      <w:r>
        <w:rPr>
          <w:spacing w:val="1"/>
          <w:sz w:val="24"/>
        </w:rPr>
        <w:t xml:space="preserve"> </w:t>
      </w:r>
      <w:r>
        <w:rPr>
          <w:sz w:val="24"/>
        </w:rPr>
        <w:t>targets</w:t>
      </w:r>
      <w:r>
        <w:rPr>
          <w:spacing w:val="-1"/>
          <w:sz w:val="24"/>
        </w:rPr>
        <w:t xml:space="preserve"> </w:t>
      </w:r>
      <w:r>
        <w:rPr>
          <w:sz w:val="24"/>
        </w:rPr>
        <w:t>the</w:t>
      </w:r>
      <w:r>
        <w:rPr>
          <w:spacing w:val="-1"/>
          <w:sz w:val="24"/>
        </w:rPr>
        <w:t xml:space="preserve"> </w:t>
      </w:r>
      <w:r>
        <w:rPr>
          <w:sz w:val="24"/>
        </w:rPr>
        <w:t>reduction</w:t>
      </w:r>
      <w:r>
        <w:rPr>
          <w:spacing w:val="-1"/>
          <w:sz w:val="24"/>
        </w:rPr>
        <w:t xml:space="preserve"> </w:t>
      </w:r>
      <w:r>
        <w:rPr>
          <w:sz w:val="24"/>
        </w:rPr>
        <w:t>of</w:t>
      </w:r>
      <w:r>
        <w:rPr>
          <w:spacing w:val="-1"/>
          <w:sz w:val="24"/>
        </w:rPr>
        <w:t xml:space="preserve"> </w:t>
      </w:r>
      <w:r>
        <w:rPr>
          <w:sz w:val="24"/>
        </w:rPr>
        <w:t>pollution, it</w:t>
      </w:r>
      <w:r>
        <w:rPr>
          <w:spacing w:val="2"/>
          <w:sz w:val="24"/>
        </w:rPr>
        <w:t xml:space="preserve"> </w:t>
      </w:r>
      <w:r>
        <w:rPr>
          <w:sz w:val="24"/>
        </w:rPr>
        <w:t>must achieve</w:t>
      </w:r>
      <w:r>
        <w:rPr>
          <w:spacing w:val="-1"/>
          <w:sz w:val="24"/>
        </w:rPr>
        <w:t xml:space="preserve"> </w:t>
      </w:r>
      <w:r>
        <w:rPr>
          <w:sz w:val="24"/>
        </w:rPr>
        <w:t>an overall reduction</w:t>
      </w:r>
      <w:r>
        <w:rPr>
          <w:spacing w:val="-1"/>
          <w:sz w:val="24"/>
        </w:rPr>
        <w:t xml:space="preserve"> </w:t>
      </w:r>
      <w:r>
        <w:rPr>
          <w:sz w:val="24"/>
        </w:rPr>
        <w:t>of pollution.</w:t>
      </w:r>
    </w:p>
    <w:p w14:paraId="1B1D8387" w14:textId="77777777" w:rsidR="004B799C" w:rsidRDefault="004B799C">
      <w:pPr>
        <w:pStyle w:val="BodyText"/>
        <w:spacing w:before="10"/>
        <w:rPr>
          <w:sz w:val="20"/>
        </w:rPr>
      </w:pPr>
    </w:p>
    <w:p w14:paraId="564B8A17" w14:textId="77777777" w:rsidR="004B799C" w:rsidRDefault="00CA4AAC">
      <w:pPr>
        <w:pStyle w:val="ListParagraph"/>
        <w:numPr>
          <w:ilvl w:val="0"/>
          <w:numId w:val="28"/>
        </w:numPr>
        <w:tabs>
          <w:tab w:val="left" w:pos="1559"/>
        </w:tabs>
        <w:ind w:left="1558" w:right="951" w:hanging="600"/>
        <w:jc w:val="both"/>
        <w:rPr>
          <w:sz w:val="24"/>
        </w:rPr>
      </w:pPr>
      <w:r>
        <w:rPr>
          <w:sz w:val="24"/>
        </w:rPr>
        <w:t>This Section does not apply to aid measures that fall within the scope of Section 4.1.</w:t>
      </w:r>
      <w:r>
        <w:rPr>
          <w:spacing w:val="1"/>
          <w:sz w:val="24"/>
        </w:rPr>
        <w:t xml:space="preserve"> </w:t>
      </w:r>
      <w:r>
        <w:rPr>
          <w:sz w:val="24"/>
        </w:rPr>
        <w:t>Where a measure contributes to both the reduction of greenhouse gas emissions and the</w:t>
      </w:r>
      <w:r>
        <w:rPr>
          <w:spacing w:val="1"/>
          <w:sz w:val="24"/>
        </w:rPr>
        <w:t xml:space="preserve"> </w:t>
      </w:r>
      <w:r>
        <w:rPr>
          <w:sz w:val="24"/>
        </w:rPr>
        <w:t>prevention or reduction of pollution other than from greenhouse gas emissions, the</w:t>
      </w:r>
      <w:r>
        <w:rPr>
          <w:spacing w:val="1"/>
          <w:sz w:val="24"/>
        </w:rPr>
        <w:t xml:space="preserve"> </w:t>
      </w:r>
      <w:r>
        <w:rPr>
          <w:sz w:val="24"/>
        </w:rPr>
        <w:t>compatibility</w:t>
      </w:r>
      <w:r>
        <w:rPr>
          <w:spacing w:val="20"/>
          <w:sz w:val="24"/>
        </w:rPr>
        <w:t xml:space="preserve"> </w:t>
      </w:r>
      <w:r>
        <w:rPr>
          <w:sz w:val="24"/>
        </w:rPr>
        <w:t>of</w:t>
      </w:r>
      <w:r>
        <w:rPr>
          <w:spacing w:val="25"/>
          <w:sz w:val="24"/>
        </w:rPr>
        <w:t xml:space="preserve"> </w:t>
      </w:r>
      <w:r>
        <w:rPr>
          <w:sz w:val="24"/>
        </w:rPr>
        <w:t>the</w:t>
      </w:r>
      <w:r>
        <w:rPr>
          <w:spacing w:val="27"/>
          <w:sz w:val="24"/>
        </w:rPr>
        <w:t xml:space="preserve"> </w:t>
      </w:r>
      <w:r>
        <w:rPr>
          <w:sz w:val="24"/>
        </w:rPr>
        <w:t>measure</w:t>
      </w:r>
      <w:r>
        <w:rPr>
          <w:spacing w:val="26"/>
          <w:sz w:val="24"/>
        </w:rPr>
        <w:t xml:space="preserve"> </w:t>
      </w:r>
      <w:r>
        <w:rPr>
          <w:sz w:val="24"/>
        </w:rPr>
        <w:t>will</w:t>
      </w:r>
      <w:r>
        <w:rPr>
          <w:spacing w:val="26"/>
          <w:sz w:val="24"/>
        </w:rPr>
        <w:t xml:space="preserve"> </w:t>
      </w:r>
      <w:r>
        <w:rPr>
          <w:sz w:val="24"/>
        </w:rPr>
        <w:t>be</w:t>
      </w:r>
      <w:r>
        <w:rPr>
          <w:spacing w:val="28"/>
          <w:sz w:val="24"/>
        </w:rPr>
        <w:t xml:space="preserve"> </w:t>
      </w:r>
      <w:r>
        <w:rPr>
          <w:sz w:val="24"/>
        </w:rPr>
        <w:t>assessed</w:t>
      </w:r>
      <w:r>
        <w:rPr>
          <w:spacing w:val="28"/>
          <w:sz w:val="24"/>
        </w:rPr>
        <w:t xml:space="preserve"> </w:t>
      </w:r>
      <w:r>
        <w:rPr>
          <w:sz w:val="24"/>
        </w:rPr>
        <w:t>either</w:t>
      </w:r>
      <w:r>
        <w:rPr>
          <w:spacing w:val="25"/>
          <w:sz w:val="24"/>
        </w:rPr>
        <w:t xml:space="preserve"> </w:t>
      </w:r>
      <w:r>
        <w:rPr>
          <w:sz w:val="24"/>
        </w:rPr>
        <w:t>on</w:t>
      </w:r>
      <w:r>
        <w:rPr>
          <w:spacing w:val="26"/>
          <w:sz w:val="24"/>
        </w:rPr>
        <w:t xml:space="preserve"> </w:t>
      </w:r>
      <w:r>
        <w:rPr>
          <w:sz w:val="24"/>
        </w:rPr>
        <w:t>the</w:t>
      </w:r>
      <w:r>
        <w:rPr>
          <w:spacing w:val="27"/>
          <w:sz w:val="24"/>
        </w:rPr>
        <w:t xml:space="preserve"> </w:t>
      </w:r>
      <w:r>
        <w:rPr>
          <w:sz w:val="24"/>
        </w:rPr>
        <w:t>basis</w:t>
      </w:r>
      <w:r>
        <w:rPr>
          <w:spacing w:val="25"/>
          <w:sz w:val="24"/>
        </w:rPr>
        <w:t xml:space="preserve"> </w:t>
      </w:r>
      <w:r>
        <w:rPr>
          <w:sz w:val="24"/>
        </w:rPr>
        <w:t>of</w:t>
      </w:r>
      <w:r>
        <w:rPr>
          <w:spacing w:val="27"/>
          <w:sz w:val="24"/>
        </w:rPr>
        <w:t xml:space="preserve"> </w:t>
      </w:r>
      <w:r>
        <w:rPr>
          <w:sz w:val="24"/>
        </w:rPr>
        <w:t>Section</w:t>
      </w:r>
      <w:r>
        <w:rPr>
          <w:spacing w:val="26"/>
          <w:sz w:val="24"/>
        </w:rPr>
        <w:t xml:space="preserve"> </w:t>
      </w:r>
      <w:r>
        <w:rPr>
          <w:sz w:val="24"/>
        </w:rPr>
        <w:t>4.1</w:t>
      </w:r>
      <w:r>
        <w:rPr>
          <w:spacing w:val="26"/>
          <w:sz w:val="24"/>
        </w:rPr>
        <w:t xml:space="preserve"> </w:t>
      </w:r>
      <w:r>
        <w:rPr>
          <w:sz w:val="24"/>
        </w:rPr>
        <w:t>or</w:t>
      </w:r>
      <w:r>
        <w:rPr>
          <w:spacing w:val="28"/>
          <w:sz w:val="24"/>
        </w:rPr>
        <w:t xml:space="preserve"> </w:t>
      </w:r>
      <w:r>
        <w:rPr>
          <w:sz w:val="24"/>
        </w:rPr>
        <w:t>of</w:t>
      </w:r>
      <w:r>
        <w:rPr>
          <w:spacing w:val="-57"/>
          <w:sz w:val="24"/>
        </w:rPr>
        <w:t xml:space="preserve"> </w:t>
      </w:r>
      <w:r>
        <w:rPr>
          <w:sz w:val="24"/>
        </w:rPr>
        <w:t>this</w:t>
      </w:r>
      <w:r>
        <w:rPr>
          <w:spacing w:val="-1"/>
          <w:sz w:val="24"/>
        </w:rPr>
        <w:t xml:space="preserve"> </w:t>
      </w:r>
      <w:r>
        <w:rPr>
          <w:sz w:val="24"/>
        </w:rPr>
        <w:t>Section, depending</w:t>
      </w:r>
      <w:r>
        <w:rPr>
          <w:spacing w:val="-2"/>
          <w:sz w:val="24"/>
        </w:rPr>
        <w:t xml:space="preserve"> </w:t>
      </w:r>
      <w:r>
        <w:rPr>
          <w:sz w:val="24"/>
        </w:rPr>
        <w:t>on which of the</w:t>
      </w:r>
      <w:r>
        <w:rPr>
          <w:spacing w:val="-3"/>
          <w:sz w:val="24"/>
        </w:rPr>
        <w:t xml:space="preserve"> </w:t>
      </w:r>
      <w:r>
        <w:rPr>
          <w:sz w:val="24"/>
        </w:rPr>
        <w:t>two objectives is predominant.</w:t>
      </w:r>
    </w:p>
    <w:p w14:paraId="2AFD691A" w14:textId="77777777" w:rsidR="004B799C" w:rsidRDefault="004B799C">
      <w:pPr>
        <w:pStyle w:val="BodyText"/>
        <w:spacing w:before="11"/>
        <w:rPr>
          <w:sz w:val="20"/>
        </w:rPr>
      </w:pPr>
    </w:p>
    <w:p w14:paraId="56B5CEA1" w14:textId="77777777" w:rsidR="004B799C" w:rsidRDefault="00CA4AAC">
      <w:pPr>
        <w:ind w:left="1525"/>
        <w:rPr>
          <w:i/>
          <w:sz w:val="24"/>
        </w:rPr>
      </w:pPr>
      <w:r>
        <w:rPr>
          <w:noProof/>
        </w:rPr>
        <w:drawing>
          <wp:anchor distT="0" distB="0" distL="0" distR="0" simplePos="0" relativeHeight="15790080" behindDoc="0" locked="0" layoutInCell="1" allowOverlap="1" wp14:anchorId="798CAA09" wp14:editId="246416FA">
            <wp:simplePos x="0" y="0"/>
            <wp:positionH relativeFrom="page">
              <wp:posOffset>903791</wp:posOffset>
            </wp:positionH>
            <wp:positionV relativeFrom="paragraph">
              <wp:posOffset>39377</wp:posOffset>
            </wp:positionV>
            <wp:extent cx="291786" cy="107346"/>
            <wp:effectExtent l="0" t="0" r="0" b="0"/>
            <wp:wrapNone/>
            <wp:docPr id="157" name="image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image73.png"/>
                    <pic:cNvPicPr/>
                  </pic:nvPicPr>
                  <pic:blipFill>
                    <a:blip r:embed="rId97" cstate="print"/>
                    <a:stretch>
                      <a:fillRect/>
                    </a:stretch>
                  </pic:blipFill>
                  <pic:spPr>
                    <a:xfrm>
                      <a:off x="0" y="0"/>
                      <a:ext cx="291786" cy="107346"/>
                    </a:xfrm>
                    <a:prstGeom prst="rect">
                      <a:avLst/>
                    </a:prstGeom>
                  </pic:spPr>
                </pic:pic>
              </a:graphicData>
            </a:graphic>
          </wp:anchor>
        </w:drawing>
      </w:r>
      <w:bookmarkStart w:id="139" w:name="_bookmark129"/>
      <w:bookmarkEnd w:id="139"/>
      <w:r>
        <w:rPr>
          <w:i/>
          <w:sz w:val="24"/>
        </w:rPr>
        <w:t>Incentive</w:t>
      </w:r>
      <w:r>
        <w:rPr>
          <w:i/>
          <w:spacing w:val="-6"/>
          <w:sz w:val="24"/>
        </w:rPr>
        <w:t xml:space="preserve"> </w:t>
      </w:r>
      <w:r>
        <w:rPr>
          <w:i/>
          <w:sz w:val="24"/>
        </w:rPr>
        <w:t>effect</w:t>
      </w:r>
    </w:p>
    <w:p w14:paraId="17C4DB92" w14:textId="77777777" w:rsidR="004B799C" w:rsidRDefault="004B799C">
      <w:pPr>
        <w:pStyle w:val="BodyText"/>
        <w:spacing w:before="10"/>
        <w:rPr>
          <w:i/>
          <w:sz w:val="20"/>
        </w:rPr>
      </w:pPr>
    </w:p>
    <w:p w14:paraId="762824C9" w14:textId="77777777" w:rsidR="004B799C" w:rsidRDefault="00CA4AAC">
      <w:pPr>
        <w:pStyle w:val="ListParagraph"/>
        <w:numPr>
          <w:ilvl w:val="0"/>
          <w:numId w:val="28"/>
        </w:numPr>
        <w:tabs>
          <w:tab w:val="left" w:pos="1559"/>
        </w:tabs>
        <w:ind w:left="1558" w:right="955" w:hanging="600"/>
        <w:jc w:val="both"/>
        <w:rPr>
          <w:sz w:val="24"/>
        </w:rPr>
      </w:pPr>
      <w:r>
        <w:rPr>
          <w:sz w:val="24"/>
        </w:rPr>
        <w:t xml:space="preserve">The requirements set out in points </w:t>
      </w:r>
      <w:hyperlink w:anchor="_bookmark130" w:history="1">
        <w:r>
          <w:rPr>
            <w:sz w:val="24"/>
          </w:rPr>
          <w:t>230</w:t>
        </w:r>
      </w:hyperlink>
      <w:r>
        <w:rPr>
          <w:sz w:val="24"/>
        </w:rPr>
        <w:t xml:space="preserve"> and </w:t>
      </w:r>
      <w:hyperlink w:anchor="_bookmark131" w:history="1">
        <w:r>
          <w:rPr>
            <w:sz w:val="24"/>
          </w:rPr>
          <w:t>231</w:t>
        </w:r>
      </w:hyperlink>
      <w:r>
        <w:rPr>
          <w:sz w:val="24"/>
        </w:rPr>
        <w:t xml:space="preserve"> apply in addition to those set out in</w:t>
      </w:r>
      <w:r>
        <w:rPr>
          <w:spacing w:val="1"/>
          <w:sz w:val="24"/>
        </w:rPr>
        <w:t xml:space="preserve"> </w:t>
      </w:r>
      <w:r>
        <w:rPr>
          <w:sz w:val="24"/>
        </w:rPr>
        <w:t>Section</w:t>
      </w:r>
      <w:r>
        <w:rPr>
          <w:spacing w:val="-1"/>
          <w:sz w:val="24"/>
        </w:rPr>
        <w:t xml:space="preserve"> </w:t>
      </w:r>
      <w:r>
        <w:rPr>
          <w:sz w:val="24"/>
        </w:rPr>
        <w:t>3.1.2.</w:t>
      </w:r>
    </w:p>
    <w:p w14:paraId="7D182E6C" w14:textId="77777777" w:rsidR="004B799C" w:rsidRDefault="004B799C">
      <w:pPr>
        <w:pStyle w:val="BodyText"/>
        <w:spacing w:before="10"/>
        <w:rPr>
          <w:sz w:val="20"/>
        </w:rPr>
      </w:pPr>
    </w:p>
    <w:p w14:paraId="23B9EBBC" w14:textId="77777777" w:rsidR="004B799C" w:rsidRDefault="00CA4AAC">
      <w:pPr>
        <w:pStyle w:val="ListParagraph"/>
        <w:numPr>
          <w:ilvl w:val="0"/>
          <w:numId w:val="28"/>
        </w:numPr>
        <w:tabs>
          <w:tab w:val="left" w:pos="1559"/>
        </w:tabs>
        <w:ind w:left="1558" w:right="956" w:hanging="600"/>
        <w:jc w:val="both"/>
        <w:rPr>
          <w:sz w:val="24"/>
        </w:rPr>
      </w:pPr>
      <w:bookmarkStart w:id="140" w:name="_bookmark130"/>
      <w:bookmarkEnd w:id="140"/>
      <w:r>
        <w:rPr>
          <w:sz w:val="24"/>
        </w:rPr>
        <w:t>Aid</w:t>
      </w:r>
      <w:r>
        <w:rPr>
          <w:spacing w:val="1"/>
          <w:sz w:val="24"/>
        </w:rPr>
        <w:t xml:space="preserve"> </w:t>
      </w:r>
      <w:r>
        <w:rPr>
          <w:sz w:val="24"/>
        </w:rPr>
        <w:t>for</w:t>
      </w:r>
      <w:r>
        <w:rPr>
          <w:spacing w:val="1"/>
          <w:sz w:val="24"/>
        </w:rPr>
        <w:t xml:space="preserve"> </w:t>
      </w:r>
      <w:r>
        <w:rPr>
          <w:sz w:val="24"/>
        </w:rPr>
        <w:t>investments</w:t>
      </w:r>
      <w:r>
        <w:rPr>
          <w:spacing w:val="1"/>
          <w:sz w:val="24"/>
        </w:rPr>
        <w:t xml:space="preserve"> </w:t>
      </w:r>
      <w:r>
        <w:rPr>
          <w:sz w:val="24"/>
        </w:rPr>
        <w:t>that</w:t>
      </w:r>
      <w:r>
        <w:rPr>
          <w:spacing w:val="1"/>
          <w:sz w:val="24"/>
        </w:rPr>
        <w:t xml:space="preserve"> </w:t>
      </w:r>
      <w:r>
        <w:rPr>
          <w:sz w:val="24"/>
        </w:rPr>
        <w:t>enable</w:t>
      </w:r>
      <w:r>
        <w:rPr>
          <w:spacing w:val="1"/>
          <w:sz w:val="24"/>
        </w:rPr>
        <w:t xml:space="preserve"> </w:t>
      </w:r>
      <w:r>
        <w:rPr>
          <w:sz w:val="24"/>
        </w:rPr>
        <w:t>the</w:t>
      </w:r>
      <w:r>
        <w:rPr>
          <w:spacing w:val="1"/>
          <w:sz w:val="24"/>
        </w:rPr>
        <w:t xml:space="preserve"> </w:t>
      </w:r>
      <w:r>
        <w:rPr>
          <w:sz w:val="24"/>
        </w:rPr>
        <w:t>beneficiary</w:t>
      </w:r>
      <w:r>
        <w:rPr>
          <w:spacing w:val="1"/>
          <w:sz w:val="24"/>
        </w:rPr>
        <w:t xml:space="preserve"> </w:t>
      </w:r>
      <w:r>
        <w:rPr>
          <w:sz w:val="24"/>
        </w:rPr>
        <w:t>to</w:t>
      </w:r>
      <w:r>
        <w:rPr>
          <w:spacing w:val="1"/>
          <w:sz w:val="24"/>
        </w:rPr>
        <w:t xml:space="preserve"> </w:t>
      </w:r>
      <w:r>
        <w:rPr>
          <w:sz w:val="24"/>
        </w:rPr>
        <w:t>exceed</w:t>
      </w:r>
      <w:r>
        <w:rPr>
          <w:spacing w:val="1"/>
          <w:sz w:val="24"/>
        </w:rPr>
        <w:t xml:space="preserve"> </w:t>
      </w:r>
      <w:r>
        <w:rPr>
          <w:sz w:val="24"/>
        </w:rPr>
        <w:t>the</w:t>
      </w:r>
      <w:r>
        <w:rPr>
          <w:spacing w:val="1"/>
          <w:sz w:val="24"/>
        </w:rPr>
        <w:t xml:space="preserve"> </w:t>
      </w:r>
      <w:r>
        <w:rPr>
          <w:sz w:val="24"/>
        </w:rPr>
        <w:t>applicable</w:t>
      </w:r>
      <w:r>
        <w:rPr>
          <w:spacing w:val="60"/>
          <w:sz w:val="24"/>
        </w:rPr>
        <w:t xml:space="preserve"> </w:t>
      </w:r>
      <w:r>
        <w:rPr>
          <w:sz w:val="24"/>
        </w:rPr>
        <w:t>Union</w:t>
      </w:r>
      <w:r>
        <w:rPr>
          <w:spacing w:val="1"/>
          <w:sz w:val="24"/>
        </w:rPr>
        <w:t xml:space="preserve"> </w:t>
      </w:r>
      <w:r>
        <w:rPr>
          <w:sz w:val="24"/>
        </w:rPr>
        <w:t>standards</w:t>
      </w:r>
      <w:r>
        <w:rPr>
          <w:spacing w:val="1"/>
          <w:sz w:val="24"/>
        </w:rPr>
        <w:t xml:space="preserve"> </w:t>
      </w:r>
      <w:r>
        <w:rPr>
          <w:sz w:val="24"/>
        </w:rPr>
        <w:t>contributes</w:t>
      </w:r>
      <w:r>
        <w:rPr>
          <w:spacing w:val="1"/>
          <w:sz w:val="24"/>
        </w:rPr>
        <w:t xml:space="preserve"> </w:t>
      </w:r>
      <w:r>
        <w:rPr>
          <w:sz w:val="24"/>
        </w:rPr>
        <w:t>to</w:t>
      </w:r>
      <w:r>
        <w:rPr>
          <w:spacing w:val="1"/>
          <w:sz w:val="24"/>
        </w:rPr>
        <w:t xml:space="preserve"> </w:t>
      </w:r>
      <w:r>
        <w:rPr>
          <w:sz w:val="24"/>
        </w:rPr>
        <w:t>the</w:t>
      </w:r>
      <w:r>
        <w:rPr>
          <w:spacing w:val="1"/>
          <w:sz w:val="24"/>
        </w:rPr>
        <w:t xml:space="preserve"> </w:t>
      </w:r>
      <w:r>
        <w:rPr>
          <w:sz w:val="24"/>
        </w:rPr>
        <w:t>environmental</w:t>
      </w:r>
      <w:r>
        <w:rPr>
          <w:spacing w:val="1"/>
          <w:sz w:val="24"/>
        </w:rPr>
        <w:t xml:space="preserve"> </w:t>
      </w:r>
      <w:r>
        <w:rPr>
          <w:sz w:val="24"/>
        </w:rPr>
        <w:t>or</w:t>
      </w:r>
      <w:r>
        <w:rPr>
          <w:spacing w:val="1"/>
          <w:sz w:val="24"/>
        </w:rPr>
        <w:t xml:space="preserve"> </w:t>
      </w:r>
      <w:r>
        <w:rPr>
          <w:sz w:val="24"/>
        </w:rPr>
        <w:t>energy</w:t>
      </w:r>
      <w:r>
        <w:rPr>
          <w:spacing w:val="1"/>
          <w:sz w:val="24"/>
        </w:rPr>
        <w:t xml:space="preserve"> </w:t>
      </w:r>
      <w:r>
        <w:rPr>
          <w:sz w:val="24"/>
        </w:rPr>
        <w:t>objective.</w:t>
      </w:r>
      <w:r>
        <w:rPr>
          <w:spacing w:val="1"/>
          <w:sz w:val="24"/>
        </w:rPr>
        <w:t xml:space="preserve"> </w:t>
      </w:r>
      <w:r>
        <w:rPr>
          <w:sz w:val="24"/>
        </w:rPr>
        <w:t>In</w:t>
      </w:r>
      <w:r>
        <w:rPr>
          <w:spacing w:val="1"/>
          <w:sz w:val="24"/>
        </w:rPr>
        <w:t xml:space="preserve"> </w:t>
      </w:r>
      <w:r>
        <w:rPr>
          <w:sz w:val="24"/>
        </w:rPr>
        <w:t>order</w:t>
      </w:r>
      <w:r>
        <w:rPr>
          <w:spacing w:val="1"/>
          <w:sz w:val="24"/>
        </w:rPr>
        <w:t xml:space="preserve"> </w:t>
      </w:r>
      <w:r>
        <w:rPr>
          <w:sz w:val="24"/>
        </w:rPr>
        <w:t>not</w:t>
      </w:r>
      <w:r>
        <w:rPr>
          <w:spacing w:val="1"/>
          <w:sz w:val="24"/>
        </w:rPr>
        <w:t xml:space="preserve"> </w:t>
      </w:r>
      <w:r>
        <w:rPr>
          <w:sz w:val="24"/>
        </w:rPr>
        <w:t>to</w:t>
      </w:r>
      <w:r>
        <w:rPr>
          <w:spacing w:val="1"/>
          <w:sz w:val="24"/>
        </w:rPr>
        <w:t xml:space="preserve"> </w:t>
      </w:r>
      <w:r>
        <w:rPr>
          <w:sz w:val="24"/>
        </w:rPr>
        <w:t>discourage Member States from setting mandatory national standards which are more</w:t>
      </w:r>
      <w:r>
        <w:rPr>
          <w:spacing w:val="1"/>
          <w:sz w:val="24"/>
        </w:rPr>
        <w:t xml:space="preserve"> </w:t>
      </w:r>
      <w:r>
        <w:rPr>
          <w:sz w:val="24"/>
        </w:rPr>
        <w:t>stringent than the corresponding Union standards, aid measures may have an incentive</w:t>
      </w:r>
      <w:r>
        <w:rPr>
          <w:spacing w:val="1"/>
          <w:sz w:val="24"/>
        </w:rPr>
        <w:t xml:space="preserve"> </w:t>
      </w:r>
      <w:r>
        <w:rPr>
          <w:sz w:val="24"/>
        </w:rPr>
        <w:t>effect</w:t>
      </w:r>
      <w:r>
        <w:rPr>
          <w:spacing w:val="9"/>
          <w:sz w:val="24"/>
        </w:rPr>
        <w:t xml:space="preserve"> </w:t>
      </w:r>
      <w:r>
        <w:rPr>
          <w:sz w:val="24"/>
        </w:rPr>
        <w:t>irrespective</w:t>
      </w:r>
      <w:r>
        <w:rPr>
          <w:spacing w:val="8"/>
          <w:sz w:val="24"/>
        </w:rPr>
        <w:t xml:space="preserve"> </w:t>
      </w:r>
      <w:r>
        <w:rPr>
          <w:sz w:val="24"/>
        </w:rPr>
        <w:t>of</w:t>
      </w:r>
      <w:r>
        <w:rPr>
          <w:spacing w:val="8"/>
          <w:sz w:val="24"/>
        </w:rPr>
        <w:t xml:space="preserve"> </w:t>
      </w:r>
      <w:r>
        <w:rPr>
          <w:sz w:val="24"/>
        </w:rPr>
        <w:t>the</w:t>
      </w:r>
      <w:r>
        <w:rPr>
          <w:spacing w:val="8"/>
          <w:sz w:val="24"/>
        </w:rPr>
        <w:t xml:space="preserve"> </w:t>
      </w:r>
      <w:r>
        <w:rPr>
          <w:sz w:val="24"/>
        </w:rPr>
        <w:t>presence</w:t>
      </w:r>
      <w:r>
        <w:rPr>
          <w:spacing w:val="8"/>
          <w:sz w:val="24"/>
        </w:rPr>
        <w:t xml:space="preserve"> </w:t>
      </w:r>
      <w:r>
        <w:rPr>
          <w:sz w:val="24"/>
        </w:rPr>
        <w:t>of</w:t>
      </w:r>
      <w:r>
        <w:rPr>
          <w:spacing w:val="8"/>
          <w:sz w:val="24"/>
        </w:rPr>
        <w:t xml:space="preserve"> </w:t>
      </w:r>
      <w:r>
        <w:rPr>
          <w:sz w:val="24"/>
        </w:rPr>
        <w:t>mandatory</w:t>
      </w:r>
      <w:r>
        <w:rPr>
          <w:spacing w:val="6"/>
          <w:sz w:val="24"/>
        </w:rPr>
        <w:t xml:space="preserve"> </w:t>
      </w:r>
      <w:r>
        <w:rPr>
          <w:sz w:val="24"/>
        </w:rPr>
        <w:t>national</w:t>
      </w:r>
      <w:r>
        <w:rPr>
          <w:spacing w:val="9"/>
          <w:sz w:val="24"/>
        </w:rPr>
        <w:t xml:space="preserve"> </w:t>
      </w:r>
      <w:r>
        <w:rPr>
          <w:sz w:val="24"/>
        </w:rPr>
        <w:t>standards</w:t>
      </w:r>
      <w:r>
        <w:rPr>
          <w:spacing w:val="8"/>
          <w:sz w:val="24"/>
        </w:rPr>
        <w:t xml:space="preserve"> </w:t>
      </w:r>
      <w:r>
        <w:rPr>
          <w:sz w:val="24"/>
        </w:rPr>
        <w:t>that</w:t>
      </w:r>
      <w:r>
        <w:rPr>
          <w:spacing w:val="9"/>
          <w:sz w:val="24"/>
        </w:rPr>
        <w:t xml:space="preserve"> </w:t>
      </w:r>
      <w:r>
        <w:rPr>
          <w:sz w:val="24"/>
        </w:rPr>
        <w:t>are</w:t>
      </w:r>
      <w:r>
        <w:rPr>
          <w:spacing w:val="7"/>
          <w:sz w:val="24"/>
        </w:rPr>
        <w:t xml:space="preserve"> </w:t>
      </w:r>
      <w:r>
        <w:rPr>
          <w:sz w:val="24"/>
        </w:rPr>
        <w:t>more</w:t>
      </w:r>
    </w:p>
    <w:p w14:paraId="2E954093" w14:textId="31B477DB" w:rsidR="004B799C" w:rsidRDefault="00161D3B">
      <w:pPr>
        <w:pStyle w:val="BodyText"/>
        <w:spacing w:before="2"/>
        <w:rPr>
          <w:sz w:val="21"/>
        </w:rPr>
      </w:pPr>
      <w:r>
        <w:rPr>
          <w:noProof/>
        </w:rPr>
        <mc:AlternateContent>
          <mc:Choice Requires="wps">
            <w:drawing>
              <wp:anchor distT="0" distB="0" distL="0" distR="0" simplePos="0" relativeHeight="487648256" behindDoc="1" locked="0" layoutInCell="1" allowOverlap="1" wp14:anchorId="2ED24A77" wp14:editId="1D43161F">
                <wp:simplePos x="0" y="0"/>
                <wp:positionH relativeFrom="page">
                  <wp:posOffset>901065</wp:posOffset>
                </wp:positionH>
                <wp:positionV relativeFrom="paragraph">
                  <wp:posOffset>170180</wp:posOffset>
                </wp:positionV>
                <wp:extent cx="1828800" cy="7620"/>
                <wp:effectExtent l="0" t="0" r="0" b="0"/>
                <wp:wrapTopAndBottom/>
                <wp:docPr id="58" name="docshape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DEB28A" id="docshape50" o:spid="_x0000_s1026" style="position:absolute;margin-left:70.95pt;margin-top:13.4pt;width:2in;height:.6pt;z-index:-156682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" fillcolor="black" stroked="f">
                <w10:wrap type="topAndBottom" anchorx="page"/>
              </v:rect>
            </w:pict>
          </mc:Fallback>
        </mc:AlternateContent>
      </w:r>
    </w:p>
    <w:p w14:paraId="2EDB0080" w14:textId="77777777" w:rsidR="004B799C" w:rsidRDefault="00CA4AAC">
      <w:pPr>
        <w:spacing w:before="103"/>
        <w:ind w:left="1525" w:right="960" w:hanging="567"/>
        <w:jc w:val="both"/>
        <w:rPr>
          <w:sz w:val="20"/>
        </w:rPr>
      </w:pPr>
      <w:r>
        <w:rPr>
          <w:sz w:val="20"/>
          <w:vertAlign w:val="superscript"/>
        </w:rPr>
        <w:t>93</w:t>
      </w:r>
      <w:r>
        <w:rPr>
          <w:sz w:val="20"/>
        </w:rPr>
        <w:t xml:space="preserve">     </w:t>
      </w:r>
      <w:r>
        <w:rPr>
          <w:spacing w:val="1"/>
          <w:sz w:val="20"/>
        </w:rPr>
        <w:t xml:space="preserve"> </w:t>
      </w:r>
      <w:r>
        <w:rPr>
          <w:sz w:val="20"/>
        </w:rPr>
        <w:t>Communication from the Commission to the European Parliament, the Council, the European Economic</w:t>
      </w:r>
      <w:r>
        <w:rPr>
          <w:spacing w:val="1"/>
          <w:sz w:val="20"/>
        </w:rPr>
        <w:t xml:space="preserve"> </w:t>
      </w:r>
      <w:r>
        <w:rPr>
          <w:sz w:val="20"/>
        </w:rPr>
        <w:t>and Social Committee and the Committee of the Regions ‘Pathway to a Healthy Planet for All EU Action</w:t>
      </w:r>
      <w:r>
        <w:rPr>
          <w:spacing w:val="1"/>
          <w:sz w:val="20"/>
        </w:rPr>
        <w:t xml:space="preserve"> </w:t>
      </w:r>
      <w:r>
        <w:rPr>
          <w:sz w:val="20"/>
        </w:rPr>
        <w:t>Plan:</w:t>
      </w:r>
      <w:r>
        <w:rPr>
          <w:spacing w:val="-2"/>
          <w:sz w:val="20"/>
        </w:rPr>
        <w:t xml:space="preserve"> </w:t>
      </w:r>
      <w:r>
        <w:rPr>
          <w:sz w:val="20"/>
        </w:rPr>
        <w:t>Towards Zero</w:t>
      </w:r>
      <w:r>
        <w:rPr>
          <w:spacing w:val="1"/>
          <w:sz w:val="20"/>
        </w:rPr>
        <w:t xml:space="preserve"> </w:t>
      </w:r>
      <w:r>
        <w:rPr>
          <w:sz w:val="20"/>
        </w:rPr>
        <w:t>Pollution</w:t>
      </w:r>
      <w:r>
        <w:rPr>
          <w:spacing w:val="-2"/>
          <w:sz w:val="20"/>
        </w:rPr>
        <w:t xml:space="preserve"> </w:t>
      </w:r>
      <w:r>
        <w:rPr>
          <w:sz w:val="20"/>
        </w:rPr>
        <w:t>for Air,</w:t>
      </w:r>
      <w:r>
        <w:rPr>
          <w:spacing w:val="-1"/>
          <w:sz w:val="20"/>
        </w:rPr>
        <w:t xml:space="preserve"> </w:t>
      </w:r>
      <w:r>
        <w:rPr>
          <w:sz w:val="20"/>
        </w:rPr>
        <w:t>Water</w:t>
      </w:r>
      <w:r>
        <w:rPr>
          <w:spacing w:val="1"/>
          <w:sz w:val="20"/>
        </w:rPr>
        <w:t xml:space="preserve"> </w:t>
      </w:r>
      <w:r>
        <w:rPr>
          <w:sz w:val="20"/>
        </w:rPr>
        <w:t>and Soil’,</w:t>
      </w:r>
      <w:r>
        <w:rPr>
          <w:spacing w:val="7"/>
          <w:sz w:val="20"/>
        </w:rPr>
        <w:t xml:space="preserve"> </w:t>
      </w:r>
      <w:r>
        <w:rPr>
          <w:sz w:val="20"/>
        </w:rPr>
        <w:t>COM(2021) 400</w:t>
      </w:r>
      <w:r>
        <w:rPr>
          <w:spacing w:val="2"/>
          <w:sz w:val="20"/>
        </w:rPr>
        <w:t xml:space="preserve"> </w:t>
      </w:r>
      <w:r>
        <w:rPr>
          <w:sz w:val="20"/>
        </w:rPr>
        <w:t>final.</w:t>
      </w:r>
    </w:p>
    <w:p w14:paraId="22AEF1B6" w14:textId="77777777" w:rsidR="004B799C" w:rsidRDefault="00CA4AAC">
      <w:pPr>
        <w:spacing w:before="2"/>
        <w:ind w:left="1525" w:right="963" w:hanging="567"/>
        <w:jc w:val="both"/>
        <w:rPr>
          <w:sz w:val="20"/>
        </w:rPr>
      </w:pPr>
      <w:r>
        <w:rPr>
          <w:sz w:val="20"/>
          <w:vertAlign w:val="superscript"/>
        </w:rPr>
        <w:t>94</w:t>
      </w:r>
      <w:r>
        <w:rPr>
          <w:sz w:val="20"/>
        </w:rPr>
        <w:t xml:space="preserve">     </w:t>
      </w:r>
      <w:r>
        <w:rPr>
          <w:spacing w:val="1"/>
          <w:sz w:val="20"/>
        </w:rPr>
        <w:t xml:space="preserve"> </w:t>
      </w:r>
      <w:r>
        <w:rPr>
          <w:sz w:val="20"/>
        </w:rPr>
        <w:t>Communication from the Commission to the European Parliament, the Council, the European Economic</w:t>
      </w:r>
      <w:r>
        <w:rPr>
          <w:spacing w:val="1"/>
          <w:sz w:val="20"/>
        </w:rPr>
        <w:t xml:space="preserve"> </w:t>
      </w:r>
      <w:r>
        <w:rPr>
          <w:sz w:val="20"/>
        </w:rPr>
        <w:t>and Social Committee and the Committee of the Regions ‘A Farm to Fork Strategy for a fair, healthy and</w:t>
      </w:r>
      <w:r>
        <w:rPr>
          <w:spacing w:val="1"/>
          <w:sz w:val="20"/>
        </w:rPr>
        <w:t xml:space="preserve"> </w:t>
      </w:r>
      <w:r>
        <w:rPr>
          <w:sz w:val="20"/>
        </w:rPr>
        <w:t>environmentally-friendly</w:t>
      </w:r>
      <w:r>
        <w:rPr>
          <w:spacing w:val="-2"/>
          <w:sz w:val="20"/>
        </w:rPr>
        <w:t xml:space="preserve"> </w:t>
      </w:r>
      <w:r>
        <w:rPr>
          <w:sz w:val="20"/>
        </w:rPr>
        <w:t>food</w:t>
      </w:r>
      <w:r>
        <w:rPr>
          <w:spacing w:val="1"/>
          <w:sz w:val="20"/>
        </w:rPr>
        <w:t xml:space="preserve"> </w:t>
      </w:r>
      <w:r>
        <w:rPr>
          <w:sz w:val="20"/>
        </w:rPr>
        <w:t>system’,</w:t>
      </w:r>
      <w:r>
        <w:rPr>
          <w:spacing w:val="3"/>
          <w:sz w:val="20"/>
        </w:rPr>
        <w:t xml:space="preserve"> </w:t>
      </w:r>
      <w:r>
        <w:rPr>
          <w:sz w:val="20"/>
        </w:rPr>
        <w:t>COM/2020/381</w:t>
      </w:r>
      <w:r>
        <w:rPr>
          <w:spacing w:val="-2"/>
          <w:sz w:val="20"/>
        </w:rPr>
        <w:t xml:space="preserve"> </w:t>
      </w:r>
      <w:r>
        <w:rPr>
          <w:sz w:val="20"/>
        </w:rPr>
        <w:t>final.</w:t>
      </w:r>
    </w:p>
    <w:p w14:paraId="2C7BAA56" w14:textId="77777777" w:rsidR="004B799C" w:rsidRDefault="00CA4AAC">
      <w:pPr>
        <w:ind w:left="1525" w:right="965" w:hanging="567"/>
        <w:jc w:val="both"/>
        <w:rPr>
          <w:sz w:val="20"/>
        </w:rPr>
      </w:pPr>
      <w:r>
        <w:rPr>
          <w:sz w:val="20"/>
          <w:vertAlign w:val="superscript"/>
        </w:rPr>
        <w:t>95</w:t>
      </w:r>
      <w:r>
        <w:rPr>
          <w:sz w:val="20"/>
        </w:rPr>
        <w:t xml:space="preserve">   </w:t>
      </w:r>
      <w:r>
        <w:rPr>
          <w:spacing w:val="1"/>
          <w:sz w:val="20"/>
        </w:rPr>
        <w:t xml:space="preserve"> </w:t>
      </w:r>
      <w:r>
        <w:rPr>
          <w:sz w:val="20"/>
        </w:rPr>
        <w:t>Tradable permits can involve State aid, in particular when Member States grant permits and allowances</w:t>
      </w:r>
      <w:r>
        <w:rPr>
          <w:spacing w:val="1"/>
          <w:sz w:val="20"/>
        </w:rPr>
        <w:t xml:space="preserve"> </w:t>
      </w:r>
      <w:r>
        <w:rPr>
          <w:sz w:val="20"/>
        </w:rPr>
        <w:t>below</w:t>
      </w:r>
      <w:r>
        <w:rPr>
          <w:spacing w:val="-6"/>
          <w:sz w:val="20"/>
        </w:rPr>
        <w:t xml:space="preserve"> </w:t>
      </w:r>
      <w:r>
        <w:rPr>
          <w:sz w:val="20"/>
        </w:rPr>
        <w:t>their</w:t>
      </w:r>
      <w:r>
        <w:rPr>
          <w:spacing w:val="3"/>
          <w:sz w:val="20"/>
        </w:rPr>
        <w:t xml:space="preserve"> </w:t>
      </w:r>
      <w:r>
        <w:rPr>
          <w:sz w:val="20"/>
        </w:rPr>
        <w:t>market</w:t>
      </w:r>
      <w:r>
        <w:rPr>
          <w:spacing w:val="2"/>
          <w:sz w:val="20"/>
        </w:rPr>
        <w:t xml:space="preserve"> </w:t>
      </w:r>
      <w:r>
        <w:rPr>
          <w:sz w:val="20"/>
        </w:rPr>
        <w:t>value.</w:t>
      </w:r>
    </w:p>
    <w:p w14:paraId="1F426934" w14:textId="77777777" w:rsidR="004B799C" w:rsidRDefault="004B799C">
      <w:pPr>
        <w:jc w:val="both"/>
        <w:rPr>
          <w:sz w:val="20"/>
        </w:rPr>
        <w:sectPr w:rsidR="004B799C">
          <w:pgSz w:w="11910" w:h="16840"/>
          <w:pgMar w:top="1000" w:right="460" w:bottom="1620" w:left="460" w:header="0" w:footer="1426" w:gutter="0"/>
          <w:cols w:space="720"/>
        </w:sectPr>
      </w:pPr>
    </w:p>
    <w:p w14:paraId="51CAC010" w14:textId="77777777" w:rsidR="004B799C" w:rsidRDefault="00CA4AAC">
      <w:pPr>
        <w:pStyle w:val="BodyText"/>
        <w:spacing w:before="72"/>
        <w:ind w:left="1558" w:right="955"/>
        <w:jc w:val="both"/>
      </w:pPr>
      <w:r>
        <w:lastRenderedPageBreak/>
        <w:t>stringent than the Union standard. This includes, for instance, measures to improve the</w:t>
      </w:r>
      <w:r>
        <w:rPr>
          <w:spacing w:val="1"/>
        </w:rPr>
        <w:t xml:space="preserve"> </w:t>
      </w:r>
      <w:r>
        <w:t>water and air quality beyond mandatory Union standards. Such a positive contribution</w:t>
      </w:r>
      <w:r>
        <w:rPr>
          <w:spacing w:val="1"/>
        </w:rPr>
        <w:t xml:space="preserve"> </w:t>
      </w:r>
      <w:r>
        <w:t>also exists in the presence of mandatory national standards adopted in the absence of</w:t>
      </w:r>
      <w:r>
        <w:rPr>
          <w:spacing w:val="1"/>
        </w:rPr>
        <w:t xml:space="preserve"> </w:t>
      </w:r>
      <w:r>
        <w:t>Union</w:t>
      </w:r>
      <w:r>
        <w:rPr>
          <w:spacing w:val="-1"/>
        </w:rPr>
        <w:t xml:space="preserve"> </w:t>
      </w:r>
      <w:r>
        <w:t>standards.</w:t>
      </w:r>
    </w:p>
    <w:p w14:paraId="6A370D49" w14:textId="77777777" w:rsidR="004B799C" w:rsidRDefault="004B799C">
      <w:pPr>
        <w:pStyle w:val="BodyText"/>
        <w:spacing w:before="10"/>
        <w:rPr>
          <w:sz w:val="20"/>
        </w:rPr>
      </w:pPr>
    </w:p>
    <w:p w14:paraId="5D05A3CD" w14:textId="77777777" w:rsidR="004B799C" w:rsidRDefault="00CA4AAC">
      <w:pPr>
        <w:pStyle w:val="ListParagraph"/>
        <w:numPr>
          <w:ilvl w:val="0"/>
          <w:numId w:val="28"/>
        </w:numPr>
        <w:tabs>
          <w:tab w:val="left" w:pos="1559"/>
        </w:tabs>
        <w:ind w:left="1558" w:right="959" w:hanging="600"/>
        <w:jc w:val="both"/>
        <w:rPr>
          <w:sz w:val="24"/>
        </w:rPr>
      </w:pPr>
      <w:bookmarkStart w:id="141" w:name="_bookmark131"/>
      <w:bookmarkEnd w:id="141"/>
      <w:r>
        <w:rPr>
          <w:sz w:val="24"/>
        </w:rPr>
        <w:t>Aid</w:t>
      </w:r>
      <w:r>
        <w:rPr>
          <w:spacing w:val="1"/>
          <w:sz w:val="24"/>
        </w:rPr>
        <w:t xml:space="preserve"> </w:t>
      </w:r>
      <w:r>
        <w:rPr>
          <w:sz w:val="24"/>
        </w:rPr>
        <w:t>for</w:t>
      </w:r>
      <w:r>
        <w:rPr>
          <w:spacing w:val="1"/>
          <w:sz w:val="24"/>
        </w:rPr>
        <w:t xml:space="preserve"> </w:t>
      </w:r>
      <w:r>
        <w:rPr>
          <w:sz w:val="24"/>
        </w:rPr>
        <w:t>the</w:t>
      </w:r>
      <w:r>
        <w:rPr>
          <w:spacing w:val="1"/>
          <w:sz w:val="24"/>
        </w:rPr>
        <w:t xml:space="preserve"> </w:t>
      </w:r>
      <w:r>
        <w:rPr>
          <w:sz w:val="24"/>
        </w:rPr>
        <w:t>adaptation</w:t>
      </w:r>
      <w:r>
        <w:rPr>
          <w:spacing w:val="1"/>
          <w:sz w:val="24"/>
        </w:rPr>
        <w:t xml:space="preserve"> </w:t>
      </w:r>
      <w:r>
        <w:rPr>
          <w:sz w:val="24"/>
        </w:rPr>
        <w:t>to</w:t>
      </w:r>
      <w:r>
        <w:rPr>
          <w:spacing w:val="1"/>
          <w:sz w:val="24"/>
        </w:rPr>
        <w:t xml:space="preserve"> </w:t>
      </w:r>
      <w:r>
        <w:rPr>
          <w:sz w:val="24"/>
        </w:rPr>
        <w:t>Union</w:t>
      </w:r>
      <w:r>
        <w:rPr>
          <w:spacing w:val="1"/>
          <w:sz w:val="24"/>
        </w:rPr>
        <w:t xml:space="preserve"> </w:t>
      </w:r>
      <w:r>
        <w:rPr>
          <w:sz w:val="24"/>
        </w:rPr>
        <w:t>standards</w:t>
      </w:r>
      <w:r>
        <w:rPr>
          <w:spacing w:val="1"/>
          <w:sz w:val="24"/>
        </w:rPr>
        <w:t xml:space="preserve"> </w:t>
      </w:r>
      <w:r>
        <w:rPr>
          <w:sz w:val="24"/>
        </w:rPr>
        <w:t>adopted</w:t>
      </w:r>
      <w:r>
        <w:rPr>
          <w:spacing w:val="1"/>
          <w:sz w:val="24"/>
        </w:rPr>
        <w:t xml:space="preserve"> </w:t>
      </w:r>
      <w:r>
        <w:rPr>
          <w:sz w:val="24"/>
        </w:rPr>
        <w:t>but</w:t>
      </w:r>
      <w:r>
        <w:rPr>
          <w:spacing w:val="1"/>
          <w:sz w:val="24"/>
        </w:rPr>
        <w:t xml:space="preserve"> </w:t>
      </w:r>
      <w:r>
        <w:rPr>
          <w:sz w:val="24"/>
        </w:rPr>
        <w:t>not</w:t>
      </w:r>
      <w:r>
        <w:rPr>
          <w:spacing w:val="1"/>
          <w:sz w:val="24"/>
        </w:rPr>
        <w:t xml:space="preserve"> </w:t>
      </w:r>
      <w:r>
        <w:rPr>
          <w:sz w:val="24"/>
        </w:rPr>
        <w:t>yet</w:t>
      </w:r>
      <w:r>
        <w:rPr>
          <w:spacing w:val="1"/>
          <w:sz w:val="24"/>
        </w:rPr>
        <w:t xml:space="preserve"> </w:t>
      </w:r>
      <w:r>
        <w:rPr>
          <w:sz w:val="24"/>
        </w:rPr>
        <w:t>in</w:t>
      </w:r>
      <w:r>
        <w:rPr>
          <w:spacing w:val="1"/>
          <w:sz w:val="24"/>
        </w:rPr>
        <w:t xml:space="preserve"> </w:t>
      </w:r>
      <w:r>
        <w:rPr>
          <w:sz w:val="24"/>
        </w:rPr>
        <w:t>force</w:t>
      </w:r>
      <w:r>
        <w:rPr>
          <w:spacing w:val="1"/>
          <w:sz w:val="24"/>
        </w:rPr>
        <w:t xml:space="preserve"> </w:t>
      </w:r>
      <w:r>
        <w:rPr>
          <w:sz w:val="24"/>
        </w:rPr>
        <w:t>will</w:t>
      </w:r>
      <w:r>
        <w:rPr>
          <w:spacing w:val="60"/>
          <w:sz w:val="24"/>
        </w:rPr>
        <w:t xml:space="preserve"> </w:t>
      </w:r>
      <w:r>
        <w:rPr>
          <w:sz w:val="24"/>
        </w:rPr>
        <w:t>be</w:t>
      </w:r>
      <w:r>
        <w:rPr>
          <w:spacing w:val="1"/>
          <w:sz w:val="24"/>
        </w:rPr>
        <w:t xml:space="preserve"> </w:t>
      </w:r>
      <w:r>
        <w:rPr>
          <w:sz w:val="24"/>
        </w:rPr>
        <w:t>considered to have an incentive effect if the investment is implemented and finalised at</w:t>
      </w:r>
      <w:r>
        <w:rPr>
          <w:spacing w:val="1"/>
          <w:sz w:val="24"/>
        </w:rPr>
        <w:t xml:space="preserve"> </w:t>
      </w:r>
      <w:r>
        <w:rPr>
          <w:sz w:val="24"/>
        </w:rPr>
        <w:t>least</w:t>
      </w:r>
      <w:r>
        <w:rPr>
          <w:spacing w:val="-1"/>
          <w:sz w:val="24"/>
        </w:rPr>
        <w:t xml:space="preserve"> </w:t>
      </w:r>
      <w:r>
        <w:rPr>
          <w:sz w:val="24"/>
        </w:rPr>
        <w:t>18 months before</w:t>
      </w:r>
      <w:r>
        <w:rPr>
          <w:spacing w:val="-1"/>
          <w:sz w:val="24"/>
        </w:rPr>
        <w:t xml:space="preserve"> </w:t>
      </w:r>
      <w:r>
        <w:rPr>
          <w:sz w:val="24"/>
        </w:rPr>
        <w:t>the</w:t>
      </w:r>
      <w:r>
        <w:rPr>
          <w:spacing w:val="-1"/>
          <w:sz w:val="24"/>
        </w:rPr>
        <w:t xml:space="preserve"> </w:t>
      </w:r>
      <w:r>
        <w:rPr>
          <w:sz w:val="24"/>
        </w:rPr>
        <w:t>Union standards</w:t>
      </w:r>
      <w:r>
        <w:rPr>
          <w:spacing w:val="1"/>
          <w:sz w:val="24"/>
        </w:rPr>
        <w:t xml:space="preserve"> </w:t>
      </w:r>
      <w:r>
        <w:rPr>
          <w:sz w:val="24"/>
        </w:rPr>
        <w:t>enter</w:t>
      </w:r>
      <w:r>
        <w:rPr>
          <w:spacing w:val="-3"/>
          <w:sz w:val="24"/>
        </w:rPr>
        <w:t xml:space="preserve"> </w:t>
      </w:r>
      <w:r>
        <w:rPr>
          <w:sz w:val="24"/>
        </w:rPr>
        <w:t>into force.</w:t>
      </w:r>
    </w:p>
    <w:p w14:paraId="3C69DA19" w14:textId="77777777" w:rsidR="004B799C" w:rsidRDefault="004B799C">
      <w:pPr>
        <w:pStyle w:val="BodyText"/>
        <w:spacing w:before="10"/>
        <w:rPr>
          <w:sz w:val="20"/>
        </w:rPr>
      </w:pPr>
    </w:p>
    <w:p w14:paraId="43E0B6C4" w14:textId="77777777" w:rsidR="004B799C" w:rsidRDefault="00CA4AAC">
      <w:pPr>
        <w:ind w:left="1525"/>
        <w:jc w:val="both"/>
        <w:rPr>
          <w:i/>
          <w:sz w:val="24"/>
        </w:rPr>
      </w:pPr>
      <w:r>
        <w:rPr>
          <w:noProof/>
        </w:rPr>
        <w:drawing>
          <wp:anchor distT="0" distB="0" distL="0" distR="0" simplePos="0" relativeHeight="15791104" behindDoc="0" locked="0" layoutInCell="1" allowOverlap="1" wp14:anchorId="547F824F" wp14:editId="3AB6EAB0">
            <wp:simplePos x="0" y="0"/>
            <wp:positionH relativeFrom="page">
              <wp:posOffset>903766</wp:posOffset>
            </wp:positionH>
            <wp:positionV relativeFrom="paragraph">
              <wp:posOffset>40013</wp:posOffset>
            </wp:positionV>
            <wp:extent cx="299431" cy="107346"/>
            <wp:effectExtent l="0" t="0" r="0" b="0"/>
            <wp:wrapNone/>
            <wp:docPr id="159" name="image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image74.png"/>
                    <pic:cNvPicPr/>
                  </pic:nvPicPr>
                  <pic:blipFill>
                    <a:blip r:embed="rId98" cstate="print"/>
                    <a:stretch>
                      <a:fillRect/>
                    </a:stretch>
                  </pic:blipFill>
                  <pic:spPr>
                    <a:xfrm>
                      <a:off x="0" y="0"/>
                      <a:ext cx="299431" cy="107346"/>
                    </a:xfrm>
                    <a:prstGeom prst="rect">
                      <a:avLst/>
                    </a:prstGeom>
                  </pic:spPr>
                </pic:pic>
              </a:graphicData>
            </a:graphic>
          </wp:anchor>
        </w:drawing>
      </w:r>
      <w:bookmarkStart w:id="142" w:name="_bookmark132"/>
      <w:bookmarkEnd w:id="142"/>
      <w:r>
        <w:rPr>
          <w:i/>
          <w:sz w:val="24"/>
        </w:rPr>
        <w:t>Minimisation</w:t>
      </w:r>
      <w:r>
        <w:rPr>
          <w:i/>
          <w:spacing w:val="-2"/>
          <w:sz w:val="24"/>
        </w:rPr>
        <w:t xml:space="preserve"> </w:t>
      </w:r>
      <w:r>
        <w:rPr>
          <w:i/>
          <w:sz w:val="24"/>
        </w:rPr>
        <w:t>of</w:t>
      </w:r>
      <w:r>
        <w:rPr>
          <w:i/>
          <w:spacing w:val="-2"/>
          <w:sz w:val="24"/>
        </w:rPr>
        <w:t xml:space="preserve"> </w:t>
      </w:r>
      <w:r>
        <w:rPr>
          <w:i/>
          <w:sz w:val="24"/>
        </w:rPr>
        <w:t>distortions</w:t>
      </w:r>
      <w:r>
        <w:rPr>
          <w:i/>
          <w:spacing w:val="-2"/>
          <w:sz w:val="24"/>
        </w:rPr>
        <w:t xml:space="preserve"> </w:t>
      </w:r>
      <w:r>
        <w:rPr>
          <w:i/>
          <w:sz w:val="24"/>
        </w:rPr>
        <w:t>on</w:t>
      </w:r>
      <w:r>
        <w:rPr>
          <w:i/>
          <w:spacing w:val="-1"/>
          <w:sz w:val="24"/>
        </w:rPr>
        <w:t xml:space="preserve"> </w:t>
      </w:r>
      <w:r>
        <w:rPr>
          <w:i/>
          <w:sz w:val="24"/>
        </w:rPr>
        <w:t>competition</w:t>
      </w:r>
      <w:r>
        <w:rPr>
          <w:i/>
          <w:spacing w:val="-2"/>
          <w:sz w:val="24"/>
        </w:rPr>
        <w:t xml:space="preserve"> </w:t>
      </w:r>
      <w:r>
        <w:rPr>
          <w:i/>
          <w:sz w:val="24"/>
        </w:rPr>
        <w:t>and</w:t>
      </w:r>
      <w:r>
        <w:rPr>
          <w:i/>
          <w:spacing w:val="-2"/>
          <w:sz w:val="24"/>
        </w:rPr>
        <w:t xml:space="preserve"> </w:t>
      </w:r>
      <w:r>
        <w:rPr>
          <w:i/>
          <w:sz w:val="24"/>
        </w:rPr>
        <w:t>trade</w:t>
      </w:r>
    </w:p>
    <w:p w14:paraId="1ED05432" w14:textId="77777777" w:rsidR="004B799C" w:rsidRDefault="004B799C">
      <w:pPr>
        <w:pStyle w:val="BodyText"/>
        <w:spacing w:before="10"/>
        <w:rPr>
          <w:i/>
          <w:sz w:val="20"/>
        </w:rPr>
      </w:pPr>
    </w:p>
    <w:p w14:paraId="393AD795" w14:textId="77777777" w:rsidR="004B799C" w:rsidRDefault="00CA4AAC">
      <w:pPr>
        <w:pStyle w:val="ListParagraph"/>
        <w:numPr>
          <w:ilvl w:val="3"/>
          <w:numId w:val="11"/>
        </w:numPr>
        <w:tabs>
          <w:tab w:val="left" w:pos="2302"/>
          <w:tab w:val="left" w:pos="2303"/>
        </w:tabs>
        <w:ind w:hanging="865"/>
        <w:rPr>
          <w:sz w:val="24"/>
        </w:rPr>
      </w:pPr>
      <w:bookmarkStart w:id="143" w:name="_bookmark133"/>
      <w:bookmarkEnd w:id="143"/>
      <w:r>
        <w:rPr>
          <w:sz w:val="24"/>
        </w:rPr>
        <w:t>Necessity</w:t>
      </w:r>
      <w:r>
        <w:rPr>
          <w:spacing w:val="-6"/>
          <w:sz w:val="24"/>
        </w:rPr>
        <w:t xml:space="preserve"> </w:t>
      </w:r>
      <w:r>
        <w:rPr>
          <w:sz w:val="24"/>
        </w:rPr>
        <w:t>of the aid</w:t>
      </w:r>
    </w:p>
    <w:p w14:paraId="216D4BAB" w14:textId="77777777" w:rsidR="004B799C" w:rsidRDefault="004B799C">
      <w:pPr>
        <w:pStyle w:val="BodyText"/>
        <w:spacing w:before="10"/>
        <w:rPr>
          <w:sz w:val="20"/>
        </w:rPr>
      </w:pPr>
    </w:p>
    <w:p w14:paraId="78FC9F1B" w14:textId="77777777" w:rsidR="004B799C" w:rsidRDefault="00CA4AAC">
      <w:pPr>
        <w:pStyle w:val="ListParagraph"/>
        <w:numPr>
          <w:ilvl w:val="0"/>
          <w:numId w:val="28"/>
        </w:numPr>
        <w:tabs>
          <w:tab w:val="left" w:pos="1559"/>
        </w:tabs>
        <w:ind w:left="1558" w:right="954" w:hanging="600"/>
        <w:jc w:val="both"/>
        <w:rPr>
          <w:sz w:val="24"/>
        </w:rPr>
      </w:pPr>
      <w:r>
        <w:rPr>
          <w:sz w:val="24"/>
        </w:rPr>
        <w:t xml:space="preserve">The requirements set out in point </w:t>
      </w:r>
      <w:hyperlink w:anchor="_bookmark134" w:history="1">
        <w:r>
          <w:rPr>
            <w:sz w:val="24"/>
          </w:rPr>
          <w:t>233</w:t>
        </w:r>
      </w:hyperlink>
      <w:r>
        <w:rPr>
          <w:sz w:val="24"/>
        </w:rPr>
        <w:t xml:space="preserve"> apply in addition to those set out in Section</w:t>
      </w:r>
      <w:r>
        <w:rPr>
          <w:spacing w:val="1"/>
          <w:sz w:val="24"/>
        </w:rPr>
        <w:t xml:space="preserve"> </w:t>
      </w:r>
      <w:r>
        <w:rPr>
          <w:sz w:val="24"/>
        </w:rPr>
        <w:t>3.2.1.1.</w:t>
      </w:r>
    </w:p>
    <w:p w14:paraId="0E70D3A9" w14:textId="77777777" w:rsidR="004B799C" w:rsidRDefault="004B799C">
      <w:pPr>
        <w:pStyle w:val="BodyText"/>
        <w:spacing w:before="10"/>
        <w:rPr>
          <w:sz w:val="20"/>
        </w:rPr>
      </w:pPr>
    </w:p>
    <w:p w14:paraId="1974AFD2" w14:textId="77777777" w:rsidR="004B799C" w:rsidRDefault="00CA4AAC">
      <w:pPr>
        <w:pStyle w:val="ListParagraph"/>
        <w:numPr>
          <w:ilvl w:val="0"/>
          <w:numId w:val="28"/>
        </w:numPr>
        <w:tabs>
          <w:tab w:val="left" w:pos="1559"/>
        </w:tabs>
        <w:ind w:left="1558" w:right="954" w:hanging="600"/>
        <w:jc w:val="both"/>
        <w:rPr>
          <w:sz w:val="24"/>
        </w:rPr>
      </w:pPr>
      <w:bookmarkStart w:id="144" w:name="_bookmark134"/>
      <w:bookmarkEnd w:id="144"/>
      <w:r>
        <w:rPr>
          <w:sz w:val="24"/>
        </w:rPr>
        <w:t>For aid in the form of tradable permits</w:t>
      </w:r>
      <w:r>
        <w:rPr>
          <w:sz w:val="24"/>
          <w:vertAlign w:val="superscript"/>
        </w:rPr>
        <w:t>96</w:t>
      </w:r>
      <w:r>
        <w:rPr>
          <w:sz w:val="24"/>
        </w:rPr>
        <w:t>, the Member State must demonstrate that the</w:t>
      </w:r>
      <w:r>
        <w:rPr>
          <w:spacing w:val="1"/>
          <w:sz w:val="24"/>
        </w:rPr>
        <w:t xml:space="preserve"> </w:t>
      </w:r>
      <w:r>
        <w:rPr>
          <w:sz w:val="24"/>
        </w:rPr>
        <w:t>following</w:t>
      </w:r>
      <w:r>
        <w:rPr>
          <w:spacing w:val="-3"/>
          <w:sz w:val="24"/>
        </w:rPr>
        <w:t xml:space="preserve"> </w:t>
      </w:r>
      <w:r>
        <w:rPr>
          <w:sz w:val="24"/>
        </w:rPr>
        <w:t>cumulative</w:t>
      </w:r>
      <w:r>
        <w:rPr>
          <w:spacing w:val="1"/>
          <w:sz w:val="24"/>
        </w:rPr>
        <w:t xml:space="preserve"> </w:t>
      </w:r>
      <w:r>
        <w:rPr>
          <w:sz w:val="24"/>
        </w:rPr>
        <w:t>conditions are</w:t>
      </w:r>
      <w:r>
        <w:rPr>
          <w:spacing w:val="-1"/>
          <w:sz w:val="24"/>
        </w:rPr>
        <w:t xml:space="preserve"> </w:t>
      </w:r>
      <w:r>
        <w:rPr>
          <w:sz w:val="24"/>
        </w:rPr>
        <w:t>complied with:</w:t>
      </w:r>
    </w:p>
    <w:p w14:paraId="2C89D253" w14:textId="77777777" w:rsidR="004B799C" w:rsidRDefault="004B799C">
      <w:pPr>
        <w:pStyle w:val="BodyText"/>
        <w:spacing w:before="11"/>
        <w:rPr>
          <w:sz w:val="20"/>
        </w:rPr>
      </w:pPr>
    </w:p>
    <w:p w14:paraId="3E56751F" w14:textId="77777777" w:rsidR="004B799C" w:rsidRDefault="00CA4AAC">
      <w:pPr>
        <w:pStyle w:val="ListParagraph"/>
        <w:numPr>
          <w:ilvl w:val="1"/>
          <w:numId w:val="28"/>
        </w:numPr>
        <w:tabs>
          <w:tab w:val="left" w:pos="2092"/>
        </w:tabs>
        <w:ind w:right="960"/>
        <w:jc w:val="both"/>
        <w:rPr>
          <w:sz w:val="24"/>
        </w:rPr>
      </w:pPr>
      <w:r>
        <w:rPr>
          <w:sz w:val="24"/>
        </w:rPr>
        <w:t>full auctioning leads to a substantial increase in production costs for each sector or</w:t>
      </w:r>
      <w:r>
        <w:rPr>
          <w:spacing w:val="-57"/>
          <w:sz w:val="24"/>
        </w:rPr>
        <w:t xml:space="preserve"> </w:t>
      </w:r>
      <w:r>
        <w:rPr>
          <w:sz w:val="24"/>
        </w:rPr>
        <w:t>category</w:t>
      </w:r>
      <w:r>
        <w:rPr>
          <w:spacing w:val="-6"/>
          <w:sz w:val="24"/>
        </w:rPr>
        <w:t xml:space="preserve"> </w:t>
      </w:r>
      <w:r>
        <w:rPr>
          <w:sz w:val="24"/>
        </w:rPr>
        <w:t>of individual beneficiaries;</w:t>
      </w:r>
    </w:p>
    <w:p w14:paraId="15D7FE3B" w14:textId="77777777" w:rsidR="004B799C" w:rsidRDefault="004B799C">
      <w:pPr>
        <w:pStyle w:val="BodyText"/>
        <w:spacing w:before="10"/>
        <w:rPr>
          <w:sz w:val="20"/>
        </w:rPr>
      </w:pPr>
    </w:p>
    <w:p w14:paraId="1A40DA5A" w14:textId="77777777" w:rsidR="004B799C" w:rsidRDefault="00CA4AAC">
      <w:pPr>
        <w:pStyle w:val="ListParagraph"/>
        <w:numPr>
          <w:ilvl w:val="1"/>
          <w:numId w:val="28"/>
        </w:numPr>
        <w:tabs>
          <w:tab w:val="left" w:pos="2092"/>
        </w:tabs>
        <w:ind w:right="960"/>
        <w:jc w:val="both"/>
        <w:rPr>
          <w:sz w:val="24"/>
        </w:rPr>
      </w:pPr>
      <w:r>
        <w:rPr>
          <w:sz w:val="24"/>
        </w:rPr>
        <w:t>the substantial increase in production costs cannot be passed on to customers</w:t>
      </w:r>
      <w:r>
        <w:rPr>
          <w:spacing w:val="1"/>
          <w:sz w:val="24"/>
        </w:rPr>
        <w:t xml:space="preserve"> </w:t>
      </w:r>
      <w:r>
        <w:rPr>
          <w:sz w:val="24"/>
        </w:rPr>
        <w:t>without</w:t>
      </w:r>
      <w:r>
        <w:rPr>
          <w:spacing w:val="1"/>
          <w:sz w:val="24"/>
        </w:rPr>
        <w:t xml:space="preserve"> </w:t>
      </w:r>
      <w:r>
        <w:rPr>
          <w:sz w:val="24"/>
        </w:rPr>
        <w:t>leading</w:t>
      </w:r>
      <w:r>
        <w:rPr>
          <w:spacing w:val="-2"/>
          <w:sz w:val="24"/>
        </w:rPr>
        <w:t xml:space="preserve"> </w:t>
      </w:r>
      <w:r>
        <w:rPr>
          <w:sz w:val="24"/>
        </w:rPr>
        <w:t>to significant sales reductions</w:t>
      </w:r>
      <w:r>
        <w:rPr>
          <w:sz w:val="24"/>
          <w:vertAlign w:val="superscript"/>
        </w:rPr>
        <w:t>97</w:t>
      </w:r>
      <w:r>
        <w:rPr>
          <w:sz w:val="24"/>
        </w:rPr>
        <w:t>;</w:t>
      </w:r>
    </w:p>
    <w:p w14:paraId="45057C05" w14:textId="77777777" w:rsidR="004B799C" w:rsidRDefault="00CA4AAC">
      <w:pPr>
        <w:pStyle w:val="ListParagraph"/>
        <w:numPr>
          <w:ilvl w:val="1"/>
          <w:numId w:val="28"/>
        </w:numPr>
        <w:tabs>
          <w:tab w:val="left" w:pos="2092"/>
        </w:tabs>
        <w:spacing w:before="240"/>
        <w:ind w:right="958"/>
        <w:jc w:val="both"/>
        <w:rPr>
          <w:sz w:val="24"/>
        </w:rPr>
      </w:pPr>
      <w:r>
        <w:rPr>
          <w:sz w:val="24"/>
        </w:rPr>
        <w:t>individual</w:t>
      </w:r>
      <w:r>
        <w:rPr>
          <w:spacing w:val="1"/>
          <w:sz w:val="24"/>
        </w:rPr>
        <w:t xml:space="preserve"> </w:t>
      </w:r>
      <w:r>
        <w:rPr>
          <w:sz w:val="24"/>
        </w:rPr>
        <w:t>undertakings</w:t>
      </w:r>
      <w:r>
        <w:rPr>
          <w:spacing w:val="1"/>
          <w:sz w:val="24"/>
        </w:rPr>
        <w:t xml:space="preserve"> </w:t>
      </w:r>
      <w:r>
        <w:rPr>
          <w:sz w:val="24"/>
        </w:rPr>
        <w:t>in</w:t>
      </w:r>
      <w:r>
        <w:rPr>
          <w:spacing w:val="1"/>
          <w:sz w:val="24"/>
        </w:rPr>
        <w:t xml:space="preserve"> </w:t>
      </w:r>
      <w:r>
        <w:rPr>
          <w:sz w:val="24"/>
        </w:rPr>
        <w:t>the</w:t>
      </w:r>
      <w:r>
        <w:rPr>
          <w:spacing w:val="1"/>
          <w:sz w:val="24"/>
        </w:rPr>
        <w:t xml:space="preserve"> </w:t>
      </w:r>
      <w:r>
        <w:rPr>
          <w:sz w:val="24"/>
        </w:rPr>
        <w:t>sector</w:t>
      </w:r>
      <w:r>
        <w:rPr>
          <w:spacing w:val="1"/>
          <w:sz w:val="24"/>
        </w:rPr>
        <w:t xml:space="preserve"> </w:t>
      </w:r>
      <w:r>
        <w:rPr>
          <w:sz w:val="24"/>
        </w:rPr>
        <w:t>do</w:t>
      </w:r>
      <w:r>
        <w:rPr>
          <w:spacing w:val="1"/>
          <w:sz w:val="24"/>
        </w:rPr>
        <w:t xml:space="preserve"> </w:t>
      </w:r>
      <w:r>
        <w:rPr>
          <w:sz w:val="24"/>
        </w:rPr>
        <w:t>not</w:t>
      </w:r>
      <w:r>
        <w:rPr>
          <w:spacing w:val="1"/>
          <w:sz w:val="24"/>
        </w:rPr>
        <w:t xml:space="preserve"> </w:t>
      </w:r>
      <w:r>
        <w:rPr>
          <w:sz w:val="24"/>
        </w:rPr>
        <w:t>have</w:t>
      </w:r>
      <w:r>
        <w:rPr>
          <w:spacing w:val="1"/>
          <w:sz w:val="24"/>
        </w:rPr>
        <w:t xml:space="preserve"> </w:t>
      </w:r>
      <w:r>
        <w:rPr>
          <w:sz w:val="24"/>
        </w:rPr>
        <w:t>the</w:t>
      </w:r>
      <w:r>
        <w:rPr>
          <w:spacing w:val="1"/>
          <w:sz w:val="24"/>
        </w:rPr>
        <w:t xml:space="preserve"> </w:t>
      </w:r>
      <w:r>
        <w:rPr>
          <w:sz w:val="24"/>
        </w:rPr>
        <w:t>possibility</w:t>
      </w:r>
      <w:r>
        <w:rPr>
          <w:spacing w:val="1"/>
          <w:sz w:val="24"/>
        </w:rPr>
        <w:t xml:space="preserve"> </w:t>
      </w:r>
      <w:r>
        <w:rPr>
          <w:sz w:val="24"/>
        </w:rPr>
        <w:t>to</w:t>
      </w:r>
      <w:r>
        <w:rPr>
          <w:spacing w:val="60"/>
          <w:sz w:val="24"/>
        </w:rPr>
        <w:t xml:space="preserve"> </w:t>
      </w:r>
      <w:r>
        <w:rPr>
          <w:sz w:val="24"/>
        </w:rPr>
        <w:t>reduce</w:t>
      </w:r>
      <w:r>
        <w:rPr>
          <w:spacing w:val="1"/>
          <w:sz w:val="24"/>
        </w:rPr>
        <w:t xml:space="preserve"> </w:t>
      </w:r>
      <w:r>
        <w:rPr>
          <w:sz w:val="24"/>
        </w:rPr>
        <w:t>emission levels in order to make the price of the certificates bearable. Irreducible</w:t>
      </w:r>
      <w:r>
        <w:rPr>
          <w:spacing w:val="1"/>
          <w:sz w:val="24"/>
        </w:rPr>
        <w:t xml:space="preserve"> </w:t>
      </w:r>
      <w:r>
        <w:rPr>
          <w:sz w:val="24"/>
        </w:rPr>
        <w:t>consumption may be demonstrated by providing the emission levels derived from</w:t>
      </w:r>
      <w:r>
        <w:rPr>
          <w:spacing w:val="1"/>
          <w:sz w:val="24"/>
        </w:rPr>
        <w:t xml:space="preserve"> </w:t>
      </w:r>
      <w:r>
        <w:rPr>
          <w:sz w:val="24"/>
        </w:rPr>
        <w:t>the</w:t>
      </w:r>
      <w:r>
        <w:rPr>
          <w:spacing w:val="10"/>
          <w:sz w:val="24"/>
        </w:rPr>
        <w:t xml:space="preserve"> </w:t>
      </w:r>
      <w:r>
        <w:rPr>
          <w:sz w:val="24"/>
        </w:rPr>
        <w:t>best</w:t>
      </w:r>
      <w:r>
        <w:rPr>
          <w:spacing w:val="11"/>
          <w:sz w:val="24"/>
        </w:rPr>
        <w:t xml:space="preserve"> </w:t>
      </w:r>
      <w:r>
        <w:rPr>
          <w:sz w:val="24"/>
        </w:rPr>
        <w:t>performing</w:t>
      </w:r>
      <w:r>
        <w:rPr>
          <w:spacing w:val="8"/>
          <w:sz w:val="24"/>
        </w:rPr>
        <w:t xml:space="preserve"> </w:t>
      </w:r>
      <w:r>
        <w:rPr>
          <w:sz w:val="24"/>
        </w:rPr>
        <w:t>technique</w:t>
      </w:r>
      <w:r>
        <w:rPr>
          <w:spacing w:val="10"/>
          <w:sz w:val="24"/>
        </w:rPr>
        <w:t xml:space="preserve"> </w:t>
      </w:r>
      <w:r>
        <w:rPr>
          <w:sz w:val="24"/>
        </w:rPr>
        <w:t>in</w:t>
      </w:r>
      <w:r>
        <w:rPr>
          <w:spacing w:val="11"/>
          <w:sz w:val="24"/>
        </w:rPr>
        <w:t xml:space="preserve"> </w:t>
      </w:r>
      <w:r>
        <w:rPr>
          <w:sz w:val="24"/>
        </w:rPr>
        <w:t>the</w:t>
      </w:r>
      <w:r>
        <w:rPr>
          <w:spacing w:val="11"/>
          <w:sz w:val="24"/>
        </w:rPr>
        <w:t xml:space="preserve"> </w:t>
      </w:r>
      <w:r>
        <w:rPr>
          <w:sz w:val="24"/>
        </w:rPr>
        <w:t>European</w:t>
      </w:r>
      <w:r>
        <w:rPr>
          <w:spacing w:val="10"/>
          <w:sz w:val="24"/>
        </w:rPr>
        <w:t xml:space="preserve"> </w:t>
      </w:r>
      <w:r>
        <w:rPr>
          <w:sz w:val="24"/>
        </w:rPr>
        <w:t>Economic</w:t>
      </w:r>
      <w:r>
        <w:rPr>
          <w:spacing w:val="9"/>
          <w:sz w:val="24"/>
        </w:rPr>
        <w:t xml:space="preserve"> </w:t>
      </w:r>
      <w:r>
        <w:rPr>
          <w:sz w:val="24"/>
        </w:rPr>
        <w:t>Area</w:t>
      </w:r>
      <w:r>
        <w:rPr>
          <w:spacing w:val="12"/>
          <w:sz w:val="24"/>
        </w:rPr>
        <w:t xml:space="preserve"> </w:t>
      </w:r>
      <w:r>
        <w:rPr>
          <w:sz w:val="24"/>
        </w:rPr>
        <w:t>and</w:t>
      </w:r>
      <w:r>
        <w:rPr>
          <w:spacing w:val="10"/>
          <w:sz w:val="24"/>
        </w:rPr>
        <w:t xml:space="preserve"> </w:t>
      </w:r>
      <w:r>
        <w:rPr>
          <w:sz w:val="24"/>
        </w:rPr>
        <w:t>using</w:t>
      </w:r>
      <w:r>
        <w:rPr>
          <w:spacing w:val="11"/>
          <w:sz w:val="24"/>
        </w:rPr>
        <w:t xml:space="preserve"> </w:t>
      </w:r>
      <w:r>
        <w:rPr>
          <w:sz w:val="24"/>
        </w:rPr>
        <w:t>them</w:t>
      </w:r>
      <w:r>
        <w:rPr>
          <w:spacing w:val="11"/>
          <w:sz w:val="24"/>
        </w:rPr>
        <w:t xml:space="preserve"> </w:t>
      </w:r>
      <w:r>
        <w:rPr>
          <w:sz w:val="24"/>
        </w:rPr>
        <w:t>as</w:t>
      </w:r>
      <w:r>
        <w:rPr>
          <w:spacing w:val="-58"/>
          <w:sz w:val="24"/>
        </w:rPr>
        <w:t xml:space="preserve"> </w:t>
      </w:r>
      <w:r>
        <w:rPr>
          <w:sz w:val="24"/>
        </w:rPr>
        <w:t>a</w:t>
      </w:r>
      <w:r>
        <w:rPr>
          <w:spacing w:val="1"/>
          <w:sz w:val="24"/>
        </w:rPr>
        <w:t xml:space="preserve"> </w:t>
      </w:r>
      <w:r>
        <w:rPr>
          <w:sz w:val="24"/>
        </w:rPr>
        <w:t>benchmark.</w:t>
      </w:r>
      <w:r>
        <w:rPr>
          <w:spacing w:val="1"/>
          <w:sz w:val="24"/>
        </w:rPr>
        <w:t xml:space="preserve"> </w:t>
      </w:r>
      <w:r>
        <w:rPr>
          <w:sz w:val="24"/>
        </w:rPr>
        <w:t>Any</w:t>
      </w:r>
      <w:r>
        <w:rPr>
          <w:spacing w:val="1"/>
          <w:sz w:val="24"/>
        </w:rPr>
        <w:t xml:space="preserve"> </w:t>
      </w:r>
      <w:r>
        <w:rPr>
          <w:sz w:val="24"/>
        </w:rPr>
        <w:t>undertaking</w:t>
      </w:r>
      <w:r>
        <w:rPr>
          <w:spacing w:val="1"/>
          <w:sz w:val="24"/>
        </w:rPr>
        <w:t xml:space="preserve"> </w:t>
      </w:r>
      <w:r>
        <w:rPr>
          <w:sz w:val="24"/>
        </w:rPr>
        <w:t>achieving</w:t>
      </w:r>
      <w:r>
        <w:rPr>
          <w:spacing w:val="1"/>
          <w:sz w:val="24"/>
        </w:rPr>
        <w:t xml:space="preserve"> </w:t>
      </w:r>
      <w:r>
        <w:rPr>
          <w:sz w:val="24"/>
        </w:rPr>
        <w:t>the</w:t>
      </w:r>
      <w:r>
        <w:rPr>
          <w:spacing w:val="1"/>
          <w:sz w:val="24"/>
        </w:rPr>
        <w:t xml:space="preserve"> </w:t>
      </w:r>
      <w:r>
        <w:rPr>
          <w:sz w:val="24"/>
        </w:rPr>
        <w:t>best</w:t>
      </w:r>
      <w:r>
        <w:rPr>
          <w:spacing w:val="1"/>
          <w:sz w:val="24"/>
        </w:rPr>
        <w:t xml:space="preserve"> </w:t>
      </w:r>
      <w:r>
        <w:rPr>
          <w:sz w:val="24"/>
        </w:rPr>
        <w:t>performing</w:t>
      </w:r>
      <w:r>
        <w:rPr>
          <w:spacing w:val="1"/>
          <w:sz w:val="24"/>
        </w:rPr>
        <w:t xml:space="preserve"> </w:t>
      </w:r>
      <w:r>
        <w:rPr>
          <w:sz w:val="24"/>
        </w:rPr>
        <w:t>technique</w:t>
      </w:r>
      <w:r>
        <w:rPr>
          <w:spacing w:val="1"/>
          <w:sz w:val="24"/>
        </w:rPr>
        <w:t xml:space="preserve"> </w:t>
      </w:r>
      <w:r>
        <w:rPr>
          <w:sz w:val="24"/>
        </w:rPr>
        <w:t>can</w:t>
      </w:r>
      <w:r>
        <w:rPr>
          <w:spacing w:val="1"/>
          <w:sz w:val="24"/>
        </w:rPr>
        <w:t xml:space="preserve"> </w:t>
      </w:r>
      <w:r>
        <w:rPr>
          <w:sz w:val="24"/>
        </w:rPr>
        <w:t>benefit at</w:t>
      </w:r>
      <w:r>
        <w:rPr>
          <w:spacing w:val="1"/>
          <w:sz w:val="24"/>
        </w:rPr>
        <w:t xml:space="preserve"> </w:t>
      </w:r>
      <w:r>
        <w:rPr>
          <w:sz w:val="24"/>
        </w:rPr>
        <w:t>most</w:t>
      </w:r>
      <w:r>
        <w:rPr>
          <w:spacing w:val="1"/>
          <w:sz w:val="24"/>
        </w:rPr>
        <w:t xml:space="preserve"> </w:t>
      </w:r>
      <w:r>
        <w:rPr>
          <w:sz w:val="24"/>
        </w:rPr>
        <w:t>from</w:t>
      </w:r>
      <w:r>
        <w:rPr>
          <w:spacing w:val="1"/>
          <w:sz w:val="24"/>
        </w:rPr>
        <w:t xml:space="preserve"> </w:t>
      </w:r>
      <w:r>
        <w:rPr>
          <w:sz w:val="24"/>
        </w:rPr>
        <w:t>an allowance corresponding to</w:t>
      </w:r>
      <w:r>
        <w:rPr>
          <w:spacing w:val="1"/>
          <w:sz w:val="24"/>
        </w:rPr>
        <w:t xml:space="preserve"> </w:t>
      </w:r>
      <w:r>
        <w:rPr>
          <w:sz w:val="24"/>
        </w:rPr>
        <w:t>the increase in</w:t>
      </w:r>
      <w:r>
        <w:rPr>
          <w:spacing w:val="60"/>
          <w:sz w:val="24"/>
        </w:rPr>
        <w:t xml:space="preserve"> </w:t>
      </w:r>
      <w:r>
        <w:rPr>
          <w:sz w:val="24"/>
        </w:rPr>
        <w:t>production</w:t>
      </w:r>
      <w:r>
        <w:rPr>
          <w:spacing w:val="1"/>
          <w:sz w:val="24"/>
        </w:rPr>
        <w:t xml:space="preserve"> </w:t>
      </w:r>
      <w:r>
        <w:rPr>
          <w:sz w:val="24"/>
        </w:rPr>
        <w:t>cost from the tradable permit scheme using the best performing technique, and</w:t>
      </w:r>
      <w:r>
        <w:rPr>
          <w:spacing w:val="1"/>
          <w:sz w:val="24"/>
        </w:rPr>
        <w:t xml:space="preserve"> </w:t>
      </w:r>
      <w:r>
        <w:rPr>
          <w:sz w:val="24"/>
        </w:rPr>
        <w:t>which</w:t>
      </w:r>
      <w:r>
        <w:rPr>
          <w:spacing w:val="1"/>
          <w:sz w:val="24"/>
        </w:rPr>
        <w:t xml:space="preserve"> </w:t>
      </w:r>
      <w:r>
        <w:rPr>
          <w:sz w:val="24"/>
        </w:rPr>
        <w:t>cannot</w:t>
      </w:r>
      <w:r>
        <w:rPr>
          <w:spacing w:val="1"/>
          <w:sz w:val="24"/>
        </w:rPr>
        <w:t xml:space="preserve"> </w:t>
      </w:r>
      <w:r>
        <w:rPr>
          <w:sz w:val="24"/>
        </w:rPr>
        <w:t>be</w:t>
      </w:r>
      <w:r>
        <w:rPr>
          <w:spacing w:val="1"/>
          <w:sz w:val="24"/>
        </w:rPr>
        <w:t xml:space="preserve"> </w:t>
      </w:r>
      <w:r>
        <w:rPr>
          <w:sz w:val="24"/>
        </w:rPr>
        <w:t>passed</w:t>
      </w:r>
      <w:r>
        <w:rPr>
          <w:spacing w:val="1"/>
          <w:sz w:val="24"/>
        </w:rPr>
        <w:t xml:space="preserve"> </w:t>
      </w:r>
      <w:r>
        <w:rPr>
          <w:sz w:val="24"/>
        </w:rPr>
        <w:t>on</w:t>
      </w:r>
      <w:r>
        <w:rPr>
          <w:spacing w:val="1"/>
          <w:sz w:val="24"/>
        </w:rPr>
        <w:t xml:space="preserve"> </w:t>
      </w:r>
      <w:r>
        <w:rPr>
          <w:sz w:val="24"/>
        </w:rPr>
        <w:t>to</w:t>
      </w:r>
      <w:r>
        <w:rPr>
          <w:spacing w:val="1"/>
          <w:sz w:val="24"/>
        </w:rPr>
        <w:t xml:space="preserve"> </w:t>
      </w:r>
      <w:r>
        <w:rPr>
          <w:sz w:val="24"/>
        </w:rPr>
        <w:t>customers.</w:t>
      </w:r>
      <w:r>
        <w:rPr>
          <w:spacing w:val="1"/>
          <w:sz w:val="24"/>
        </w:rPr>
        <w:t xml:space="preserve"> </w:t>
      </w:r>
      <w:r>
        <w:rPr>
          <w:sz w:val="24"/>
        </w:rPr>
        <w:t>Any</w:t>
      </w:r>
      <w:r>
        <w:rPr>
          <w:spacing w:val="1"/>
          <w:sz w:val="24"/>
        </w:rPr>
        <w:t xml:space="preserve"> </w:t>
      </w:r>
      <w:r>
        <w:rPr>
          <w:sz w:val="24"/>
        </w:rPr>
        <w:t>undertaking</w:t>
      </w:r>
      <w:r>
        <w:rPr>
          <w:spacing w:val="1"/>
          <w:sz w:val="24"/>
        </w:rPr>
        <w:t xml:space="preserve"> </w:t>
      </w:r>
      <w:r>
        <w:rPr>
          <w:sz w:val="24"/>
        </w:rPr>
        <w:t>having</w:t>
      </w:r>
      <w:r>
        <w:rPr>
          <w:spacing w:val="1"/>
          <w:sz w:val="24"/>
        </w:rPr>
        <w:t xml:space="preserve"> </w:t>
      </w:r>
      <w:r>
        <w:rPr>
          <w:sz w:val="24"/>
        </w:rPr>
        <w:t>a</w:t>
      </w:r>
      <w:r>
        <w:rPr>
          <w:spacing w:val="1"/>
          <w:sz w:val="24"/>
        </w:rPr>
        <w:t xml:space="preserve"> </w:t>
      </w:r>
      <w:r>
        <w:rPr>
          <w:sz w:val="24"/>
        </w:rPr>
        <w:t>worse</w:t>
      </w:r>
      <w:r>
        <w:rPr>
          <w:spacing w:val="1"/>
          <w:sz w:val="24"/>
        </w:rPr>
        <w:t xml:space="preserve"> </w:t>
      </w:r>
      <w:r>
        <w:rPr>
          <w:sz w:val="24"/>
        </w:rPr>
        <w:t>environmental performance benefits from a lower allowance, proportionate to its</w:t>
      </w:r>
      <w:r>
        <w:rPr>
          <w:spacing w:val="1"/>
          <w:sz w:val="24"/>
        </w:rPr>
        <w:t xml:space="preserve"> </w:t>
      </w:r>
      <w:r>
        <w:rPr>
          <w:sz w:val="24"/>
        </w:rPr>
        <w:t>environmental</w:t>
      </w:r>
      <w:r>
        <w:rPr>
          <w:spacing w:val="-1"/>
          <w:sz w:val="24"/>
        </w:rPr>
        <w:t xml:space="preserve"> </w:t>
      </w:r>
      <w:r>
        <w:rPr>
          <w:sz w:val="24"/>
        </w:rPr>
        <w:t>performance.</w:t>
      </w:r>
    </w:p>
    <w:p w14:paraId="7E73B709" w14:textId="77777777" w:rsidR="004B799C" w:rsidRDefault="004B799C">
      <w:pPr>
        <w:pStyle w:val="BodyText"/>
        <w:spacing w:before="11"/>
        <w:rPr>
          <w:sz w:val="20"/>
        </w:rPr>
      </w:pPr>
    </w:p>
    <w:p w14:paraId="3841D1B3" w14:textId="77777777" w:rsidR="004B799C" w:rsidRDefault="00CA4AAC">
      <w:pPr>
        <w:pStyle w:val="ListParagraph"/>
        <w:numPr>
          <w:ilvl w:val="3"/>
          <w:numId w:val="11"/>
        </w:numPr>
        <w:tabs>
          <w:tab w:val="left" w:pos="2302"/>
          <w:tab w:val="left" w:pos="2303"/>
        </w:tabs>
        <w:ind w:hanging="865"/>
        <w:rPr>
          <w:sz w:val="24"/>
        </w:rPr>
      </w:pPr>
      <w:bookmarkStart w:id="145" w:name="_bookmark135"/>
      <w:bookmarkEnd w:id="145"/>
      <w:r>
        <w:rPr>
          <w:sz w:val="24"/>
        </w:rPr>
        <w:t>Proportionality</w:t>
      </w:r>
    </w:p>
    <w:p w14:paraId="50169C90" w14:textId="77777777" w:rsidR="004B799C" w:rsidRDefault="004B799C">
      <w:pPr>
        <w:pStyle w:val="BodyText"/>
        <w:spacing w:before="10"/>
        <w:rPr>
          <w:sz w:val="20"/>
        </w:rPr>
      </w:pPr>
    </w:p>
    <w:p w14:paraId="0E8126AB" w14:textId="77777777" w:rsidR="004B799C" w:rsidRDefault="00CA4AAC">
      <w:pPr>
        <w:pStyle w:val="ListParagraph"/>
        <w:numPr>
          <w:ilvl w:val="0"/>
          <w:numId w:val="28"/>
        </w:numPr>
        <w:tabs>
          <w:tab w:val="left" w:pos="1559"/>
        </w:tabs>
        <w:ind w:left="1558" w:right="961" w:hanging="600"/>
        <w:jc w:val="both"/>
        <w:rPr>
          <w:sz w:val="24"/>
        </w:rPr>
      </w:pPr>
      <w:r>
        <w:rPr>
          <w:sz w:val="24"/>
        </w:rPr>
        <w:t>The eligible costs are the extra investment costs directly linked to the achievement of a</w:t>
      </w:r>
      <w:r>
        <w:rPr>
          <w:spacing w:val="1"/>
          <w:sz w:val="24"/>
        </w:rPr>
        <w:t xml:space="preserve"> </w:t>
      </w:r>
      <w:r>
        <w:rPr>
          <w:sz w:val="24"/>
        </w:rPr>
        <w:t>higher</w:t>
      </w:r>
      <w:r>
        <w:rPr>
          <w:spacing w:val="-1"/>
          <w:sz w:val="24"/>
        </w:rPr>
        <w:t xml:space="preserve"> </w:t>
      </w:r>
      <w:r>
        <w:rPr>
          <w:sz w:val="24"/>
        </w:rPr>
        <w:t>level of</w:t>
      </w:r>
      <w:r>
        <w:rPr>
          <w:spacing w:val="1"/>
          <w:sz w:val="24"/>
        </w:rPr>
        <w:t xml:space="preserve"> </w:t>
      </w:r>
      <w:r>
        <w:rPr>
          <w:sz w:val="24"/>
        </w:rPr>
        <w:t>environmental protection.</w:t>
      </w:r>
    </w:p>
    <w:p w14:paraId="0BB5263F" w14:textId="77777777" w:rsidR="004B799C" w:rsidRDefault="004B799C">
      <w:pPr>
        <w:pStyle w:val="BodyText"/>
        <w:spacing w:before="10"/>
        <w:rPr>
          <w:sz w:val="20"/>
        </w:rPr>
      </w:pPr>
    </w:p>
    <w:p w14:paraId="3F88F43C" w14:textId="77777777" w:rsidR="004B799C" w:rsidRDefault="00CA4AAC">
      <w:pPr>
        <w:pStyle w:val="ListParagraph"/>
        <w:numPr>
          <w:ilvl w:val="0"/>
          <w:numId w:val="28"/>
        </w:numPr>
        <w:tabs>
          <w:tab w:val="left" w:pos="1559"/>
        </w:tabs>
        <w:ind w:left="1558" w:right="952" w:hanging="600"/>
        <w:jc w:val="both"/>
        <w:rPr>
          <w:sz w:val="24"/>
        </w:rPr>
      </w:pPr>
      <w:r>
        <w:rPr>
          <w:sz w:val="24"/>
        </w:rPr>
        <w:t>The extra investment costs consist of the difference between the aided investment costs</w:t>
      </w:r>
      <w:r>
        <w:rPr>
          <w:spacing w:val="1"/>
          <w:sz w:val="24"/>
        </w:rPr>
        <w:t xml:space="preserve"> </w:t>
      </w:r>
      <w:r>
        <w:rPr>
          <w:sz w:val="24"/>
        </w:rPr>
        <w:t xml:space="preserve">and those of the investment under the counterfactual scenario as described in points </w:t>
      </w:r>
      <w:hyperlink w:anchor="_bookmark110" w:history="1">
        <w:r>
          <w:rPr>
            <w:sz w:val="24"/>
          </w:rPr>
          <w:t>197</w:t>
        </w:r>
      </w:hyperlink>
      <w:r>
        <w:rPr>
          <w:spacing w:val="-57"/>
          <w:sz w:val="24"/>
        </w:rPr>
        <w:t xml:space="preserve"> </w:t>
      </w:r>
      <w:r>
        <w:rPr>
          <w:sz w:val="24"/>
        </w:rPr>
        <w:t>to</w:t>
      </w:r>
      <w:r>
        <w:rPr>
          <w:spacing w:val="25"/>
          <w:sz w:val="24"/>
        </w:rPr>
        <w:t xml:space="preserve"> </w:t>
      </w:r>
      <w:hyperlink w:anchor="_bookmark112" w:history="1">
        <w:r>
          <w:rPr>
            <w:sz w:val="24"/>
          </w:rPr>
          <w:t>201</w:t>
        </w:r>
      </w:hyperlink>
      <w:r>
        <w:rPr>
          <w:sz w:val="24"/>
        </w:rPr>
        <w:t>.</w:t>
      </w:r>
      <w:r>
        <w:rPr>
          <w:spacing w:val="25"/>
          <w:sz w:val="24"/>
        </w:rPr>
        <w:t xml:space="preserve"> </w:t>
      </w:r>
      <w:r>
        <w:rPr>
          <w:sz w:val="24"/>
        </w:rPr>
        <w:t>Where</w:t>
      </w:r>
      <w:r>
        <w:rPr>
          <w:spacing w:val="23"/>
          <w:sz w:val="24"/>
        </w:rPr>
        <w:t xml:space="preserve"> </w:t>
      </w:r>
      <w:r>
        <w:rPr>
          <w:sz w:val="24"/>
        </w:rPr>
        <w:t>the</w:t>
      </w:r>
      <w:r>
        <w:rPr>
          <w:spacing w:val="25"/>
          <w:sz w:val="24"/>
        </w:rPr>
        <w:t xml:space="preserve"> </w:t>
      </w:r>
      <w:r>
        <w:rPr>
          <w:sz w:val="24"/>
        </w:rPr>
        <w:t>project</w:t>
      </w:r>
      <w:r>
        <w:rPr>
          <w:spacing w:val="25"/>
          <w:sz w:val="24"/>
        </w:rPr>
        <w:t xml:space="preserve"> </w:t>
      </w:r>
      <w:r>
        <w:rPr>
          <w:sz w:val="24"/>
        </w:rPr>
        <w:t>consists</w:t>
      </w:r>
      <w:r>
        <w:rPr>
          <w:spacing w:val="25"/>
          <w:sz w:val="24"/>
        </w:rPr>
        <w:t xml:space="preserve"> </w:t>
      </w:r>
      <w:r>
        <w:rPr>
          <w:sz w:val="24"/>
        </w:rPr>
        <w:t>in</w:t>
      </w:r>
      <w:r>
        <w:rPr>
          <w:spacing w:val="26"/>
          <w:sz w:val="24"/>
        </w:rPr>
        <w:t xml:space="preserve"> </w:t>
      </w:r>
      <w:r>
        <w:rPr>
          <w:sz w:val="24"/>
        </w:rPr>
        <w:t>the</w:t>
      </w:r>
      <w:r>
        <w:rPr>
          <w:spacing w:val="24"/>
          <w:sz w:val="24"/>
        </w:rPr>
        <w:t xml:space="preserve"> </w:t>
      </w:r>
      <w:r>
        <w:rPr>
          <w:sz w:val="24"/>
        </w:rPr>
        <w:t>early</w:t>
      </w:r>
      <w:r>
        <w:rPr>
          <w:spacing w:val="20"/>
          <w:sz w:val="24"/>
        </w:rPr>
        <w:t xml:space="preserve"> </w:t>
      </w:r>
      <w:r>
        <w:rPr>
          <w:sz w:val="24"/>
        </w:rPr>
        <w:t>adaptation</w:t>
      </w:r>
      <w:r>
        <w:rPr>
          <w:spacing w:val="25"/>
          <w:sz w:val="24"/>
        </w:rPr>
        <w:t xml:space="preserve"> </w:t>
      </w:r>
      <w:r>
        <w:rPr>
          <w:sz w:val="24"/>
        </w:rPr>
        <w:t>to</w:t>
      </w:r>
      <w:r>
        <w:rPr>
          <w:spacing w:val="26"/>
          <w:sz w:val="24"/>
        </w:rPr>
        <w:t xml:space="preserve"> </w:t>
      </w:r>
      <w:r>
        <w:rPr>
          <w:sz w:val="24"/>
        </w:rPr>
        <w:t>Union</w:t>
      </w:r>
      <w:r>
        <w:rPr>
          <w:spacing w:val="25"/>
          <w:sz w:val="24"/>
        </w:rPr>
        <w:t xml:space="preserve"> </w:t>
      </w:r>
      <w:r>
        <w:rPr>
          <w:sz w:val="24"/>
        </w:rPr>
        <w:t>standards</w:t>
      </w:r>
      <w:r>
        <w:rPr>
          <w:spacing w:val="24"/>
          <w:sz w:val="24"/>
        </w:rPr>
        <w:t xml:space="preserve"> </w:t>
      </w:r>
      <w:r>
        <w:rPr>
          <w:sz w:val="24"/>
        </w:rPr>
        <w:t>that</w:t>
      </w:r>
      <w:r>
        <w:rPr>
          <w:spacing w:val="26"/>
          <w:sz w:val="24"/>
        </w:rPr>
        <w:t xml:space="preserve"> </w:t>
      </w:r>
      <w:r>
        <w:rPr>
          <w:sz w:val="24"/>
        </w:rPr>
        <w:t>are</w:t>
      </w:r>
    </w:p>
    <w:p w14:paraId="040E883A" w14:textId="77777777" w:rsidR="004B799C" w:rsidRDefault="004B799C">
      <w:pPr>
        <w:pStyle w:val="BodyText"/>
        <w:rPr>
          <w:sz w:val="20"/>
        </w:rPr>
      </w:pPr>
    </w:p>
    <w:p w14:paraId="3C8CD829" w14:textId="0C5CF3DE" w:rsidR="004B799C" w:rsidRDefault="00161D3B">
      <w:pPr>
        <w:pStyle w:val="BodyText"/>
        <w:spacing w:before="5"/>
        <w:rPr>
          <w:sz w:val="16"/>
        </w:rPr>
      </w:pPr>
      <w:r>
        <w:rPr>
          <w:noProof/>
        </w:rPr>
        <mc:AlternateContent>
          <mc:Choice Requires="wps">
            <w:drawing>
              <wp:anchor distT="0" distB="0" distL="0" distR="0" simplePos="0" relativeHeight="487649792" behindDoc="1" locked="0" layoutInCell="1" allowOverlap="1" wp14:anchorId="1656418D" wp14:editId="7CD4D785">
                <wp:simplePos x="0" y="0"/>
                <wp:positionH relativeFrom="page">
                  <wp:posOffset>901065</wp:posOffset>
                </wp:positionH>
                <wp:positionV relativeFrom="paragraph">
                  <wp:posOffset>135255</wp:posOffset>
                </wp:positionV>
                <wp:extent cx="1828800" cy="7620"/>
                <wp:effectExtent l="0" t="0" r="0" b="0"/>
                <wp:wrapTopAndBottom/>
                <wp:docPr id="56" name="docshape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8343D3" id="docshape51" o:spid="_x0000_s1026" style="position:absolute;margin-left:70.95pt;margin-top:10.65pt;width:2in;height:.6pt;z-index:-156666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" fillcolor="black" stroked="f">
                <w10:wrap type="topAndBottom" anchorx="page"/>
              </v:rect>
            </w:pict>
          </mc:Fallback>
        </mc:AlternateContent>
      </w:r>
    </w:p>
    <w:p w14:paraId="024D747D" w14:textId="77777777" w:rsidR="004B799C" w:rsidRDefault="00CA4AAC">
      <w:pPr>
        <w:spacing w:before="103"/>
        <w:ind w:left="1525" w:right="967" w:hanging="567"/>
        <w:jc w:val="both"/>
        <w:rPr>
          <w:sz w:val="20"/>
        </w:rPr>
      </w:pPr>
      <w:r>
        <w:rPr>
          <w:sz w:val="20"/>
          <w:vertAlign w:val="superscript"/>
        </w:rPr>
        <w:t>96</w:t>
      </w:r>
      <w:r>
        <w:rPr>
          <w:sz w:val="20"/>
        </w:rPr>
        <w:t xml:space="preserve">   </w:t>
      </w:r>
      <w:r>
        <w:rPr>
          <w:spacing w:val="1"/>
          <w:sz w:val="20"/>
        </w:rPr>
        <w:t xml:space="preserve"> </w:t>
      </w:r>
      <w:r>
        <w:rPr>
          <w:sz w:val="20"/>
        </w:rPr>
        <w:t>Tradable permits can involve State aid, in particular when Member States grant permits and allowances</w:t>
      </w:r>
      <w:r>
        <w:rPr>
          <w:spacing w:val="1"/>
          <w:sz w:val="20"/>
        </w:rPr>
        <w:t xml:space="preserve"> </w:t>
      </w:r>
      <w:r>
        <w:rPr>
          <w:sz w:val="20"/>
        </w:rPr>
        <w:t>below</w:t>
      </w:r>
      <w:r>
        <w:rPr>
          <w:spacing w:val="-6"/>
          <w:sz w:val="20"/>
        </w:rPr>
        <w:t xml:space="preserve"> </w:t>
      </w:r>
      <w:r>
        <w:rPr>
          <w:sz w:val="20"/>
        </w:rPr>
        <w:t>their</w:t>
      </w:r>
      <w:r>
        <w:rPr>
          <w:spacing w:val="3"/>
          <w:sz w:val="20"/>
        </w:rPr>
        <w:t xml:space="preserve"> </w:t>
      </w:r>
      <w:r>
        <w:rPr>
          <w:sz w:val="20"/>
        </w:rPr>
        <w:t>market</w:t>
      </w:r>
      <w:r>
        <w:rPr>
          <w:spacing w:val="2"/>
          <w:sz w:val="20"/>
        </w:rPr>
        <w:t xml:space="preserve"> </w:t>
      </w:r>
      <w:r>
        <w:rPr>
          <w:sz w:val="20"/>
        </w:rPr>
        <w:t>value.</w:t>
      </w:r>
    </w:p>
    <w:p w14:paraId="707A9FD9" w14:textId="77777777" w:rsidR="004B799C" w:rsidRDefault="00CA4AAC">
      <w:pPr>
        <w:ind w:left="1525" w:right="962" w:hanging="567"/>
        <w:jc w:val="both"/>
        <w:rPr>
          <w:sz w:val="20"/>
        </w:rPr>
      </w:pPr>
      <w:r>
        <w:rPr>
          <w:sz w:val="20"/>
          <w:vertAlign w:val="superscript"/>
        </w:rPr>
        <w:t>97</w:t>
      </w:r>
      <w:r>
        <w:rPr>
          <w:sz w:val="20"/>
        </w:rPr>
        <w:t xml:space="preserve">  </w:t>
      </w:r>
      <w:r>
        <w:rPr>
          <w:spacing w:val="1"/>
          <w:sz w:val="20"/>
        </w:rPr>
        <w:t xml:space="preserve"> </w:t>
      </w:r>
      <w:r>
        <w:rPr>
          <w:sz w:val="20"/>
        </w:rPr>
        <w:t>The analysis may be conducted on the basis of estimates of the product price elasticity of the sector</w:t>
      </w:r>
      <w:r>
        <w:rPr>
          <w:spacing w:val="1"/>
          <w:sz w:val="20"/>
        </w:rPr>
        <w:t xml:space="preserve"> </w:t>
      </w:r>
      <w:r>
        <w:rPr>
          <w:sz w:val="20"/>
        </w:rPr>
        <w:t>concerned, among other factors, as well as on estimates of lost sales as well as their impact on the</w:t>
      </w:r>
      <w:r>
        <w:rPr>
          <w:spacing w:val="1"/>
          <w:sz w:val="20"/>
        </w:rPr>
        <w:t xml:space="preserve"> </w:t>
      </w:r>
      <w:r>
        <w:rPr>
          <w:sz w:val="20"/>
        </w:rPr>
        <w:t>profitability</w:t>
      </w:r>
      <w:r>
        <w:rPr>
          <w:spacing w:val="-4"/>
          <w:sz w:val="20"/>
        </w:rPr>
        <w:t xml:space="preserve"> </w:t>
      </w:r>
      <w:r>
        <w:rPr>
          <w:sz w:val="20"/>
        </w:rPr>
        <w:t>of</w:t>
      </w:r>
      <w:r>
        <w:rPr>
          <w:spacing w:val="-3"/>
          <w:sz w:val="20"/>
        </w:rPr>
        <w:t xml:space="preserve"> </w:t>
      </w:r>
      <w:r>
        <w:rPr>
          <w:sz w:val="20"/>
        </w:rPr>
        <w:t>the</w:t>
      </w:r>
      <w:r>
        <w:rPr>
          <w:spacing w:val="2"/>
          <w:sz w:val="20"/>
        </w:rPr>
        <w:t xml:space="preserve"> </w:t>
      </w:r>
      <w:r>
        <w:rPr>
          <w:sz w:val="20"/>
        </w:rPr>
        <w:t>beneficiary.</w:t>
      </w:r>
    </w:p>
    <w:p w14:paraId="2B5329C4" w14:textId="77777777" w:rsidR="004B799C" w:rsidRDefault="004B799C">
      <w:pPr>
        <w:jc w:val="both"/>
        <w:rPr>
          <w:sz w:val="20"/>
        </w:rPr>
        <w:sectPr w:rsidR="004B799C">
          <w:pgSz w:w="11910" w:h="16840"/>
          <w:pgMar w:top="1020" w:right="460" w:bottom="1620" w:left="460" w:header="0" w:footer="1426" w:gutter="0"/>
          <w:cols w:space="720"/>
        </w:sectPr>
      </w:pPr>
    </w:p>
    <w:p w14:paraId="30761E31" w14:textId="77777777" w:rsidR="004B799C" w:rsidRDefault="00CA4AAC">
      <w:pPr>
        <w:pStyle w:val="BodyText"/>
        <w:spacing w:before="72"/>
        <w:ind w:left="1558" w:right="955"/>
      </w:pPr>
      <w:r>
        <w:lastRenderedPageBreak/>
        <w:t>not</w:t>
      </w:r>
      <w:r>
        <w:rPr>
          <w:spacing w:val="40"/>
        </w:rPr>
        <w:t xml:space="preserve"> </w:t>
      </w:r>
      <w:r>
        <w:t>yet</w:t>
      </w:r>
      <w:r>
        <w:rPr>
          <w:spacing w:val="39"/>
        </w:rPr>
        <w:t xml:space="preserve"> </w:t>
      </w:r>
      <w:r>
        <w:t>in</w:t>
      </w:r>
      <w:r>
        <w:rPr>
          <w:spacing w:val="37"/>
        </w:rPr>
        <w:t xml:space="preserve"> </w:t>
      </w:r>
      <w:r>
        <w:t>force,</w:t>
      </w:r>
      <w:r>
        <w:rPr>
          <w:spacing w:val="39"/>
        </w:rPr>
        <w:t xml:space="preserve"> </w:t>
      </w:r>
      <w:r>
        <w:t>the</w:t>
      </w:r>
      <w:r>
        <w:rPr>
          <w:spacing w:val="38"/>
        </w:rPr>
        <w:t xml:space="preserve"> </w:t>
      </w:r>
      <w:r>
        <w:t>counterfactual</w:t>
      </w:r>
      <w:r>
        <w:rPr>
          <w:spacing w:val="40"/>
        </w:rPr>
        <w:t xml:space="preserve"> </w:t>
      </w:r>
      <w:r>
        <w:t>scenario</w:t>
      </w:r>
      <w:r>
        <w:rPr>
          <w:spacing w:val="40"/>
        </w:rPr>
        <w:t xml:space="preserve"> </w:t>
      </w:r>
      <w:r>
        <w:t>should</w:t>
      </w:r>
      <w:r>
        <w:rPr>
          <w:spacing w:val="37"/>
        </w:rPr>
        <w:t xml:space="preserve"> </w:t>
      </w:r>
      <w:r>
        <w:t>in</w:t>
      </w:r>
      <w:r>
        <w:rPr>
          <w:spacing w:val="37"/>
        </w:rPr>
        <w:t xml:space="preserve"> </w:t>
      </w:r>
      <w:r>
        <w:t>principle</w:t>
      </w:r>
      <w:r>
        <w:rPr>
          <w:spacing w:val="36"/>
        </w:rPr>
        <w:t xml:space="preserve"> </w:t>
      </w:r>
      <w:r>
        <w:t>be</w:t>
      </w:r>
      <w:r>
        <w:rPr>
          <w:spacing w:val="36"/>
        </w:rPr>
        <w:t xml:space="preserve"> </w:t>
      </w:r>
      <w:r>
        <w:t>that</w:t>
      </w:r>
      <w:r>
        <w:rPr>
          <w:spacing w:val="39"/>
        </w:rPr>
        <w:t xml:space="preserve"> </w:t>
      </w:r>
      <w:r>
        <w:t>described</w:t>
      </w:r>
      <w:r>
        <w:rPr>
          <w:spacing w:val="38"/>
        </w:rPr>
        <w:t xml:space="preserve"> </w:t>
      </w:r>
      <w:r>
        <w:t>in</w:t>
      </w:r>
      <w:r>
        <w:rPr>
          <w:spacing w:val="-57"/>
        </w:rPr>
        <w:t xml:space="preserve"> </w:t>
      </w:r>
      <w:r>
        <w:t>point</w:t>
      </w:r>
      <w:r>
        <w:rPr>
          <w:spacing w:val="1"/>
        </w:rPr>
        <w:t xml:space="preserve"> </w:t>
      </w:r>
      <w:hyperlink w:anchor="_bookmark111" w:history="1">
        <w:r>
          <w:t>199</w:t>
        </w:r>
      </w:hyperlink>
      <w:r>
        <w:t>.</w:t>
      </w:r>
    </w:p>
    <w:p w14:paraId="3E711D69" w14:textId="77777777" w:rsidR="004B799C" w:rsidRDefault="004B799C">
      <w:pPr>
        <w:pStyle w:val="BodyText"/>
        <w:spacing w:before="10"/>
        <w:rPr>
          <w:sz w:val="20"/>
        </w:rPr>
      </w:pPr>
    </w:p>
    <w:p w14:paraId="1482164B" w14:textId="77777777" w:rsidR="004B799C" w:rsidRDefault="00CA4AAC">
      <w:pPr>
        <w:pStyle w:val="ListParagraph"/>
        <w:numPr>
          <w:ilvl w:val="0"/>
          <w:numId w:val="28"/>
        </w:numPr>
        <w:tabs>
          <w:tab w:val="left" w:pos="1559"/>
        </w:tabs>
        <w:ind w:left="1558" w:hanging="601"/>
        <w:jc w:val="left"/>
        <w:rPr>
          <w:sz w:val="24"/>
        </w:rPr>
      </w:pPr>
      <w:bookmarkStart w:id="146" w:name="_bookmark136"/>
      <w:bookmarkEnd w:id="146"/>
      <w:r>
        <w:rPr>
          <w:sz w:val="24"/>
        </w:rPr>
        <w:t>The</w:t>
      </w:r>
      <w:r>
        <w:rPr>
          <w:spacing w:val="-3"/>
          <w:sz w:val="24"/>
        </w:rPr>
        <w:t xml:space="preserve"> </w:t>
      </w:r>
      <w:r>
        <w:rPr>
          <w:sz w:val="24"/>
        </w:rPr>
        <w:t>basic aid</w:t>
      </w:r>
      <w:r>
        <w:rPr>
          <w:spacing w:val="-1"/>
          <w:sz w:val="24"/>
        </w:rPr>
        <w:t xml:space="preserve"> </w:t>
      </w:r>
      <w:r>
        <w:rPr>
          <w:sz w:val="24"/>
        </w:rPr>
        <w:t>intensity</w:t>
      </w:r>
      <w:r>
        <w:rPr>
          <w:spacing w:val="-5"/>
          <w:sz w:val="24"/>
        </w:rPr>
        <w:t xml:space="preserve"> </w:t>
      </w:r>
      <w:r>
        <w:rPr>
          <w:sz w:val="24"/>
        </w:rPr>
        <w:t>must</w:t>
      </w:r>
      <w:r>
        <w:rPr>
          <w:spacing w:val="-1"/>
          <w:sz w:val="24"/>
        </w:rPr>
        <w:t xml:space="preserve"> </w:t>
      </w:r>
      <w:r>
        <w:rPr>
          <w:sz w:val="24"/>
        </w:rPr>
        <w:t>not exceed 40 %</w:t>
      </w:r>
      <w:r>
        <w:rPr>
          <w:spacing w:val="-1"/>
          <w:sz w:val="24"/>
        </w:rPr>
        <w:t xml:space="preserve"> </w:t>
      </w:r>
      <w:r>
        <w:rPr>
          <w:sz w:val="24"/>
        </w:rPr>
        <w:t>of</w:t>
      </w:r>
      <w:r>
        <w:rPr>
          <w:spacing w:val="-1"/>
          <w:sz w:val="24"/>
        </w:rPr>
        <w:t xml:space="preserve"> </w:t>
      </w:r>
      <w:r>
        <w:rPr>
          <w:sz w:val="24"/>
        </w:rPr>
        <w:t>the</w:t>
      </w:r>
      <w:r>
        <w:rPr>
          <w:spacing w:val="-2"/>
          <w:sz w:val="24"/>
        </w:rPr>
        <w:t xml:space="preserve"> </w:t>
      </w:r>
      <w:r>
        <w:rPr>
          <w:sz w:val="24"/>
        </w:rPr>
        <w:t>eligible costs.</w:t>
      </w:r>
    </w:p>
    <w:p w14:paraId="5D9E0A38" w14:textId="77777777" w:rsidR="004B799C" w:rsidRDefault="004B799C">
      <w:pPr>
        <w:pStyle w:val="BodyText"/>
        <w:spacing w:before="10"/>
        <w:rPr>
          <w:sz w:val="20"/>
        </w:rPr>
      </w:pPr>
    </w:p>
    <w:p w14:paraId="12FAF16B" w14:textId="77777777" w:rsidR="004B799C" w:rsidRDefault="00CA4AAC">
      <w:pPr>
        <w:pStyle w:val="ListParagraph"/>
        <w:numPr>
          <w:ilvl w:val="0"/>
          <w:numId w:val="28"/>
        </w:numPr>
        <w:tabs>
          <w:tab w:val="left" w:pos="1559"/>
        </w:tabs>
        <w:ind w:left="1558" w:right="952" w:hanging="600"/>
        <w:jc w:val="both"/>
        <w:rPr>
          <w:sz w:val="24"/>
        </w:rPr>
      </w:pPr>
      <w:r>
        <w:rPr>
          <w:sz w:val="24"/>
        </w:rPr>
        <w:t>The</w:t>
      </w:r>
      <w:r>
        <w:rPr>
          <w:spacing w:val="1"/>
          <w:sz w:val="24"/>
        </w:rPr>
        <w:t xml:space="preserve"> </w:t>
      </w:r>
      <w:r>
        <w:rPr>
          <w:sz w:val="24"/>
        </w:rPr>
        <w:t>aid</w:t>
      </w:r>
      <w:r>
        <w:rPr>
          <w:spacing w:val="1"/>
          <w:sz w:val="24"/>
        </w:rPr>
        <w:t xml:space="preserve"> </w:t>
      </w:r>
      <w:r>
        <w:rPr>
          <w:sz w:val="24"/>
        </w:rPr>
        <w:t>intensity</w:t>
      </w:r>
      <w:r>
        <w:rPr>
          <w:spacing w:val="1"/>
          <w:sz w:val="24"/>
        </w:rPr>
        <w:t xml:space="preserve"> </w:t>
      </w:r>
      <w:r>
        <w:rPr>
          <w:sz w:val="24"/>
        </w:rPr>
        <w:t>may</w:t>
      </w:r>
      <w:r>
        <w:rPr>
          <w:spacing w:val="1"/>
          <w:sz w:val="24"/>
        </w:rPr>
        <w:t xml:space="preserve"> </w:t>
      </w:r>
      <w:r>
        <w:rPr>
          <w:sz w:val="24"/>
        </w:rPr>
        <w:t>be</w:t>
      </w:r>
      <w:r>
        <w:rPr>
          <w:spacing w:val="1"/>
          <w:sz w:val="24"/>
        </w:rPr>
        <w:t xml:space="preserve"> </w:t>
      </w:r>
      <w:r>
        <w:rPr>
          <w:sz w:val="24"/>
        </w:rPr>
        <w:t>increased</w:t>
      </w:r>
      <w:r>
        <w:rPr>
          <w:spacing w:val="1"/>
          <w:sz w:val="24"/>
        </w:rPr>
        <w:t xml:space="preserve"> </w:t>
      </w:r>
      <w:r>
        <w:rPr>
          <w:sz w:val="24"/>
        </w:rPr>
        <w:t>by</w:t>
      </w:r>
      <w:r>
        <w:rPr>
          <w:spacing w:val="1"/>
          <w:sz w:val="24"/>
        </w:rPr>
        <w:t xml:space="preserve"> </w:t>
      </w:r>
      <w:r>
        <w:rPr>
          <w:sz w:val="24"/>
        </w:rPr>
        <w:t>10</w:t>
      </w:r>
      <w:r>
        <w:rPr>
          <w:spacing w:val="1"/>
          <w:sz w:val="24"/>
        </w:rPr>
        <w:t xml:space="preserve"> </w:t>
      </w:r>
      <w:r>
        <w:rPr>
          <w:sz w:val="24"/>
        </w:rPr>
        <w:t>percentage</w:t>
      </w:r>
      <w:r>
        <w:rPr>
          <w:spacing w:val="1"/>
          <w:sz w:val="24"/>
        </w:rPr>
        <w:t xml:space="preserve"> </w:t>
      </w:r>
      <w:r>
        <w:rPr>
          <w:sz w:val="24"/>
        </w:rPr>
        <w:t>points</w:t>
      </w:r>
      <w:r>
        <w:rPr>
          <w:spacing w:val="1"/>
          <w:sz w:val="24"/>
        </w:rPr>
        <w:t xml:space="preserve"> </w:t>
      </w:r>
      <w:r>
        <w:rPr>
          <w:sz w:val="24"/>
        </w:rPr>
        <w:t>for</w:t>
      </w:r>
      <w:r>
        <w:rPr>
          <w:spacing w:val="1"/>
          <w:sz w:val="24"/>
        </w:rPr>
        <w:t xml:space="preserve"> </w:t>
      </w:r>
      <w:r>
        <w:rPr>
          <w:sz w:val="24"/>
        </w:rPr>
        <w:t>medium-sized</w:t>
      </w:r>
      <w:r>
        <w:rPr>
          <w:spacing w:val="1"/>
          <w:sz w:val="24"/>
        </w:rPr>
        <w:t xml:space="preserve"> </w:t>
      </w:r>
      <w:r>
        <w:rPr>
          <w:sz w:val="24"/>
        </w:rPr>
        <w:t>enterprises</w:t>
      </w:r>
      <w:r>
        <w:rPr>
          <w:spacing w:val="-1"/>
          <w:sz w:val="24"/>
        </w:rPr>
        <w:t xml:space="preserve"> </w:t>
      </w:r>
      <w:r>
        <w:rPr>
          <w:sz w:val="24"/>
        </w:rPr>
        <w:t>or</w:t>
      </w:r>
      <w:r>
        <w:rPr>
          <w:spacing w:val="1"/>
          <w:sz w:val="24"/>
        </w:rPr>
        <w:t xml:space="preserve"> </w:t>
      </w:r>
      <w:r>
        <w:rPr>
          <w:sz w:val="24"/>
        </w:rPr>
        <w:t>by</w:t>
      </w:r>
      <w:r>
        <w:rPr>
          <w:spacing w:val="-5"/>
          <w:sz w:val="24"/>
        </w:rPr>
        <w:t xml:space="preserve"> </w:t>
      </w:r>
      <w:r>
        <w:rPr>
          <w:sz w:val="24"/>
        </w:rPr>
        <w:t>20 percentage</w:t>
      </w:r>
      <w:r>
        <w:rPr>
          <w:spacing w:val="-1"/>
          <w:sz w:val="24"/>
        </w:rPr>
        <w:t xml:space="preserve"> </w:t>
      </w:r>
      <w:r>
        <w:rPr>
          <w:sz w:val="24"/>
        </w:rPr>
        <w:t>points for</w:t>
      </w:r>
      <w:r>
        <w:rPr>
          <w:spacing w:val="-2"/>
          <w:sz w:val="24"/>
        </w:rPr>
        <w:t xml:space="preserve"> </w:t>
      </w:r>
      <w:r>
        <w:rPr>
          <w:sz w:val="24"/>
        </w:rPr>
        <w:t>small</w:t>
      </w:r>
      <w:r>
        <w:rPr>
          <w:spacing w:val="3"/>
          <w:sz w:val="24"/>
        </w:rPr>
        <w:t xml:space="preserve"> </w:t>
      </w:r>
      <w:r>
        <w:rPr>
          <w:sz w:val="24"/>
        </w:rPr>
        <w:t>enterprises.</w:t>
      </w:r>
    </w:p>
    <w:p w14:paraId="400C5F00" w14:textId="77777777" w:rsidR="004B799C" w:rsidRDefault="004B799C">
      <w:pPr>
        <w:pStyle w:val="BodyText"/>
        <w:spacing w:before="10"/>
        <w:rPr>
          <w:sz w:val="20"/>
        </w:rPr>
      </w:pPr>
    </w:p>
    <w:p w14:paraId="35A567A1" w14:textId="77777777" w:rsidR="004B799C" w:rsidRDefault="00CA4AAC">
      <w:pPr>
        <w:pStyle w:val="ListParagraph"/>
        <w:numPr>
          <w:ilvl w:val="0"/>
          <w:numId w:val="28"/>
        </w:numPr>
        <w:tabs>
          <w:tab w:val="left" w:pos="1559"/>
        </w:tabs>
        <w:ind w:left="1558" w:right="952" w:hanging="600"/>
        <w:jc w:val="both"/>
        <w:rPr>
          <w:sz w:val="24"/>
        </w:rPr>
      </w:pPr>
      <w:r>
        <w:rPr>
          <w:sz w:val="24"/>
        </w:rPr>
        <w:t>The aid intensity may be increased by 15 percentage points for investments located in</w:t>
      </w:r>
      <w:r>
        <w:rPr>
          <w:spacing w:val="1"/>
          <w:sz w:val="24"/>
        </w:rPr>
        <w:t xml:space="preserve"> </w:t>
      </w:r>
      <w:r>
        <w:rPr>
          <w:sz w:val="24"/>
        </w:rPr>
        <w:t>assisted areas fulfilling the conditions in Article 107(3), point (a), of the Treaty or by 5</w:t>
      </w:r>
      <w:r>
        <w:rPr>
          <w:spacing w:val="1"/>
          <w:sz w:val="24"/>
        </w:rPr>
        <w:t xml:space="preserve"> </w:t>
      </w:r>
      <w:r>
        <w:rPr>
          <w:sz w:val="24"/>
        </w:rPr>
        <w:t>percentage points for investments located in assisted areas fulfilling the conditions in</w:t>
      </w:r>
      <w:r>
        <w:rPr>
          <w:spacing w:val="1"/>
          <w:sz w:val="24"/>
        </w:rPr>
        <w:t xml:space="preserve"> </w:t>
      </w:r>
      <w:r>
        <w:rPr>
          <w:sz w:val="24"/>
        </w:rPr>
        <w:t>Article</w:t>
      </w:r>
      <w:r>
        <w:rPr>
          <w:spacing w:val="-1"/>
          <w:sz w:val="24"/>
        </w:rPr>
        <w:t xml:space="preserve"> </w:t>
      </w:r>
      <w:r>
        <w:rPr>
          <w:sz w:val="24"/>
        </w:rPr>
        <w:t>107(3), point</w:t>
      </w:r>
      <w:r>
        <w:rPr>
          <w:spacing w:val="1"/>
          <w:sz w:val="24"/>
        </w:rPr>
        <w:t xml:space="preserve"> </w:t>
      </w:r>
      <w:r>
        <w:rPr>
          <w:sz w:val="24"/>
        </w:rPr>
        <w:t>(c),</w:t>
      </w:r>
      <w:r>
        <w:rPr>
          <w:spacing w:val="2"/>
          <w:sz w:val="24"/>
        </w:rPr>
        <w:t xml:space="preserve"> </w:t>
      </w:r>
      <w:r>
        <w:rPr>
          <w:sz w:val="24"/>
        </w:rPr>
        <w:t>of the</w:t>
      </w:r>
      <w:r>
        <w:rPr>
          <w:spacing w:val="-2"/>
          <w:sz w:val="24"/>
        </w:rPr>
        <w:t xml:space="preserve"> </w:t>
      </w:r>
      <w:r>
        <w:rPr>
          <w:sz w:val="24"/>
        </w:rPr>
        <w:t>Treaty.</w:t>
      </w:r>
    </w:p>
    <w:p w14:paraId="25856328" w14:textId="77777777" w:rsidR="004B799C" w:rsidRDefault="004B799C">
      <w:pPr>
        <w:pStyle w:val="BodyText"/>
        <w:spacing w:before="10"/>
        <w:rPr>
          <w:sz w:val="20"/>
        </w:rPr>
      </w:pPr>
    </w:p>
    <w:p w14:paraId="0939BCF1" w14:textId="77777777" w:rsidR="004B799C" w:rsidRDefault="00CA4AAC">
      <w:pPr>
        <w:pStyle w:val="ListParagraph"/>
        <w:numPr>
          <w:ilvl w:val="0"/>
          <w:numId w:val="28"/>
        </w:numPr>
        <w:tabs>
          <w:tab w:val="left" w:pos="1559"/>
        </w:tabs>
        <w:ind w:left="1558" w:right="954" w:hanging="600"/>
        <w:jc w:val="both"/>
        <w:rPr>
          <w:sz w:val="24"/>
        </w:rPr>
      </w:pPr>
      <w:bookmarkStart w:id="147" w:name="_bookmark137"/>
      <w:bookmarkEnd w:id="147"/>
      <w:r>
        <w:rPr>
          <w:sz w:val="24"/>
        </w:rPr>
        <w:t>The</w:t>
      </w:r>
      <w:r>
        <w:rPr>
          <w:spacing w:val="1"/>
          <w:sz w:val="24"/>
        </w:rPr>
        <w:t xml:space="preserve"> </w:t>
      </w:r>
      <w:r>
        <w:rPr>
          <w:sz w:val="24"/>
        </w:rPr>
        <w:t>aid</w:t>
      </w:r>
      <w:r>
        <w:rPr>
          <w:spacing w:val="1"/>
          <w:sz w:val="24"/>
        </w:rPr>
        <w:t xml:space="preserve"> </w:t>
      </w:r>
      <w:r>
        <w:rPr>
          <w:sz w:val="24"/>
        </w:rPr>
        <w:t>intensity</w:t>
      </w:r>
      <w:r>
        <w:rPr>
          <w:spacing w:val="1"/>
          <w:sz w:val="24"/>
        </w:rPr>
        <w:t xml:space="preserve"> </w:t>
      </w:r>
      <w:r>
        <w:rPr>
          <w:sz w:val="24"/>
        </w:rPr>
        <w:t>may</w:t>
      </w:r>
      <w:r>
        <w:rPr>
          <w:spacing w:val="1"/>
          <w:sz w:val="24"/>
        </w:rPr>
        <w:t xml:space="preserve"> </w:t>
      </w:r>
      <w:r>
        <w:rPr>
          <w:sz w:val="24"/>
        </w:rPr>
        <w:t>be</w:t>
      </w:r>
      <w:r>
        <w:rPr>
          <w:spacing w:val="1"/>
          <w:sz w:val="24"/>
        </w:rPr>
        <w:t xml:space="preserve"> </w:t>
      </w:r>
      <w:r>
        <w:rPr>
          <w:sz w:val="24"/>
        </w:rPr>
        <w:t>increased</w:t>
      </w:r>
      <w:r>
        <w:rPr>
          <w:spacing w:val="1"/>
          <w:sz w:val="24"/>
        </w:rPr>
        <w:t xml:space="preserve"> </w:t>
      </w:r>
      <w:r>
        <w:rPr>
          <w:sz w:val="24"/>
        </w:rPr>
        <w:t>by</w:t>
      </w:r>
      <w:r>
        <w:rPr>
          <w:spacing w:val="1"/>
          <w:sz w:val="24"/>
        </w:rPr>
        <w:t xml:space="preserve"> </w:t>
      </w:r>
      <w:r>
        <w:rPr>
          <w:sz w:val="24"/>
        </w:rPr>
        <w:t>10</w:t>
      </w:r>
      <w:r>
        <w:rPr>
          <w:spacing w:val="1"/>
          <w:sz w:val="24"/>
        </w:rPr>
        <w:t xml:space="preserve"> </w:t>
      </w:r>
      <w:r>
        <w:rPr>
          <w:sz w:val="24"/>
        </w:rPr>
        <w:t>percentage</w:t>
      </w:r>
      <w:r>
        <w:rPr>
          <w:spacing w:val="1"/>
          <w:sz w:val="24"/>
        </w:rPr>
        <w:t xml:space="preserve"> </w:t>
      </w:r>
      <w:r>
        <w:rPr>
          <w:sz w:val="24"/>
        </w:rPr>
        <w:t>points</w:t>
      </w:r>
      <w:r>
        <w:rPr>
          <w:spacing w:val="1"/>
          <w:sz w:val="24"/>
        </w:rPr>
        <w:t xml:space="preserve"> </w:t>
      </w:r>
      <w:r>
        <w:rPr>
          <w:sz w:val="24"/>
        </w:rPr>
        <w:t>for</w:t>
      </w:r>
      <w:r>
        <w:rPr>
          <w:spacing w:val="60"/>
          <w:sz w:val="24"/>
        </w:rPr>
        <w:t xml:space="preserve"> </w:t>
      </w:r>
      <w:r>
        <w:rPr>
          <w:sz w:val="24"/>
        </w:rPr>
        <w:t>eco-innovation</w:t>
      </w:r>
      <w:r>
        <w:rPr>
          <w:spacing w:val="1"/>
          <w:sz w:val="24"/>
        </w:rPr>
        <w:t xml:space="preserve"> </w:t>
      </w:r>
      <w:r>
        <w:rPr>
          <w:sz w:val="24"/>
        </w:rPr>
        <w:t>activities,</w:t>
      </w:r>
      <w:r>
        <w:rPr>
          <w:spacing w:val="-1"/>
          <w:sz w:val="24"/>
        </w:rPr>
        <w:t xml:space="preserve"> </w:t>
      </w:r>
      <w:r>
        <w:rPr>
          <w:sz w:val="24"/>
        </w:rPr>
        <w:t>provided that the conditions</w:t>
      </w:r>
      <w:r>
        <w:rPr>
          <w:spacing w:val="-1"/>
          <w:sz w:val="24"/>
        </w:rPr>
        <w:t xml:space="preserve"> </w:t>
      </w:r>
      <w:r>
        <w:rPr>
          <w:sz w:val="24"/>
        </w:rPr>
        <w:t>in</w:t>
      </w:r>
      <w:r>
        <w:rPr>
          <w:spacing w:val="1"/>
          <w:sz w:val="24"/>
        </w:rPr>
        <w:t xml:space="preserve"> </w:t>
      </w:r>
      <w:r>
        <w:rPr>
          <w:sz w:val="24"/>
        </w:rPr>
        <w:t>point</w:t>
      </w:r>
      <w:r>
        <w:rPr>
          <w:spacing w:val="1"/>
          <w:sz w:val="24"/>
        </w:rPr>
        <w:t xml:space="preserve"> </w:t>
      </w:r>
      <w:hyperlink w:anchor="_bookmark121" w:history="1">
        <w:r>
          <w:rPr>
            <w:sz w:val="24"/>
          </w:rPr>
          <w:t xml:space="preserve">213 </w:t>
        </w:r>
      </w:hyperlink>
      <w:r>
        <w:rPr>
          <w:sz w:val="24"/>
        </w:rPr>
        <w:t>are</w:t>
      </w:r>
      <w:r>
        <w:rPr>
          <w:spacing w:val="-3"/>
          <w:sz w:val="24"/>
        </w:rPr>
        <w:t xml:space="preserve"> </w:t>
      </w:r>
      <w:r>
        <w:rPr>
          <w:sz w:val="24"/>
        </w:rPr>
        <w:t>fulfilled.</w:t>
      </w:r>
    </w:p>
    <w:p w14:paraId="07122100" w14:textId="77777777" w:rsidR="004B799C" w:rsidRDefault="004B799C">
      <w:pPr>
        <w:pStyle w:val="BodyText"/>
        <w:spacing w:before="10"/>
        <w:rPr>
          <w:sz w:val="20"/>
        </w:rPr>
      </w:pPr>
    </w:p>
    <w:p w14:paraId="5D88C05C" w14:textId="77777777" w:rsidR="004B799C" w:rsidRDefault="00CA4AAC">
      <w:pPr>
        <w:pStyle w:val="ListParagraph"/>
        <w:numPr>
          <w:ilvl w:val="0"/>
          <w:numId w:val="28"/>
        </w:numPr>
        <w:tabs>
          <w:tab w:val="left" w:pos="1559"/>
        </w:tabs>
        <w:ind w:left="1558" w:right="956" w:hanging="600"/>
        <w:jc w:val="both"/>
        <w:rPr>
          <w:sz w:val="24"/>
        </w:rPr>
      </w:pPr>
      <w:r>
        <w:rPr>
          <w:sz w:val="24"/>
        </w:rPr>
        <w:t xml:space="preserve">By way of derogation from points </w:t>
      </w:r>
      <w:hyperlink w:anchor="_bookmark136" w:history="1">
        <w:r>
          <w:rPr>
            <w:sz w:val="24"/>
          </w:rPr>
          <w:t xml:space="preserve">236 </w:t>
        </w:r>
      </w:hyperlink>
      <w:r>
        <w:rPr>
          <w:sz w:val="24"/>
        </w:rPr>
        <w:t xml:space="preserve">to </w:t>
      </w:r>
      <w:hyperlink w:anchor="_bookmark137" w:history="1">
        <w:r>
          <w:rPr>
            <w:sz w:val="24"/>
          </w:rPr>
          <w:t>239</w:t>
        </w:r>
      </w:hyperlink>
      <w:r>
        <w:rPr>
          <w:sz w:val="24"/>
        </w:rPr>
        <w:t>, the Member State may also demonstrate,</w:t>
      </w:r>
      <w:r>
        <w:rPr>
          <w:spacing w:val="1"/>
          <w:sz w:val="24"/>
        </w:rPr>
        <w:t xml:space="preserve"> </w:t>
      </w:r>
      <w:r>
        <w:rPr>
          <w:sz w:val="24"/>
        </w:rPr>
        <w:t xml:space="preserve">based on a funding gap analysis, as set out in points </w:t>
      </w:r>
      <w:hyperlink w:anchor="_bookmark23" w:history="1">
        <w:r>
          <w:rPr>
            <w:sz w:val="24"/>
          </w:rPr>
          <w:t>47</w:t>
        </w:r>
      </w:hyperlink>
      <w:r>
        <w:rPr>
          <w:sz w:val="24"/>
        </w:rPr>
        <w:t xml:space="preserve">, </w:t>
      </w:r>
      <w:hyperlink w:anchor="_bookmark26" w:history="1">
        <w:r>
          <w:rPr>
            <w:sz w:val="24"/>
          </w:rPr>
          <w:t xml:space="preserve">50 </w:t>
        </w:r>
      </w:hyperlink>
      <w:r>
        <w:rPr>
          <w:sz w:val="24"/>
        </w:rPr>
        <w:t xml:space="preserve">and </w:t>
      </w:r>
      <w:hyperlink w:anchor="_bookmark27" w:history="1">
        <w:r>
          <w:rPr>
            <w:sz w:val="24"/>
          </w:rPr>
          <w:t>51</w:t>
        </w:r>
      </w:hyperlink>
      <w:r>
        <w:rPr>
          <w:sz w:val="24"/>
        </w:rPr>
        <w:t>, that a higher aid</w:t>
      </w:r>
      <w:r>
        <w:rPr>
          <w:spacing w:val="1"/>
          <w:sz w:val="24"/>
        </w:rPr>
        <w:t xml:space="preserve"> </w:t>
      </w:r>
      <w:r>
        <w:rPr>
          <w:sz w:val="24"/>
        </w:rPr>
        <w:t>amount</w:t>
      </w:r>
      <w:r>
        <w:rPr>
          <w:spacing w:val="1"/>
          <w:sz w:val="24"/>
        </w:rPr>
        <w:t xml:space="preserve"> </w:t>
      </w:r>
      <w:r>
        <w:rPr>
          <w:sz w:val="24"/>
        </w:rPr>
        <w:t>is</w:t>
      </w:r>
      <w:r>
        <w:rPr>
          <w:spacing w:val="1"/>
          <w:sz w:val="24"/>
        </w:rPr>
        <w:t xml:space="preserve"> </w:t>
      </w:r>
      <w:r>
        <w:rPr>
          <w:sz w:val="24"/>
        </w:rPr>
        <w:t>required.</w:t>
      </w:r>
      <w:r>
        <w:rPr>
          <w:spacing w:val="1"/>
          <w:sz w:val="24"/>
        </w:rPr>
        <w:t xml:space="preserve"> </w:t>
      </w:r>
      <w:r>
        <w:rPr>
          <w:sz w:val="24"/>
        </w:rPr>
        <w:t>In</w:t>
      </w:r>
      <w:r>
        <w:rPr>
          <w:spacing w:val="1"/>
          <w:sz w:val="24"/>
        </w:rPr>
        <w:t xml:space="preserve"> </w:t>
      </w:r>
      <w:r>
        <w:rPr>
          <w:sz w:val="24"/>
        </w:rPr>
        <w:t>such</w:t>
      </w:r>
      <w:r>
        <w:rPr>
          <w:spacing w:val="1"/>
          <w:sz w:val="24"/>
        </w:rPr>
        <w:t xml:space="preserve"> </w:t>
      </w:r>
      <w:r>
        <w:rPr>
          <w:sz w:val="24"/>
        </w:rPr>
        <w:t>a</w:t>
      </w:r>
      <w:r>
        <w:rPr>
          <w:spacing w:val="1"/>
          <w:sz w:val="24"/>
        </w:rPr>
        <w:t xml:space="preserve"> </w:t>
      </w:r>
      <w:r>
        <w:rPr>
          <w:sz w:val="24"/>
        </w:rPr>
        <w:t>case,</w:t>
      </w:r>
      <w:r>
        <w:rPr>
          <w:spacing w:val="1"/>
          <w:sz w:val="24"/>
        </w:rPr>
        <w:t xml:space="preserve"> </w:t>
      </w:r>
      <w:r>
        <w:rPr>
          <w:sz w:val="24"/>
        </w:rPr>
        <w:t>the</w:t>
      </w:r>
      <w:r>
        <w:rPr>
          <w:spacing w:val="1"/>
          <w:sz w:val="24"/>
        </w:rPr>
        <w:t xml:space="preserve"> </w:t>
      </w:r>
      <w:r>
        <w:rPr>
          <w:sz w:val="24"/>
        </w:rPr>
        <w:t>Member</w:t>
      </w:r>
      <w:r>
        <w:rPr>
          <w:spacing w:val="1"/>
          <w:sz w:val="24"/>
        </w:rPr>
        <w:t xml:space="preserve"> </w:t>
      </w:r>
      <w:r>
        <w:rPr>
          <w:sz w:val="24"/>
        </w:rPr>
        <w:t>State</w:t>
      </w:r>
      <w:r>
        <w:rPr>
          <w:spacing w:val="1"/>
          <w:sz w:val="24"/>
        </w:rPr>
        <w:t xml:space="preserve"> </w:t>
      </w:r>
      <w:r>
        <w:rPr>
          <w:sz w:val="24"/>
        </w:rPr>
        <w:t>must</w:t>
      </w:r>
      <w:r>
        <w:rPr>
          <w:spacing w:val="1"/>
          <w:sz w:val="24"/>
        </w:rPr>
        <w:t xml:space="preserve"> </w:t>
      </w:r>
      <w:r>
        <w:rPr>
          <w:sz w:val="24"/>
        </w:rPr>
        <w:t>conduct</w:t>
      </w:r>
      <w:r>
        <w:rPr>
          <w:spacing w:val="1"/>
          <w:sz w:val="24"/>
        </w:rPr>
        <w:t xml:space="preserve"> </w:t>
      </w:r>
      <w:r>
        <w:rPr>
          <w:sz w:val="24"/>
        </w:rPr>
        <w:t>an</w:t>
      </w:r>
      <w:r>
        <w:rPr>
          <w:spacing w:val="1"/>
          <w:sz w:val="24"/>
        </w:rPr>
        <w:t xml:space="preserve"> </w:t>
      </w:r>
      <w:r>
        <w:rPr>
          <w:i/>
          <w:sz w:val="24"/>
        </w:rPr>
        <w:t>ex</w:t>
      </w:r>
      <w:r>
        <w:rPr>
          <w:i/>
          <w:spacing w:val="1"/>
          <w:sz w:val="24"/>
        </w:rPr>
        <w:t xml:space="preserve"> </w:t>
      </w:r>
      <w:r>
        <w:rPr>
          <w:i/>
          <w:sz w:val="24"/>
        </w:rPr>
        <w:t>post</w:t>
      </w:r>
      <w:r>
        <w:rPr>
          <w:i/>
          <w:spacing w:val="1"/>
          <w:sz w:val="24"/>
        </w:rPr>
        <w:t xml:space="preserve"> </w:t>
      </w:r>
      <w:r>
        <w:rPr>
          <w:sz w:val="24"/>
        </w:rPr>
        <w:t>monitoring to verify the assumptions made about the level of aid required and put in</w:t>
      </w:r>
      <w:r>
        <w:rPr>
          <w:spacing w:val="1"/>
          <w:sz w:val="24"/>
        </w:rPr>
        <w:t xml:space="preserve"> </w:t>
      </w:r>
      <w:r>
        <w:rPr>
          <w:sz w:val="24"/>
        </w:rPr>
        <w:t xml:space="preserve">place a claw-back mechanism, as set out in point </w:t>
      </w:r>
      <w:hyperlink w:anchor="_bookmark28" w:history="1">
        <w:r>
          <w:rPr>
            <w:sz w:val="24"/>
          </w:rPr>
          <w:t>53</w:t>
        </w:r>
      </w:hyperlink>
      <w:r>
        <w:rPr>
          <w:sz w:val="24"/>
        </w:rPr>
        <w:t>. The aid amount must not exceed</w:t>
      </w:r>
      <w:r>
        <w:rPr>
          <w:spacing w:val="1"/>
          <w:sz w:val="24"/>
        </w:rPr>
        <w:t xml:space="preserve"> </w:t>
      </w:r>
      <w:r>
        <w:rPr>
          <w:sz w:val="24"/>
        </w:rPr>
        <w:t>the</w:t>
      </w:r>
      <w:r>
        <w:rPr>
          <w:spacing w:val="-1"/>
          <w:sz w:val="24"/>
        </w:rPr>
        <w:t xml:space="preserve"> </w:t>
      </w:r>
      <w:r>
        <w:rPr>
          <w:sz w:val="24"/>
        </w:rPr>
        <w:t>funding gap, as set out points</w:t>
      </w:r>
      <w:r>
        <w:rPr>
          <w:spacing w:val="2"/>
          <w:sz w:val="24"/>
        </w:rPr>
        <w:t xml:space="preserve"> </w:t>
      </w:r>
      <w:hyperlink w:anchor="_bookmark26" w:history="1">
        <w:r>
          <w:rPr>
            <w:sz w:val="24"/>
          </w:rPr>
          <w:t>50</w:t>
        </w:r>
      </w:hyperlink>
      <w:r>
        <w:rPr>
          <w:sz w:val="24"/>
        </w:rPr>
        <w:t xml:space="preserve"> and </w:t>
      </w:r>
      <w:hyperlink w:anchor="_bookmark27" w:history="1">
        <w:r>
          <w:rPr>
            <w:sz w:val="24"/>
          </w:rPr>
          <w:t>51</w:t>
        </w:r>
      </w:hyperlink>
      <w:r>
        <w:rPr>
          <w:sz w:val="24"/>
        </w:rPr>
        <w:t>.</w:t>
      </w:r>
    </w:p>
    <w:p w14:paraId="62486E93" w14:textId="77777777" w:rsidR="004B799C" w:rsidRDefault="004B799C">
      <w:pPr>
        <w:pStyle w:val="BodyText"/>
        <w:spacing w:before="11"/>
        <w:rPr>
          <w:sz w:val="20"/>
        </w:rPr>
      </w:pPr>
    </w:p>
    <w:p w14:paraId="0FC6DF7D" w14:textId="77777777" w:rsidR="004B799C" w:rsidRDefault="00CA4AAC">
      <w:pPr>
        <w:pStyle w:val="ListParagraph"/>
        <w:numPr>
          <w:ilvl w:val="0"/>
          <w:numId w:val="28"/>
        </w:numPr>
        <w:tabs>
          <w:tab w:val="left" w:pos="1559"/>
        </w:tabs>
        <w:ind w:left="1558" w:right="955" w:hanging="600"/>
        <w:jc w:val="both"/>
        <w:rPr>
          <w:sz w:val="24"/>
        </w:rPr>
      </w:pPr>
      <w:r>
        <w:rPr>
          <w:sz w:val="24"/>
        </w:rPr>
        <w:t>Where</w:t>
      </w:r>
      <w:r>
        <w:rPr>
          <w:spacing w:val="1"/>
          <w:sz w:val="24"/>
        </w:rPr>
        <w:t xml:space="preserve"> </w:t>
      </w:r>
      <w:r>
        <w:rPr>
          <w:sz w:val="24"/>
        </w:rPr>
        <w:t>the</w:t>
      </w:r>
      <w:r>
        <w:rPr>
          <w:spacing w:val="1"/>
          <w:sz w:val="24"/>
        </w:rPr>
        <w:t xml:space="preserve"> </w:t>
      </w:r>
      <w:r>
        <w:rPr>
          <w:sz w:val="24"/>
        </w:rPr>
        <w:t>aid</w:t>
      </w:r>
      <w:r>
        <w:rPr>
          <w:spacing w:val="1"/>
          <w:sz w:val="24"/>
        </w:rPr>
        <w:t xml:space="preserve"> </w:t>
      </w:r>
      <w:r>
        <w:rPr>
          <w:sz w:val="24"/>
        </w:rPr>
        <w:t>is</w:t>
      </w:r>
      <w:r>
        <w:rPr>
          <w:spacing w:val="1"/>
          <w:sz w:val="24"/>
        </w:rPr>
        <w:t xml:space="preserve"> </w:t>
      </w:r>
      <w:r>
        <w:rPr>
          <w:sz w:val="24"/>
        </w:rPr>
        <w:t>granted</w:t>
      </w:r>
      <w:r>
        <w:rPr>
          <w:spacing w:val="1"/>
          <w:sz w:val="24"/>
        </w:rPr>
        <w:t xml:space="preserve"> </w:t>
      </w:r>
      <w:r>
        <w:rPr>
          <w:sz w:val="24"/>
        </w:rPr>
        <w:t>following</w:t>
      </w:r>
      <w:r>
        <w:rPr>
          <w:spacing w:val="1"/>
          <w:sz w:val="24"/>
        </w:rPr>
        <w:t xml:space="preserve"> </w:t>
      </w:r>
      <w:r>
        <w:rPr>
          <w:sz w:val="24"/>
        </w:rPr>
        <w:t>a</w:t>
      </w:r>
      <w:r>
        <w:rPr>
          <w:spacing w:val="1"/>
          <w:sz w:val="24"/>
        </w:rPr>
        <w:t xml:space="preserve"> </w:t>
      </w:r>
      <w:r>
        <w:rPr>
          <w:sz w:val="24"/>
        </w:rPr>
        <w:t>competitive</w:t>
      </w:r>
      <w:r>
        <w:rPr>
          <w:spacing w:val="1"/>
          <w:sz w:val="24"/>
        </w:rPr>
        <w:t xml:space="preserve"> </w:t>
      </w:r>
      <w:r>
        <w:rPr>
          <w:sz w:val="24"/>
        </w:rPr>
        <w:t>bidding</w:t>
      </w:r>
      <w:r>
        <w:rPr>
          <w:spacing w:val="1"/>
          <w:sz w:val="24"/>
        </w:rPr>
        <w:t xml:space="preserve"> </w:t>
      </w:r>
      <w:r>
        <w:rPr>
          <w:sz w:val="24"/>
        </w:rPr>
        <w:t>process</w:t>
      </w:r>
      <w:r>
        <w:rPr>
          <w:spacing w:val="1"/>
          <w:sz w:val="24"/>
        </w:rPr>
        <w:t xml:space="preserve"> </w:t>
      </w:r>
      <w:r>
        <w:rPr>
          <w:sz w:val="24"/>
        </w:rPr>
        <w:t>conducted</w:t>
      </w:r>
      <w:r>
        <w:rPr>
          <w:spacing w:val="1"/>
          <w:sz w:val="24"/>
        </w:rPr>
        <w:t xml:space="preserve"> </w:t>
      </w:r>
      <w:r>
        <w:rPr>
          <w:sz w:val="24"/>
        </w:rPr>
        <w:t>in</w:t>
      </w:r>
      <w:r>
        <w:rPr>
          <w:spacing w:val="1"/>
          <w:sz w:val="24"/>
        </w:rPr>
        <w:t xml:space="preserve"> </w:t>
      </w:r>
      <w:r>
        <w:rPr>
          <w:sz w:val="24"/>
        </w:rPr>
        <w:t>accordance</w:t>
      </w:r>
      <w:r>
        <w:rPr>
          <w:spacing w:val="1"/>
          <w:sz w:val="24"/>
        </w:rPr>
        <w:t xml:space="preserve"> </w:t>
      </w:r>
      <w:r>
        <w:rPr>
          <w:sz w:val="24"/>
        </w:rPr>
        <w:t>with</w:t>
      </w:r>
      <w:r>
        <w:rPr>
          <w:spacing w:val="1"/>
          <w:sz w:val="24"/>
        </w:rPr>
        <w:t xml:space="preserve"> </w:t>
      </w:r>
      <w:r>
        <w:rPr>
          <w:sz w:val="24"/>
        </w:rPr>
        <w:t>the</w:t>
      </w:r>
      <w:r>
        <w:rPr>
          <w:spacing w:val="1"/>
          <w:sz w:val="24"/>
        </w:rPr>
        <w:t xml:space="preserve"> </w:t>
      </w:r>
      <w:r>
        <w:rPr>
          <w:sz w:val="24"/>
        </w:rPr>
        <w:t>criteria</w:t>
      </w:r>
      <w:r>
        <w:rPr>
          <w:spacing w:val="1"/>
          <w:sz w:val="24"/>
        </w:rPr>
        <w:t xml:space="preserve"> </w:t>
      </w:r>
      <w:r>
        <w:rPr>
          <w:sz w:val="24"/>
        </w:rPr>
        <w:t>in</w:t>
      </w:r>
      <w:r>
        <w:rPr>
          <w:spacing w:val="1"/>
          <w:sz w:val="24"/>
        </w:rPr>
        <w:t xml:space="preserve"> </w:t>
      </w:r>
      <w:r>
        <w:rPr>
          <w:sz w:val="24"/>
        </w:rPr>
        <w:t>points</w:t>
      </w:r>
      <w:r>
        <w:rPr>
          <w:spacing w:val="1"/>
          <w:sz w:val="24"/>
        </w:rPr>
        <w:t xml:space="preserve"> </w:t>
      </w:r>
      <w:hyperlink w:anchor="_bookmark24" w:history="1">
        <w:r>
          <w:rPr>
            <w:sz w:val="24"/>
          </w:rPr>
          <w:t>48</w:t>
        </w:r>
      </w:hyperlink>
      <w:r>
        <w:rPr>
          <w:spacing w:val="1"/>
          <w:sz w:val="24"/>
        </w:rPr>
        <w:t xml:space="preserve"> </w:t>
      </w:r>
      <w:r>
        <w:rPr>
          <w:sz w:val="24"/>
        </w:rPr>
        <w:t>and</w:t>
      </w:r>
      <w:r>
        <w:rPr>
          <w:spacing w:val="1"/>
          <w:sz w:val="24"/>
        </w:rPr>
        <w:t xml:space="preserve"> </w:t>
      </w:r>
      <w:hyperlink w:anchor="_bookmark25" w:history="1">
        <w:r>
          <w:rPr>
            <w:sz w:val="24"/>
          </w:rPr>
          <w:t>49</w:t>
        </w:r>
      </w:hyperlink>
      <w:r>
        <w:rPr>
          <w:sz w:val="24"/>
        </w:rPr>
        <w:t>,</w:t>
      </w:r>
      <w:r>
        <w:rPr>
          <w:spacing w:val="1"/>
          <w:sz w:val="24"/>
        </w:rPr>
        <w:t xml:space="preserve"> </w:t>
      </w:r>
      <w:r>
        <w:rPr>
          <w:sz w:val="24"/>
        </w:rPr>
        <w:t>the</w:t>
      </w:r>
      <w:r>
        <w:rPr>
          <w:spacing w:val="1"/>
          <w:sz w:val="24"/>
        </w:rPr>
        <w:t xml:space="preserve"> </w:t>
      </w:r>
      <w:r>
        <w:rPr>
          <w:sz w:val="24"/>
        </w:rPr>
        <w:t>aid</w:t>
      </w:r>
      <w:r>
        <w:rPr>
          <w:spacing w:val="1"/>
          <w:sz w:val="24"/>
        </w:rPr>
        <w:t xml:space="preserve"> </w:t>
      </w:r>
      <w:r>
        <w:rPr>
          <w:sz w:val="24"/>
        </w:rPr>
        <w:t>amount</w:t>
      </w:r>
      <w:r>
        <w:rPr>
          <w:spacing w:val="1"/>
          <w:sz w:val="24"/>
        </w:rPr>
        <w:t xml:space="preserve"> </w:t>
      </w:r>
      <w:r>
        <w:rPr>
          <w:sz w:val="24"/>
        </w:rPr>
        <w:t>is</w:t>
      </w:r>
      <w:r>
        <w:rPr>
          <w:spacing w:val="1"/>
          <w:sz w:val="24"/>
        </w:rPr>
        <w:t xml:space="preserve"> </w:t>
      </w:r>
      <w:r>
        <w:rPr>
          <w:sz w:val="24"/>
        </w:rPr>
        <w:t>considered</w:t>
      </w:r>
      <w:r>
        <w:rPr>
          <w:spacing w:val="1"/>
          <w:sz w:val="24"/>
        </w:rPr>
        <w:t xml:space="preserve"> </w:t>
      </w:r>
      <w:r>
        <w:rPr>
          <w:sz w:val="24"/>
        </w:rPr>
        <w:t>proportionate.</w:t>
      </w:r>
    </w:p>
    <w:p w14:paraId="5B7868F8" w14:textId="77777777" w:rsidR="004B799C" w:rsidRDefault="004B799C">
      <w:pPr>
        <w:pStyle w:val="BodyText"/>
        <w:spacing w:before="10"/>
        <w:rPr>
          <w:sz w:val="20"/>
        </w:rPr>
      </w:pPr>
    </w:p>
    <w:p w14:paraId="355FD287" w14:textId="77777777" w:rsidR="004B799C" w:rsidRDefault="00CA4AAC">
      <w:pPr>
        <w:pStyle w:val="ListParagraph"/>
        <w:numPr>
          <w:ilvl w:val="0"/>
          <w:numId w:val="28"/>
        </w:numPr>
        <w:tabs>
          <w:tab w:val="left" w:pos="1559"/>
        </w:tabs>
        <w:ind w:left="1558" w:hanging="601"/>
        <w:jc w:val="left"/>
        <w:rPr>
          <w:sz w:val="24"/>
        </w:rPr>
      </w:pPr>
      <w:r>
        <w:rPr>
          <w:sz w:val="24"/>
        </w:rPr>
        <w:t>For</w:t>
      </w:r>
      <w:r>
        <w:rPr>
          <w:spacing w:val="-1"/>
          <w:sz w:val="24"/>
        </w:rPr>
        <w:t xml:space="preserve"> </w:t>
      </w:r>
      <w:r>
        <w:rPr>
          <w:sz w:val="24"/>
        </w:rPr>
        <w:t>aid in</w:t>
      </w:r>
      <w:r>
        <w:rPr>
          <w:spacing w:val="-1"/>
          <w:sz w:val="24"/>
        </w:rPr>
        <w:t xml:space="preserve"> </w:t>
      </w:r>
      <w:r>
        <w:rPr>
          <w:sz w:val="24"/>
        </w:rPr>
        <w:t>the form</w:t>
      </w:r>
      <w:r>
        <w:rPr>
          <w:spacing w:val="-1"/>
          <w:sz w:val="24"/>
        </w:rPr>
        <w:t xml:space="preserve"> </w:t>
      </w:r>
      <w:r>
        <w:rPr>
          <w:sz w:val="24"/>
        </w:rPr>
        <w:t>of</w:t>
      </w:r>
      <w:r>
        <w:rPr>
          <w:spacing w:val="-1"/>
          <w:sz w:val="24"/>
        </w:rPr>
        <w:t xml:space="preserve"> </w:t>
      </w:r>
      <w:r>
        <w:rPr>
          <w:sz w:val="24"/>
        </w:rPr>
        <w:t>tradable</w:t>
      </w:r>
      <w:r>
        <w:rPr>
          <w:spacing w:val="-1"/>
          <w:sz w:val="24"/>
        </w:rPr>
        <w:t xml:space="preserve"> </w:t>
      </w:r>
      <w:r>
        <w:rPr>
          <w:sz w:val="24"/>
        </w:rPr>
        <w:t>permits, the Commission</w:t>
      </w:r>
      <w:r>
        <w:rPr>
          <w:spacing w:val="-1"/>
          <w:sz w:val="24"/>
        </w:rPr>
        <w:t xml:space="preserve"> </w:t>
      </w:r>
      <w:r>
        <w:rPr>
          <w:sz w:val="24"/>
        </w:rPr>
        <w:t>will also</w:t>
      </w:r>
      <w:r>
        <w:rPr>
          <w:spacing w:val="3"/>
          <w:sz w:val="24"/>
        </w:rPr>
        <w:t xml:space="preserve"> </w:t>
      </w:r>
      <w:r>
        <w:rPr>
          <w:sz w:val="24"/>
        </w:rPr>
        <w:t>verify</w:t>
      </w:r>
      <w:r>
        <w:rPr>
          <w:spacing w:val="-5"/>
          <w:sz w:val="24"/>
        </w:rPr>
        <w:t xml:space="preserve"> </w:t>
      </w:r>
      <w:r>
        <w:rPr>
          <w:sz w:val="24"/>
        </w:rPr>
        <w:t>that:</w:t>
      </w:r>
    </w:p>
    <w:p w14:paraId="381C561E" w14:textId="77777777" w:rsidR="004B799C" w:rsidRDefault="004B799C">
      <w:pPr>
        <w:pStyle w:val="BodyText"/>
        <w:spacing w:before="10"/>
        <w:rPr>
          <w:sz w:val="20"/>
        </w:rPr>
      </w:pPr>
    </w:p>
    <w:p w14:paraId="322084E8" w14:textId="77777777" w:rsidR="004B799C" w:rsidRDefault="00CA4AAC">
      <w:pPr>
        <w:pStyle w:val="ListParagraph"/>
        <w:numPr>
          <w:ilvl w:val="1"/>
          <w:numId w:val="28"/>
        </w:numPr>
        <w:tabs>
          <w:tab w:val="left" w:pos="2092"/>
        </w:tabs>
        <w:ind w:right="961"/>
        <w:jc w:val="both"/>
        <w:rPr>
          <w:sz w:val="24"/>
        </w:rPr>
      </w:pPr>
      <w:r>
        <w:rPr>
          <w:sz w:val="24"/>
        </w:rPr>
        <w:t>the</w:t>
      </w:r>
      <w:r>
        <w:rPr>
          <w:spacing w:val="18"/>
          <w:sz w:val="24"/>
        </w:rPr>
        <w:t xml:space="preserve"> </w:t>
      </w:r>
      <w:r>
        <w:rPr>
          <w:sz w:val="24"/>
        </w:rPr>
        <w:t>allocation</w:t>
      </w:r>
      <w:r>
        <w:rPr>
          <w:spacing w:val="20"/>
          <w:sz w:val="24"/>
        </w:rPr>
        <w:t xml:space="preserve"> </w:t>
      </w:r>
      <w:r>
        <w:rPr>
          <w:sz w:val="24"/>
        </w:rPr>
        <w:t>is</w:t>
      </w:r>
      <w:r>
        <w:rPr>
          <w:spacing w:val="20"/>
          <w:sz w:val="24"/>
        </w:rPr>
        <w:t xml:space="preserve"> </w:t>
      </w:r>
      <w:r>
        <w:rPr>
          <w:sz w:val="24"/>
        </w:rPr>
        <w:t>carried</w:t>
      </w:r>
      <w:r>
        <w:rPr>
          <w:spacing w:val="22"/>
          <w:sz w:val="24"/>
        </w:rPr>
        <w:t xml:space="preserve"> </w:t>
      </w:r>
      <w:r>
        <w:rPr>
          <w:sz w:val="24"/>
        </w:rPr>
        <w:t>out</w:t>
      </w:r>
      <w:r>
        <w:rPr>
          <w:spacing w:val="19"/>
          <w:sz w:val="24"/>
        </w:rPr>
        <w:t xml:space="preserve"> </w:t>
      </w:r>
      <w:r>
        <w:rPr>
          <w:sz w:val="24"/>
        </w:rPr>
        <w:t>in</w:t>
      </w:r>
      <w:r>
        <w:rPr>
          <w:spacing w:val="20"/>
          <w:sz w:val="24"/>
        </w:rPr>
        <w:t xml:space="preserve"> </w:t>
      </w:r>
      <w:r>
        <w:rPr>
          <w:sz w:val="24"/>
        </w:rPr>
        <w:t>a</w:t>
      </w:r>
      <w:r>
        <w:rPr>
          <w:spacing w:val="18"/>
          <w:sz w:val="24"/>
        </w:rPr>
        <w:t xml:space="preserve"> </w:t>
      </w:r>
      <w:r>
        <w:rPr>
          <w:sz w:val="24"/>
        </w:rPr>
        <w:t>transparent</w:t>
      </w:r>
      <w:r>
        <w:rPr>
          <w:spacing w:val="20"/>
          <w:sz w:val="24"/>
        </w:rPr>
        <w:t xml:space="preserve"> </w:t>
      </w:r>
      <w:r>
        <w:rPr>
          <w:sz w:val="24"/>
        </w:rPr>
        <w:t>way,</w:t>
      </w:r>
      <w:r>
        <w:rPr>
          <w:spacing w:val="21"/>
          <w:sz w:val="24"/>
        </w:rPr>
        <w:t xml:space="preserve"> </w:t>
      </w:r>
      <w:r>
        <w:rPr>
          <w:sz w:val="24"/>
        </w:rPr>
        <w:t>based</w:t>
      </w:r>
      <w:r>
        <w:rPr>
          <w:spacing w:val="20"/>
          <w:sz w:val="24"/>
        </w:rPr>
        <w:t xml:space="preserve"> </w:t>
      </w:r>
      <w:r>
        <w:rPr>
          <w:sz w:val="24"/>
        </w:rPr>
        <w:t>on</w:t>
      </w:r>
      <w:r>
        <w:rPr>
          <w:spacing w:val="20"/>
          <w:sz w:val="24"/>
        </w:rPr>
        <w:t xml:space="preserve"> </w:t>
      </w:r>
      <w:r>
        <w:rPr>
          <w:sz w:val="24"/>
        </w:rPr>
        <w:t>objective</w:t>
      </w:r>
      <w:r>
        <w:rPr>
          <w:spacing w:val="18"/>
          <w:sz w:val="24"/>
        </w:rPr>
        <w:t xml:space="preserve"> </w:t>
      </w:r>
      <w:r>
        <w:rPr>
          <w:sz w:val="24"/>
        </w:rPr>
        <w:t>criteria</w:t>
      </w:r>
      <w:r>
        <w:rPr>
          <w:spacing w:val="19"/>
          <w:sz w:val="24"/>
        </w:rPr>
        <w:t xml:space="preserve"> </w:t>
      </w:r>
      <w:r>
        <w:rPr>
          <w:sz w:val="24"/>
        </w:rPr>
        <w:t>and</w:t>
      </w:r>
      <w:r>
        <w:rPr>
          <w:spacing w:val="-58"/>
          <w:sz w:val="24"/>
        </w:rPr>
        <w:t xml:space="preserve"> </w:t>
      </w:r>
      <w:r>
        <w:rPr>
          <w:sz w:val="24"/>
        </w:rPr>
        <w:t>on data sources of the</w:t>
      </w:r>
      <w:r>
        <w:rPr>
          <w:spacing w:val="-1"/>
          <w:sz w:val="24"/>
        </w:rPr>
        <w:t xml:space="preserve"> </w:t>
      </w:r>
      <w:r>
        <w:rPr>
          <w:sz w:val="24"/>
        </w:rPr>
        <w:t>highest quality</w:t>
      </w:r>
      <w:r>
        <w:rPr>
          <w:spacing w:val="-5"/>
          <w:sz w:val="24"/>
        </w:rPr>
        <w:t xml:space="preserve"> </w:t>
      </w:r>
      <w:r>
        <w:rPr>
          <w:sz w:val="24"/>
        </w:rPr>
        <w:t>available;</w:t>
      </w:r>
    </w:p>
    <w:p w14:paraId="2497811D" w14:textId="77777777" w:rsidR="004B799C" w:rsidRDefault="004B799C">
      <w:pPr>
        <w:pStyle w:val="BodyText"/>
        <w:spacing w:before="11"/>
        <w:rPr>
          <w:sz w:val="20"/>
        </w:rPr>
      </w:pPr>
    </w:p>
    <w:p w14:paraId="6340FE4A" w14:textId="77777777" w:rsidR="004B799C" w:rsidRDefault="00CA4AAC">
      <w:pPr>
        <w:pStyle w:val="ListParagraph"/>
        <w:numPr>
          <w:ilvl w:val="1"/>
          <w:numId w:val="28"/>
        </w:numPr>
        <w:tabs>
          <w:tab w:val="left" w:pos="2092"/>
        </w:tabs>
        <w:ind w:right="958"/>
        <w:jc w:val="both"/>
        <w:rPr>
          <w:sz w:val="24"/>
        </w:rPr>
      </w:pPr>
      <w:r>
        <w:rPr>
          <w:sz w:val="24"/>
        </w:rPr>
        <w:t>the total amount of tradable permits or allowances granted to each undertaking for</w:t>
      </w:r>
      <w:r>
        <w:rPr>
          <w:spacing w:val="-57"/>
          <w:sz w:val="24"/>
        </w:rPr>
        <w:t xml:space="preserve"> </w:t>
      </w:r>
      <w:r>
        <w:rPr>
          <w:sz w:val="24"/>
        </w:rPr>
        <w:t>a price below their market value is not higher than its expected needs as estimated</w:t>
      </w:r>
      <w:r>
        <w:rPr>
          <w:spacing w:val="1"/>
          <w:sz w:val="24"/>
        </w:rPr>
        <w:t xml:space="preserve"> </w:t>
      </w:r>
      <w:r>
        <w:rPr>
          <w:sz w:val="24"/>
        </w:rPr>
        <w:t>for</w:t>
      </w:r>
      <w:r>
        <w:rPr>
          <w:spacing w:val="-3"/>
          <w:sz w:val="24"/>
        </w:rPr>
        <w:t xml:space="preserve"> </w:t>
      </w:r>
      <w:r>
        <w:rPr>
          <w:sz w:val="24"/>
        </w:rPr>
        <w:t>a</w:t>
      </w:r>
      <w:r>
        <w:rPr>
          <w:spacing w:val="-1"/>
          <w:sz w:val="24"/>
        </w:rPr>
        <w:t xml:space="preserve"> </w:t>
      </w:r>
      <w:r>
        <w:rPr>
          <w:sz w:val="24"/>
        </w:rPr>
        <w:t>situation without the trading</w:t>
      </w:r>
      <w:r>
        <w:rPr>
          <w:spacing w:val="-3"/>
          <w:sz w:val="24"/>
        </w:rPr>
        <w:t xml:space="preserve"> </w:t>
      </w:r>
      <w:r>
        <w:rPr>
          <w:sz w:val="24"/>
        </w:rPr>
        <w:t>scheme.</w:t>
      </w:r>
    </w:p>
    <w:p w14:paraId="4F684508" w14:textId="77777777" w:rsidR="004B799C" w:rsidRDefault="004B799C">
      <w:pPr>
        <w:pStyle w:val="BodyText"/>
        <w:spacing w:before="10"/>
        <w:rPr>
          <w:sz w:val="20"/>
        </w:rPr>
      </w:pPr>
    </w:p>
    <w:p w14:paraId="6E2D302D" w14:textId="77777777" w:rsidR="004B799C" w:rsidRDefault="00CA4AAC">
      <w:pPr>
        <w:ind w:left="1525"/>
        <w:rPr>
          <w:i/>
          <w:sz w:val="24"/>
        </w:rPr>
      </w:pPr>
      <w:r>
        <w:rPr>
          <w:noProof/>
        </w:rPr>
        <w:drawing>
          <wp:anchor distT="0" distB="0" distL="0" distR="0" simplePos="0" relativeHeight="15791616" behindDoc="0" locked="0" layoutInCell="1" allowOverlap="1" wp14:anchorId="061D6903" wp14:editId="315240B4">
            <wp:simplePos x="0" y="0"/>
            <wp:positionH relativeFrom="page">
              <wp:posOffset>903767</wp:posOffset>
            </wp:positionH>
            <wp:positionV relativeFrom="paragraph">
              <wp:posOffset>39378</wp:posOffset>
            </wp:positionV>
            <wp:extent cx="294858" cy="107345"/>
            <wp:effectExtent l="0" t="0" r="0" b="0"/>
            <wp:wrapNone/>
            <wp:docPr id="161" name="image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image75.png"/>
                    <pic:cNvPicPr/>
                  </pic:nvPicPr>
                  <pic:blipFill>
                    <a:blip r:embed="rId99" cstate="print"/>
                    <a:stretch>
                      <a:fillRect/>
                    </a:stretch>
                  </pic:blipFill>
                  <pic:spPr>
                    <a:xfrm>
                      <a:off x="0" y="0"/>
                      <a:ext cx="294858" cy="107345"/>
                    </a:xfrm>
                    <a:prstGeom prst="rect">
                      <a:avLst/>
                    </a:prstGeom>
                  </pic:spPr>
                </pic:pic>
              </a:graphicData>
            </a:graphic>
          </wp:anchor>
        </w:drawing>
      </w:r>
      <w:bookmarkStart w:id="148" w:name="_bookmark138"/>
      <w:bookmarkEnd w:id="148"/>
      <w:r>
        <w:rPr>
          <w:i/>
          <w:sz w:val="24"/>
        </w:rPr>
        <w:t>Avoidance</w:t>
      </w:r>
      <w:r>
        <w:rPr>
          <w:i/>
          <w:spacing w:val="-3"/>
          <w:sz w:val="24"/>
        </w:rPr>
        <w:t xml:space="preserve"> </w:t>
      </w:r>
      <w:r>
        <w:rPr>
          <w:i/>
          <w:sz w:val="24"/>
        </w:rPr>
        <w:t>of</w:t>
      </w:r>
      <w:r>
        <w:rPr>
          <w:i/>
          <w:spacing w:val="-1"/>
          <w:sz w:val="24"/>
        </w:rPr>
        <w:t xml:space="preserve"> </w:t>
      </w:r>
      <w:r>
        <w:rPr>
          <w:i/>
          <w:sz w:val="24"/>
        </w:rPr>
        <w:t>undue negative</w:t>
      </w:r>
      <w:r>
        <w:rPr>
          <w:i/>
          <w:spacing w:val="-2"/>
          <w:sz w:val="24"/>
        </w:rPr>
        <w:t xml:space="preserve"> </w:t>
      </w:r>
      <w:r>
        <w:rPr>
          <w:i/>
          <w:sz w:val="24"/>
        </w:rPr>
        <w:t>effects</w:t>
      </w:r>
      <w:r>
        <w:rPr>
          <w:i/>
          <w:spacing w:val="-1"/>
          <w:sz w:val="24"/>
        </w:rPr>
        <w:t xml:space="preserve"> </w:t>
      </w:r>
      <w:r>
        <w:rPr>
          <w:i/>
          <w:sz w:val="24"/>
        </w:rPr>
        <w:t>on competition</w:t>
      </w:r>
      <w:r>
        <w:rPr>
          <w:i/>
          <w:spacing w:val="-1"/>
          <w:sz w:val="24"/>
        </w:rPr>
        <w:t xml:space="preserve"> </w:t>
      </w:r>
      <w:r>
        <w:rPr>
          <w:i/>
          <w:sz w:val="24"/>
        </w:rPr>
        <w:t>and</w:t>
      </w:r>
      <w:r>
        <w:rPr>
          <w:i/>
          <w:spacing w:val="-1"/>
          <w:sz w:val="24"/>
        </w:rPr>
        <w:t xml:space="preserve"> </w:t>
      </w:r>
      <w:r>
        <w:rPr>
          <w:i/>
          <w:sz w:val="24"/>
        </w:rPr>
        <w:t>trade</w:t>
      </w:r>
    </w:p>
    <w:p w14:paraId="569E1A3E" w14:textId="77777777" w:rsidR="004B799C" w:rsidRDefault="004B799C">
      <w:pPr>
        <w:pStyle w:val="BodyText"/>
        <w:spacing w:before="10"/>
        <w:rPr>
          <w:i/>
          <w:sz w:val="20"/>
        </w:rPr>
      </w:pPr>
    </w:p>
    <w:p w14:paraId="0A61ABF2" w14:textId="77777777" w:rsidR="004B799C" w:rsidRDefault="00CA4AAC">
      <w:pPr>
        <w:pStyle w:val="ListParagraph"/>
        <w:numPr>
          <w:ilvl w:val="0"/>
          <w:numId w:val="28"/>
        </w:numPr>
        <w:tabs>
          <w:tab w:val="left" w:pos="1559"/>
        </w:tabs>
        <w:ind w:left="1558" w:hanging="601"/>
        <w:jc w:val="left"/>
        <w:rPr>
          <w:sz w:val="24"/>
        </w:rPr>
      </w:pPr>
      <w:r>
        <w:rPr>
          <w:sz w:val="24"/>
        </w:rPr>
        <w:t>The</w:t>
      </w:r>
      <w:r>
        <w:rPr>
          <w:spacing w:val="-3"/>
          <w:sz w:val="24"/>
        </w:rPr>
        <w:t xml:space="preserve"> </w:t>
      </w:r>
      <w:r>
        <w:rPr>
          <w:sz w:val="24"/>
        </w:rPr>
        <w:t xml:space="preserve">requirements set out in point </w:t>
      </w:r>
      <w:hyperlink w:anchor="_bookmark139" w:history="1">
        <w:r>
          <w:rPr>
            <w:sz w:val="24"/>
          </w:rPr>
          <w:t>244</w:t>
        </w:r>
      </w:hyperlink>
      <w:r>
        <w:rPr>
          <w:sz w:val="24"/>
        </w:rPr>
        <w:t xml:space="preserve"> apply</w:t>
      </w:r>
      <w:r>
        <w:rPr>
          <w:spacing w:val="-5"/>
          <w:sz w:val="24"/>
        </w:rPr>
        <w:t xml:space="preserve"> </w:t>
      </w:r>
      <w:r>
        <w:rPr>
          <w:sz w:val="24"/>
        </w:rPr>
        <w:t>in addition to those</w:t>
      </w:r>
      <w:r>
        <w:rPr>
          <w:spacing w:val="-2"/>
          <w:sz w:val="24"/>
        </w:rPr>
        <w:t xml:space="preserve"> </w:t>
      </w:r>
      <w:r>
        <w:rPr>
          <w:sz w:val="24"/>
        </w:rPr>
        <w:t>set out in Section 3.2.2.</w:t>
      </w:r>
    </w:p>
    <w:p w14:paraId="600E1A36" w14:textId="77777777" w:rsidR="004B799C" w:rsidRDefault="004B799C">
      <w:pPr>
        <w:pStyle w:val="BodyText"/>
        <w:spacing w:before="10"/>
        <w:rPr>
          <w:sz w:val="20"/>
        </w:rPr>
      </w:pPr>
    </w:p>
    <w:p w14:paraId="18106568" w14:textId="77777777" w:rsidR="004B799C" w:rsidRDefault="00CA4AAC">
      <w:pPr>
        <w:pStyle w:val="ListParagraph"/>
        <w:numPr>
          <w:ilvl w:val="0"/>
          <w:numId w:val="28"/>
        </w:numPr>
        <w:tabs>
          <w:tab w:val="left" w:pos="1559"/>
        </w:tabs>
        <w:ind w:left="1558" w:hanging="601"/>
        <w:jc w:val="left"/>
        <w:rPr>
          <w:sz w:val="24"/>
        </w:rPr>
      </w:pPr>
      <w:bookmarkStart w:id="149" w:name="_bookmark139"/>
      <w:bookmarkEnd w:id="149"/>
      <w:r>
        <w:rPr>
          <w:sz w:val="24"/>
        </w:rPr>
        <w:t>For</w:t>
      </w:r>
      <w:r>
        <w:rPr>
          <w:spacing w:val="-1"/>
          <w:sz w:val="24"/>
        </w:rPr>
        <w:t xml:space="preserve"> </w:t>
      </w:r>
      <w:r>
        <w:rPr>
          <w:sz w:val="24"/>
        </w:rPr>
        <w:t>aid</w:t>
      </w:r>
      <w:r>
        <w:rPr>
          <w:spacing w:val="-1"/>
          <w:sz w:val="24"/>
        </w:rPr>
        <w:t xml:space="preserve"> </w:t>
      </w:r>
      <w:r>
        <w:rPr>
          <w:sz w:val="24"/>
        </w:rPr>
        <w:t>in the</w:t>
      </w:r>
      <w:r>
        <w:rPr>
          <w:spacing w:val="-1"/>
          <w:sz w:val="24"/>
        </w:rPr>
        <w:t xml:space="preserve"> </w:t>
      </w:r>
      <w:r>
        <w:rPr>
          <w:sz w:val="24"/>
        </w:rPr>
        <w:t>form of</w:t>
      </w:r>
      <w:r>
        <w:rPr>
          <w:spacing w:val="-2"/>
          <w:sz w:val="24"/>
        </w:rPr>
        <w:t xml:space="preserve"> </w:t>
      </w:r>
      <w:r>
        <w:rPr>
          <w:sz w:val="24"/>
        </w:rPr>
        <w:t>tradable permits,</w:t>
      </w:r>
      <w:r>
        <w:rPr>
          <w:spacing w:val="-1"/>
          <w:sz w:val="24"/>
        </w:rPr>
        <w:t xml:space="preserve"> </w:t>
      </w:r>
      <w:r>
        <w:rPr>
          <w:sz w:val="24"/>
        </w:rPr>
        <w:t>the</w:t>
      </w:r>
      <w:r>
        <w:rPr>
          <w:spacing w:val="-1"/>
          <w:sz w:val="24"/>
        </w:rPr>
        <w:t xml:space="preserve"> </w:t>
      </w:r>
      <w:r>
        <w:rPr>
          <w:sz w:val="24"/>
        </w:rPr>
        <w:t>Commission will</w:t>
      </w:r>
      <w:r>
        <w:rPr>
          <w:spacing w:val="-1"/>
          <w:sz w:val="24"/>
        </w:rPr>
        <w:t xml:space="preserve"> </w:t>
      </w:r>
      <w:r>
        <w:rPr>
          <w:sz w:val="24"/>
        </w:rPr>
        <w:t>also verify</w:t>
      </w:r>
      <w:r>
        <w:rPr>
          <w:spacing w:val="-6"/>
          <w:sz w:val="24"/>
        </w:rPr>
        <w:t xml:space="preserve"> </w:t>
      </w:r>
      <w:r>
        <w:rPr>
          <w:sz w:val="24"/>
        </w:rPr>
        <w:t>that:</w:t>
      </w:r>
    </w:p>
    <w:p w14:paraId="480F0DD0" w14:textId="77777777" w:rsidR="004B799C" w:rsidRDefault="004B799C">
      <w:pPr>
        <w:pStyle w:val="BodyText"/>
        <w:spacing w:before="10"/>
        <w:rPr>
          <w:sz w:val="20"/>
        </w:rPr>
      </w:pPr>
    </w:p>
    <w:p w14:paraId="0491C5E6" w14:textId="77777777" w:rsidR="004B799C" w:rsidRDefault="00CA4AAC">
      <w:pPr>
        <w:pStyle w:val="ListParagraph"/>
        <w:numPr>
          <w:ilvl w:val="1"/>
          <w:numId w:val="28"/>
        </w:numPr>
        <w:tabs>
          <w:tab w:val="left" w:pos="2092"/>
        </w:tabs>
        <w:ind w:right="960"/>
        <w:jc w:val="both"/>
        <w:rPr>
          <w:sz w:val="24"/>
        </w:rPr>
      </w:pPr>
      <w:r>
        <w:rPr>
          <w:sz w:val="24"/>
        </w:rPr>
        <w:t>the</w:t>
      </w:r>
      <w:r>
        <w:rPr>
          <w:spacing w:val="23"/>
          <w:sz w:val="24"/>
        </w:rPr>
        <w:t xml:space="preserve"> </w:t>
      </w:r>
      <w:r>
        <w:rPr>
          <w:sz w:val="24"/>
        </w:rPr>
        <w:t>choice</w:t>
      </w:r>
      <w:r>
        <w:rPr>
          <w:spacing w:val="23"/>
          <w:sz w:val="24"/>
        </w:rPr>
        <w:t xml:space="preserve"> </w:t>
      </w:r>
      <w:r>
        <w:rPr>
          <w:sz w:val="24"/>
        </w:rPr>
        <w:t>of</w:t>
      </w:r>
      <w:r>
        <w:rPr>
          <w:spacing w:val="24"/>
          <w:sz w:val="24"/>
        </w:rPr>
        <w:t xml:space="preserve"> </w:t>
      </w:r>
      <w:r>
        <w:rPr>
          <w:sz w:val="24"/>
        </w:rPr>
        <w:t>beneficiaries</w:t>
      </w:r>
      <w:r>
        <w:rPr>
          <w:spacing w:val="25"/>
          <w:sz w:val="24"/>
        </w:rPr>
        <w:t xml:space="preserve"> </w:t>
      </w:r>
      <w:r>
        <w:rPr>
          <w:sz w:val="24"/>
        </w:rPr>
        <w:t>is</w:t>
      </w:r>
      <w:r>
        <w:rPr>
          <w:spacing w:val="25"/>
          <w:sz w:val="24"/>
        </w:rPr>
        <w:t xml:space="preserve"> </w:t>
      </w:r>
      <w:r>
        <w:rPr>
          <w:sz w:val="24"/>
        </w:rPr>
        <w:t>based</w:t>
      </w:r>
      <w:r>
        <w:rPr>
          <w:spacing w:val="25"/>
          <w:sz w:val="24"/>
        </w:rPr>
        <w:t xml:space="preserve"> </w:t>
      </w:r>
      <w:r>
        <w:rPr>
          <w:sz w:val="24"/>
        </w:rPr>
        <w:t>on</w:t>
      </w:r>
      <w:r>
        <w:rPr>
          <w:spacing w:val="25"/>
          <w:sz w:val="24"/>
        </w:rPr>
        <w:t xml:space="preserve"> </w:t>
      </w:r>
      <w:r>
        <w:rPr>
          <w:sz w:val="24"/>
        </w:rPr>
        <w:t>objective</w:t>
      </w:r>
      <w:r>
        <w:rPr>
          <w:spacing w:val="26"/>
          <w:sz w:val="24"/>
        </w:rPr>
        <w:t xml:space="preserve"> </w:t>
      </w:r>
      <w:r>
        <w:rPr>
          <w:sz w:val="24"/>
        </w:rPr>
        <w:t>and</w:t>
      </w:r>
      <w:r>
        <w:rPr>
          <w:spacing w:val="25"/>
          <w:sz w:val="24"/>
        </w:rPr>
        <w:t xml:space="preserve"> </w:t>
      </w:r>
      <w:r>
        <w:rPr>
          <w:sz w:val="24"/>
        </w:rPr>
        <w:t>transparent</w:t>
      </w:r>
      <w:r>
        <w:rPr>
          <w:spacing w:val="25"/>
          <w:sz w:val="24"/>
        </w:rPr>
        <w:t xml:space="preserve"> </w:t>
      </w:r>
      <w:r>
        <w:rPr>
          <w:sz w:val="24"/>
        </w:rPr>
        <w:t>criteria</w:t>
      </w:r>
      <w:r>
        <w:rPr>
          <w:spacing w:val="26"/>
          <w:sz w:val="24"/>
        </w:rPr>
        <w:t xml:space="preserve"> </w:t>
      </w:r>
      <w:r>
        <w:rPr>
          <w:sz w:val="24"/>
        </w:rPr>
        <w:t>and</w:t>
      </w:r>
      <w:r>
        <w:rPr>
          <w:spacing w:val="25"/>
          <w:sz w:val="24"/>
        </w:rPr>
        <w:t xml:space="preserve"> </w:t>
      </w:r>
      <w:r>
        <w:rPr>
          <w:sz w:val="24"/>
        </w:rPr>
        <w:t>the</w:t>
      </w:r>
      <w:r>
        <w:rPr>
          <w:spacing w:val="-58"/>
          <w:sz w:val="24"/>
        </w:rPr>
        <w:t xml:space="preserve"> </w:t>
      </w:r>
      <w:r>
        <w:rPr>
          <w:sz w:val="24"/>
        </w:rPr>
        <w:t>aid is granted in principle in the same way for all competitors in the same sector if</w:t>
      </w:r>
      <w:r>
        <w:rPr>
          <w:spacing w:val="-57"/>
          <w:sz w:val="24"/>
        </w:rPr>
        <w:t xml:space="preserve"> </w:t>
      </w:r>
      <w:r>
        <w:rPr>
          <w:sz w:val="24"/>
        </w:rPr>
        <w:t>they</w:t>
      </w:r>
      <w:r>
        <w:rPr>
          <w:spacing w:val="-4"/>
          <w:sz w:val="24"/>
        </w:rPr>
        <w:t xml:space="preserve"> </w:t>
      </w:r>
      <w:r>
        <w:rPr>
          <w:sz w:val="24"/>
        </w:rPr>
        <w:t>are</w:t>
      </w:r>
      <w:r>
        <w:rPr>
          <w:spacing w:val="-2"/>
          <w:sz w:val="24"/>
        </w:rPr>
        <w:t xml:space="preserve"> </w:t>
      </w:r>
      <w:r>
        <w:rPr>
          <w:sz w:val="24"/>
        </w:rPr>
        <w:t>in a similar</w:t>
      </w:r>
      <w:r>
        <w:rPr>
          <w:spacing w:val="1"/>
          <w:sz w:val="24"/>
        </w:rPr>
        <w:t xml:space="preserve"> </w:t>
      </w:r>
      <w:r>
        <w:rPr>
          <w:sz w:val="24"/>
        </w:rPr>
        <w:t>factual situation;</w:t>
      </w:r>
    </w:p>
    <w:p w14:paraId="6761BA28" w14:textId="77777777" w:rsidR="004B799C" w:rsidRDefault="004B799C">
      <w:pPr>
        <w:jc w:val="both"/>
        <w:rPr>
          <w:sz w:val="24"/>
        </w:rPr>
        <w:sectPr w:rsidR="004B799C">
          <w:pgSz w:w="11910" w:h="16840"/>
          <w:pgMar w:top="1020" w:right="460" w:bottom="1620" w:left="460" w:header="0" w:footer="1426" w:gutter="0"/>
          <w:cols w:space="720"/>
        </w:sectPr>
      </w:pPr>
    </w:p>
    <w:p w14:paraId="2B2F73D0" w14:textId="77777777" w:rsidR="004B799C" w:rsidRDefault="00CA4AAC">
      <w:pPr>
        <w:pStyle w:val="ListParagraph"/>
        <w:numPr>
          <w:ilvl w:val="1"/>
          <w:numId w:val="28"/>
        </w:numPr>
        <w:tabs>
          <w:tab w:val="left" w:pos="2092"/>
        </w:tabs>
        <w:spacing w:before="92"/>
        <w:ind w:right="952"/>
        <w:jc w:val="both"/>
        <w:rPr>
          <w:sz w:val="24"/>
        </w:rPr>
      </w:pPr>
      <w:r>
        <w:rPr>
          <w:sz w:val="24"/>
        </w:rPr>
        <w:lastRenderedPageBreak/>
        <w:t>the</w:t>
      </w:r>
      <w:r>
        <w:rPr>
          <w:spacing w:val="1"/>
          <w:sz w:val="24"/>
        </w:rPr>
        <w:t xml:space="preserve"> </w:t>
      </w:r>
      <w:r>
        <w:rPr>
          <w:sz w:val="24"/>
        </w:rPr>
        <w:t>allocation</w:t>
      </w:r>
      <w:r>
        <w:rPr>
          <w:spacing w:val="1"/>
          <w:sz w:val="24"/>
        </w:rPr>
        <w:t xml:space="preserve"> </w:t>
      </w:r>
      <w:r>
        <w:rPr>
          <w:sz w:val="24"/>
        </w:rPr>
        <w:t>methodology</w:t>
      </w:r>
      <w:r>
        <w:rPr>
          <w:spacing w:val="1"/>
          <w:sz w:val="24"/>
        </w:rPr>
        <w:t xml:space="preserve"> </w:t>
      </w:r>
      <w:r>
        <w:rPr>
          <w:sz w:val="24"/>
        </w:rPr>
        <w:t>does</w:t>
      </w:r>
      <w:r>
        <w:rPr>
          <w:spacing w:val="1"/>
          <w:sz w:val="24"/>
        </w:rPr>
        <w:t xml:space="preserve"> </w:t>
      </w:r>
      <w:r>
        <w:rPr>
          <w:sz w:val="24"/>
        </w:rPr>
        <w:t>not</w:t>
      </w:r>
      <w:r>
        <w:rPr>
          <w:spacing w:val="1"/>
          <w:sz w:val="24"/>
        </w:rPr>
        <w:t xml:space="preserve"> </w:t>
      </w:r>
      <w:r>
        <w:rPr>
          <w:sz w:val="24"/>
        </w:rPr>
        <w:t>favour</w:t>
      </w:r>
      <w:r>
        <w:rPr>
          <w:spacing w:val="1"/>
          <w:sz w:val="24"/>
        </w:rPr>
        <w:t xml:space="preserve"> </w:t>
      </w:r>
      <w:r>
        <w:rPr>
          <w:sz w:val="24"/>
        </w:rPr>
        <w:t>certain</w:t>
      </w:r>
      <w:r>
        <w:rPr>
          <w:spacing w:val="1"/>
          <w:sz w:val="24"/>
        </w:rPr>
        <w:t xml:space="preserve"> </w:t>
      </w:r>
      <w:r>
        <w:rPr>
          <w:sz w:val="24"/>
        </w:rPr>
        <w:t>undertakings</w:t>
      </w:r>
      <w:r>
        <w:rPr>
          <w:sz w:val="24"/>
          <w:vertAlign w:val="superscript"/>
        </w:rPr>
        <w:t>98</w:t>
      </w:r>
      <w:r>
        <w:rPr>
          <w:spacing w:val="1"/>
          <w:sz w:val="24"/>
        </w:rPr>
        <w:t xml:space="preserve"> </w:t>
      </w:r>
      <w:r>
        <w:rPr>
          <w:sz w:val="24"/>
        </w:rPr>
        <w:t>or</w:t>
      </w:r>
      <w:r>
        <w:rPr>
          <w:spacing w:val="1"/>
          <w:sz w:val="24"/>
        </w:rPr>
        <w:t xml:space="preserve"> </w:t>
      </w:r>
      <w:r>
        <w:rPr>
          <w:sz w:val="24"/>
        </w:rPr>
        <w:t>certain</w:t>
      </w:r>
      <w:r>
        <w:rPr>
          <w:spacing w:val="1"/>
          <w:sz w:val="24"/>
        </w:rPr>
        <w:t xml:space="preserve"> </w:t>
      </w:r>
      <w:r>
        <w:rPr>
          <w:sz w:val="24"/>
        </w:rPr>
        <w:t>sectors, unless it is justified by the environmental logic of the scheme itself or</w:t>
      </w:r>
      <w:r>
        <w:rPr>
          <w:spacing w:val="1"/>
          <w:sz w:val="24"/>
        </w:rPr>
        <w:t xml:space="preserve"> </w:t>
      </w:r>
      <w:r>
        <w:rPr>
          <w:sz w:val="24"/>
        </w:rPr>
        <w:t>where</w:t>
      </w:r>
      <w:r>
        <w:rPr>
          <w:spacing w:val="-2"/>
          <w:sz w:val="24"/>
        </w:rPr>
        <w:t xml:space="preserve"> </w:t>
      </w:r>
      <w:r>
        <w:rPr>
          <w:sz w:val="24"/>
        </w:rPr>
        <w:t>such rules are</w:t>
      </w:r>
      <w:r>
        <w:rPr>
          <w:spacing w:val="-2"/>
          <w:sz w:val="24"/>
        </w:rPr>
        <w:t xml:space="preserve"> </w:t>
      </w:r>
      <w:r>
        <w:rPr>
          <w:sz w:val="24"/>
        </w:rPr>
        <w:t>necessary</w:t>
      </w:r>
      <w:r>
        <w:rPr>
          <w:spacing w:val="-4"/>
          <w:sz w:val="24"/>
        </w:rPr>
        <w:t xml:space="preserve"> </w:t>
      </w:r>
      <w:r>
        <w:rPr>
          <w:sz w:val="24"/>
        </w:rPr>
        <w:t>for consistency</w:t>
      </w:r>
      <w:r>
        <w:rPr>
          <w:spacing w:val="-5"/>
          <w:sz w:val="24"/>
        </w:rPr>
        <w:t xml:space="preserve"> </w:t>
      </w:r>
      <w:r>
        <w:rPr>
          <w:sz w:val="24"/>
        </w:rPr>
        <w:t>with other</w:t>
      </w:r>
      <w:r>
        <w:rPr>
          <w:spacing w:val="1"/>
          <w:sz w:val="24"/>
        </w:rPr>
        <w:t xml:space="preserve"> </w:t>
      </w:r>
      <w:r>
        <w:rPr>
          <w:sz w:val="24"/>
        </w:rPr>
        <w:t>environmental policies;</w:t>
      </w:r>
    </w:p>
    <w:p w14:paraId="567ABFE3" w14:textId="77777777" w:rsidR="004B799C" w:rsidRDefault="004B799C">
      <w:pPr>
        <w:pStyle w:val="BodyText"/>
        <w:spacing w:before="10"/>
        <w:rPr>
          <w:sz w:val="20"/>
        </w:rPr>
      </w:pPr>
    </w:p>
    <w:p w14:paraId="3E2052B0" w14:textId="77777777" w:rsidR="004B799C" w:rsidRDefault="00CA4AAC">
      <w:pPr>
        <w:pStyle w:val="ListParagraph"/>
        <w:numPr>
          <w:ilvl w:val="1"/>
          <w:numId w:val="28"/>
        </w:numPr>
        <w:tabs>
          <w:tab w:val="left" w:pos="2092"/>
        </w:tabs>
        <w:ind w:right="962"/>
        <w:jc w:val="both"/>
        <w:rPr>
          <w:sz w:val="24"/>
        </w:rPr>
      </w:pPr>
      <w:r>
        <w:rPr>
          <w:sz w:val="24"/>
        </w:rPr>
        <w:t>new entrants do not receive permits or allowances on more favourable conditions</w:t>
      </w:r>
      <w:r>
        <w:rPr>
          <w:spacing w:val="1"/>
          <w:sz w:val="24"/>
        </w:rPr>
        <w:t xml:space="preserve"> </w:t>
      </w:r>
      <w:r>
        <w:rPr>
          <w:sz w:val="24"/>
        </w:rPr>
        <w:t>than</w:t>
      </w:r>
      <w:r>
        <w:rPr>
          <w:spacing w:val="-1"/>
          <w:sz w:val="24"/>
        </w:rPr>
        <w:t xml:space="preserve"> </w:t>
      </w:r>
      <w:r>
        <w:rPr>
          <w:sz w:val="24"/>
        </w:rPr>
        <w:t>existing</w:t>
      </w:r>
      <w:r>
        <w:rPr>
          <w:spacing w:val="-2"/>
          <w:sz w:val="24"/>
        </w:rPr>
        <w:t xml:space="preserve"> </w:t>
      </w:r>
      <w:r>
        <w:rPr>
          <w:sz w:val="24"/>
        </w:rPr>
        <w:t>undertakings operating</w:t>
      </w:r>
      <w:r>
        <w:rPr>
          <w:spacing w:val="-3"/>
          <w:sz w:val="24"/>
        </w:rPr>
        <w:t xml:space="preserve"> </w:t>
      </w:r>
      <w:r>
        <w:rPr>
          <w:sz w:val="24"/>
        </w:rPr>
        <w:t>on the same</w:t>
      </w:r>
      <w:r>
        <w:rPr>
          <w:spacing w:val="1"/>
          <w:sz w:val="24"/>
        </w:rPr>
        <w:t xml:space="preserve"> </w:t>
      </w:r>
      <w:r>
        <w:rPr>
          <w:sz w:val="24"/>
        </w:rPr>
        <w:t>markets;</w:t>
      </w:r>
    </w:p>
    <w:p w14:paraId="79110100" w14:textId="77777777" w:rsidR="004B799C" w:rsidRDefault="004B799C">
      <w:pPr>
        <w:pStyle w:val="BodyText"/>
        <w:spacing w:before="10"/>
        <w:rPr>
          <w:sz w:val="20"/>
        </w:rPr>
      </w:pPr>
    </w:p>
    <w:p w14:paraId="1C605FC1" w14:textId="77777777" w:rsidR="004B799C" w:rsidRDefault="00CA4AAC">
      <w:pPr>
        <w:pStyle w:val="ListParagraph"/>
        <w:numPr>
          <w:ilvl w:val="1"/>
          <w:numId w:val="28"/>
        </w:numPr>
        <w:tabs>
          <w:tab w:val="left" w:pos="2092"/>
        </w:tabs>
        <w:ind w:right="957"/>
        <w:jc w:val="both"/>
        <w:rPr>
          <w:sz w:val="24"/>
        </w:rPr>
      </w:pPr>
      <w:r>
        <w:rPr>
          <w:sz w:val="24"/>
        </w:rPr>
        <w:t>where higher allocations are granted to existing installations compared to new</w:t>
      </w:r>
      <w:r>
        <w:rPr>
          <w:spacing w:val="1"/>
          <w:sz w:val="24"/>
        </w:rPr>
        <w:t xml:space="preserve"> </w:t>
      </w:r>
      <w:r>
        <w:rPr>
          <w:sz w:val="24"/>
        </w:rPr>
        <w:t>entrants,</w:t>
      </w:r>
      <w:r>
        <w:rPr>
          <w:spacing w:val="-1"/>
          <w:sz w:val="24"/>
        </w:rPr>
        <w:t xml:space="preserve"> </w:t>
      </w:r>
      <w:r>
        <w:rPr>
          <w:sz w:val="24"/>
        </w:rPr>
        <w:t>this does</w:t>
      </w:r>
      <w:r>
        <w:rPr>
          <w:spacing w:val="1"/>
          <w:sz w:val="24"/>
        </w:rPr>
        <w:t xml:space="preserve"> </w:t>
      </w:r>
      <w:r>
        <w:rPr>
          <w:sz w:val="24"/>
        </w:rPr>
        <w:t>not result in</w:t>
      </w:r>
      <w:r>
        <w:rPr>
          <w:spacing w:val="-1"/>
          <w:sz w:val="24"/>
        </w:rPr>
        <w:t xml:space="preserve"> </w:t>
      </w:r>
      <w:r>
        <w:rPr>
          <w:sz w:val="24"/>
        </w:rPr>
        <w:t>creating</w:t>
      </w:r>
      <w:r>
        <w:rPr>
          <w:spacing w:val="-3"/>
          <w:sz w:val="24"/>
        </w:rPr>
        <w:t xml:space="preserve"> </w:t>
      </w:r>
      <w:r>
        <w:rPr>
          <w:sz w:val="24"/>
        </w:rPr>
        <w:t>undue</w:t>
      </w:r>
      <w:r>
        <w:rPr>
          <w:spacing w:val="-1"/>
          <w:sz w:val="24"/>
        </w:rPr>
        <w:t xml:space="preserve"> </w:t>
      </w:r>
      <w:r>
        <w:rPr>
          <w:sz w:val="24"/>
        </w:rPr>
        <w:t>barriers to entry.</w:t>
      </w:r>
    </w:p>
    <w:p w14:paraId="3846213E" w14:textId="77777777" w:rsidR="004B799C" w:rsidRDefault="004B799C">
      <w:pPr>
        <w:pStyle w:val="BodyText"/>
        <w:spacing w:before="3"/>
        <w:rPr>
          <w:sz w:val="21"/>
        </w:rPr>
      </w:pPr>
    </w:p>
    <w:p w14:paraId="75760EDA" w14:textId="77777777" w:rsidR="004B799C" w:rsidRDefault="00CA4AAC">
      <w:pPr>
        <w:pStyle w:val="Heading1"/>
        <w:numPr>
          <w:ilvl w:val="1"/>
          <w:numId w:val="14"/>
        </w:numPr>
        <w:tabs>
          <w:tab w:val="left" w:pos="1535"/>
        </w:tabs>
        <w:spacing w:before="1"/>
        <w:ind w:left="1534" w:right="955" w:hanging="576"/>
        <w:jc w:val="both"/>
      </w:pPr>
      <w:bookmarkStart w:id="150" w:name="_bookmark140"/>
      <w:bookmarkEnd w:id="150"/>
      <w:r>
        <w:t>Aid for the remediation of contaminated sites, for the rehabilitation of natural</w:t>
      </w:r>
      <w:r>
        <w:rPr>
          <w:spacing w:val="1"/>
        </w:rPr>
        <w:t xml:space="preserve"> </w:t>
      </w:r>
      <w:r>
        <w:t>habitats</w:t>
      </w:r>
      <w:r>
        <w:rPr>
          <w:spacing w:val="-1"/>
        </w:rPr>
        <w:t xml:space="preserve"> </w:t>
      </w:r>
      <w:r>
        <w:t>and</w:t>
      </w:r>
      <w:r>
        <w:rPr>
          <w:spacing w:val="-1"/>
        </w:rPr>
        <w:t xml:space="preserve"> </w:t>
      </w:r>
      <w:r>
        <w:t>ecosystems</w:t>
      </w:r>
      <w:r>
        <w:rPr>
          <w:spacing w:val="1"/>
        </w:rPr>
        <w:t xml:space="preserve"> </w:t>
      </w:r>
      <w:r>
        <w:t>and for biodiversity</w:t>
      </w:r>
      <w:r>
        <w:rPr>
          <w:spacing w:val="-1"/>
        </w:rPr>
        <w:t xml:space="preserve"> </w:t>
      </w:r>
      <w:r>
        <w:t>and nature-based</w:t>
      </w:r>
      <w:r>
        <w:rPr>
          <w:spacing w:val="-1"/>
        </w:rPr>
        <w:t xml:space="preserve"> </w:t>
      </w:r>
      <w:r>
        <w:t>solutions</w:t>
      </w:r>
    </w:p>
    <w:p w14:paraId="4D24BE66" w14:textId="77777777" w:rsidR="004B799C" w:rsidRDefault="004B799C">
      <w:pPr>
        <w:pStyle w:val="BodyText"/>
        <w:spacing w:before="5"/>
        <w:rPr>
          <w:b/>
          <w:sz w:val="20"/>
        </w:rPr>
      </w:pPr>
    </w:p>
    <w:p w14:paraId="15A93CFA" w14:textId="77777777" w:rsidR="004B799C" w:rsidRDefault="00CA4AAC">
      <w:pPr>
        <w:ind w:left="1525"/>
        <w:rPr>
          <w:i/>
          <w:sz w:val="24"/>
        </w:rPr>
      </w:pPr>
      <w:r>
        <w:rPr>
          <w:noProof/>
        </w:rPr>
        <w:drawing>
          <wp:anchor distT="0" distB="0" distL="0" distR="0" simplePos="0" relativeHeight="15792640" behindDoc="0" locked="0" layoutInCell="1" allowOverlap="1" wp14:anchorId="3B88FE1A" wp14:editId="1188F494">
            <wp:simplePos x="0" y="0"/>
            <wp:positionH relativeFrom="page">
              <wp:posOffset>903768</wp:posOffset>
            </wp:positionH>
            <wp:positionV relativeFrom="paragraph">
              <wp:posOffset>40012</wp:posOffset>
            </wp:positionV>
            <wp:extent cx="285713" cy="107346"/>
            <wp:effectExtent l="0" t="0" r="0" b="0"/>
            <wp:wrapNone/>
            <wp:docPr id="163" name="image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image76.png"/>
                    <pic:cNvPicPr/>
                  </pic:nvPicPr>
                  <pic:blipFill>
                    <a:blip r:embed="rId100" cstate="print"/>
                    <a:stretch>
                      <a:fillRect/>
                    </a:stretch>
                  </pic:blipFill>
                  <pic:spPr>
                    <a:xfrm>
                      <a:off x="0" y="0"/>
                      <a:ext cx="285713" cy="107346"/>
                    </a:xfrm>
                    <a:prstGeom prst="rect">
                      <a:avLst/>
                    </a:prstGeom>
                  </pic:spPr>
                </pic:pic>
              </a:graphicData>
            </a:graphic>
          </wp:anchor>
        </w:drawing>
      </w:r>
      <w:bookmarkStart w:id="151" w:name="_bookmark141"/>
      <w:bookmarkEnd w:id="151"/>
      <w:r>
        <w:rPr>
          <w:i/>
          <w:sz w:val="24"/>
        </w:rPr>
        <w:t>Rationale</w:t>
      </w:r>
      <w:r>
        <w:rPr>
          <w:i/>
          <w:spacing w:val="-1"/>
          <w:sz w:val="24"/>
        </w:rPr>
        <w:t xml:space="preserve"> </w:t>
      </w:r>
      <w:r>
        <w:rPr>
          <w:i/>
          <w:sz w:val="24"/>
        </w:rPr>
        <w:t>for the</w:t>
      </w:r>
      <w:r>
        <w:rPr>
          <w:i/>
          <w:spacing w:val="-1"/>
          <w:sz w:val="24"/>
        </w:rPr>
        <w:t xml:space="preserve"> </w:t>
      </w:r>
      <w:r>
        <w:rPr>
          <w:i/>
          <w:sz w:val="24"/>
        </w:rPr>
        <w:t>aid</w:t>
      </w:r>
    </w:p>
    <w:p w14:paraId="18950835" w14:textId="77777777" w:rsidR="004B799C" w:rsidRDefault="004B799C">
      <w:pPr>
        <w:pStyle w:val="BodyText"/>
        <w:spacing w:before="10"/>
        <w:rPr>
          <w:i/>
          <w:sz w:val="20"/>
        </w:rPr>
      </w:pPr>
    </w:p>
    <w:p w14:paraId="28689460" w14:textId="77777777" w:rsidR="004B799C" w:rsidRDefault="00CA4AAC">
      <w:pPr>
        <w:pStyle w:val="ListParagraph"/>
        <w:numPr>
          <w:ilvl w:val="0"/>
          <w:numId w:val="28"/>
        </w:numPr>
        <w:tabs>
          <w:tab w:val="left" w:pos="1559"/>
        </w:tabs>
        <w:ind w:left="1558" w:right="955" w:hanging="600"/>
        <w:jc w:val="both"/>
        <w:rPr>
          <w:sz w:val="24"/>
        </w:rPr>
      </w:pPr>
      <w:r>
        <w:rPr>
          <w:sz w:val="24"/>
        </w:rPr>
        <w:t>The</w:t>
      </w:r>
      <w:r>
        <w:rPr>
          <w:spacing w:val="1"/>
          <w:sz w:val="24"/>
        </w:rPr>
        <w:t xml:space="preserve"> </w:t>
      </w:r>
      <w:r>
        <w:rPr>
          <w:sz w:val="24"/>
        </w:rPr>
        <w:t>Biodiversity</w:t>
      </w:r>
      <w:r>
        <w:rPr>
          <w:spacing w:val="1"/>
          <w:sz w:val="24"/>
        </w:rPr>
        <w:t xml:space="preserve"> </w:t>
      </w:r>
      <w:r>
        <w:rPr>
          <w:sz w:val="24"/>
        </w:rPr>
        <w:t>Strategy</w:t>
      </w:r>
      <w:r>
        <w:rPr>
          <w:spacing w:val="1"/>
          <w:sz w:val="24"/>
        </w:rPr>
        <w:t xml:space="preserve"> </w:t>
      </w:r>
      <w:r>
        <w:rPr>
          <w:sz w:val="24"/>
        </w:rPr>
        <w:t>for</w:t>
      </w:r>
      <w:r>
        <w:rPr>
          <w:spacing w:val="1"/>
          <w:sz w:val="24"/>
        </w:rPr>
        <w:t xml:space="preserve"> </w:t>
      </w:r>
      <w:r>
        <w:rPr>
          <w:sz w:val="24"/>
        </w:rPr>
        <w:t>2030</w:t>
      </w:r>
      <w:r>
        <w:rPr>
          <w:sz w:val="24"/>
          <w:vertAlign w:val="superscript"/>
        </w:rPr>
        <w:t>99</w:t>
      </w:r>
      <w:r>
        <w:rPr>
          <w:spacing w:val="1"/>
          <w:sz w:val="24"/>
        </w:rPr>
        <w:t xml:space="preserve"> </w:t>
      </w:r>
      <w:r>
        <w:rPr>
          <w:sz w:val="24"/>
        </w:rPr>
        <w:t>aims</w:t>
      </w:r>
      <w:r>
        <w:rPr>
          <w:spacing w:val="1"/>
          <w:sz w:val="24"/>
        </w:rPr>
        <w:t xml:space="preserve"> </w:t>
      </w:r>
      <w:r>
        <w:rPr>
          <w:sz w:val="24"/>
        </w:rPr>
        <w:t>at</w:t>
      </w:r>
      <w:r>
        <w:rPr>
          <w:spacing w:val="1"/>
          <w:sz w:val="24"/>
        </w:rPr>
        <w:t xml:space="preserve"> </w:t>
      </w:r>
      <w:r>
        <w:rPr>
          <w:sz w:val="24"/>
        </w:rPr>
        <w:t>protecting</w:t>
      </w:r>
      <w:r>
        <w:rPr>
          <w:spacing w:val="1"/>
          <w:sz w:val="24"/>
        </w:rPr>
        <w:t xml:space="preserve"> </w:t>
      </w:r>
      <w:r>
        <w:rPr>
          <w:sz w:val="24"/>
        </w:rPr>
        <w:t>nature,</w:t>
      </w:r>
      <w:r>
        <w:rPr>
          <w:spacing w:val="1"/>
          <w:sz w:val="24"/>
        </w:rPr>
        <w:t xml:space="preserve"> </w:t>
      </w:r>
      <w:r>
        <w:rPr>
          <w:sz w:val="24"/>
        </w:rPr>
        <w:t>reversing</w:t>
      </w:r>
      <w:r>
        <w:rPr>
          <w:spacing w:val="60"/>
          <w:sz w:val="24"/>
        </w:rPr>
        <w:t xml:space="preserve"> </w:t>
      </w:r>
      <w:r>
        <w:rPr>
          <w:sz w:val="24"/>
        </w:rPr>
        <w:t>the</w:t>
      </w:r>
      <w:r>
        <w:rPr>
          <w:spacing w:val="1"/>
          <w:sz w:val="24"/>
        </w:rPr>
        <w:t xml:space="preserve"> </w:t>
      </w:r>
      <w:r>
        <w:rPr>
          <w:sz w:val="24"/>
        </w:rPr>
        <w:t>degradation</w:t>
      </w:r>
      <w:r>
        <w:rPr>
          <w:spacing w:val="22"/>
          <w:sz w:val="24"/>
        </w:rPr>
        <w:t xml:space="preserve"> </w:t>
      </w:r>
      <w:r>
        <w:rPr>
          <w:sz w:val="24"/>
        </w:rPr>
        <w:t>of</w:t>
      </w:r>
      <w:r>
        <w:rPr>
          <w:spacing w:val="23"/>
          <w:sz w:val="24"/>
        </w:rPr>
        <w:t xml:space="preserve"> </w:t>
      </w:r>
      <w:r>
        <w:rPr>
          <w:sz w:val="24"/>
        </w:rPr>
        <w:t>ecosystems</w:t>
      </w:r>
      <w:r>
        <w:rPr>
          <w:spacing w:val="24"/>
          <w:sz w:val="24"/>
        </w:rPr>
        <w:t xml:space="preserve"> </w:t>
      </w:r>
      <w:r>
        <w:rPr>
          <w:sz w:val="24"/>
        </w:rPr>
        <w:t>and</w:t>
      </w:r>
      <w:r>
        <w:rPr>
          <w:spacing w:val="23"/>
          <w:sz w:val="24"/>
        </w:rPr>
        <w:t xml:space="preserve"> </w:t>
      </w:r>
      <w:r>
        <w:rPr>
          <w:sz w:val="24"/>
        </w:rPr>
        <w:t>putting</w:t>
      </w:r>
      <w:r>
        <w:rPr>
          <w:spacing w:val="27"/>
          <w:sz w:val="24"/>
        </w:rPr>
        <w:t xml:space="preserve"> </w:t>
      </w:r>
      <w:r>
        <w:rPr>
          <w:sz w:val="24"/>
        </w:rPr>
        <w:t>the</w:t>
      </w:r>
      <w:r>
        <w:rPr>
          <w:spacing w:val="23"/>
          <w:sz w:val="24"/>
        </w:rPr>
        <w:t xml:space="preserve"> </w:t>
      </w:r>
      <w:r>
        <w:rPr>
          <w:sz w:val="24"/>
        </w:rPr>
        <w:t>Union’s</w:t>
      </w:r>
      <w:r>
        <w:rPr>
          <w:spacing w:val="24"/>
          <w:sz w:val="24"/>
        </w:rPr>
        <w:t xml:space="preserve"> </w:t>
      </w:r>
      <w:r>
        <w:rPr>
          <w:sz w:val="24"/>
        </w:rPr>
        <w:t>biodiversity</w:t>
      </w:r>
      <w:r>
        <w:rPr>
          <w:spacing w:val="21"/>
          <w:sz w:val="24"/>
        </w:rPr>
        <w:t xml:space="preserve"> </w:t>
      </w:r>
      <w:r>
        <w:rPr>
          <w:sz w:val="24"/>
        </w:rPr>
        <w:t>on</w:t>
      </w:r>
      <w:r>
        <w:rPr>
          <w:spacing w:val="26"/>
          <w:sz w:val="24"/>
        </w:rPr>
        <w:t xml:space="preserve"> </w:t>
      </w:r>
      <w:r>
        <w:rPr>
          <w:sz w:val="24"/>
        </w:rPr>
        <w:t>a</w:t>
      </w:r>
      <w:r>
        <w:rPr>
          <w:spacing w:val="22"/>
          <w:sz w:val="24"/>
        </w:rPr>
        <w:t xml:space="preserve"> </w:t>
      </w:r>
      <w:r>
        <w:rPr>
          <w:sz w:val="24"/>
        </w:rPr>
        <w:t>path</w:t>
      </w:r>
      <w:r>
        <w:rPr>
          <w:spacing w:val="22"/>
          <w:sz w:val="24"/>
        </w:rPr>
        <w:t xml:space="preserve"> </w:t>
      </w:r>
      <w:r>
        <w:rPr>
          <w:sz w:val="24"/>
        </w:rPr>
        <w:t>to</w:t>
      </w:r>
      <w:r>
        <w:rPr>
          <w:spacing w:val="24"/>
          <w:sz w:val="24"/>
        </w:rPr>
        <w:t xml:space="preserve"> </w:t>
      </w:r>
      <w:r>
        <w:rPr>
          <w:sz w:val="24"/>
        </w:rPr>
        <w:t>recovery</w:t>
      </w:r>
      <w:r>
        <w:rPr>
          <w:spacing w:val="-57"/>
          <w:sz w:val="24"/>
        </w:rPr>
        <w:t xml:space="preserve"> </w:t>
      </w:r>
      <w:r>
        <w:rPr>
          <w:sz w:val="24"/>
        </w:rPr>
        <w:t>by 2030. As a core part of the Green Deal Communication, it sets ambitious targets and</w:t>
      </w:r>
      <w:r>
        <w:rPr>
          <w:spacing w:val="1"/>
          <w:sz w:val="24"/>
        </w:rPr>
        <w:t xml:space="preserve"> </w:t>
      </w:r>
      <w:r>
        <w:rPr>
          <w:sz w:val="24"/>
        </w:rPr>
        <w:t>commitments</w:t>
      </w:r>
      <w:r>
        <w:rPr>
          <w:spacing w:val="-1"/>
          <w:sz w:val="24"/>
        </w:rPr>
        <w:t xml:space="preserve"> </w:t>
      </w:r>
      <w:r>
        <w:rPr>
          <w:sz w:val="24"/>
        </w:rPr>
        <w:t>for</w:t>
      </w:r>
      <w:r>
        <w:rPr>
          <w:spacing w:val="-2"/>
          <w:sz w:val="24"/>
        </w:rPr>
        <w:t xml:space="preserve"> </w:t>
      </w:r>
      <w:r>
        <w:rPr>
          <w:sz w:val="24"/>
        </w:rPr>
        <w:t>2030 to achieve</w:t>
      </w:r>
      <w:r>
        <w:rPr>
          <w:spacing w:val="-2"/>
          <w:sz w:val="24"/>
        </w:rPr>
        <w:t xml:space="preserve"> </w:t>
      </w:r>
      <w:r>
        <w:rPr>
          <w:sz w:val="24"/>
        </w:rPr>
        <w:t>healthy</w:t>
      </w:r>
      <w:r>
        <w:rPr>
          <w:spacing w:val="-5"/>
          <w:sz w:val="24"/>
        </w:rPr>
        <w:t xml:space="preserve"> </w:t>
      </w:r>
      <w:r>
        <w:rPr>
          <w:sz w:val="24"/>
        </w:rPr>
        <w:t>and resilient ecosystems.</w:t>
      </w:r>
    </w:p>
    <w:p w14:paraId="4F10E66A" w14:textId="77777777" w:rsidR="004B799C" w:rsidRDefault="004B799C">
      <w:pPr>
        <w:pStyle w:val="BodyText"/>
        <w:spacing w:before="10"/>
        <w:rPr>
          <w:sz w:val="20"/>
        </w:rPr>
      </w:pPr>
    </w:p>
    <w:p w14:paraId="56644B8B" w14:textId="77777777" w:rsidR="004B799C" w:rsidRDefault="00CA4AAC">
      <w:pPr>
        <w:pStyle w:val="ListParagraph"/>
        <w:numPr>
          <w:ilvl w:val="0"/>
          <w:numId w:val="28"/>
        </w:numPr>
        <w:tabs>
          <w:tab w:val="left" w:pos="1559"/>
        </w:tabs>
        <w:spacing w:before="1"/>
        <w:ind w:left="1558" w:right="953" w:hanging="600"/>
        <w:jc w:val="both"/>
        <w:rPr>
          <w:sz w:val="24"/>
        </w:rPr>
      </w:pPr>
      <w:r>
        <w:rPr>
          <w:sz w:val="24"/>
        </w:rPr>
        <w:t>Financial</w:t>
      </w:r>
      <w:r>
        <w:rPr>
          <w:spacing w:val="1"/>
          <w:sz w:val="24"/>
        </w:rPr>
        <w:t xml:space="preserve"> </w:t>
      </w:r>
      <w:r>
        <w:rPr>
          <w:sz w:val="24"/>
        </w:rPr>
        <w:t>support</w:t>
      </w:r>
      <w:r>
        <w:rPr>
          <w:spacing w:val="1"/>
          <w:sz w:val="24"/>
        </w:rPr>
        <w:t xml:space="preserve"> </w:t>
      </w:r>
      <w:r>
        <w:rPr>
          <w:sz w:val="24"/>
        </w:rPr>
        <w:t>in</w:t>
      </w:r>
      <w:r>
        <w:rPr>
          <w:spacing w:val="1"/>
          <w:sz w:val="24"/>
        </w:rPr>
        <w:t xml:space="preserve"> </w:t>
      </w:r>
      <w:r>
        <w:rPr>
          <w:sz w:val="24"/>
        </w:rPr>
        <w:t>the</w:t>
      </w:r>
      <w:r>
        <w:rPr>
          <w:spacing w:val="1"/>
          <w:sz w:val="24"/>
        </w:rPr>
        <w:t xml:space="preserve"> </w:t>
      </w:r>
      <w:r>
        <w:rPr>
          <w:sz w:val="24"/>
        </w:rPr>
        <w:t>form</w:t>
      </w:r>
      <w:r>
        <w:rPr>
          <w:spacing w:val="1"/>
          <w:sz w:val="24"/>
        </w:rPr>
        <w:t xml:space="preserve"> </w:t>
      </w:r>
      <w:r>
        <w:rPr>
          <w:sz w:val="24"/>
        </w:rPr>
        <w:t>of</w:t>
      </w:r>
      <w:r>
        <w:rPr>
          <w:spacing w:val="1"/>
          <w:sz w:val="24"/>
        </w:rPr>
        <w:t xml:space="preserve"> </w:t>
      </w:r>
      <w:r>
        <w:rPr>
          <w:sz w:val="24"/>
        </w:rPr>
        <w:t>State</w:t>
      </w:r>
      <w:r>
        <w:rPr>
          <w:spacing w:val="1"/>
          <w:sz w:val="24"/>
        </w:rPr>
        <w:t xml:space="preserve"> </w:t>
      </w:r>
      <w:r>
        <w:rPr>
          <w:sz w:val="24"/>
        </w:rPr>
        <w:t>aid</w:t>
      </w:r>
      <w:r>
        <w:rPr>
          <w:spacing w:val="1"/>
          <w:sz w:val="24"/>
        </w:rPr>
        <w:t xml:space="preserve"> </w:t>
      </w:r>
      <w:r>
        <w:rPr>
          <w:sz w:val="24"/>
        </w:rPr>
        <w:t>can</w:t>
      </w:r>
      <w:r>
        <w:rPr>
          <w:spacing w:val="1"/>
          <w:sz w:val="24"/>
        </w:rPr>
        <w:t xml:space="preserve"> </w:t>
      </w:r>
      <w:r>
        <w:rPr>
          <w:sz w:val="24"/>
        </w:rPr>
        <w:t>contribute</w:t>
      </w:r>
      <w:r>
        <w:rPr>
          <w:spacing w:val="1"/>
          <w:sz w:val="24"/>
        </w:rPr>
        <w:t xml:space="preserve"> </w:t>
      </w:r>
      <w:r>
        <w:rPr>
          <w:sz w:val="24"/>
        </w:rPr>
        <w:t>substantially</w:t>
      </w:r>
      <w:r>
        <w:rPr>
          <w:spacing w:val="1"/>
          <w:sz w:val="24"/>
        </w:rPr>
        <w:t xml:space="preserve"> </w:t>
      </w:r>
      <w:r>
        <w:rPr>
          <w:sz w:val="24"/>
        </w:rPr>
        <w:t>to</w:t>
      </w:r>
      <w:r>
        <w:rPr>
          <w:spacing w:val="1"/>
          <w:sz w:val="24"/>
        </w:rPr>
        <w:t xml:space="preserve"> </w:t>
      </w:r>
      <w:r>
        <w:rPr>
          <w:sz w:val="24"/>
        </w:rPr>
        <w:t>the</w:t>
      </w:r>
      <w:r>
        <w:rPr>
          <w:spacing w:val="1"/>
          <w:sz w:val="24"/>
        </w:rPr>
        <w:t xml:space="preserve"> </w:t>
      </w:r>
      <w:r>
        <w:rPr>
          <w:sz w:val="24"/>
        </w:rPr>
        <w:t>environmental objective of protecting and restoring biodiversity and ecosystems, in</w:t>
      </w:r>
      <w:r>
        <w:rPr>
          <w:spacing w:val="1"/>
          <w:sz w:val="24"/>
        </w:rPr>
        <w:t xml:space="preserve"> </w:t>
      </w:r>
      <w:r>
        <w:rPr>
          <w:sz w:val="24"/>
        </w:rPr>
        <w:t>several ways, including by providing incentives to repair the damage to contaminated</w:t>
      </w:r>
      <w:r>
        <w:rPr>
          <w:spacing w:val="1"/>
          <w:sz w:val="24"/>
        </w:rPr>
        <w:t xml:space="preserve"> </w:t>
      </w:r>
      <w:r>
        <w:rPr>
          <w:sz w:val="24"/>
        </w:rPr>
        <w:t>sites,</w:t>
      </w:r>
      <w:r>
        <w:rPr>
          <w:spacing w:val="36"/>
          <w:sz w:val="24"/>
        </w:rPr>
        <w:t xml:space="preserve"> </w:t>
      </w:r>
      <w:r>
        <w:rPr>
          <w:sz w:val="24"/>
        </w:rPr>
        <w:t>rehabilitate</w:t>
      </w:r>
      <w:r>
        <w:rPr>
          <w:spacing w:val="35"/>
          <w:sz w:val="24"/>
        </w:rPr>
        <w:t xml:space="preserve"> </w:t>
      </w:r>
      <w:r>
        <w:rPr>
          <w:sz w:val="24"/>
        </w:rPr>
        <w:t>degraded</w:t>
      </w:r>
      <w:r>
        <w:rPr>
          <w:spacing w:val="36"/>
          <w:sz w:val="24"/>
        </w:rPr>
        <w:t xml:space="preserve"> </w:t>
      </w:r>
      <w:r>
        <w:rPr>
          <w:sz w:val="24"/>
        </w:rPr>
        <w:t>natural</w:t>
      </w:r>
      <w:r>
        <w:rPr>
          <w:spacing w:val="36"/>
          <w:sz w:val="24"/>
        </w:rPr>
        <w:t xml:space="preserve"> </w:t>
      </w:r>
      <w:r>
        <w:rPr>
          <w:sz w:val="24"/>
        </w:rPr>
        <w:t>habitats</w:t>
      </w:r>
      <w:r>
        <w:rPr>
          <w:spacing w:val="36"/>
          <w:sz w:val="24"/>
        </w:rPr>
        <w:t xml:space="preserve"> </w:t>
      </w:r>
      <w:r>
        <w:rPr>
          <w:sz w:val="24"/>
        </w:rPr>
        <w:t>and</w:t>
      </w:r>
      <w:r>
        <w:rPr>
          <w:spacing w:val="36"/>
          <w:sz w:val="24"/>
        </w:rPr>
        <w:t xml:space="preserve"> </w:t>
      </w:r>
      <w:r>
        <w:rPr>
          <w:sz w:val="24"/>
        </w:rPr>
        <w:t>ecosystems</w:t>
      </w:r>
      <w:r>
        <w:rPr>
          <w:spacing w:val="36"/>
          <w:sz w:val="24"/>
        </w:rPr>
        <w:t xml:space="preserve"> </w:t>
      </w:r>
      <w:r>
        <w:rPr>
          <w:sz w:val="24"/>
        </w:rPr>
        <w:t>or</w:t>
      </w:r>
      <w:r>
        <w:rPr>
          <w:spacing w:val="35"/>
          <w:sz w:val="24"/>
        </w:rPr>
        <w:t xml:space="preserve"> </w:t>
      </w:r>
      <w:r>
        <w:rPr>
          <w:sz w:val="24"/>
        </w:rPr>
        <w:t>undertake</w:t>
      </w:r>
      <w:r>
        <w:rPr>
          <w:spacing w:val="43"/>
          <w:sz w:val="24"/>
        </w:rPr>
        <w:t xml:space="preserve"> </w:t>
      </w:r>
      <w:r>
        <w:rPr>
          <w:sz w:val="24"/>
        </w:rPr>
        <w:t>investments</w:t>
      </w:r>
      <w:r>
        <w:rPr>
          <w:spacing w:val="-58"/>
          <w:sz w:val="24"/>
        </w:rPr>
        <w:t xml:space="preserve"> </w:t>
      </w:r>
      <w:r>
        <w:rPr>
          <w:sz w:val="24"/>
        </w:rPr>
        <w:t>for</w:t>
      </w:r>
      <w:r>
        <w:rPr>
          <w:spacing w:val="-3"/>
          <w:sz w:val="24"/>
        </w:rPr>
        <w:t xml:space="preserve"> </w:t>
      </w:r>
      <w:r>
        <w:rPr>
          <w:sz w:val="24"/>
        </w:rPr>
        <w:t>the protection of</w:t>
      </w:r>
      <w:r>
        <w:rPr>
          <w:spacing w:val="-1"/>
          <w:sz w:val="24"/>
        </w:rPr>
        <w:t xml:space="preserve"> </w:t>
      </w:r>
      <w:r>
        <w:rPr>
          <w:sz w:val="24"/>
        </w:rPr>
        <w:t>ecosystems.</w:t>
      </w:r>
    </w:p>
    <w:p w14:paraId="60B307EF" w14:textId="77777777" w:rsidR="004B799C" w:rsidRDefault="004B799C">
      <w:pPr>
        <w:pStyle w:val="BodyText"/>
        <w:spacing w:before="10"/>
        <w:rPr>
          <w:sz w:val="20"/>
        </w:rPr>
      </w:pPr>
    </w:p>
    <w:p w14:paraId="4F444001" w14:textId="77777777" w:rsidR="004B799C" w:rsidRDefault="00CA4AAC">
      <w:pPr>
        <w:pStyle w:val="ListParagraph"/>
        <w:numPr>
          <w:ilvl w:val="0"/>
          <w:numId w:val="28"/>
        </w:numPr>
        <w:tabs>
          <w:tab w:val="left" w:pos="1559"/>
        </w:tabs>
        <w:ind w:left="1558" w:right="955" w:hanging="600"/>
        <w:jc w:val="both"/>
        <w:rPr>
          <w:sz w:val="24"/>
        </w:rPr>
      </w:pPr>
      <w:r>
        <w:rPr>
          <w:sz w:val="24"/>
        </w:rPr>
        <w:t>The EU strategy for adaptation to climate change</w:t>
      </w:r>
      <w:r>
        <w:rPr>
          <w:sz w:val="24"/>
          <w:vertAlign w:val="superscript"/>
        </w:rPr>
        <w:t>100</w:t>
      </w:r>
      <w:r>
        <w:rPr>
          <w:sz w:val="24"/>
        </w:rPr>
        <w:t xml:space="preserve"> aims at leveraging investments in</w:t>
      </w:r>
      <w:r>
        <w:rPr>
          <w:spacing w:val="1"/>
          <w:sz w:val="24"/>
        </w:rPr>
        <w:t xml:space="preserve"> </w:t>
      </w:r>
      <w:r>
        <w:rPr>
          <w:sz w:val="24"/>
        </w:rPr>
        <w:t>nature-based</w:t>
      </w:r>
      <w:r>
        <w:rPr>
          <w:spacing w:val="1"/>
          <w:sz w:val="24"/>
        </w:rPr>
        <w:t xml:space="preserve"> </w:t>
      </w:r>
      <w:r>
        <w:rPr>
          <w:sz w:val="24"/>
        </w:rPr>
        <w:t>solutions</w:t>
      </w:r>
      <w:r>
        <w:rPr>
          <w:spacing w:val="1"/>
          <w:sz w:val="24"/>
        </w:rPr>
        <w:t xml:space="preserve"> </w:t>
      </w:r>
      <w:r>
        <w:rPr>
          <w:sz w:val="24"/>
        </w:rPr>
        <w:t>for adaptation</w:t>
      </w:r>
      <w:r>
        <w:rPr>
          <w:sz w:val="24"/>
          <w:vertAlign w:val="superscript"/>
        </w:rPr>
        <w:t>101</w:t>
      </w:r>
      <w:r>
        <w:rPr>
          <w:sz w:val="24"/>
        </w:rPr>
        <w:t>,</w:t>
      </w:r>
      <w:r>
        <w:rPr>
          <w:spacing w:val="1"/>
          <w:sz w:val="24"/>
        </w:rPr>
        <w:t xml:space="preserve"> </w:t>
      </w:r>
      <w:r>
        <w:rPr>
          <w:sz w:val="24"/>
        </w:rPr>
        <w:t>given</w:t>
      </w:r>
      <w:r>
        <w:rPr>
          <w:spacing w:val="1"/>
          <w:sz w:val="24"/>
        </w:rPr>
        <w:t xml:space="preserve"> </w:t>
      </w:r>
      <w:r>
        <w:rPr>
          <w:sz w:val="24"/>
        </w:rPr>
        <w:t>that</w:t>
      </w:r>
      <w:r>
        <w:rPr>
          <w:spacing w:val="1"/>
          <w:sz w:val="24"/>
        </w:rPr>
        <w:t xml:space="preserve"> </w:t>
      </w:r>
      <w:r>
        <w:rPr>
          <w:sz w:val="24"/>
        </w:rPr>
        <w:t>their implementation</w:t>
      </w:r>
      <w:r>
        <w:rPr>
          <w:spacing w:val="1"/>
          <w:sz w:val="24"/>
        </w:rPr>
        <w:t xml:space="preserve"> </w:t>
      </w:r>
      <w:r>
        <w:rPr>
          <w:sz w:val="24"/>
        </w:rPr>
        <w:t>on</w:t>
      </w:r>
      <w:r>
        <w:rPr>
          <w:spacing w:val="60"/>
          <w:sz w:val="24"/>
        </w:rPr>
        <w:t xml:space="preserve"> </w:t>
      </w:r>
      <w:r>
        <w:rPr>
          <w:sz w:val="24"/>
        </w:rPr>
        <w:t>a large</w:t>
      </w:r>
      <w:r>
        <w:rPr>
          <w:spacing w:val="1"/>
          <w:sz w:val="24"/>
        </w:rPr>
        <w:t xml:space="preserve"> </w:t>
      </w:r>
      <w:r>
        <w:rPr>
          <w:sz w:val="24"/>
        </w:rPr>
        <w:t>scale would increase climate resilience and contribute to multiple objectives of the</w:t>
      </w:r>
      <w:r>
        <w:rPr>
          <w:spacing w:val="1"/>
          <w:sz w:val="24"/>
        </w:rPr>
        <w:t xml:space="preserve"> </w:t>
      </w:r>
      <w:r>
        <w:rPr>
          <w:sz w:val="24"/>
        </w:rPr>
        <w:t>European</w:t>
      </w:r>
      <w:r>
        <w:rPr>
          <w:spacing w:val="-1"/>
          <w:sz w:val="24"/>
        </w:rPr>
        <w:t xml:space="preserve"> </w:t>
      </w:r>
      <w:r>
        <w:rPr>
          <w:sz w:val="24"/>
        </w:rPr>
        <w:t>Green</w:t>
      </w:r>
      <w:r>
        <w:rPr>
          <w:spacing w:val="2"/>
          <w:sz w:val="24"/>
        </w:rPr>
        <w:t xml:space="preserve"> </w:t>
      </w:r>
      <w:r>
        <w:rPr>
          <w:sz w:val="24"/>
        </w:rPr>
        <w:t>Deal.</w:t>
      </w:r>
    </w:p>
    <w:p w14:paraId="08583A96" w14:textId="77777777" w:rsidR="004B799C" w:rsidRDefault="004B799C">
      <w:pPr>
        <w:pStyle w:val="BodyText"/>
        <w:spacing w:before="10"/>
        <w:rPr>
          <w:sz w:val="20"/>
        </w:rPr>
      </w:pPr>
    </w:p>
    <w:p w14:paraId="3BCC4643" w14:textId="77777777" w:rsidR="004B799C" w:rsidRDefault="00CA4AAC">
      <w:pPr>
        <w:ind w:left="1525"/>
        <w:rPr>
          <w:i/>
          <w:sz w:val="24"/>
        </w:rPr>
      </w:pPr>
      <w:r>
        <w:rPr>
          <w:noProof/>
        </w:rPr>
        <w:drawing>
          <wp:anchor distT="0" distB="0" distL="0" distR="0" simplePos="0" relativeHeight="15793152" behindDoc="0" locked="0" layoutInCell="1" allowOverlap="1" wp14:anchorId="4E1B9008" wp14:editId="12715A93">
            <wp:simplePos x="0" y="0"/>
            <wp:positionH relativeFrom="page">
              <wp:posOffset>903743</wp:posOffset>
            </wp:positionH>
            <wp:positionV relativeFrom="paragraph">
              <wp:posOffset>39378</wp:posOffset>
            </wp:positionV>
            <wp:extent cx="297930" cy="107346"/>
            <wp:effectExtent l="0" t="0" r="0" b="0"/>
            <wp:wrapNone/>
            <wp:docPr id="165" name="image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77.png"/>
                    <pic:cNvPicPr/>
                  </pic:nvPicPr>
                  <pic:blipFill>
                    <a:blip r:embed="rId101" cstate="print"/>
                    <a:stretch>
                      <a:fillRect/>
                    </a:stretch>
                  </pic:blipFill>
                  <pic:spPr>
                    <a:xfrm>
                      <a:off x="0" y="0"/>
                      <a:ext cx="297930" cy="107346"/>
                    </a:xfrm>
                    <a:prstGeom prst="rect">
                      <a:avLst/>
                    </a:prstGeom>
                  </pic:spPr>
                </pic:pic>
              </a:graphicData>
            </a:graphic>
          </wp:anchor>
        </w:drawing>
      </w:r>
      <w:bookmarkStart w:id="152" w:name="_bookmark142"/>
      <w:bookmarkEnd w:id="152"/>
      <w:r>
        <w:rPr>
          <w:i/>
          <w:sz w:val="24"/>
        </w:rPr>
        <w:t>Scope</w:t>
      </w:r>
      <w:r>
        <w:rPr>
          <w:i/>
          <w:spacing w:val="-2"/>
          <w:sz w:val="24"/>
        </w:rPr>
        <w:t xml:space="preserve"> </w:t>
      </w:r>
      <w:r>
        <w:rPr>
          <w:i/>
          <w:sz w:val="24"/>
        </w:rPr>
        <w:t>and activities</w:t>
      </w:r>
      <w:r>
        <w:rPr>
          <w:i/>
          <w:spacing w:val="-1"/>
          <w:sz w:val="24"/>
        </w:rPr>
        <w:t xml:space="preserve"> </w:t>
      </w:r>
      <w:r>
        <w:rPr>
          <w:i/>
          <w:sz w:val="24"/>
        </w:rPr>
        <w:t>supported</w:t>
      </w:r>
    </w:p>
    <w:p w14:paraId="26B053E7" w14:textId="77777777" w:rsidR="004B799C" w:rsidRDefault="004B799C">
      <w:pPr>
        <w:pStyle w:val="BodyText"/>
        <w:spacing w:before="10"/>
        <w:rPr>
          <w:i/>
          <w:sz w:val="20"/>
        </w:rPr>
      </w:pPr>
    </w:p>
    <w:p w14:paraId="558F9D68" w14:textId="77777777" w:rsidR="004B799C" w:rsidRDefault="00CA4AAC">
      <w:pPr>
        <w:pStyle w:val="ListParagraph"/>
        <w:numPr>
          <w:ilvl w:val="0"/>
          <w:numId w:val="28"/>
        </w:numPr>
        <w:tabs>
          <w:tab w:val="left" w:pos="1559"/>
        </w:tabs>
        <w:ind w:left="1558" w:right="951" w:hanging="600"/>
        <w:jc w:val="both"/>
        <w:rPr>
          <w:sz w:val="24"/>
        </w:rPr>
      </w:pPr>
      <w:r>
        <w:rPr>
          <w:sz w:val="24"/>
        </w:rPr>
        <w:t>This</w:t>
      </w:r>
      <w:r>
        <w:rPr>
          <w:spacing w:val="1"/>
          <w:sz w:val="24"/>
        </w:rPr>
        <w:t xml:space="preserve"> </w:t>
      </w:r>
      <w:r>
        <w:rPr>
          <w:sz w:val="24"/>
        </w:rPr>
        <w:t>Section</w:t>
      </w:r>
      <w:r>
        <w:rPr>
          <w:spacing w:val="1"/>
          <w:sz w:val="24"/>
        </w:rPr>
        <w:t xml:space="preserve"> </w:t>
      </w:r>
      <w:r>
        <w:rPr>
          <w:sz w:val="24"/>
        </w:rPr>
        <w:t>covers</w:t>
      </w:r>
      <w:r>
        <w:rPr>
          <w:spacing w:val="1"/>
          <w:sz w:val="24"/>
        </w:rPr>
        <w:t xml:space="preserve"> </w:t>
      </w:r>
      <w:r>
        <w:rPr>
          <w:sz w:val="24"/>
        </w:rPr>
        <w:t>compatibility</w:t>
      </w:r>
      <w:r>
        <w:rPr>
          <w:spacing w:val="1"/>
          <w:sz w:val="24"/>
        </w:rPr>
        <w:t xml:space="preserve"> </w:t>
      </w:r>
      <w:r>
        <w:rPr>
          <w:sz w:val="24"/>
        </w:rPr>
        <w:t>rules</w:t>
      </w:r>
      <w:r>
        <w:rPr>
          <w:spacing w:val="1"/>
          <w:sz w:val="24"/>
        </w:rPr>
        <w:t xml:space="preserve"> </w:t>
      </w:r>
      <w:r>
        <w:rPr>
          <w:sz w:val="24"/>
        </w:rPr>
        <w:t>for</w:t>
      </w:r>
      <w:r>
        <w:rPr>
          <w:spacing w:val="1"/>
          <w:sz w:val="24"/>
        </w:rPr>
        <w:t xml:space="preserve"> </w:t>
      </w:r>
      <w:r>
        <w:rPr>
          <w:sz w:val="24"/>
        </w:rPr>
        <w:t>aid</w:t>
      </w:r>
      <w:r>
        <w:rPr>
          <w:spacing w:val="1"/>
          <w:sz w:val="24"/>
        </w:rPr>
        <w:t xml:space="preserve"> </w:t>
      </w:r>
      <w:r>
        <w:rPr>
          <w:sz w:val="24"/>
        </w:rPr>
        <w:t>measures</w:t>
      </w:r>
      <w:r>
        <w:rPr>
          <w:spacing w:val="1"/>
          <w:sz w:val="24"/>
        </w:rPr>
        <w:t xml:space="preserve"> </w:t>
      </w:r>
      <w:r>
        <w:rPr>
          <w:sz w:val="24"/>
        </w:rPr>
        <w:t>for</w:t>
      </w:r>
      <w:r>
        <w:rPr>
          <w:spacing w:val="1"/>
          <w:sz w:val="24"/>
        </w:rPr>
        <w:t xml:space="preserve"> </w:t>
      </w:r>
      <w:r>
        <w:rPr>
          <w:sz w:val="24"/>
        </w:rPr>
        <w:t>the</w:t>
      </w:r>
      <w:r>
        <w:rPr>
          <w:spacing w:val="1"/>
          <w:sz w:val="24"/>
        </w:rPr>
        <w:t xml:space="preserve"> </w:t>
      </w:r>
      <w:r>
        <w:rPr>
          <w:sz w:val="24"/>
        </w:rPr>
        <w:t>remediation</w:t>
      </w:r>
      <w:r>
        <w:rPr>
          <w:spacing w:val="1"/>
          <w:sz w:val="24"/>
        </w:rPr>
        <w:t xml:space="preserve"> </w:t>
      </w:r>
      <w:r>
        <w:rPr>
          <w:sz w:val="24"/>
        </w:rPr>
        <w:t>of</w:t>
      </w:r>
      <w:r>
        <w:rPr>
          <w:spacing w:val="1"/>
          <w:sz w:val="24"/>
        </w:rPr>
        <w:t xml:space="preserve"> </w:t>
      </w:r>
      <w:r>
        <w:rPr>
          <w:sz w:val="24"/>
        </w:rPr>
        <w:t>contaminated</w:t>
      </w:r>
      <w:r>
        <w:rPr>
          <w:spacing w:val="1"/>
          <w:sz w:val="24"/>
        </w:rPr>
        <w:t xml:space="preserve"> </w:t>
      </w:r>
      <w:r>
        <w:rPr>
          <w:sz w:val="24"/>
        </w:rPr>
        <w:t>sites,</w:t>
      </w:r>
      <w:r>
        <w:rPr>
          <w:spacing w:val="1"/>
          <w:sz w:val="24"/>
        </w:rPr>
        <w:t xml:space="preserve"> </w:t>
      </w:r>
      <w:r>
        <w:rPr>
          <w:sz w:val="24"/>
        </w:rPr>
        <w:t>for</w:t>
      </w:r>
      <w:r>
        <w:rPr>
          <w:spacing w:val="1"/>
          <w:sz w:val="24"/>
        </w:rPr>
        <w:t xml:space="preserve"> </w:t>
      </w:r>
      <w:r>
        <w:rPr>
          <w:sz w:val="24"/>
        </w:rPr>
        <w:t>the</w:t>
      </w:r>
      <w:r>
        <w:rPr>
          <w:spacing w:val="1"/>
          <w:sz w:val="24"/>
        </w:rPr>
        <w:t xml:space="preserve"> </w:t>
      </w:r>
      <w:r>
        <w:rPr>
          <w:sz w:val="24"/>
        </w:rPr>
        <w:t>rehabilitation</w:t>
      </w:r>
      <w:r>
        <w:rPr>
          <w:spacing w:val="1"/>
          <w:sz w:val="24"/>
        </w:rPr>
        <w:t xml:space="preserve"> </w:t>
      </w:r>
      <w:r>
        <w:rPr>
          <w:sz w:val="24"/>
        </w:rPr>
        <w:t>of</w:t>
      </w:r>
      <w:r>
        <w:rPr>
          <w:spacing w:val="1"/>
          <w:sz w:val="24"/>
        </w:rPr>
        <w:t xml:space="preserve"> </w:t>
      </w:r>
      <w:r>
        <w:rPr>
          <w:sz w:val="24"/>
        </w:rPr>
        <w:t>natural</w:t>
      </w:r>
      <w:r>
        <w:rPr>
          <w:spacing w:val="1"/>
          <w:sz w:val="24"/>
        </w:rPr>
        <w:t xml:space="preserve"> </w:t>
      </w:r>
      <w:r>
        <w:rPr>
          <w:sz w:val="24"/>
        </w:rPr>
        <w:t>habitats</w:t>
      </w:r>
      <w:r>
        <w:rPr>
          <w:spacing w:val="1"/>
          <w:sz w:val="24"/>
        </w:rPr>
        <w:t xml:space="preserve"> </w:t>
      </w:r>
      <w:r>
        <w:rPr>
          <w:sz w:val="24"/>
        </w:rPr>
        <w:t>and</w:t>
      </w:r>
      <w:r>
        <w:rPr>
          <w:spacing w:val="1"/>
          <w:sz w:val="24"/>
        </w:rPr>
        <w:t xml:space="preserve"> </w:t>
      </w:r>
      <w:r>
        <w:rPr>
          <w:sz w:val="24"/>
        </w:rPr>
        <w:t>ecosystems,</w:t>
      </w:r>
      <w:r>
        <w:rPr>
          <w:spacing w:val="1"/>
          <w:sz w:val="24"/>
        </w:rPr>
        <w:t xml:space="preserve"> </w:t>
      </w:r>
      <w:r>
        <w:rPr>
          <w:sz w:val="24"/>
        </w:rPr>
        <w:t>for</w:t>
      </w:r>
      <w:r>
        <w:rPr>
          <w:spacing w:val="1"/>
          <w:sz w:val="24"/>
        </w:rPr>
        <w:t xml:space="preserve"> </w:t>
      </w:r>
      <w:r>
        <w:rPr>
          <w:sz w:val="24"/>
        </w:rPr>
        <w:t>protection and restoration of biodiversity, and nature-based solutions for climate change</w:t>
      </w:r>
      <w:r>
        <w:rPr>
          <w:spacing w:val="-57"/>
          <w:sz w:val="24"/>
        </w:rPr>
        <w:t xml:space="preserve"> </w:t>
      </w:r>
      <w:r>
        <w:rPr>
          <w:sz w:val="24"/>
        </w:rPr>
        <w:t>adaptation.</w:t>
      </w:r>
    </w:p>
    <w:p w14:paraId="01968C7B" w14:textId="77777777" w:rsidR="004B799C" w:rsidRDefault="004B799C">
      <w:pPr>
        <w:pStyle w:val="BodyText"/>
        <w:spacing w:before="10"/>
        <w:rPr>
          <w:sz w:val="20"/>
        </w:rPr>
      </w:pPr>
    </w:p>
    <w:p w14:paraId="0797FB2A" w14:textId="77777777" w:rsidR="004B799C" w:rsidRDefault="00CA4AAC">
      <w:pPr>
        <w:pStyle w:val="ListParagraph"/>
        <w:numPr>
          <w:ilvl w:val="0"/>
          <w:numId w:val="28"/>
        </w:numPr>
        <w:tabs>
          <w:tab w:val="left" w:pos="1559"/>
        </w:tabs>
        <w:ind w:left="1558" w:hanging="601"/>
        <w:jc w:val="left"/>
        <w:rPr>
          <w:sz w:val="24"/>
        </w:rPr>
      </w:pPr>
      <w:r>
        <w:rPr>
          <w:sz w:val="24"/>
        </w:rPr>
        <w:t>This</w:t>
      </w:r>
      <w:r>
        <w:rPr>
          <w:spacing w:val="-1"/>
          <w:sz w:val="24"/>
        </w:rPr>
        <w:t xml:space="preserve"> </w:t>
      </w:r>
      <w:r>
        <w:rPr>
          <w:sz w:val="24"/>
        </w:rPr>
        <w:t>Section does not</w:t>
      </w:r>
      <w:r>
        <w:rPr>
          <w:spacing w:val="-1"/>
          <w:sz w:val="24"/>
        </w:rPr>
        <w:t xml:space="preserve"> </w:t>
      </w:r>
      <w:r>
        <w:rPr>
          <w:sz w:val="24"/>
        </w:rPr>
        <w:t>apply</w:t>
      </w:r>
      <w:r>
        <w:rPr>
          <w:spacing w:val="-5"/>
          <w:sz w:val="24"/>
        </w:rPr>
        <w:t xml:space="preserve"> </w:t>
      </w:r>
      <w:r>
        <w:rPr>
          <w:sz w:val="24"/>
        </w:rPr>
        <w:t>to:</w:t>
      </w:r>
    </w:p>
    <w:p w14:paraId="6C8B41BD" w14:textId="77777777" w:rsidR="004B799C" w:rsidRDefault="004B799C">
      <w:pPr>
        <w:pStyle w:val="BodyText"/>
        <w:spacing w:before="10"/>
        <w:rPr>
          <w:sz w:val="20"/>
        </w:rPr>
      </w:pPr>
    </w:p>
    <w:p w14:paraId="3565DFF1" w14:textId="77777777" w:rsidR="004B799C" w:rsidRDefault="00CA4AAC">
      <w:pPr>
        <w:pStyle w:val="ListParagraph"/>
        <w:numPr>
          <w:ilvl w:val="1"/>
          <w:numId w:val="28"/>
        </w:numPr>
        <w:tabs>
          <w:tab w:val="left" w:pos="2092"/>
        </w:tabs>
        <w:ind w:right="963"/>
        <w:jc w:val="both"/>
        <w:rPr>
          <w:sz w:val="24"/>
        </w:rPr>
      </w:pPr>
      <w:r>
        <w:rPr>
          <w:sz w:val="24"/>
        </w:rPr>
        <w:t>rehabilitation</w:t>
      </w:r>
      <w:r>
        <w:rPr>
          <w:spacing w:val="1"/>
          <w:sz w:val="24"/>
        </w:rPr>
        <w:t xml:space="preserve"> </w:t>
      </w:r>
      <w:r>
        <w:rPr>
          <w:sz w:val="24"/>
        </w:rPr>
        <w:t>following</w:t>
      </w:r>
      <w:r>
        <w:rPr>
          <w:spacing w:val="1"/>
          <w:sz w:val="24"/>
        </w:rPr>
        <w:t xml:space="preserve"> </w:t>
      </w:r>
      <w:r>
        <w:rPr>
          <w:sz w:val="24"/>
        </w:rPr>
        <w:t>the</w:t>
      </w:r>
      <w:r>
        <w:rPr>
          <w:spacing w:val="1"/>
          <w:sz w:val="24"/>
        </w:rPr>
        <w:t xml:space="preserve"> </w:t>
      </w:r>
      <w:r>
        <w:rPr>
          <w:sz w:val="24"/>
        </w:rPr>
        <w:t>closure</w:t>
      </w:r>
      <w:r>
        <w:rPr>
          <w:spacing w:val="1"/>
          <w:sz w:val="24"/>
        </w:rPr>
        <w:t xml:space="preserve"> </w:t>
      </w:r>
      <w:r>
        <w:rPr>
          <w:sz w:val="24"/>
        </w:rPr>
        <w:t>of</w:t>
      </w:r>
      <w:r>
        <w:rPr>
          <w:spacing w:val="1"/>
          <w:sz w:val="24"/>
        </w:rPr>
        <w:t xml:space="preserve"> </w:t>
      </w:r>
      <w:r>
        <w:rPr>
          <w:sz w:val="24"/>
        </w:rPr>
        <w:t>power</w:t>
      </w:r>
      <w:r>
        <w:rPr>
          <w:spacing w:val="1"/>
          <w:sz w:val="24"/>
        </w:rPr>
        <w:t xml:space="preserve"> </w:t>
      </w:r>
      <w:r>
        <w:rPr>
          <w:sz w:val="24"/>
        </w:rPr>
        <w:t>plants</w:t>
      </w:r>
      <w:r>
        <w:rPr>
          <w:spacing w:val="1"/>
          <w:sz w:val="24"/>
        </w:rPr>
        <w:t xml:space="preserve"> </w:t>
      </w:r>
      <w:r>
        <w:rPr>
          <w:sz w:val="24"/>
        </w:rPr>
        <w:t>and</w:t>
      </w:r>
      <w:r>
        <w:rPr>
          <w:spacing w:val="1"/>
          <w:sz w:val="24"/>
        </w:rPr>
        <w:t xml:space="preserve"> </w:t>
      </w:r>
      <w:r>
        <w:rPr>
          <w:sz w:val="24"/>
        </w:rPr>
        <w:t>mining</w:t>
      </w:r>
      <w:r>
        <w:rPr>
          <w:spacing w:val="60"/>
          <w:sz w:val="24"/>
        </w:rPr>
        <w:t xml:space="preserve"> </w:t>
      </w:r>
      <w:r>
        <w:rPr>
          <w:sz w:val="24"/>
        </w:rPr>
        <w:t>operations</w:t>
      </w:r>
      <w:r>
        <w:rPr>
          <w:spacing w:val="1"/>
          <w:sz w:val="24"/>
        </w:rPr>
        <w:t xml:space="preserve"> </w:t>
      </w:r>
      <w:r>
        <w:rPr>
          <w:sz w:val="24"/>
        </w:rPr>
        <w:t>covered by</w:t>
      </w:r>
      <w:r>
        <w:rPr>
          <w:spacing w:val="-5"/>
          <w:sz w:val="24"/>
        </w:rPr>
        <w:t xml:space="preserve"> </w:t>
      </w:r>
      <w:r>
        <w:rPr>
          <w:sz w:val="24"/>
        </w:rPr>
        <w:t>Section 4.12;</w:t>
      </w:r>
    </w:p>
    <w:p w14:paraId="204CEE8E" w14:textId="3B3B2603" w:rsidR="004B799C" w:rsidRDefault="00161D3B">
      <w:pPr>
        <w:pStyle w:val="BodyText"/>
        <w:spacing w:before="4"/>
      </w:pPr>
      <w:r>
        <w:rPr>
          <w:noProof/>
        </w:rPr>
        <mc:AlternateContent>
          <mc:Choice Requires="wps">
            <w:drawing>
              <wp:anchor distT="0" distB="0" distL="0" distR="0" simplePos="0" relativeHeight="487651328" behindDoc="1" locked="0" layoutInCell="1" allowOverlap="1" wp14:anchorId="21AC80D0" wp14:editId="7AEB9835">
                <wp:simplePos x="0" y="0"/>
                <wp:positionH relativeFrom="page">
                  <wp:posOffset>901065</wp:posOffset>
                </wp:positionH>
                <wp:positionV relativeFrom="paragraph">
                  <wp:posOffset>193040</wp:posOffset>
                </wp:positionV>
                <wp:extent cx="1828800" cy="7620"/>
                <wp:effectExtent l="0" t="0" r="0" b="0"/>
                <wp:wrapTopAndBottom/>
                <wp:docPr id="54" name="docshape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AC49BD" id="docshape52" o:spid="_x0000_s1026" style="position:absolute;margin-left:70.95pt;margin-top:15.2pt;width:2in;height:.6pt;z-index:-156651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" fillcolor="black" stroked="f">
                <w10:wrap type="topAndBottom" anchorx="page"/>
              </v:rect>
            </w:pict>
          </mc:Fallback>
        </mc:AlternateContent>
      </w:r>
    </w:p>
    <w:p w14:paraId="4268746F" w14:textId="77777777" w:rsidR="004B799C" w:rsidRDefault="00CA4AAC">
      <w:pPr>
        <w:spacing w:before="103"/>
        <w:ind w:left="958"/>
        <w:jc w:val="both"/>
        <w:rPr>
          <w:sz w:val="20"/>
        </w:rPr>
      </w:pPr>
      <w:r>
        <w:rPr>
          <w:sz w:val="20"/>
          <w:vertAlign w:val="superscript"/>
        </w:rPr>
        <w:t>98</w:t>
      </w:r>
      <w:r>
        <w:rPr>
          <w:sz w:val="20"/>
        </w:rPr>
        <w:t xml:space="preserve">      </w:t>
      </w:r>
      <w:r>
        <w:rPr>
          <w:spacing w:val="29"/>
          <w:sz w:val="20"/>
        </w:rPr>
        <w:t xml:space="preserve"> </w:t>
      </w:r>
      <w:r>
        <w:rPr>
          <w:sz w:val="20"/>
        </w:rPr>
        <w:t>For</w:t>
      </w:r>
      <w:r>
        <w:rPr>
          <w:spacing w:val="-1"/>
          <w:sz w:val="20"/>
        </w:rPr>
        <w:t xml:space="preserve"> </w:t>
      </w:r>
      <w:r>
        <w:rPr>
          <w:sz w:val="20"/>
        </w:rPr>
        <w:t>example</w:t>
      </w:r>
      <w:r>
        <w:rPr>
          <w:spacing w:val="-1"/>
          <w:sz w:val="20"/>
        </w:rPr>
        <w:t xml:space="preserve"> </w:t>
      </w:r>
      <w:r>
        <w:rPr>
          <w:sz w:val="20"/>
        </w:rPr>
        <w:t>new</w:t>
      </w:r>
      <w:r>
        <w:rPr>
          <w:spacing w:val="-6"/>
          <w:sz w:val="20"/>
        </w:rPr>
        <w:t xml:space="preserve"> </w:t>
      </w:r>
      <w:r>
        <w:rPr>
          <w:sz w:val="20"/>
        </w:rPr>
        <w:t>entrants</w:t>
      </w:r>
      <w:r>
        <w:rPr>
          <w:spacing w:val="-2"/>
          <w:sz w:val="20"/>
        </w:rPr>
        <w:t xml:space="preserve"> </w:t>
      </w:r>
      <w:r>
        <w:rPr>
          <w:sz w:val="20"/>
        </w:rPr>
        <w:t>or</w:t>
      </w:r>
      <w:r>
        <w:rPr>
          <w:spacing w:val="3"/>
          <w:sz w:val="20"/>
        </w:rPr>
        <w:t xml:space="preserve"> </w:t>
      </w:r>
      <w:r>
        <w:rPr>
          <w:sz w:val="20"/>
        </w:rPr>
        <w:t>on</w:t>
      </w:r>
      <w:r>
        <w:rPr>
          <w:spacing w:val="-2"/>
          <w:sz w:val="20"/>
        </w:rPr>
        <w:t xml:space="preserve"> </w:t>
      </w:r>
      <w:r>
        <w:rPr>
          <w:sz w:val="20"/>
        </w:rPr>
        <w:t>the</w:t>
      </w:r>
      <w:r>
        <w:rPr>
          <w:spacing w:val="-1"/>
          <w:sz w:val="20"/>
        </w:rPr>
        <w:t xml:space="preserve"> </w:t>
      </w:r>
      <w:r>
        <w:rPr>
          <w:sz w:val="20"/>
        </w:rPr>
        <w:t>contrary</w:t>
      </w:r>
      <w:r>
        <w:rPr>
          <w:spacing w:val="-5"/>
          <w:sz w:val="20"/>
        </w:rPr>
        <w:t xml:space="preserve"> </w:t>
      </w:r>
      <w:r>
        <w:rPr>
          <w:sz w:val="20"/>
        </w:rPr>
        <w:t>existing</w:t>
      </w:r>
      <w:r>
        <w:rPr>
          <w:spacing w:val="-2"/>
          <w:sz w:val="20"/>
        </w:rPr>
        <w:t xml:space="preserve"> </w:t>
      </w:r>
      <w:r>
        <w:rPr>
          <w:sz w:val="20"/>
        </w:rPr>
        <w:t>undertakings</w:t>
      </w:r>
      <w:r>
        <w:rPr>
          <w:spacing w:val="-2"/>
          <w:sz w:val="20"/>
        </w:rPr>
        <w:t xml:space="preserve"> </w:t>
      </w:r>
      <w:r>
        <w:rPr>
          <w:sz w:val="20"/>
        </w:rPr>
        <w:t>or installations.</w:t>
      </w:r>
    </w:p>
    <w:p w14:paraId="3C479EAA" w14:textId="77777777" w:rsidR="004B799C" w:rsidRDefault="00CA4AAC">
      <w:pPr>
        <w:spacing w:before="1"/>
        <w:ind w:left="1525" w:right="962" w:hanging="567"/>
        <w:jc w:val="both"/>
        <w:rPr>
          <w:sz w:val="20"/>
        </w:rPr>
      </w:pPr>
      <w:r>
        <w:rPr>
          <w:sz w:val="20"/>
          <w:vertAlign w:val="superscript"/>
        </w:rPr>
        <w:t>99</w:t>
      </w:r>
      <w:r>
        <w:rPr>
          <w:sz w:val="20"/>
        </w:rPr>
        <w:t xml:space="preserve">     </w:t>
      </w:r>
      <w:r>
        <w:rPr>
          <w:spacing w:val="1"/>
          <w:sz w:val="20"/>
        </w:rPr>
        <w:t xml:space="preserve"> </w:t>
      </w:r>
      <w:r>
        <w:rPr>
          <w:sz w:val="20"/>
        </w:rPr>
        <w:t>Communication from the Commission to the European Parliament, the Council, the European Economic</w:t>
      </w:r>
      <w:r>
        <w:rPr>
          <w:spacing w:val="1"/>
          <w:sz w:val="20"/>
        </w:rPr>
        <w:t xml:space="preserve"> </w:t>
      </w:r>
      <w:r>
        <w:rPr>
          <w:sz w:val="20"/>
        </w:rPr>
        <w:t>and Social Committee and the Committee of the Regions ‘EU biodiversity Strategy for 2030 bringing</w:t>
      </w:r>
      <w:r>
        <w:rPr>
          <w:spacing w:val="1"/>
          <w:sz w:val="20"/>
        </w:rPr>
        <w:t xml:space="preserve"> </w:t>
      </w:r>
      <w:r>
        <w:rPr>
          <w:sz w:val="20"/>
        </w:rPr>
        <w:t>nature</w:t>
      </w:r>
      <w:r>
        <w:rPr>
          <w:spacing w:val="-1"/>
          <w:sz w:val="20"/>
        </w:rPr>
        <w:t xml:space="preserve"> </w:t>
      </w:r>
      <w:r>
        <w:rPr>
          <w:sz w:val="20"/>
        </w:rPr>
        <w:t>back</w:t>
      </w:r>
      <w:r>
        <w:rPr>
          <w:spacing w:val="-1"/>
          <w:sz w:val="20"/>
        </w:rPr>
        <w:t xml:space="preserve"> </w:t>
      </w:r>
      <w:r>
        <w:rPr>
          <w:sz w:val="20"/>
        </w:rPr>
        <w:t>into</w:t>
      </w:r>
      <w:r>
        <w:rPr>
          <w:spacing w:val="1"/>
          <w:sz w:val="20"/>
        </w:rPr>
        <w:t xml:space="preserve"> </w:t>
      </w:r>
      <w:r>
        <w:rPr>
          <w:sz w:val="20"/>
        </w:rPr>
        <w:t>our lives’,</w:t>
      </w:r>
      <w:r>
        <w:rPr>
          <w:spacing w:val="-1"/>
          <w:sz w:val="20"/>
        </w:rPr>
        <w:t xml:space="preserve"> </w:t>
      </w:r>
      <w:r>
        <w:rPr>
          <w:sz w:val="20"/>
        </w:rPr>
        <w:t>COM/2020/380</w:t>
      </w:r>
      <w:r>
        <w:rPr>
          <w:spacing w:val="1"/>
          <w:sz w:val="20"/>
        </w:rPr>
        <w:t xml:space="preserve"> </w:t>
      </w:r>
      <w:r>
        <w:rPr>
          <w:sz w:val="20"/>
        </w:rPr>
        <w:t>final.</w:t>
      </w:r>
    </w:p>
    <w:p w14:paraId="229EBF85" w14:textId="77777777" w:rsidR="004B799C" w:rsidRDefault="00CA4AAC">
      <w:pPr>
        <w:ind w:left="1525" w:right="952" w:hanging="567"/>
        <w:jc w:val="both"/>
        <w:rPr>
          <w:sz w:val="20"/>
        </w:rPr>
      </w:pPr>
      <w:r>
        <w:rPr>
          <w:sz w:val="20"/>
          <w:vertAlign w:val="superscript"/>
        </w:rPr>
        <w:t>100</w:t>
      </w:r>
      <w:r>
        <w:rPr>
          <w:sz w:val="20"/>
        </w:rPr>
        <w:t xml:space="preserve">    </w:t>
      </w:r>
      <w:r>
        <w:rPr>
          <w:spacing w:val="1"/>
          <w:sz w:val="20"/>
        </w:rPr>
        <w:t xml:space="preserve"> </w:t>
      </w:r>
      <w:r>
        <w:rPr>
          <w:sz w:val="20"/>
        </w:rPr>
        <w:t>Communication from the Commission to the European Parliament, the Council, the European Economic</w:t>
      </w:r>
      <w:r>
        <w:rPr>
          <w:spacing w:val="1"/>
          <w:sz w:val="20"/>
        </w:rPr>
        <w:t xml:space="preserve"> </w:t>
      </w:r>
      <w:r>
        <w:rPr>
          <w:sz w:val="20"/>
        </w:rPr>
        <w:t>and</w:t>
      </w:r>
      <w:r>
        <w:rPr>
          <w:spacing w:val="15"/>
          <w:sz w:val="20"/>
        </w:rPr>
        <w:t xml:space="preserve"> </w:t>
      </w:r>
      <w:r>
        <w:rPr>
          <w:sz w:val="20"/>
        </w:rPr>
        <w:t>Social</w:t>
      </w:r>
      <w:r>
        <w:rPr>
          <w:spacing w:val="15"/>
          <w:sz w:val="20"/>
        </w:rPr>
        <w:t xml:space="preserve"> </w:t>
      </w:r>
      <w:r>
        <w:rPr>
          <w:sz w:val="20"/>
        </w:rPr>
        <w:t>Committee</w:t>
      </w:r>
      <w:r>
        <w:rPr>
          <w:spacing w:val="17"/>
          <w:sz w:val="20"/>
        </w:rPr>
        <w:t xml:space="preserve"> </w:t>
      </w:r>
      <w:r>
        <w:rPr>
          <w:sz w:val="20"/>
        </w:rPr>
        <w:t>and</w:t>
      </w:r>
      <w:r>
        <w:rPr>
          <w:spacing w:val="17"/>
          <w:sz w:val="20"/>
        </w:rPr>
        <w:t xml:space="preserve"> </w:t>
      </w:r>
      <w:r>
        <w:rPr>
          <w:sz w:val="20"/>
        </w:rPr>
        <w:t>the</w:t>
      </w:r>
      <w:r>
        <w:rPr>
          <w:spacing w:val="15"/>
          <w:sz w:val="20"/>
        </w:rPr>
        <w:t xml:space="preserve"> </w:t>
      </w:r>
      <w:r>
        <w:rPr>
          <w:sz w:val="20"/>
        </w:rPr>
        <w:t>Committee</w:t>
      </w:r>
      <w:r>
        <w:rPr>
          <w:spacing w:val="17"/>
          <w:sz w:val="20"/>
        </w:rPr>
        <w:t xml:space="preserve"> </w:t>
      </w:r>
      <w:r>
        <w:rPr>
          <w:sz w:val="20"/>
        </w:rPr>
        <w:t>of</w:t>
      </w:r>
      <w:r>
        <w:rPr>
          <w:spacing w:val="13"/>
          <w:sz w:val="20"/>
        </w:rPr>
        <w:t xml:space="preserve"> </w:t>
      </w:r>
      <w:r>
        <w:rPr>
          <w:sz w:val="20"/>
        </w:rPr>
        <w:t>the</w:t>
      </w:r>
      <w:r>
        <w:rPr>
          <w:spacing w:val="16"/>
          <w:sz w:val="20"/>
        </w:rPr>
        <w:t xml:space="preserve"> </w:t>
      </w:r>
      <w:r>
        <w:rPr>
          <w:sz w:val="20"/>
        </w:rPr>
        <w:t>Regions,</w:t>
      </w:r>
      <w:r>
        <w:rPr>
          <w:spacing w:val="18"/>
          <w:sz w:val="20"/>
        </w:rPr>
        <w:t xml:space="preserve"> </w:t>
      </w:r>
      <w:r>
        <w:rPr>
          <w:sz w:val="20"/>
        </w:rPr>
        <w:t>Forging</w:t>
      </w:r>
      <w:r>
        <w:rPr>
          <w:spacing w:val="13"/>
          <w:sz w:val="20"/>
        </w:rPr>
        <w:t xml:space="preserve"> </w:t>
      </w:r>
      <w:r>
        <w:rPr>
          <w:sz w:val="20"/>
        </w:rPr>
        <w:t>a</w:t>
      </w:r>
      <w:r>
        <w:rPr>
          <w:spacing w:val="16"/>
          <w:sz w:val="20"/>
        </w:rPr>
        <w:t xml:space="preserve"> </w:t>
      </w:r>
      <w:r>
        <w:rPr>
          <w:sz w:val="20"/>
        </w:rPr>
        <w:t>climate-resilient</w:t>
      </w:r>
      <w:r>
        <w:rPr>
          <w:spacing w:val="14"/>
          <w:sz w:val="20"/>
        </w:rPr>
        <w:t xml:space="preserve"> </w:t>
      </w:r>
      <w:r>
        <w:rPr>
          <w:sz w:val="20"/>
        </w:rPr>
        <w:t>Europe</w:t>
      </w:r>
      <w:r>
        <w:rPr>
          <w:spacing w:val="18"/>
          <w:sz w:val="20"/>
        </w:rPr>
        <w:t xml:space="preserve"> </w:t>
      </w:r>
      <w:r>
        <w:rPr>
          <w:sz w:val="20"/>
        </w:rPr>
        <w:t>–</w:t>
      </w:r>
      <w:r>
        <w:rPr>
          <w:spacing w:val="17"/>
          <w:sz w:val="20"/>
        </w:rPr>
        <w:t xml:space="preserve"> </w:t>
      </w:r>
      <w:r>
        <w:rPr>
          <w:sz w:val="20"/>
        </w:rPr>
        <w:t>the</w:t>
      </w:r>
      <w:r>
        <w:rPr>
          <w:spacing w:val="15"/>
          <w:sz w:val="20"/>
        </w:rPr>
        <w:t xml:space="preserve"> </w:t>
      </w:r>
      <w:r>
        <w:rPr>
          <w:sz w:val="20"/>
        </w:rPr>
        <w:t>new</w:t>
      </w:r>
      <w:r>
        <w:rPr>
          <w:spacing w:val="-47"/>
          <w:sz w:val="20"/>
        </w:rPr>
        <w:t xml:space="preserve"> </w:t>
      </w:r>
      <w:r>
        <w:rPr>
          <w:sz w:val="20"/>
        </w:rPr>
        <w:t>EU</w:t>
      </w:r>
      <w:r>
        <w:rPr>
          <w:spacing w:val="-1"/>
          <w:sz w:val="20"/>
        </w:rPr>
        <w:t xml:space="preserve"> </w:t>
      </w:r>
      <w:r>
        <w:rPr>
          <w:sz w:val="20"/>
        </w:rPr>
        <w:t>Strategy</w:t>
      </w:r>
      <w:r>
        <w:rPr>
          <w:spacing w:val="-4"/>
          <w:sz w:val="20"/>
        </w:rPr>
        <w:t xml:space="preserve"> </w:t>
      </w:r>
      <w:r>
        <w:rPr>
          <w:sz w:val="20"/>
        </w:rPr>
        <w:t>on</w:t>
      </w:r>
      <w:r>
        <w:rPr>
          <w:spacing w:val="1"/>
          <w:sz w:val="20"/>
        </w:rPr>
        <w:t xml:space="preserve"> </w:t>
      </w:r>
      <w:r>
        <w:rPr>
          <w:sz w:val="20"/>
        </w:rPr>
        <w:t>Adaptation</w:t>
      </w:r>
      <w:r>
        <w:rPr>
          <w:spacing w:val="-2"/>
          <w:sz w:val="20"/>
        </w:rPr>
        <w:t xml:space="preserve"> </w:t>
      </w:r>
      <w:r>
        <w:rPr>
          <w:sz w:val="20"/>
        </w:rPr>
        <w:t>to</w:t>
      </w:r>
      <w:r>
        <w:rPr>
          <w:spacing w:val="1"/>
          <w:sz w:val="20"/>
        </w:rPr>
        <w:t xml:space="preserve"> </w:t>
      </w:r>
      <w:r>
        <w:rPr>
          <w:sz w:val="20"/>
        </w:rPr>
        <w:t>Climate Change,</w:t>
      </w:r>
      <w:r>
        <w:rPr>
          <w:spacing w:val="3"/>
          <w:sz w:val="20"/>
        </w:rPr>
        <w:t xml:space="preserve"> </w:t>
      </w:r>
      <w:r>
        <w:rPr>
          <w:sz w:val="20"/>
        </w:rPr>
        <w:t>COM/2021/82 final.</w:t>
      </w:r>
    </w:p>
    <w:p w14:paraId="3F260A0A" w14:textId="77777777" w:rsidR="004B799C" w:rsidRDefault="00CA4AAC">
      <w:pPr>
        <w:spacing w:before="1"/>
        <w:ind w:left="958"/>
        <w:jc w:val="both"/>
        <w:rPr>
          <w:sz w:val="20"/>
        </w:rPr>
      </w:pPr>
      <w:r>
        <w:rPr>
          <w:sz w:val="20"/>
          <w:vertAlign w:val="superscript"/>
        </w:rPr>
        <w:t>101</w:t>
      </w:r>
      <w:r>
        <w:rPr>
          <w:sz w:val="20"/>
        </w:rPr>
        <w:t xml:space="preserve">     </w:t>
      </w:r>
      <w:r>
        <w:rPr>
          <w:spacing w:val="3"/>
          <w:sz w:val="20"/>
        </w:rPr>
        <w:t xml:space="preserve"> </w:t>
      </w:r>
      <w:r>
        <w:rPr>
          <w:sz w:val="20"/>
        </w:rPr>
        <w:t>https://</w:t>
      </w:r>
      <w:hyperlink r:id="rId102">
        <w:r>
          <w:rPr>
            <w:sz w:val="20"/>
          </w:rPr>
          <w:t>www.eea.europa.eu/publications/nature-based-solutions-in-europe/.</w:t>
        </w:r>
      </w:hyperlink>
    </w:p>
    <w:p w14:paraId="315BE85E" w14:textId="77777777" w:rsidR="004B799C" w:rsidRDefault="004B799C">
      <w:pPr>
        <w:jc w:val="both"/>
        <w:rPr>
          <w:sz w:val="20"/>
        </w:rPr>
        <w:sectPr w:rsidR="004B799C">
          <w:pgSz w:w="11910" w:h="16840"/>
          <w:pgMar w:top="1000" w:right="460" w:bottom="1620" w:left="460" w:header="0" w:footer="1426" w:gutter="0"/>
          <w:cols w:space="720"/>
        </w:sectPr>
      </w:pPr>
    </w:p>
    <w:p w14:paraId="2DEE239C" w14:textId="77777777" w:rsidR="004B799C" w:rsidRDefault="00CA4AAC">
      <w:pPr>
        <w:pStyle w:val="ListParagraph"/>
        <w:numPr>
          <w:ilvl w:val="1"/>
          <w:numId w:val="28"/>
        </w:numPr>
        <w:tabs>
          <w:tab w:val="left" w:pos="2092"/>
        </w:tabs>
        <w:spacing w:before="72"/>
        <w:ind w:right="953"/>
        <w:jc w:val="both"/>
        <w:rPr>
          <w:sz w:val="24"/>
        </w:rPr>
      </w:pPr>
      <w:r>
        <w:rPr>
          <w:sz w:val="24"/>
        </w:rPr>
        <w:lastRenderedPageBreak/>
        <w:t>measures aimed at the remediation of contaminated sites, the rehabilitation of</w:t>
      </w:r>
      <w:r>
        <w:rPr>
          <w:spacing w:val="1"/>
          <w:sz w:val="24"/>
        </w:rPr>
        <w:t xml:space="preserve"> </w:t>
      </w:r>
      <w:r>
        <w:rPr>
          <w:sz w:val="24"/>
        </w:rPr>
        <w:t>natural habitats and ecosystems, the protection or restoration of biodiversity and</w:t>
      </w:r>
      <w:r>
        <w:rPr>
          <w:spacing w:val="1"/>
          <w:sz w:val="24"/>
        </w:rPr>
        <w:t xml:space="preserve"> </w:t>
      </w:r>
      <w:r>
        <w:rPr>
          <w:sz w:val="24"/>
        </w:rPr>
        <w:t>nature-based</w:t>
      </w:r>
      <w:r>
        <w:rPr>
          <w:spacing w:val="1"/>
          <w:sz w:val="24"/>
        </w:rPr>
        <w:t xml:space="preserve"> </w:t>
      </w:r>
      <w:r>
        <w:rPr>
          <w:sz w:val="24"/>
        </w:rPr>
        <w:t>solutions</w:t>
      </w:r>
      <w:r>
        <w:rPr>
          <w:spacing w:val="1"/>
          <w:sz w:val="24"/>
        </w:rPr>
        <w:t xml:space="preserve"> </w:t>
      </w:r>
      <w:r>
        <w:rPr>
          <w:sz w:val="24"/>
        </w:rPr>
        <w:t>for</w:t>
      </w:r>
      <w:r>
        <w:rPr>
          <w:spacing w:val="1"/>
          <w:sz w:val="24"/>
        </w:rPr>
        <w:t xml:space="preserve"> </w:t>
      </w:r>
      <w:r>
        <w:rPr>
          <w:sz w:val="24"/>
        </w:rPr>
        <w:t>climate</w:t>
      </w:r>
      <w:r>
        <w:rPr>
          <w:spacing w:val="1"/>
          <w:sz w:val="24"/>
        </w:rPr>
        <w:t xml:space="preserve"> </w:t>
      </w:r>
      <w:r>
        <w:rPr>
          <w:sz w:val="24"/>
        </w:rPr>
        <w:t>change</w:t>
      </w:r>
      <w:r>
        <w:rPr>
          <w:spacing w:val="1"/>
          <w:sz w:val="24"/>
        </w:rPr>
        <w:t xml:space="preserve"> </w:t>
      </w:r>
      <w:r>
        <w:rPr>
          <w:sz w:val="24"/>
        </w:rPr>
        <w:t>adaptation</w:t>
      </w:r>
      <w:r>
        <w:rPr>
          <w:spacing w:val="1"/>
          <w:sz w:val="24"/>
        </w:rPr>
        <w:t xml:space="preserve"> </w:t>
      </w:r>
      <w:r>
        <w:rPr>
          <w:sz w:val="24"/>
        </w:rPr>
        <w:t>that</w:t>
      </w:r>
      <w:r>
        <w:rPr>
          <w:spacing w:val="1"/>
          <w:sz w:val="24"/>
        </w:rPr>
        <w:t xml:space="preserve"> </w:t>
      </w:r>
      <w:r>
        <w:rPr>
          <w:sz w:val="24"/>
        </w:rPr>
        <w:t>are</w:t>
      </w:r>
      <w:r>
        <w:rPr>
          <w:spacing w:val="1"/>
          <w:sz w:val="24"/>
        </w:rPr>
        <w:t xml:space="preserve"> </w:t>
      </w:r>
      <w:r>
        <w:rPr>
          <w:sz w:val="24"/>
        </w:rPr>
        <w:t>supported</w:t>
      </w:r>
      <w:r>
        <w:rPr>
          <w:spacing w:val="1"/>
          <w:sz w:val="24"/>
        </w:rPr>
        <w:t xml:space="preserve"> </w:t>
      </w:r>
      <w:r>
        <w:rPr>
          <w:sz w:val="24"/>
        </w:rPr>
        <w:t>by</w:t>
      </w:r>
      <w:r>
        <w:rPr>
          <w:spacing w:val="1"/>
          <w:sz w:val="24"/>
        </w:rPr>
        <w:t xml:space="preserve"> </w:t>
      </w:r>
      <w:r>
        <w:rPr>
          <w:sz w:val="24"/>
        </w:rPr>
        <w:t>compensations</w:t>
      </w:r>
      <w:r>
        <w:rPr>
          <w:spacing w:val="-1"/>
          <w:sz w:val="24"/>
        </w:rPr>
        <w:t xml:space="preserve"> </w:t>
      </w:r>
      <w:r>
        <w:rPr>
          <w:sz w:val="24"/>
        </w:rPr>
        <w:t>for</w:t>
      </w:r>
      <w:r>
        <w:rPr>
          <w:spacing w:val="-2"/>
          <w:sz w:val="24"/>
        </w:rPr>
        <w:t xml:space="preserve"> </w:t>
      </w:r>
      <w:r>
        <w:rPr>
          <w:sz w:val="24"/>
        </w:rPr>
        <w:t>services of</w:t>
      </w:r>
      <w:r>
        <w:rPr>
          <w:spacing w:val="1"/>
          <w:sz w:val="24"/>
        </w:rPr>
        <w:t xml:space="preserve"> </w:t>
      </w:r>
      <w:r>
        <w:rPr>
          <w:sz w:val="24"/>
        </w:rPr>
        <w:t>general</w:t>
      </w:r>
      <w:r>
        <w:rPr>
          <w:spacing w:val="1"/>
          <w:sz w:val="24"/>
        </w:rPr>
        <w:t xml:space="preserve"> </w:t>
      </w:r>
      <w:r>
        <w:rPr>
          <w:sz w:val="24"/>
        </w:rPr>
        <w:t>economic</w:t>
      </w:r>
      <w:r>
        <w:rPr>
          <w:spacing w:val="-1"/>
          <w:sz w:val="24"/>
        </w:rPr>
        <w:t xml:space="preserve"> </w:t>
      </w:r>
      <w:r>
        <w:rPr>
          <w:sz w:val="24"/>
        </w:rPr>
        <w:t>interest;</w:t>
      </w:r>
    </w:p>
    <w:p w14:paraId="23D8D9C3" w14:textId="77777777" w:rsidR="004B799C" w:rsidRDefault="004B799C">
      <w:pPr>
        <w:pStyle w:val="BodyText"/>
        <w:spacing w:before="10"/>
        <w:rPr>
          <w:sz w:val="20"/>
        </w:rPr>
      </w:pPr>
    </w:p>
    <w:p w14:paraId="5126C942" w14:textId="77777777" w:rsidR="004B799C" w:rsidRDefault="00CA4AAC">
      <w:pPr>
        <w:pStyle w:val="ListParagraph"/>
        <w:numPr>
          <w:ilvl w:val="1"/>
          <w:numId w:val="28"/>
        </w:numPr>
        <w:tabs>
          <w:tab w:val="left" w:pos="2092"/>
        </w:tabs>
        <w:ind w:right="960"/>
        <w:jc w:val="both"/>
        <w:rPr>
          <w:sz w:val="24"/>
        </w:rPr>
      </w:pPr>
      <w:r>
        <w:rPr>
          <w:sz w:val="24"/>
        </w:rPr>
        <w:t>aid to make good the damage caused by natural disasters and by earthquakes,</w:t>
      </w:r>
      <w:r>
        <w:rPr>
          <w:spacing w:val="1"/>
          <w:sz w:val="24"/>
        </w:rPr>
        <w:t xml:space="preserve"> </w:t>
      </w:r>
      <w:r>
        <w:rPr>
          <w:sz w:val="24"/>
        </w:rPr>
        <w:t>avalanches, landslides, floods, tornadoes, hurricanes, volcanic eruptions and wild</w:t>
      </w:r>
      <w:r>
        <w:rPr>
          <w:spacing w:val="1"/>
          <w:sz w:val="24"/>
        </w:rPr>
        <w:t xml:space="preserve"> </w:t>
      </w:r>
      <w:r>
        <w:rPr>
          <w:sz w:val="24"/>
        </w:rPr>
        <w:t>fires of natural origin</w:t>
      </w:r>
      <w:r>
        <w:rPr>
          <w:sz w:val="24"/>
          <w:vertAlign w:val="superscript"/>
        </w:rPr>
        <w:t>102</w:t>
      </w:r>
      <w:r>
        <w:rPr>
          <w:sz w:val="24"/>
        </w:rPr>
        <w:t>.</w:t>
      </w:r>
    </w:p>
    <w:p w14:paraId="5803C463" w14:textId="77777777" w:rsidR="004B799C" w:rsidRDefault="00CA4AAC">
      <w:pPr>
        <w:pStyle w:val="ListParagraph"/>
        <w:numPr>
          <w:ilvl w:val="0"/>
          <w:numId w:val="28"/>
        </w:numPr>
        <w:tabs>
          <w:tab w:val="left" w:pos="1559"/>
        </w:tabs>
        <w:spacing w:before="240"/>
        <w:ind w:left="1558" w:hanging="601"/>
        <w:jc w:val="left"/>
        <w:rPr>
          <w:sz w:val="24"/>
        </w:rPr>
      </w:pPr>
      <w:r>
        <w:rPr>
          <w:sz w:val="24"/>
        </w:rPr>
        <w:t>Aid</w:t>
      </w:r>
      <w:r>
        <w:rPr>
          <w:spacing w:val="-1"/>
          <w:sz w:val="24"/>
        </w:rPr>
        <w:t xml:space="preserve"> </w:t>
      </w:r>
      <w:r>
        <w:rPr>
          <w:sz w:val="24"/>
        </w:rPr>
        <w:t>under this Section may</w:t>
      </w:r>
      <w:r>
        <w:rPr>
          <w:spacing w:val="-5"/>
          <w:sz w:val="24"/>
        </w:rPr>
        <w:t xml:space="preserve"> </w:t>
      </w:r>
      <w:r>
        <w:rPr>
          <w:sz w:val="24"/>
        </w:rPr>
        <w:t>be granted for</w:t>
      </w:r>
      <w:r>
        <w:rPr>
          <w:spacing w:val="-2"/>
          <w:sz w:val="24"/>
        </w:rPr>
        <w:t xml:space="preserve"> </w:t>
      </w:r>
      <w:r>
        <w:rPr>
          <w:sz w:val="24"/>
        </w:rPr>
        <w:t>the</w:t>
      </w:r>
      <w:r>
        <w:rPr>
          <w:spacing w:val="1"/>
          <w:sz w:val="24"/>
        </w:rPr>
        <w:t xml:space="preserve"> </w:t>
      </w:r>
      <w:r>
        <w:rPr>
          <w:sz w:val="24"/>
        </w:rPr>
        <w:t>following</w:t>
      </w:r>
      <w:r>
        <w:rPr>
          <w:spacing w:val="-3"/>
          <w:sz w:val="24"/>
        </w:rPr>
        <w:t xml:space="preserve"> </w:t>
      </w:r>
      <w:r>
        <w:rPr>
          <w:sz w:val="24"/>
        </w:rPr>
        <w:t>activities:</w:t>
      </w:r>
    </w:p>
    <w:p w14:paraId="2391FAE2" w14:textId="77777777" w:rsidR="004B799C" w:rsidRDefault="004B799C">
      <w:pPr>
        <w:pStyle w:val="BodyText"/>
        <w:spacing w:before="10"/>
        <w:rPr>
          <w:sz w:val="20"/>
        </w:rPr>
      </w:pPr>
    </w:p>
    <w:p w14:paraId="32527FAD" w14:textId="77777777" w:rsidR="004B799C" w:rsidRDefault="00CA4AAC">
      <w:pPr>
        <w:pStyle w:val="ListParagraph"/>
        <w:numPr>
          <w:ilvl w:val="1"/>
          <w:numId w:val="28"/>
        </w:numPr>
        <w:tabs>
          <w:tab w:val="left" w:pos="2092"/>
        </w:tabs>
        <w:ind w:right="960"/>
        <w:jc w:val="both"/>
        <w:rPr>
          <w:sz w:val="24"/>
        </w:rPr>
      </w:pPr>
      <w:r>
        <w:rPr>
          <w:sz w:val="24"/>
        </w:rPr>
        <w:t>the remediation of environmental damage, including damage to the quality of the</w:t>
      </w:r>
      <w:r>
        <w:rPr>
          <w:spacing w:val="1"/>
          <w:sz w:val="24"/>
        </w:rPr>
        <w:t xml:space="preserve"> </w:t>
      </w:r>
      <w:r>
        <w:rPr>
          <w:sz w:val="24"/>
        </w:rPr>
        <w:t>soil</w:t>
      </w:r>
      <w:r>
        <w:rPr>
          <w:spacing w:val="-1"/>
          <w:sz w:val="24"/>
        </w:rPr>
        <w:t xml:space="preserve"> </w:t>
      </w:r>
      <w:r>
        <w:rPr>
          <w:sz w:val="24"/>
        </w:rPr>
        <w:t>or of</w:t>
      </w:r>
      <w:r>
        <w:rPr>
          <w:spacing w:val="-2"/>
          <w:sz w:val="24"/>
        </w:rPr>
        <w:t xml:space="preserve"> </w:t>
      </w:r>
      <w:r>
        <w:rPr>
          <w:sz w:val="24"/>
        </w:rPr>
        <w:t>surface</w:t>
      </w:r>
      <w:r>
        <w:rPr>
          <w:spacing w:val="-1"/>
          <w:sz w:val="24"/>
        </w:rPr>
        <w:t xml:space="preserve"> </w:t>
      </w:r>
      <w:r>
        <w:rPr>
          <w:sz w:val="24"/>
        </w:rPr>
        <w:t>water or groundwater;</w:t>
      </w:r>
    </w:p>
    <w:p w14:paraId="21F8E5F1" w14:textId="77777777" w:rsidR="004B799C" w:rsidRDefault="004B799C">
      <w:pPr>
        <w:pStyle w:val="BodyText"/>
        <w:spacing w:before="10"/>
        <w:rPr>
          <w:sz w:val="20"/>
        </w:rPr>
      </w:pPr>
    </w:p>
    <w:p w14:paraId="649A1D13" w14:textId="77777777" w:rsidR="004B799C" w:rsidRDefault="00CA4AAC">
      <w:pPr>
        <w:pStyle w:val="ListParagraph"/>
        <w:numPr>
          <w:ilvl w:val="1"/>
          <w:numId w:val="28"/>
        </w:numPr>
        <w:tabs>
          <w:tab w:val="left" w:pos="2091"/>
          <w:tab w:val="left" w:pos="2092"/>
        </w:tabs>
        <w:rPr>
          <w:sz w:val="24"/>
        </w:rPr>
      </w:pPr>
      <w:r>
        <w:rPr>
          <w:sz w:val="24"/>
        </w:rPr>
        <w:t>the</w:t>
      </w:r>
      <w:r>
        <w:rPr>
          <w:spacing w:val="-2"/>
          <w:sz w:val="24"/>
        </w:rPr>
        <w:t xml:space="preserve"> </w:t>
      </w:r>
      <w:r>
        <w:rPr>
          <w:sz w:val="24"/>
        </w:rPr>
        <w:t>rehabilitation</w:t>
      </w:r>
      <w:r>
        <w:rPr>
          <w:spacing w:val="-1"/>
          <w:sz w:val="24"/>
        </w:rPr>
        <w:t xml:space="preserve"> </w:t>
      </w:r>
      <w:r>
        <w:rPr>
          <w:sz w:val="24"/>
        </w:rPr>
        <w:t>of</w:t>
      </w:r>
      <w:r>
        <w:rPr>
          <w:spacing w:val="-2"/>
          <w:sz w:val="24"/>
        </w:rPr>
        <w:t xml:space="preserve"> </w:t>
      </w:r>
      <w:r>
        <w:rPr>
          <w:sz w:val="24"/>
        </w:rPr>
        <w:t>natural</w:t>
      </w:r>
      <w:r>
        <w:rPr>
          <w:spacing w:val="-2"/>
          <w:sz w:val="24"/>
        </w:rPr>
        <w:t xml:space="preserve"> </w:t>
      </w:r>
      <w:r>
        <w:rPr>
          <w:sz w:val="24"/>
        </w:rPr>
        <w:t>habitats</w:t>
      </w:r>
      <w:r>
        <w:rPr>
          <w:spacing w:val="-1"/>
          <w:sz w:val="24"/>
        </w:rPr>
        <w:t xml:space="preserve"> </w:t>
      </w:r>
      <w:r>
        <w:rPr>
          <w:sz w:val="24"/>
        </w:rPr>
        <w:t>and</w:t>
      </w:r>
      <w:r>
        <w:rPr>
          <w:spacing w:val="-2"/>
          <w:sz w:val="24"/>
        </w:rPr>
        <w:t xml:space="preserve"> </w:t>
      </w:r>
      <w:r>
        <w:rPr>
          <w:sz w:val="24"/>
        </w:rPr>
        <w:t>ecosystems</w:t>
      </w:r>
      <w:r>
        <w:rPr>
          <w:spacing w:val="-1"/>
          <w:sz w:val="24"/>
        </w:rPr>
        <w:t xml:space="preserve"> </w:t>
      </w:r>
      <w:r>
        <w:rPr>
          <w:sz w:val="24"/>
        </w:rPr>
        <w:t>from</w:t>
      </w:r>
      <w:r>
        <w:rPr>
          <w:spacing w:val="-1"/>
          <w:sz w:val="24"/>
        </w:rPr>
        <w:t xml:space="preserve"> </w:t>
      </w:r>
      <w:r>
        <w:rPr>
          <w:sz w:val="24"/>
        </w:rPr>
        <w:t>a</w:t>
      </w:r>
      <w:r>
        <w:rPr>
          <w:spacing w:val="-2"/>
          <w:sz w:val="24"/>
        </w:rPr>
        <w:t xml:space="preserve"> </w:t>
      </w:r>
      <w:r>
        <w:rPr>
          <w:sz w:val="24"/>
        </w:rPr>
        <w:t>degraded</w:t>
      </w:r>
      <w:r>
        <w:rPr>
          <w:spacing w:val="-1"/>
          <w:sz w:val="24"/>
        </w:rPr>
        <w:t xml:space="preserve"> </w:t>
      </w:r>
      <w:r>
        <w:rPr>
          <w:sz w:val="24"/>
        </w:rPr>
        <w:t>state;</w:t>
      </w:r>
    </w:p>
    <w:p w14:paraId="075A4988" w14:textId="77777777" w:rsidR="004B799C" w:rsidRDefault="004B799C">
      <w:pPr>
        <w:pStyle w:val="BodyText"/>
        <w:spacing w:before="10"/>
        <w:rPr>
          <w:sz w:val="20"/>
        </w:rPr>
      </w:pPr>
    </w:p>
    <w:p w14:paraId="2DC3A1E7" w14:textId="77777777" w:rsidR="004B799C" w:rsidRDefault="00CA4AAC">
      <w:pPr>
        <w:pStyle w:val="ListParagraph"/>
        <w:numPr>
          <w:ilvl w:val="1"/>
          <w:numId w:val="28"/>
        </w:numPr>
        <w:tabs>
          <w:tab w:val="left" w:pos="2092"/>
        </w:tabs>
        <w:ind w:right="956"/>
        <w:jc w:val="both"/>
        <w:rPr>
          <w:sz w:val="24"/>
        </w:rPr>
      </w:pPr>
      <w:r>
        <w:rPr>
          <w:sz w:val="24"/>
        </w:rPr>
        <w:t>investments</w:t>
      </w:r>
      <w:r>
        <w:rPr>
          <w:spacing w:val="1"/>
          <w:sz w:val="24"/>
        </w:rPr>
        <w:t xml:space="preserve"> </w:t>
      </w:r>
      <w:r>
        <w:rPr>
          <w:sz w:val="24"/>
        </w:rPr>
        <w:t>contributing</w:t>
      </w:r>
      <w:r>
        <w:rPr>
          <w:spacing w:val="1"/>
          <w:sz w:val="24"/>
        </w:rPr>
        <w:t xml:space="preserve"> </w:t>
      </w:r>
      <w:r>
        <w:rPr>
          <w:sz w:val="24"/>
        </w:rPr>
        <w:t>to</w:t>
      </w:r>
      <w:r>
        <w:rPr>
          <w:spacing w:val="1"/>
          <w:sz w:val="24"/>
        </w:rPr>
        <w:t xml:space="preserve"> </w:t>
      </w:r>
      <w:r>
        <w:rPr>
          <w:sz w:val="24"/>
        </w:rPr>
        <w:t>the</w:t>
      </w:r>
      <w:r>
        <w:rPr>
          <w:spacing w:val="1"/>
          <w:sz w:val="24"/>
        </w:rPr>
        <w:t xml:space="preserve"> </w:t>
      </w:r>
      <w:r>
        <w:rPr>
          <w:sz w:val="24"/>
        </w:rPr>
        <w:t>protection</w:t>
      </w:r>
      <w:r>
        <w:rPr>
          <w:spacing w:val="1"/>
          <w:sz w:val="24"/>
        </w:rPr>
        <w:t xml:space="preserve"> </w:t>
      </w:r>
      <w:r>
        <w:rPr>
          <w:sz w:val="24"/>
        </w:rPr>
        <w:t>or</w:t>
      </w:r>
      <w:r>
        <w:rPr>
          <w:spacing w:val="1"/>
          <w:sz w:val="24"/>
        </w:rPr>
        <w:t xml:space="preserve"> </w:t>
      </w:r>
      <w:r>
        <w:rPr>
          <w:sz w:val="24"/>
        </w:rPr>
        <w:t>restoration</w:t>
      </w:r>
      <w:r>
        <w:rPr>
          <w:spacing w:val="1"/>
          <w:sz w:val="24"/>
        </w:rPr>
        <w:t xml:space="preserve"> </w:t>
      </w:r>
      <w:r>
        <w:rPr>
          <w:sz w:val="24"/>
        </w:rPr>
        <w:t>of</w:t>
      </w:r>
      <w:r>
        <w:rPr>
          <w:spacing w:val="1"/>
          <w:sz w:val="24"/>
        </w:rPr>
        <w:t xml:space="preserve"> </w:t>
      </w:r>
      <w:r>
        <w:rPr>
          <w:sz w:val="24"/>
        </w:rPr>
        <w:t>biodiversity or</w:t>
      </w:r>
      <w:r>
        <w:rPr>
          <w:spacing w:val="1"/>
          <w:sz w:val="24"/>
        </w:rPr>
        <w:t xml:space="preserve"> </w:t>
      </w:r>
      <w:r>
        <w:rPr>
          <w:sz w:val="24"/>
        </w:rPr>
        <w:t>of</w:t>
      </w:r>
      <w:r>
        <w:rPr>
          <w:spacing w:val="-57"/>
          <w:sz w:val="24"/>
        </w:rPr>
        <w:t xml:space="preserve"> </w:t>
      </w:r>
      <w:r>
        <w:rPr>
          <w:sz w:val="24"/>
        </w:rPr>
        <w:t>ecosystems where those investments contribute to achieving the good condition of</w:t>
      </w:r>
      <w:r>
        <w:rPr>
          <w:spacing w:val="-57"/>
          <w:sz w:val="24"/>
        </w:rPr>
        <w:t xml:space="preserve"> </w:t>
      </w:r>
      <w:r>
        <w:rPr>
          <w:sz w:val="24"/>
        </w:rPr>
        <w:t>ecosystems</w:t>
      </w:r>
      <w:r>
        <w:rPr>
          <w:spacing w:val="-1"/>
          <w:sz w:val="24"/>
        </w:rPr>
        <w:t xml:space="preserve"> </w:t>
      </w:r>
      <w:r>
        <w:rPr>
          <w:sz w:val="24"/>
        </w:rPr>
        <w:t>or to protecting</w:t>
      </w:r>
      <w:r>
        <w:rPr>
          <w:spacing w:val="-3"/>
          <w:sz w:val="24"/>
        </w:rPr>
        <w:t xml:space="preserve"> </w:t>
      </w:r>
      <w:r>
        <w:rPr>
          <w:sz w:val="24"/>
        </w:rPr>
        <w:t>ecosystems that are</w:t>
      </w:r>
      <w:r>
        <w:rPr>
          <w:spacing w:val="-1"/>
          <w:sz w:val="24"/>
        </w:rPr>
        <w:t xml:space="preserve"> </w:t>
      </w:r>
      <w:r>
        <w:rPr>
          <w:sz w:val="24"/>
        </w:rPr>
        <w:t>already</w:t>
      </w:r>
      <w:r>
        <w:rPr>
          <w:spacing w:val="-5"/>
          <w:sz w:val="24"/>
        </w:rPr>
        <w:t xml:space="preserve"> </w:t>
      </w:r>
      <w:r>
        <w:rPr>
          <w:sz w:val="24"/>
        </w:rPr>
        <w:t>in</w:t>
      </w:r>
      <w:r>
        <w:rPr>
          <w:spacing w:val="2"/>
          <w:sz w:val="24"/>
        </w:rPr>
        <w:t xml:space="preserve"> </w:t>
      </w:r>
      <w:r>
        <w:rPr>
          <w:sz w:val="24"/>
        </w:rPr>
        <w:t>good condition;</w:t>
      </w:r>
    </w:p>
    <w:p w14:paraId="4526D6EF" w14:textId="77777777" w:rsidR="004B799C" w:rsidRDefault="004B799C">
      <w:pPr>
        <w:pStyle w:val="BodyText"/>
        <w:spacing w:before="11"/>
        <w:rPr>
          <w:sz w:val="20"/>
        </w:rPr>
      </w:pPr>
    </w:p>
    <w:p w14:paraId="7E107B9E" w14:textId="77777777" w:rsidR="004B799C" w:rsidRDefault="00CA4AAC">
      <w:pPr>
        <w:pStyle w:val="ListParagraph"/>
        <w:numPr>
          <w:ilvl w:val="1"/>
          <w:numId w:val="28"/>
        </w:numPr>
        <w:tabs>
          <w:tab w:val="left" w:pos="2091"/>
          <w:tab w:val="left" w:pos="2092"/>
        </w:tabs>
        <w:rPr>
          <w:sz w:val="24"/>
        </w:rPr>
      </w:pPr>
      <w:r>
        <w:rPr>
          <w:sz w:val="24"/>
        </w:rPr>
        <w:t>investments</w:t>
      </w:r>
      <w:r>
        <w:rPr>
          <w:spacing w:val="-1"/>
          <w:sz w:val="24"/>
        </w:rPr>
        <w:t xml:space="preserve"> </w:t>
      </w:r>
      <w:r>
        <w:rPr>
          <w:sz w:val="24"/>
        </w:rPr>
        <w:t>in nature-based solutions</w:t>
      </w:r>
      <w:r>
        <w:rPr>
          <w:spacing w:val="-1"/>
          <w:sz w:val="24"/>
        </w:rPr>
        <w:t xml:space="preserve"> </w:t>
      </w:r>
      <w:r>
        <w:rPr>
          <w:sz w:val="24"/>
        </w:rPr>
        <w:t>for</w:t>
      </w:r>
      <w:r>
        <w:rPr>
          <w:spacing w:val="-2"/>
          <w:sz w:val="24"/>
        </w:rPr>
        <w:t xml:space="preserve"> </w:t>
      </w:r>
      <w:r>
        <w:rPr>
          <w:sz w:val="24"/>
        </w:rPr>
        <w:t>climate</w:t>
      </w:r>
      <w:r>
        <w:rPr>
          <w:spacing w:val="-1"/>
          <w:sz w:val="24"/>
        </w:rPr>
        <w:t xml:space="preserve"> </w:t>
      </w:r>
      <w:r>
        <w:rPr>
          <w:sz w:val="24"/>
        </w:rPr>
        <w:t>change</w:t>
      </w:r>
      <w:r>
        <w:rPr>
          <w:spacing w:val="-1"/>
          <w:sz w:val="24"/>
        </w:rPr>
        <w:t xml:space="preserve"> </w:t>
      </w:r>
      <w:r>
        <w:rPr>
          <w:sz w:val="24"/>
        </w:rPr>
        <w:t>adaptation.</w:t>
      </w:r>
    </w:p>
    <w:p w14:paraId="596352B6" w14:textId="77777777" w:rsidR="004B799C" w:rsidRDefault="004B799C">
      <w:pPr>
        <w:pStyle w:val="BodyText"/>
        <w:spacing w:before="10"/>
        <w:rPr>
          <w:sz w:val="20"/>
        </w:rPr>
      </w:pPr>
    </w:p>
    <w:p w14:paraId="5268E2C3" w14:textId="77777777" w:rsidR="004B799C" w:rsidRDefault="00CA4AAC">
      <w:pPr>
        <w:ind w:left="1525"/>
        <w:rPr>
          <w:i/>
          <w:sz w:val="24"/>
        </w:rPr>
      </w:pPr>
      <w:r>
        <w:rPr>
          <w:noProof/>
        </w:rPr>
        <w:drawing>
          <wp:anchor distT="0" distB="0" distL="0" distR="0" simplePos="0" relativeHeight="15794176" behindDoc="0" locked="0" layoutInCell="1" allowOverlap="1" wp14:anchorId="71D66302" wp14:editId="48A12D73">
            <wp:simplePos x="0" y="0"/>
            <wp:positionH relativeFrom="page">
              <wp:posOffset>903791</wp:posOffset>
            </wp:positionH>
            <wp:positionV relativeFrom="paragraph">
              <wp:posOffset>39631</wp:posOffset>
            </wp:positionV>
            <wp:extent cx="291786" cy="107346"/>
            <wp:effectExtent l="0" t="0" r="0" b="0"/>
            <wp:wrapNone/>
            <wp:docPr id="167" name="image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image78.png"/>
                    <pic:cNvPicPr/>
                  </pic:nvPicPr>
                  <pic:blipFill>
                    <a:blip r:embed="rId103" cstate="print"/>
                    <a:stretch>
                      <a:fillRect/>
                    </a:stretch>
                  </pic:blipFill>
                  <pic:spPr>
                    <a:xfrm>
                      <a:off x="0" y="0"/>
                      <a:ext cx="291786" cy="107346"/>
                    </a:xfrm>
                    <a:prstGeom prst="rect">
                      <a:avLst/>
                    </a:prstGeom>
                  </pic:spPr>
                </pic:pic>
              </a:graphicData>
            </a:graphic>
          </wp:anchor>
        </w:drawing>
      </w:r>
      <w:bookmarkStart w:id="153" w:name="_bookmark143"/>
      <w:bookmarkEnd w:id="153"/>
      <w:r>
        <w:rPr>
          <w:i/>
          <w:sz w:val="24"/>
        </w:rPr>
        <w:t>Incentive</w:t>
      </w:r>
      <w:r>
        <w:rPr>
          <w:i/>
          <w:spacing w:val="-6"/>
          <w:sz w:val="24"/>
        </w:rPr>
        <w:t xml:space="preserve"> </w:t>
      </w:r>
      <w:r>
        <w:rPr>
          <w:i/>
          <w:sz w:val="24"/>
        </w:rPr>
        <w:t>effect</w:t>
      </w:r>
    </w:p>
    <w:p w14:paraId="1CD03A18" w14:textId="77777777" w:rsidR="004B799C" w:rsidRDefault="004B799C">
      <w:pPr>
        <w:pStyle w:val="BodyText"/>
        <w:spacing w:before="10"/>
        <w:rPr>
          <w:i/>
          <w:sz w:val="20"/>
        </w:rPr>
      </w:pPr>
    </w:p>
    <w:p w14:paraId="7B5169BB" w14:textId="77777777" w:rsidR="004B799C" w:rsidRDefault="00CA4AAC">
      <w:pPr>
        <w:pStyle w:val="ListParagraph"/>
        <w:numPr>
          <w:ilvl w:val="0"/>
          <w:numId w:val="28"/>
        </w:numPr>
        <w:tabs>
          <w:tab w:val="left" w:pos="1559"/>
        </w:tabs>
        <w:ind w:left="1558" w:right="955" w:hanging="600"/>
        <w:jc w:val="both"/>
        <w:rPr>
          <w:sz w:val="24"/>
        </w:rPr>
      </w:pPr>
      <w:r>
        <w:rPr>
          <w:sz w:val="24"/>
        </w:rPr>
        <w:t xml:space="preserve">The requirements set out in points </w:t>
      </w:r>
      <w:hyperlink w:anchor="_bookmark144" w:history="1">
        <w:r>
          <w:rPr>
            <w:sz w:val="24"/>
          </w:rPr>
          <w:t>252</w:t>
        </w:r>
      </w:hyperlink>
      <w:r>
        <w:rPr>
          <w:sz w:val="24"/>
        </w:rPr>
        <w:t xml:space="preserve"> to </w:t>
      </w:r>
      <w:hyperlink w:anchor="_bookmark145" w:history="1">
        <w:r>
          <w:rPr>
            <w:sz w:val="24"/>
          </w:rPr>
          <w:t>255</w:t>
        </w:r>
      </w:hyperlink>
      <w:r>
        <w:rPr>
          <w:sz w:val="24"/>
        </w:rPr>
        <w:t xml:space="preserve"> apply in addition to those set out in</w:t>
      </w:r>
      <w:r>
        <w:rPr>
          <w:spacing w:val="1"/>
          <w:sz w:val="24"/>
        </w:rPr>
        <w:t xml:space="preserve"> </w:t>
      </w:r>
      <w:r>
        <w:rPr>
          <w:sz w:val="24"/>
        </w:rPr>
        <w:t>Section</w:t>
      </w:r>
      <w:r>
        <w:rPr>
          <w:spacing w:val="-1"/>
          <w:sz w:val="24"/>
        </w:rPr>
        <w:t xml:space="preserve"> </w:t>
      </w:r>
      <w:r>
        <w:rPr>
          <w:sz w:val="24"/>
        </w:rPr>
        <w:t>3.1.2.</w:t>
      </w:r>
    </w:p>
    <w:p w14:paraId="7D5221EB" w14:textId="77777777" w:rsidR="004B799C" w:rsidRDefault="004B799C">
      <w:pPr>
        <w:pStyle w:val="BodyText"/>
        <w:spacing w:before="10"/>
        <w:rPr>
          <w:sz w:val="20"/>
        </w:rPr>
      </w:pPr>
    </w:p>
    <w:p w14:paraId="52EC1F4B" w14:textId="77777777" w:rsidR="004B799C" w:rsidRDefault="00CA4AAC">
      <w:pPr>
        <w:pStyle w:val="ListParagraph"/>
        <w:numPr>
          <w:ilvl w:val="0"/>
          <w:numId w:val="28"/>
        </w:numPr>
        <w:tabs>
          <w:tab w:val="left" w:pos="1559"/>
        </w:tabs>
        <w:ind w:left="1558" w:right="953" w:hanging="600"/>
        <w:jc w:val="both"/>
        <w:rPr>
          <w:sz w:val="24"/>
        </w:rPr>
      </w:pPr>
      <w:bookmarkStart w:id="154" w:name="_bookmark144"/>
      <w:bookmarkEnd w:id="154"/>
      <w:r>
        <w:rPr>
          <w:sz w:val="24"/>
        </w:rPr>
        <w:t>Aid</w:t>
      </w:r>
      <w:r>
        <w:rPr>
          <w:spacing w:val="1"/>
          <w:sz w:val="24"/>
        </w:rPr>
        <w:t xml:space="preserve"> </w:t>
      </w:r>
      <w:r>
        <w:rPr>
          <w:sz w:val="24"/>
        </w:rPr>
        <w:t>for the remediation</w:t>
      </w:r>
      <w:r>
        <w:rPr>
          <w:spacing w:val="1"/>
          <w:sz w:val="24"/>
        </w:rPr>
        <w:t xml:space="preserve"> </w:t>
      </w:r>
      <w:r>
        <w:rPr>
          <w:sz w:val="24"/>
        </w:rPr>
        <w:t>of contaminated</w:t>
      </w:r>
      <w:r>
        <w:rPr>
          <w:spacing w:val="1"/>
          <w:sz w:val="24"/>
        </w:rPr>
        <w:t xml:space="preserve"> </w:t>
      </w:r>
      <w:r>
        <w:rPr>
          <w:sz w:val="24"/>
        </w:rPr>
        <w:t>sites</w:t>
      </w:r>
      <w:r>
        <w:rPr>
          <w:spacing w:val="1"/>
          <w:sz w:val="24"/>
        </w:rPr>
        <w:t xml:space="preserve"> </w:t>
      </w:r>
      <w:r>
        <w:rPr>
          <w:sz w:val="24"/>
        </w:rPr>
        <w:t>and</w:t>
      </w:r>
      <w:r>
        <w:rPr>
          <w:spacing w:val="1"/>
          <w:sz w:val="24"/>
        </w:rPr>
        <w:t xml:space="preserve"> </w:t>
      </w:r>
      <w:r>
        <w:rPr>
          <w:sz w:val="24"/>
        </w:rPr>
        <w:t>for the rehabilitation</w:t>
      </w:r>
      <w:r>
        <w:rPr>
          <w:spacing w:val="1"/>
          <w:sz w:val="24"/>
        </w:rPr>
        <w:t xml:space="preserve"> </w:t>
      </w:r>
      <w:r>
        <w:rPr>
          <w:sz w:val="24"/>
        </w:rPr>
        <w:t>of</w:t>
      </w:r>
      <w:r>
        <w:rPr>
          <w:spacing w:val="1"/>
          <w:sz w:val="24"/>
        </w:rPr>
        <w:t xml:space="preserve"> </w:t>
      </w:r>
      <w:r>
        <w:rPr>
          <w:sz w:val="24"/>
        </w:rPr>
        <w:t>natural</w:t>
      </w:r>
      <w:r>
        <w:rPr>
          <w:spacing w:val="1"/>
          <w:sz w:val="24"/>
        </w:rPr>
        <w:t xml:space="preserve"> </w:t>
      </w:r>
      <w:r>
        <w:rPr>
          <w:sz w:val="24"/>
        </w:rPr>
        <w:t>habitats</w:t>
      </w:r>
      <w:r>
        <w:rPr>
          <w:spacing w:val="1"/>
          <w:sz w:val="24"/>
        </w:rPr>
        <w:t xml:space="preserve"> </w:t>
      </w:r>
      <w:r>
        <w:rPr>
          <w:sz w:val="24"/>
        </w:rPr>
        <w:t>and</w:t>
      </w:r>
      <w:r>
        <w:rPr>
          <w:spacing w:val="1"/>
          <w:sz w:val="24"/>
        </w:rPr>
        <w:t xml:space="preserve"> </w:t>
      </w:r>
      <w:r>
        <w:rPr>
          <w:sz w:val="24"/>
        </w:rPr>
        <w:t>ecosystems,</w:t>
      </w:r>
      <w:r>
        <w:rPr>
          <w:spacing w:val="1"/>
          <w:sz w:val="24"/>
        </w:rPr>
        <w:t xml:space="preserve"> </w:t>
      </w:r>
      <w:r>
        <w:rPr>
          <w:sz w:val="24"/>
        </w:rPr>
        <w:t>for</w:t>
      </w:r>
      <w:r>
        <w:rPr>
          <w:spacing w:val="1"/>
          <w:sz w:val="24"/>
        </w:rPr>
        <w:t xml:space="preserve"> </w:t>
      </w:r>
      <w:r>
        <w:rPr>
          <w:sz w:val="24"/>
        </w:rPr>
        <w:t>the</w:t>
      </w:r>
      <w:r>
        <w:rPr>
          <w:spacing w:val="1"/>
          <w:sz w:val="24"/>
        </w:rPr>
        <w:t xml:space="preserve"> </w:t>
      </w:r>
      <w:r>
        <w:rPr>
          <w:sz w:val="24"/>
        </w:rPr>
        <w:t>protection</w:t>
      </w:r>
      <w:r>
        <w:rPr>
          <w:spacing w:val="1"/>
          <w:sz w:val="24"/>
        </w:rPr>
        <w:t xml:space="preserve"> </w:t>
      </w:r>
      <w:r>
        <w:rPr>
          <w:sz w:val="24"/>
        </w:rPr>
        <w:t>and</w:t>
      </w:r>
      <w:r>
        <w:rPr>
          <w:spacing w:val="1"/>
          <w:sz w:val="24"/>
        </w:rPr>
        <w:t xml:space="preserve"> </w:t>
      </w:r>
      <w:r>
        <w:rPr>
          <w:sz w:val="24"/>
        </w:rPr>
        <w:t>restoration</w:t>
      </w:r>
      <w:r>
        <w:rPr>
          <w:spacing w:val="1"/>
          <w:sz w:val="24"/>
        </w:rPr>
        <w:t xml:space="preserve"> </w:t>
      </w:r>
      <w:r>
        <w:rPr>
          <w:sz w:val="24"/>
        </w:rPr>
        <w:t>of</w:t>
      </w:r>
      <w:r>
        <w:rPr>
          <w:spacing w:val="1"/>
          <w:sz w:val="24"/>
        </w:rPr>
        <w:t xml:space="preserve"> </w:t>
      </w:r>
      <w:r>
        <w:rPr>
          <w:sz w:val="24"/>
        </w:rPr>
        <w:t>biodiversity</w:t>
      </w:r>
      <w:r>
        <w:rPr>
          <w:spacing w:val="1"/>
          <w:sz w:val="24"/>
        </w:rPr>
        <w:t xml:space="preserve"> </w:t>
      </w:r>
      <w:r>
        <w:rPr>
          <w:sz w:val="24"/>
        </w:rPr>
        <w:t>and</w:t>
      </w:r>
      <w:r>
        <w:rPr>
          <w:spacing w:val="1"/>
          <w:sz w:val="24"/>
        </w:rPr>
        <w:t xml:space="preserve"> </w:t>
      </w:r>
      <w:r>
        <w:rPr>
          <w:sz w:val="24"/>
        </w:rPr>
        <w:t>for</w:t>
      </w:r>
      <w:r>
        <w:rPr>
          <w:spacing w:val="-57"/>
          <w:sz w:val="24"/>
        </w:rPr>
        <w:t xml:space="preserve"> </w:t>
      </w:r>
      <w:r>
        <w:rPr>
          <w:sz w:val="24"/>
        </w:rPr>
        <w:t>nature-based solutions for climate change adaptation may be regarded as having an</w:t>
      </w:r>
      <w:r>
        <w:rPr>
          <w:spacing w:val="1"/>
          <w:sz w:val="24"/>
        </w:rPr>
        <w:t xml:space="preserve"> </w:t>
      </w:r>
      <w:r>
        <w:rPr>
          <w:sz w:val="24"/>
        </w:rPr>
        <w:t>incentive effect only when the polluter is not identified or cannot be held legally liable</w:t>
      </w:r>
      <w:r>
        <w:rPr>
          <w:spacing w:val="1"/>
          <w:sz w:val="24"/>
        </w:rPr>
        <w:t xml:space="preserve"> </w:t>
      </w:r>
      <w:r>
        <w:rPr>
          <w:sz w:val="24"/>
        </w:rPr>
        <w:t>for financing the works necessary to prevent and correct environmental degradation and</w:t>
      </w:r>
      <w:r>
        <w:rPr>
          <w:spacing w:val="-57"/>
          <w:sz w:val="24"/>
        </w:rPr>
        <w:t xml:space="preserve"> </w:t>
      </w:r>
      <w:r>
        <w:rPr>
          <w:sz w:val="24"/>
        </w:rPr>
        <w:t>contamination in accordance with the ‘polluter pays’ principle. The polluter is the entity</w:t>
      </w:r>
      <w:r>
        <w:rPr>
          <w:spacing w:val="-57"/>
          <w:sz w:val="24"/>
        </w:rPr>
        <w:t xml:space="preserve"> </w:t>
      </w:r>
      <w:r>
        <w:rPr>
          <w:sz w:val="24"/>
        </w:rPr>
        <w:t>liable under the law applicable in each Member State, without prejudice to Directive</w:t>
      </w:r>
      <w:r>
        <w:rPr>
          <w:spacing w:val="1"/>
          <w:sz w:val="24"/>
        </w:rPr>
        <w:t xml:space="preserve"> </w:t>
      </w:r>
      <w:r>
        <w:rPr>
          <w:sz w:val="24"/>
        </w:rPr>
        <w:t>2004/35/EU of the European Parliament and of the Council</w:t>
      </w:r>
      <w:r>
        <w:rPr>
          <w:sz w:val="24"/>
          <w:vertAlign w:val="superscript"/>
        </w:rPr>
        <w:t>103</w:t>
      </w:r>
      <w:r>
        <w:rPr>
          <w:sz w:val="24"/>
        </w:rPr>
        <w:t>, or other relevant Union</w:t>
      </w:r>
      <w:r>
        <w:rPr>
          <w:spacing w:val="1"/>
          <w:sz w:val="24"/>
        </w:rPr>
        <w:t xml:space="preserve"> </w:t>
      </w:r>
      <w:r>
        <w:rPr>
          <w:sz w:val="24"/>
        </w:rPr>
        <w:t>rules</w:t>
      </w:r>
      <w:r>
        <w:rPr>
          <w:sz w:val="24"/>
          <w:vertAlign w:val="superscript"/>
        </w:rPr>
        <w:t>104</w:t>
      </w:r>
      <w:r>
        <w:rPr>
          <w:sz w:val="24"/>
        </w:rPr>
        <w:t>.</w:t>
      </w:r>
    </w:p>
    <w:p w14:paraId="477961E1" w14:textId="77777777" w:rsidR="004B799C" w:rsidRDefault="00CA4AAC">
      <w:pPr>
        <w:pStyle w:val="ListParagraph"/>
        <w:numPr>
          <w:ilvl w:val="0"/>
          <w:numId w:val="28"/>
        </w:numPr>
        <w:tabs>
          <w:tab w:val="left" w:pos="1559"/>
        </w:tabs>
        <w:spacing w:before="241"/>
        <w:ind w:left="1558" w:right="953" w:hanging="600"/>
        <w:jc w:val="both"/>
        <w:rPr>
          <w:sz w:val="24"/>
        </w:rPr>
      </w:pPr>
      <w:r>
        <w:rPr>
          <w:sz w:val="24"/>
        </w:rPr>
        <w:t>Without prejudice to the ‘polluter pays’ principle, aid to the entity liable under the</w:t>
      </w:r>
      <w:r>
        <w:rPr>
          <w:spacing w:val="1"/>
          <w:sz w:val="24"/>
        </w:rPr>
        <w:t xml:space="preserve"> </w:t>
      </w:r>
      <w:r>
        <w:rPr>
          <w:sz w:val="24"/>
        </w:rPr>
        <w:t>applicable Union or national law may have an incentive effect where it covers the extra</w:t>
      </w:r>
      <w:r>
        <w:rPr>
          <w:spacing w:val="1"/>
          <w:sz w:val="24"/>
        </w:rPr>
        <w:t xml:space="preserve"> </w:t>
      </w:r>
      <w:r>
        <w:rPr>
          <w:sz w:val="24"/>
        </w:rPr>
        <w:t>costs</w:t>
      </w:r>
      <w:r>
        <w:rPr>
          <w:spacing w:val="1"/>
          <w:sz w:val="24"/>
        </w:rPr>
        <w:t xml:space="preserve"> </w:t>
      </w:r>
      <w:r>
        <w:rPr>
          <w:sz w:val="24"/>
        </w:rPr>
        <w:t>necessary</w:t>
      </w:r>
      <w:r>
        <w:rPr>
          <w:spacing w:val="1"/>
          <w:sz w:val="24"/>
        </w:rPr>
        <w:t xml:space="preserve"> </w:t>
      </w:r>
      <w:r>
        <w:rPr>
          <w:sz w:val="24"/>
        </w:rPr>
        <w:t>to</w:t>
      </w:r>
      <w:r>
        <w:rPr>
          <w:spacing w:val="1"/>
          <w:sz w:val="24"/>
        </w:rPr>
        <w:t xml:space="preserve"> </w:t>
      </w:r>
      <w:r>
        <w:rPr>
          <w:sz w:val="24"/>
        </w:rPr>
        <w:t>increase</w:t>
      </w:r>
      <w:r>
        <w:rPr>
          <w:spacing w:val="1"/>
          <w:sz w:val="24"/>
        </w:rPr>
        <w:t xml:space="preserve"> </w:t>
      </w:r>
      <w:r>
        <w:rPr>
          <w:sz w:val="24"/>
        </w:rPr>
        <w:t>the</w:t>
      </w:r>
      <w:r>
        <w:rPr>
          <w:spacing w:val="1"/>
          <w:sz w:val="24"/>
        </w:rPr>
        <w:t xml:space="preserve"> </w:t>
      </w:r>
      <w:r>
        <w:rPr>
          <w:sz w:val="24"/>
        </w:rPr>
        <w:t>scope</w:t>
      </w:r>
      <w:r>
        <w:rPr>
          <w:spacing w:val="1"/>
          <w:sz w:val="24"/>
        </w:rPr>
        <w:t xml:space="preserve"> </w:t>
      </w:r>
      <w:r>
        <w:rPr>
          <w:sz w:val="24"/>
        </w:rPr>
        <w:t>or</w:t>
      </w:r>
      <w:r>
        <w:rPr>
          <w:spacing w:val="1"/>
          <w:sz w:val="24"/>
        </w:rPr>
        <w:t xml:space="preserve"> </w:t>
      </w:r>
      <w:r>
        <w:rPr>
          <w:sz w:val="24"/>
        </w:rPr>
        <w:t>ambition</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decontamination</w:t>
      </w:r>
      <w:r>
        <w:rPr>
          <w:spacing w:val="1"/>
          <w:sz w:val="24"/>
        </w:rPr>
        <w:t xml:space="preserve"> </w:t>
      </w:r>
      <w:r>
        <w:rPr>
          <w:sz w:val="24"/>
        </w:rPr>
        <w:t>or</w:t>
      </w:r>
      <w:r>
        <w:rPr>
          <w:spacing w:val="1"/>
          <w:sz w:val="24"/>
        </w:rPr>
        <w:t xml:space="preserve"> </w:t>
      </w:r>
      <w:r>
        <w:rPr>
          <w:sz w:val="24"/>
        </w:rPr>
        <w:t>rehabilitation</w:t>
      </w:r>
      <w:r>
        <w:rPr>
          <w:spacing w:val="1"/>
          <w:sz w:val="24"/>
        </w:rPr>
        <w:t xml:space="preserve"> </w:t>
      </w:r>
      <w:r>
        <w:rPr>
          <w:sz w:val="24"/>
        </w:rPr>
        <w:t>project</w:t>
      </w:r>
      <w:r>
        <w:rPr>
          <w:spacing w:val="1"/>
          <w:sz w:val="24"/>
        </w:rPr>
        <w:t xml:space="preserve"> </w:t>
      </w:r>
      <w:r>
        <w:rPr>
          <w:sz w:val="24"/>
        </w:rPr>
        <w:t>beyond</w:t>
      </w:r>
      <w:r>
        <w:rPr>
          <w:spacing w:val="1"/>
          <w:sz w:val="24"/>
        </w:rPr>
        <w:t xml:space="preserve"> </w:t>
      </w:r>
      <w:r>
        <w:rPr>
          <w:sz w:val="24"/>
        </w:rPr>
        <w:t>the</w:t>
      </w:r>
      <w:r>
        <w:rPr>
          <w:spacing w:val="1"/>
          <w:sz w:val="24"/>
        </w:rPr>
        <w:t xml:space="preserve"> </w:t>
      </w:r>
      <w:r>
        <w:rPr>
          <w:sz w:val="24"/>
        </w:rPr>
        <w:t>legal</w:t>
      </w:r>
      <w:r>
        <w:rPr>
          <w:spacing w:val="1"/>
          <w:sz w:val="24"/>
        </w:rPr>
        <w:t xml:space="preserve"> </w:t>
      </w:r>
      <w:r>
        <w:rPr>
          <w:sz w:val="24"/>
        </w:rPr>
        <w:t>obligations</w:t>
      </w:r>
      <w:r>
        <w:rPr>
          <w:spacing w:val="1"/>
          <w:sz w:val="24"/>
        </w:rPr>
        <w:t xml:space="preserve"> </w:t>
      </w:r>
      <w:r>
        <w:rPr>
          <w:sz w:val="24"/>
        </w:rPr>
        <w:t>under</w:t>
      </w:r>
      <w:r>
        <w:rPr>
          <w:spacing w:val="1"/>
          <w:sz w:val="24"/>
        </w:rPr>
        <w:t xml:space="preserve"> </w:t>
      </w:r>
      <w:r>
        <w:rPr>
          <w:sz w:val="24"/>
        </w:rPr>
        <w:t>the</w:t>
      </w:r>
      <w:r>
        <w:rPr>
          <w:spacing w:val="1"/>
          <w:sz w:val="24"/>
        </w:rPr>
        <w:t xml:space="preserve"> </w:t>
      </w:r>
      <w:r>
        <w:rPr>
          <w:sz w:val="24"/>
        </w:rPr>
        <w:t>applicable</w:t>
      </w:r>
      <w:r>
        <w:rPr>
          <w:spacing w:val="1"/>
          <w:sz w:val="24"/>
        </w:rPr>
        <w:t xml:space="preserve"> </w:t>
      </w:r>
      <w:r>
        <w:rPr>
          <w:sz w:val="24"/>
        </w:rPr>
        <w:t>Union</w:t>
      </w:r>
      <w:r>
        <w:rPr>
          <w:spacing w:val="1"/>
          <w:sz w:val="24"/>
        </w:rPr>
        <w:t xml:space="preserve"> </w:t>
      </w:r>
      <w:r>
        <w:rPr>
          <w:sz w:val="24"/>
        </w:rPr>
        <w:t>or</w:t>
      </w:r>
      <w:r>
        <w:rPr>
          <w:spacing w:val="1"/>
          <w:sz w:val="24"/>
        </w:rPr>
        <w:t xml:space="preserve"> </w:t>
      </w:r>
      <w:r>
        <w:rPr>
          <w:sz w:val="24"/>
        </w:rPr>
        <w:t>national law. The Member State must demonstrate that all reasonable efforts have been</w:t>
      </w:r>
      <w:r>
        <w:rPr>
          <w:spacing w:val="1"/>
          <w:sz w:val="24"/>
        </w:rPr>
        <w:t xml:space="preserve"> </w:t>
      </w:r>
      <w:r>
        <w:rPr>
          <w:sz w:val="24"/>
        </w:rPr>
        <w:t>taken to identify the liable operator. Where the person liable under the applicable law is</w:t>
      </w:r>
      <w:r>
        <w:rPr>
          <w:spacing w:val="1"/>
          <w:sz w:val="24"/>
        </w:rPr>
        <w:t xml:space="preserve"> </w:t>
      </w:r>
      <w:r>
        <w:rPr>
          <w:sz w:val="24"/>
        </w:rPr>
        <w:t>not</w:t>
      </w:r>
      <w:r>
        <w:rPr>
          <w:spacing w:val="46"/>
          <w:sz w:val="24"/>
        </w:rPr>
        <w:t xml:space="preserve"> </w:t>
      </w:r>
      <w:r>
        <w:rPr>
          <w:sz w:val="24"/>
        </w:rPr>
        <w:t>identified</w:t>
      </w:r>
      <w:r>
        <w:rPr>
          <w:spacing w:val="46"/>
          <w:sz w:val="24"/>
        </w:rPr>
        <w:t xml:space="preserve"> </w:t>
      </w:r>
      <w:r>
        <w:rPr>
          <w:sz w:val="24"/>
        </w:rPr>
        <w:t>or</w:t>
      </w:r>
      <w:r>
        <w:rPr>
          <w:spacing w:val="47"/>
          <w:sz w:val="24"/>
        </w:rPr>
        <w:t xml:space="preserve"> </w:t>
      </w:r>
      <w:r>
        <w:rPr>
          <w:sz w:val="24"/>
        </w:rPr>
        <w:t>cannot</w:t>
      </w:r>
      <w:r>
        <w:rPr>
          <w:spacing w:val="46"/>
          <w:sz w:val="24"/>
        </w:rPr>
        <w:t xml:space="preserve"> </w:t>
      </w:r>
      <w:r>
        <w:rPr>
          <w:sz w:val="24"/>
        </w:rPr>
        <w:t>be</w:t>
      </w:r>
      <w:r>
        <w:rPr>
          <w:spacing w:val="45"/>
          <w:sz w:val="24"/>
        </w:rPr>
        <w:t xml:space="preserve"> </w:t>
      </w:r>
      <w:r>
        <w:rPr>
          <w:sz w:val="24"/>
        </w:rPr>
        <w:t>made</w:t>
      </w:r>
      <w:r>
        <w:rPr>
          <w:spacing w:val="45"/>
          <w:sz w:val="24"/>
        </w:rPr>
        <w:t xml:space="preserve"> </w:t>
      </w:r>
      <w:r>
        <w:rPr>
          <w:sz w:val="24"/>
        </w:rPr>
        <w:t>to</w:t>
      </w:r>
      <w:r>
        <w:rPr>
          <w:spacing w:val="46"/>
          <w:sz w:val="24"/>
        </w:rPr>
        <w:t xml:space="preserve"> </w:t>
      </w:r>
      <w:r>
        <w:rPr>
          <w:sz w:val="24"/>
        </w:rPr>
        <w:t>bear</w:t>
      </w:r>
      <w:r>
        <w:rPr>
          <w:spacing w:val="47"/>
          <w:sz w:val="24"/>
        </w:rPr>
        <w:t xml:space="preserve"> </w:t>
      </w:r>
      <w:r>
        <w:rPr>
          <w:sz w:val="24"/>
        </w:rPr>
        <w:t>the</w:t>
      </w:r>
      <w:r>
        <w:rPr>
          <w:spacing w:val="45"/>
          <w:sz w:val="24"/>
        </w:rPr>
        <w:t xml:space="preserve"> </w:t>
      </w:r>
      <w:r>
        <w:rPr>
          <w:sz w:val="24"/>
        </w:rPr>
        <w:t>costs,</w:t>
      </w:r>
      <w:r>
        <w:rPr>
          <w:spacing w:val="46"/>
          <w:sz w:val="24"/>
        </w:rPr>
        <w:t xml:space="preserve"> </w:t>
      </w:r>
      <w:r>
        <w:rPr>
          <w:sz w:val="24"/>
        </w:rPr>
        <w:t>State</w:t>
      </w:r>
      <w:r>
        <w:rPr>
          <w:spacing w:val="47"/>
          <w:sz w:val="24"/>
        </w:rPr>
        <w:t xml:space="preserve"> </w:t>
      </w:r>
      <w:r>
        <w:rPr>
          <w:sz w:val="24"/>
        </w:rPr>
        <w:t>aid</w:t>
      </w:r>
      <w:r>
        <w:rPr>
          <w:spacing w:val="49"/>
          <w:sz w:val="24"/>
        </w:rPr>
        <w:t xml:space="preserve"> </w:t>
      </w:r>
      <w:r>
        <w:rPr>
          <w:sz w:val="24"/>
        </w:rPr>
        <w:t>for</w:t>
      </w:r>
      <w:r>
        <w:rPr>
          <w:spacing w:val="45"/>
          <w:sz w:val="24"/>
        </w:rPr>
        <w:t xml:space="preserve"> </w:t>
      </w:r>
      <w:r>
        <w:rPr>
          <w:sz w:val="24"/>
        </w:rPr>
        <w:t>the</w:t>
      </w:r>
      <w:r>
        <w:rPr>
          <w:spacing w:val="48"/>
          <w:sz w:val="24"/>
        </w:rPr>
        <w:t xml:space="preserve"> </w:t>
      </w:r>
      <w:r>
        <w:rPr>
          <w:sz w:val="24"/>
        </w:rPr>
        <w:t>entire</w:t>
      </w:r>
    </w:p>
    <w:p w14:paraId="16ACC238" w14:textId="66235E27" w:rsidR="004B799C" w:rsidRDefault="00161D3B">
      <w:pPr>
        <w:pStyle w:val="BodyText"/>
        <w:spacing w:before="2"/>
        <w:rPr>
          <w:sz w:val="13"/>
        </w:rPr>
      </w:pPr>
      <w:r>
        <w:rPr>
          <w:noProof/>
        </w:rPr>
        <mc:AlternateContent>
          <mc:Choice Requires="wps">
            <w:drawing>
              <wp:anchor distT="0" distB="0" distL="0" distR="0" simplePos="0" relativeHeight="487652864" behindDoc="1" locked="0" layoutInCell="1" allowOverlap="1" wp14:anchorId="6A597A01" wp14:editId="5C989F47">
                <wp:simplePos x="0" y="0"/>
                <wp:positionH relativeFrom="page">
                  <wp:posOffset>901065</wp:posOffset>
                </wp:positionH>
                <wp:positionV relativeFrom="paragraph">
                  <wp:posOffset>111760</wp:posOffset>
                </wp:positionV>
                <wp:extent cx="1828800" cy="7620"/>
                <wp:effectExtent l="0" t="0" r="0" b="0"/>
                <wp:wrapTopAndBottom/>
                <wp:docPr id="52" name="docshape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88D80C" id="docshape53" o:spid="_x0000_s1026" style="position:absolute;margin-left:70.95pt;margin-top:8.8pt;width:2in;height:.6pt;z-index:-15663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" fillcolor="black" stroked="f">
                <w10:wrap type="topAndBottom" anchorx="page"/>
              </v:rect>
            </w:pict>
          </mc:Fallback>
        </mc:AlternateContent>
      </w:r>
    </w:p>
    <w:p w14:paraId="7CA38AC6" w14:textId="77777777" w:rsidR="004B799C" w:rsidRDefault="00CA4AAC">
      <w:pPr>
        <w:tabs>
          <w:tab w:val="left" w:pos="1525"/>
        </w:tabs>
        <w:spacing w:before="104"/>
        <w:ind w:left="958"/>
        <w:rPr>
          <w:sz w:val="20"/>
        </w:rPr>
      </w:pPr>
      <w:r>
        <w:rPr>
          <w:sz w:val="20"/>
          <w:vertAlign w:val="superscript"/>
        </w:rPr>
        <w:t>102</w:t>
      </w:r>
      <w:r>
        <w:rPr>
          <w:sz w:val="20"/>
        </w:rPr>
        <w:tab/>
        <w:t>Aid</w:t>
      </w:r>
      <w:r>
        <w:rPr>
          <w:spacing w:val="-1"/>
          <w:sz w:val="20"/>
        </w:rPr>
        <w:t xml:space="preserve"> </w:t>
      </w:r>
      <w:r>
        <w:rPr>
          <w:sz w:val="20"/>
        </w:rPr>
        <w:t>to</w:t>
      </w:r>
      <w:r>
        <w:rPr>
          <w:spacing w:val="-1"/>
          <w:sz w:val="20"/>
        </w:rPr>
        <w:t xml:space="preserve"> </w:t>
      </w:r>
      <w:r>
        <w:rPr>
          <w:sz w:val="20"/>
        </w:rPr>
        <w:t>compensate</w:t>
      </w:r>
      <w:r>
        <w:rPr>
          <w:spacing w:val="-2"/>
          <w:sz w:val="20"/>
        </w:rPr>
        <w:t xml:space="preserve"> </w:t>
      </w:r>
      <w:r>
        <w:rPr>
          <w:sz w:val="20"/>
        </w:rPr>
        <w:t>for</w:t>
      </w:r>
      <w:r>
        <w:rPr>
          <w:spacing w:val="-2"/>
          <w:sz w:val="20"/>
        </w:rPr>
        <w:t xml:space="preserve"> </w:t>
      </w:r>
      <w:r>
        <w:rPr>
          <w:sz w:val="20"/>
        </w:rPr>
        <w:t>such</w:t>
      </w:r>
      <w:r>
        <w:rPr>
          <w:spacing w:val="-2"/>
          <w:sz w:val="20"/>
        </w:rPr>
        <w:t xml:space="preserve"> </w:t>
      </w:r>
      <w:r>
        <w:rPr>
          <w:sz w:val="20"/>
        </w:rPr>
        <w:t>damage</w:t>
      </w:r>
      <w:r>
        <w:rPr>
          <w:spacing w:val="-2"/>
          <w:sz w:val="20"/>
        </w:rPr>
        <w:t xml:space="preserve"> </w:t>
      </w:r>
      <w:r>
        <w:rPr>
          <w:sz w:val="20"/>
        </w:rPr>
        <w:t>is</w:t>
      </w:r>
      <w:r>
        <w:rPr>
          <w:spacing w:val="-3"/>
          <w:sz w:val="20"/>
        </w:rPr>
        <w:t xml:space="preserve"> </w:t>
      </w:r>
      <w:r>
        <w:rPr>
          <w:sz w:val="20"/>
        </w:rPr>
        <w:t>covered</w:t>
      </w:r>
      <w:r>
        <w:rPr>
          <w:spacing w:val="-1"/>
          <w:sz w:val="20"/>
        </w:rPr>
        <w:t xml:space="preserve"> </w:t>
      </w:r>
      <w:r>
        <w:rPr>
          <w:sz w:val="20"/>
        </w:rPr>
        <w:t>by</w:t>
      </w:r>
      <w:r>
        <w:rPr>
          <w:spacing w:val="-2"/>
          <w:sz w:val="20"/>
        </w:rPr>
        <w:t xml:space="preserve"> </w:t>
      </w:r>
      <w:r>
        <w:rPr>
          <w:sz w:val="20"/>
        </w:rPr>
        <w:t>Article</w:t>
      </w:r>
      <w:r>
        <w:rPr>
          <w:spacing w:val="-2"/>
          <w:sz w:val="20"/>
        </w:rPr>
        <w:t xml:space="preserve"> </w:t>
      </w:r>
      <w:r>
        <w:rPr>
          <w:sz w:val="20"/>
        </w:rPr>
        <w:t>50</w:t>
      </w:r>
      <w:r>
        <w:rPr>
          <w:spacing w:val="-1"/>
          <w:sz w:val="20"/>
        </w:rPr>
        <w:t xml:space="preserve"> </w:t>
      </w:r>
      <w:r>
        <w:rPr>
          <w:sz w:val="20"/>
        </w:rPr>
        <w:t>of</w:t>
      </w:r>
      <w:r>
        <w:rPr>
          <w:spacing w:val="-3"/>
          <w:sz w:val="20"/>
        </w:rPr>
        <w:t xml:space="preserve"> </w:t>
      </w:r>
      <w:r>
        <w:rPr>
          <w:sz w:val="20"/>
        </w:rPr>
        <w:t>Regulation</w:t>
      </w:r>
      <w:r>
        <w:rPr>
          <w:spacing w:val="-3"/>
          <w:sz w:val="20"/>
        </w:rPr>
        <w:t xml:space="preserve"> </w:t>
      </w:r>
      <w:r>
        <w:rPr>
          <w:sz w:val="20"/>
        </w:rPr>
        <w:t>(EU)</w:t>
      </w:r>
      <w:r>
        <w:rPr>
          <w:spacing w:val="-1"/>
          <w:sz w:val="20"/>
        </w:rPr>
        <w:t xml:space="preserve"> </w:t>
      </w:r>
      <w:r>
        <w:rPr>
          <w:sz w:val="20"/>
        </w:rPr>
        <w:t>No</w:t>
      </w:r>
      <w:r>
        <w:rPr>
          <w:spacing w:val="-1"/>
          <w:sz w:val="20"/>
        </w:rPr>
        <w:t xml:space="preserve"> </w:t>
      </w:r>
      <w:r>
        <w:rPr>
          <w:sz w:val="20"/>
        </w:rPr>
        <w:t>651/2014.</w:t>
      </w:r>
    </w:p>
    <w:p w14:paraId="290FC31F" w14:textId="77777777" w:rsidR="004B799C" w:rsidRDefault="004B799C">
      <w:pPr>
        <w:pStyle w:val="BodyText"/>
        <w:spacing w:before="10"/>
        <w:rPr>
          <w:sz w:val="19"/>
        </w:rPr>
      </w:pPr>
    </w:p>
    <w:p w14:paraId="5CBD3308" w14:textId="77777777" w:rsidR="004B799C" w:rsidRDefault="00CA4AAC">
      <w:pPr>
        <w:ind w:left="1525" w:right="959" w:hanging="567"/>
        <w:jc w:val="both"/>
        <w:rPr>
          <w:sz w:val="20"/>
        </w:rPr>
      </w:pPr>
      <w:r>
        <w:rPr>
          <w:sz w:val="20"/>
          <w:vertAlign w:val="superscript"/>
        </w:rPr>
        <w:t>104</w:t>
      </w:r>
      <w:r>
        <w:rPr>
          <w:spacing w:val="1"/>
          <w:sz w:val="20"/>
        </w:rPr>
        <w:t xml:space="preserve"> </w:t>
      </w:r>
      <w:r>
        <w:rPr>
          <w:sz w:val="20"/>
        </w:rPr>
        <w:t>See the Commission Notice Guidelines providing a common understanding of the term ‘environmental</w:t>
      </w:r>
      <w:r>
        <w:rPr>
          <w:spacing w:val="1"/>
          <w:sz w:val="20"/>
        </w:rPr>
        <w:t xml:space="preserve"> </w:t>
      </w:r>
      <w:r>
        <w:rPr>
          <w:sz w:val="20"/>
        </w:rPr>
        <w:t>damage’ as defined in Article 2 of Directive 2004/35/EC of the European Parliament and of the Council</w:t>
      </w:r>
      <w:r>
        <w:rPr>
          <w:spacing w:val="1"/>
          <w:sz w:val="20"/>
        </w:rPr>
        <w:t xml:space="preserve"> </w:t>
      </w:r>
      <w:r>
        <w:rPr>
          <w:sz w:val="20"/>
        </w:rPr>
        <w:t>on environmental liability with regard to the prevention and remedying of environmental damage 2021/C</w:t>
      </w:r>
      <w:r>
        <w:rPr>
          <w:spacing w:val="1"/>
          <w:sz w:val="20"/>
        </w:rPr>
        <w:t xml:space="preserve"> </w:t>
      </w:r>
      <w:r>
        <w:rPr>
          <w:sz w:val="20"/>
        </w:rPr>
        <w:t>118/01</w:t>
      </w:r>
      <w:r>
        <w:rPr>
          <w:spacing w:val="-2"/>
          <w:sz w:val="20"/>
        </w:rPr>
        <w:t xml:space="preserve"> </w:t>
      </w:r>
      <w:r>
        <w:rPr>
          <w:sz w:val="20"/>
        </w:rPr>
        <w:t>(OJ</w:t>
      </w:r>
      <w:r>
        <w:rPr>
          <w:spacing w:val="1"/>
          <w:sz w:val="20"/>
        </w:rPr>
        <w:t xml:space="preserve"> </w:t>
      </w:r>
      <w:r>
        <w:rPr>
          <w:sz w:val="20"/>
        </w:rPr>
        <w:t>C</w:t>
      </w:r>
      <w:r>
        <w:rPr>
          <w:spacing w:val="-1"/>
          <w:sz w:val="20"/>
        </w:rPr>
        <w:t xml:space="preserve"> </w:t>
      </w:r>
      <w:r>
        <w:rPr>
          <w:sz w:val="20"/>
        </w:rPr>
        <w:t>118,</w:t>
      </w:r>
      <w:r>
        <w:rPr>
          <w:spacing w:val="-2"/>
          <w:sz w:val="20"/>
        </w:rPr>
        <w:t xml:space="preserve"> </w:t>
      </w:r>
      <w:r>
        <w:rPr>
          <w:sz w:val="20"/>
        </w:rPr>
        <w:t>7.4.2021, p. 1).</w:t>
      </w:r>
    </w:p>
    <w:p w14:paraId="615BB1A4" w14:textId="77777777" w:rsidR="004B799C" w:rsidRDefault="004B799C">
      <w:pPr>
        <w:jc w:val="both"/>
        <w:rPr>
          <w:sz w:val="20"/>
        </w:rPr>
        <w:sectPr w:rsidR="004B799C">
          <w:pgSz w:w="11910" w:h="16840"/>
          <w:pgMar w:top="1020" w:right="460" w:bottom="1620" w:left="460" w:header="0" w:footer="1426" w:gutter="0"/>
          <w:cols w:space="720"/>
        </w:sectPr>
      </w:pPr>
    </w:p>
    <w:p w14:paraId="15BAC476" w14:textId="77777777" w:rsidR="004B799C" w:rsidRDefault="00CA4AAC">
      <w:pPr>
        <w:pStyle w:val="BodyText"/>
        <w:spacing w:before="72"/>
        <w:ind w:left="1558" w:right="952"/>
        <w:jc w:val="both"/>
      </w:pPr>
      <w:r>
        <w:lastRenderedPageBreak/>
        <w:t>decontamination or rehabilitation works may be regarded as having an incentive effect.</w:t>
      </w:r>
      <w:r>
        <w:rPr>
          <w:spacing w:val="1"/>
        </w:rPr>
        <w:t xml:space="preserve"> </w:t>
      </w:r>
      <w:r>
        <w:t>Where the person having caused the contamination or other environmental damage is</w:t>
      </w:r>
      <w:r>
        <w:rPr>
          <w:spacing w:val="1"/>
        </w:rPr>
        <w:t xml:space="preserve"> </w:t>
      </w:r>
      <w:r>
        <w:t>identified, the Member State must demonstrate that all legal steps have been taken to</w:t>
      </w:r>
      <w:r>
        <w:rPr>
          <w:spacing w:val="1"/>
        </w:rPr>
        <w:t xml:space="preserve"> </w:t>
      </w:r>
      <w:r>
        <w:t>make the polluter bear the costs, including legal actions. The Commission may consider</w:t>
      </w:r>
      <w:r>
        <w:rPr>
          <w:spacing w:val="-57"/>
        </w:rPr>
        <w:t xml:space="preserve"> </w:t>
      </w:r>
      <w:r>
        <w:t>that</w:t>
      </w:r>
      <w:r>
        <w:rPr>
          <w:spacing w:val="14"/>
        </w:rPr>
        <w:t xml:space="preserve"> </w:t>
      </w:r>
      <w:r>
        <w:t>an</w:t>
      </w:r>
      <w:r>
        <w:rPr>
          <w:spacing w:val="15"/>
        </w:rPr>
        <w:t xml:space="preserve"> </w:t>
      </w:r>
      <w:r>
        <w:t>undertaking</w:t>
      </w:r>
      <w:r>
        <w:rPr>
          <w:spacing w:val="11"/>
        </w:rPr>
        <w:t xml:space="preserve"> </w:t>
      </w:r>
      <w:r>
        <w:t>cannot</w:t>
      </w:r>
      <w:r>
        <w:rPr>
          <w:spacing w:val="15"/>
        </w:rPr>
        <w:t xml:space="preserve"> </w:t>
      </w:r>
      <w:r>
        <w:t>be</w:t>
      </w:r>
      <w:r>
        <w:rPr>
          <w:spacing w:val="14"/>
        </w:rPr>
        <w:t xml:space="preserve"> </w:t>
      </w:r>
      <w:r>
        <w:t>made</w:t>
      </w:r>
      <w:r>
        <w:rPr>
          <w:spacing w:val="12"/>
        </w:rPr>
        <w:t xml:space="preserve"> </w:t>
      </w:r>
      <w:r>
        <w:t>to</w:t>
      </w:r>
      <w:r>
        <w:rPr>
          <w:spacing w:val="15"/>
        </w:rPr>
        <w:t xml:space="preserve"> </w:t>
      </w:r>
      <w:r>
        <w:t>bear</w:t>
      </w:r>
      <w:r>
        <w:rPr>
          <w:spacing w:val="13"/>
        </w:rPr>
        <w:t xml:space="preserve"> </w:t>
      </w:r>
      <w:r>
        <w:t>the</w:t>
      </w:r>
      <w:r>
        <w:rPr>
          <w:spacing w:val="14"/>
        </w:rPr>
        <w:t xml:space="preserve"> </w:t>
      </w:r>
      <w:r>
        <w:t>costs</w:t>
      </w:r>
      <w:r>
        <w:rPr>
          <w:spacing w:val="14"/>
        </w:rPr>
        <w:t xml:space="preserve"> </w:t>
      </w:r>
      <w:r>
        <w:t>of</w:t>
      </w:r>
      <w:r>
        <w:rPr>
          <w:spacing w:val="14"/>
        </w:rPr>
        <w:t xml:space="preserve"> </w:t>
      </w:r>
      <w:r>
        <w:t>remediating</w:t>
      </w:r>
      <w:r>
        <w:rPr>
          <w:spacing w:val="12"/>
        </w:rPr>
        <w:t xml:space="preserve"> </w:t>
      </w:r>
      <w:r>
        <w:t>the</w:t>
      </w:r>
      <w:r>
        <w:rPr>
          <w:spacing w:val="13"/>
        </w:rPr>
        <w:t xml:space="preserve"> </w:t>
      </w:r>
      <w:r>
        <w:t>contamination</w:t>
      </w:r>
      <w:r>
        <w:rPr>
          <w:spacing w:val="-57"/>
        </w:rPr>
        <w:t xml:space="preserve"> </w:t>
      </w:r>
      <w:r>
        <w:t>it has caused where it ceased to legally exist and no other undertaking can be regarded</w:t>
      </w:r>
      <w:r>
        <w:rPr>
          <w:spacing w:val="1"/>
        </w:rPr>
        <w:t xml:space="preserve"> </w:t>
      </w:r>
      <w:r>
        <w:t>as its legal successor</w:t>
      </w:r>
      <w:r>
        <w:rPr>
          <w:vertAlign w:val="superscript"/>
        </w:rPr>
        <w:t>105</w:t>
      </w:r>
      <w:r>
        <w:t>, and where there is no or insufficient financial security to meet</w:t>
      </w:r>
      <w:r>
        <w:rPr>
          <w:spacing w:val="1"/>
        </w:rPr>
        <w:t xml:space="preserve"> </w:t>
      </w:r>
      <w:r>
        <w:t>the</w:t>
      </w:r>
      <w:r>
        <w:rPr>
          <w:spacing w:val="-1"/>
        </w:rPr>
        <w:t xml:space="preserve"> </w:t>
      </w:r>
      <w:r>
        <w:t>costs of remediation.</w:t>
      </w:r>
    </w:p>
    <w:p w14:paraId="390F9B37" w14:textId="77777777" w:rsidR="004B799C" w:rsidRDefault="004B799C">
      <w:pPr>
        <w:pStyle w:val="BodyText"/>
        <w:spacing w:before="10"/>
        <w:rPr>
          <w:sz w:val="20"/>
        </w:rPr>
      </w:pPr>
    </w:p>
    <w:p w14:paraId="26C2573C" w14:textId="77777777" w:rsidR="004B799C" w:rsidRDefault="00CA4AAC">
      <w:pPr>
        <w:pStyle w:val="ListParagraph"/>
        <w:numPr>
          <w:ilvl w:val="0"/>
          <w:numId w:val="28"/>
        </w:numPr>
        <w:tabs>
          <w:tab w:val="left" w:pos="1559"/>
        </w:tabs>
        <w:ind w:left="1558" w:right="953" w:hanging="600"/>
        <w:jc w:val="both"/>
        <w:rPr>
          <w:sz w:val="24"/>
        </w:rPr>
      </w:pPr>
      <w:r>
        <w:rPr>
          <w:sz w:val="24"/>
        </w:rPr>
        <w:t>State aid does not have an incentive effect where it is granted for the implementation of</w:t>
      </w:r>
      <w:r>
        <w:rPr>
          <w:spacing w:val="1"/>
          <w:sz w:val="24"/>
        </w:rPr>
        <w:t xml:space="preserve"> </w:t>
      </w:r>
      <w:r>
        <w:rPr>
          <w:sz w:val="24"/>
        </w:rPr>
        <w:t>compensatory measures within the meaning of Article 6, point (4), of Council Directive</w:t>
      </w:r>
      <w:r>
        <w:rPr>
          <w:spacing w:val="-57"/>
          <w:sz w:val="24"/>
        </w:rPr>
        <w:t xml:space="preserve"> </w:t>
      </w:r>
      <w:r>
        <w:rPr>
          <w:sz w:val="24"/>
        </w:rPr>
        <w:t>92/43/EEC</w:t>
      </w:r>
      <w:r>
        <w:rPr>
          <w:sz w:val="24"/>
          <w:vertAlign w:val="superscript"/>
        </w:rPr>
        <w:t>106</w:t>
      </w:r>
      <w:r>
        <w:rPr>
          <w:sz w:val="24"/>
        </w:rPr>
        <w:t>. However, aid to cover the extra costs necessary to increase the scope or</w:t>
      </w:r>
      <w:r>
        <w:rPr>
          <w:spacing w:val="1"/>
          <w:sz w:val="24"/>
        </w:rPr>
        <w:t xml:space="preserve"> </w:t>
      </w:r>
      <w:r>
        <w:rPr>
          <w:sz w:val="24"/>
        </w:rPr>
        <w:t>ambition of those measures beyond the legal obligations under Article 6, point (4), of</w:t>
      </w:r>
      <w:r>
        <w:rPr>
          <w:spacing w:val="1"/>
          <w:sz w:val="24"/>
        </w:rPr>
        <w:t xml:space="preserve"> </w:t>
      </w:r>
      <w:r>
        <w:rPr>
          <w:sz w:val="24"/>
        </w:rPr>
        <w:t>that Directive</w:t>
      </w:r>
      <w:r>
        <w:rPr>
          <w:spacing w:val="-1"/>
          <w:sz w:val="24"/>
        </w:rPr>
        <w:t xml:space="preserve"> </w:t>
      </w:r>
      <w:r>
        <w:rPr>
          <w:sz w:val="24"/>
        </w:rPr>
        <w:t>may</w:t>
      </w:r>
      <w:r>
        <w:rPr>
          <w:spacing w:val="-5"/>
          <w:sz w:val="24"/>
        </w:rPr>
        <w:t xml:space="preserve"> </w:t>
      </w:r>
      <w:r>
        <w:rPr>
          <w:sz w:val="24"/>
        </w:rPr>
        <w:t>be</w:t>
      </w:r>
      <w:r>
        <w:rPr>
          <w:spacing w:val="-1"/>
          <w:sz w:val="24"/>
        </w:rPr>
        <w:t xml:space="preserve"> </w:t>
      </w:r>
      <w:r>
        <w:rPr>
          <w:sz w:val="24"/>
        </w:rPr>
        <w:t>found to have</w:t>
      </w:r>
      <w:r>
        <w:rPr>
          <w:spacing w:val="-2"/>
          <w:sz w:val="24"/>
        </w:rPr>
        <w:t xml:space="preserve"> </w:t>
      </w:r>
      <w:r>
        <w:rPr>
          <w:sz w:val="24"/>
        </w:rPr>
        <w:t>an incentive</w:t>
      </w:r>
      <w:r>
        <w:rPr>
          <w:spacing w:val="-1"/>
          <w:sz w:val="24"/>
        </w:rPr>
        <w:t xml:space="preserve"> </w:t>
      </w:r>
      <w:r>
        <w:rPr>
          <w:sz w:val="24"/>
        </w:rPr>
        <w:t>effect.</w:t>
      </w:r>
    </w:p>
    <w:p w14:paraId="089972DD" w14:textId="77777777" w:rsidR="004B799C" w:rsidRDefault="004B799C">
      <w:pPr>
        <w:pStyle w:val="BodyText"/>
        <w:spacing w:before="10"/>
        <w:rPr>
          <w:sz w:val="20"/>
        </w:rPr>
      </w:pPr>
    </w:p>
    <w:p w14:paraId="01D84881" w14:textId="77777777" w:rsidR="004B799C" w:rsidRDefault="00CA4AAC">
      <w:pPr>
        <w:pStyle w:val="ListParagraph"/>
        <w:numPr>
          <w:ilvl w:val="0"/>
          <w:numId w:val="28"/>
        </w:numPr>
        <w:tabs>
          <w:tab w:val="left" w:pos="1559"/>
        </w:tabs>
        <w:ind w:left="1558" w:right="955" w:hanging="600"/>
        <w:jc w:val="both"/>
        <w:rPr>
          <w:sz w:val="24"/>
        </w:rPr>
      </w:pPr>
      <w:bookmarkStart w:id="155" w:name="_bookmark145"/>
      <w:bookmarkEnd w:id="155"/>
      <w:r>
        <w:rPr>
          <w:sz w:val="24"/>
        </w:rPr>
        <w:t>In</w:t>
      </w:r>
      <w:r>
        <w:rPr>
          <w:spacing w:val="1"/>
          <w:sz w:val="24"/>
        </w:rPr>
        <w:t xml:space="preserve"> </w:t>
      </w:r>
      <w:r>
        <w:rPr>
          <w:sz w:val="24"/>
        </w:rPr>
        <w:t>addition, aid for remediation of contaminated sites and</w:t>
      </w:r>
      <w:r>
        <w:rPr>
          <w:spacing w:val="60"/>
          <w:sz w:val="24"/>
        </w:rPr>
        <w:t xml:space="preserve"> </w:t>
      </w:r>
      <w:r>
        <w:rPr>
          <w:sz w:val="24"/>
        </w:rPr>
        <w:t>for the rehabilitation of</w:t>
      </w:r>
      <w:r>
        <w:rPr>
          <w:spacing w:val="1"/>
          <w:sz w:val="24"/>
        </w:rPr>
        <w:t xml:space="preserve"> </w:t>
      </w:r>
      <w:r>
        <w:rPr>
          <w:sz w:val="24"/>
        </w:rPr>
        <w:t>natural habitats and ecosystems is considered to have an incentive effect when the</w:t>
      </w:r>
      <w:r>
        <w:rPr>
          <w:spacing w:val="1"/>
          <w:sz w:val="24"/>
        </w:rPr>
        <w:t xml:space="preserve"> </w:t>
      </w:r>
      <w:r>
        <w:rPr>
          <w:sz w:val="24"/>
        </w:rPr>
        <w:t>remediation</w:t>
      </w:r>
      <w:r>
        <w:rPr>
          <w:spacing w:val="-1"/>
          <w:sz w:val="24"/>
        </w:rPr>
        <w:t xml:space="preserve"> </w:t>
      </w:r>
      <w:r>
        <w:rPr>
          <w:sz w:val="24"/>
        </w:rPr>
        <w:t>or</w:t>
      </w:r>
      <w:r>
        <w:rPr>
          <w:spacing w:val="-1"/>
          <w:sz w:val="24"/>
        </w:rPr>
        <w:t xml:space="preserve"> </w:t>
      </w:r>
      <w:r>
        <w:rPr>
          <w:sz w:val="24"/>
        </w:rPr>
        <w:t>rehabilitation costs</w:t>
      </w:r>
      <w:r>
        <w:rPr>
          <w:spacing w:val="-1"/>
          <w:sz w:val="24"/>
        </w:rPr>
        <w:t xml:space="preserve"> </w:t>
      </w:r>
      <w:r>
        <w:rPr>
          <w:sz w:val="24"/>
        </w:rPr>
        <w:t>exceed the increase</w:t>
      </w:r>
      <w:r>
        <w:rPr>
          <w:spacing w:val="-1"/>
          <w:sz w:val="24"/>
        </w:rPr>
        <w:t xml:space="preserve"> </w:t>
      </w:r>
      <w:r>
        <w:rPr>
          <w:sz w:val="24"/>
        </w:rPr>
        <w:t>in</w:t>
      </w:r>
      <w:r>
        <w:rPr>
          <w:spacing w:val="-1"/>
          <w:sz w:val="24"/>
        </w:rPr>
        <w:t xml:space="preserve"> </w:t>
      </w:r>
      <w:r>
        <w:rPr>
          <w:sz w:val="24"/>
        </w:rPr>
        <w:t>land value.</w:t>
      </w:r>
    </w:p>
    <w:p w14:paraId="61622386" w14:textId="77777777" w:rsidR="004B799C" w:rsidRDefault="004B799C">
      <w:pPr>
        <w:pStyle w:val="BodyText"/>
        <w:spacing w:before="11"/>
        <w:rPr>
          <w:sz w:val="20"/>
        </w:rPr>
      </w:pPr>
    </w:p>
    <w:p w14:paraId="0CF9C166" w14:textId="77777777" w:rsidR="004B799C" w:rsidRDefault="00CA4AAC">
      <w:pPr>
        <w:ind w:left="1525"/>
        <w:rPr>
          <w:i/>
          <w:sz w:val="24"/>
        </w:rPr>
      </w:pPr>
      <w:r>
        <w:rPr>
          <w:noProof/>
        </w:rPr>
        <w:drawing>
          <wp:anchor distT="0" distB="0" distL="0" distR="0" simplePos="0" relativeHeight="15795200" behindDoc="0" locked="0" layoutInCell="1" allowOverlap="1" wp14:anchorId="05AA616B" wp14:editId="7467EC4E">
            <wp:simplePos x="0" y="0"/>
            <wp:positionH relativeFrom="page">
              <wp:posOffset>903766</wp:posOffset>
            </wp:positionH>
            <wp:positionV relativeFrom="paragraph">
              <wp:posOffset>39631</wp:posOffset>
            </wp:positionV>
            <wp:extent cx="299431" cy="107346"/>
            <wp:effectExtent l="0" t="0" r="0" b="0"/>
            <wp:wrapNone/>
            <wp:docPr id="169" name="image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image79.png"/>
                    <pic:cNvPicPr/>
                  </pic:nvPicPr>
                  <pic:blipFill>
                    <a:blip r:embed="rId104" cstate="print"/>
                    <a:stretch>
                      <a:fillRect/>
                    </a:stretch>
                  </pic:blipFill>
                  <pic:spPr>
                    <a:xfrm>
                      <a:off x="0" y="0"/>
                      <a:ext cx="299431" cy="107346"/>
                    </a:xfrm>
                    <a:prstGeom prst="rect">
                      <a:avLst/>
                    </a:prstGeom>
                  </pic:spPr>
                </pic:pic>
              </a:graphicData>
            </a:graphic>
          </wp:anchor>
        </w:drawing>
      </w:r>
      <w:bookmarkStart w:id="156" w:name="_bookmark146"/>
      <w:bookmarkEnd w:id="156"/>
      <w:r>
        <w:rPr>
          <w:i/>
          <w:sz w:val="24"/>
        </w:rPr>
        <w:t>Proportionality</w:t>
      </w:r>
    </w:p>
    <w:p w14:paraId="647D17E1" w14:textId="77777777" w:rsidR="004B799C" w:rsidRDefault="004B799C">
      <w:pPr>
        <w:pStyle w:val="BodyText"/>
        <w:spacing w:before="10"/>
        <w:rPr>
          <w:i/>
          <w:sz w:val="20"/>
        </w:rPr>
      </w:pPr>
    </w:p>
    <w:p w14:paraId="2E0A0AED" w14:textId="77777777" w:rsidR="004B799C" w:rsidRDefault="00CA4AAC">
      <w:pPr>
        <w:pStyle w:val="ListParagraph"/>
        <w:numPr>
          <w:ilvl w:val="0"/>
          <w:numId w:val="28"/>
        </w:numPr>
        <w:tabs>
          <w:tab w:val="left" w:pos="1559"/>
        </w:tabs>
        <w:ind w:left="1558" w:hanging="601"/>
        <w:jc w:val="left"/>
        <w:rPr>
          <w:sz w:val="24"/>
        </w:rPr>
      </w:pPr>
      <w:r>
        <w:rPr>
          <w:sz w:val="24"/>
        </w:rPr>
        <w:t>The</w:t>
      </w:r>
      <w:r>
        <w:rPr>
          <w:spacing w:val="-4"/>
          <w:sz w:val="24"/>
        </w:rPr>
        <w:t xml:space="preserve"> </w:t>
      </w:r>
      <w:r>
        <w:rPr>
          <w:sz w:val="24"/>
        </w:rPr>
        <w:t>eligible costs</w:t>
      </w:r>
      <w:r>
        <w:rPr>
          <w:spacing w:val="-2"/>
          <w:sz w:val="24"/>
        </w:rPr>
        <w:t xml:space="preserve"> </w:t>
      </w:r>
      <w:r>
        <w:rPr>
          <w:sz w:val="24"/>
        </w:rPr>
        <w:t>are:</w:t>
      </w:r>
    </w:p>
    <w:p w14:paraId="5251E70F" w14:textId="77777777" w:rsidR="004B799C" w:rsidRDefault="004B799C">
      <w:pPr>
        <w:pStyle w:val="BodyText"/>
        <w:spacing w:before="10"/>
        <w:rPr>
          <w:sz w:val="20"/>
        </w:rPr>
      </w:pPr>
    </w:p>
    <w:p w14:paraId="2B1A16CC" w14:textId="77777777" w:rsidR="004B799C" w:rsidRDefault="00CA4AAC">
      <w:pPr>
        <w:pStyle w:val="ListParagraph"/>
        <w:numPr>
          <w:ilvl w:val="1"/>
          <w:numId w:val="28"/>
        </w:numPr>
        <w:tabs>
          <w:tab w:val="left" w:pos="2091"/>
          <w:tab w:val="left" w:pos="2092"/>
        </w:tabs>
        <w:ind w:right="959"/>
        <w:rPr>
          <w:sz w:val="24"/>
        </w:rPr>
      </w:pPr>
      <w:r>
        <w:rPr>
          <w:sz w:val="24"/>
        </w:rPr>
        <w:t>the</w:t>
      </w:r>
      <w:r>
        <w:rPr>
          <w:spacing w:val="19"/>
          <w:sz w:val="24"/>
        </w:rPr>
        <w:t xml:space="preserve"> </w:t>
      </w:r>
      <w:r>
        <w:rPr>
          <w:sz w:val="24"/>
        </w:rPr>
        <w:t>costs</w:t>
      </w:r>
      <w:r>
        <w:rPr>
          <w:spacing w:val="21"/>
          <w:sz w:val="24"/>
        </w:rPr>
        <w:t xml:space="preserve"> </w:t>
      </w:r>
      <w:r>
        <w:rPr>
          <w:sz w:val="24"/>
        </w:rPr>
        <w:t>incurred</w:t>
      </w:r>
      <w:r>
        <w:rPr>
          <w:spacing w:val="20"/>
          <w:sz w:val="24"/>
        </w:rPr>
        <w:t xml:space="preserve"> </w:t>
      </w:r>
      <w:r>
        <w:rPr>
          <w:sz w:val="24"/>
        </w:rPr>
        <w:t>for</w:t>
      </w:r>
      <w:r>
        <w:rPr>
          <w:spacing w:val="18"/>
          <w:sz w:val="24"/>
        </w:rPr>
        <w:t xml:space="preserve"> </w:t>
      </w:r>
      <w:r>
        <w:rPr>
          <w:sz w:val="24"/>
        </w:rPr>
        <w:t>the</w:t>
      </w:r>
      <w:r>
        <w:rPr>
          <w:spacing w:val="19"/>
          <w:sz w:val="24"/>
        </w:rPr>
        <w:t xml:space="preserve"> </w:t>
      </w:r>
      <w:r>
        <w:rPr>
          <w:sz w:val="24"/>
        </w:rPr>
        <w:t>remediation</w:t>
      </w:r>
      <w:r>
        <w:rPr>
          <w:spacing w:val="23"/>
          <w:sz w:val="24"/>
        </w:rPr>
        <w:t xml:space="preserve"> </w:t>
      </w:r>
      <w:r>
        <w:rPr>
          <w:sz w:val="24"/>
        </w:rPr>
        <w:t>of</w:t>
      </w:r>
      <w:r>
        <w:rPr>
          <w:spacing w:val="19"/>
          <w:sz w:val="24"/>
        </w:rPr>
        <w:t xml:space="preserve"> </w:t>
      </w:r>
      <w:r>
        <w:rPr>
          <w:sz w:val="24"/>
        </w:rPr>
        <w:t>environmental</w:t>
      </w:r>
      <w:r>
        <w:rPr>
          <w:spacing w:val="20"/>
          <w:sz w:val="24"/>
        </w:rPr>
        <w:t xml:space="preserve"> </w:t>
      </w:r>
      <w:r>
        <w:rPr>
          <w:sz w:val="24"/>
        </w:rPr>
        <w:t>damage</w:t>
      </w:r>
      <w:r>
        <w:rPr>
          <w:spacing w:val="18"/>
          <w:sz w:val="24"/>
        </w:rPr>
        <w:t xml:space="preserve"> </w:t>
      </w:r>
      <w:r>
        <w:rPr>
          <w:sz w:val="24"/>
        </w:rPr>
        <w:t>to</w:t>
      </w:r>
      <w:r>
        <w:rPr>
          <w:spacing w:val="20"/>
          <w:sz w:val="24"/>
        </w:rPr>
        <w:t xml:space="preserve"> </w:t>
      </w:r>
      <w:r>
        <w:rPr>
          <w:sz w:val="24"/>
        </w:rPr>
        <w:t>the</w:t>
      </w:r>
      <w:r>
        <w:rPr>
          <w:spacing w:val="19"/>
          <w:sz w:val="24"/>
        </w:rPr>
        <w:t xml:space="preserve"> </w:t>
      </w:r>
      <w:r>
        <w:rPr>
          <w:sz w:val="24"/>
        </w:rPr>
        <w:t>quality</w:t>
      </w:r>
      <w:r>
        <w:rPr>
          <w:spacing w:val="14"/>
          <w:sz w:val="24"/>
        </w:rPr>
        <w:t xml:space="preserve"> </w:t>
      </w:r>
      <w:r>
        <w:rPr>
          <w:sz w:val="24"/>
        </w:rPr>
        <w:t>of</w:t>
      </w:r>
      <w:r>
        <w:rPr>
          <w:spacing w:val="-57"/>
          <w:sz w:val="24"/>
        </w:rPr>
        <w:t xml:space="preserve"> </w:t>
      </w:r>
      <w:r>
        <w:rPr>
          <w:sz w:val="24"/>
        </w:rPr>
        <w:t>the</w:t>
      </w:r>
      <w:r>
        <w:rPr>
          <w:spacing w:val="-1"/>
          <w:sz w:val="24"/>
        </w:rPr>
        <w:t xml:space="preserve"> </w:t>
      </w:r>
      <w:r>
        <w:rPr>
          <w:sz w:val="24"/>
        </w:rPr>
        <w:t>soil or of</w:t>
      </w:r>
      <w:r>
        <w:rPr>
          <w:spacing w:val="-2"/>
          <w:sz w:val="24"/>
        </w:rPr>
        <w:t xml:space="preserve"> </w:t>
      </w:r>
      <w:r>
        <w:rPr>
          <w:sz w:val="24"/>
        </w:rPr>
        <w:t>surface</w:t>
      </w:r>
      <w:r>
        <w:rPr>
          <w:spacing w:val="-1"/>
          <w:sz w:val="24"/>
        </w:rPr>
        <w:t xml:space="preserve"> </w:t>
      </w:r>
      <w:r>
        <w:rPr>
          <w:sz w:val="24"/>
        </w:rPr>
        <w:t>water</w:t>
      </w:r>
      <w:r>
        <w:rPr>
          <w:spacing w:val="-2"/>
          <w:sz w:val="24"/>
        </w:rPr>
        <w:t xml:space="preserve"> </w:t>
      </w:r>
      <w:r>
        <w:rPr>
          <w:sz w:val="24"/>
        </w:rPr>
        <w:t>or</w:t>
      </w:r>
      <w:r>
        <w:rPr>
          <w:spacing w:val="1"/>
          <w:sz w:val="24"/>
        </w:rPr>
        <w:t xml:space="preserve"> </w:t>
      </w:r>
      <w:r>
        <w:rPr>
          <w:sz w:val="24"/>
        </w:rPr>
        <w:t>groundwater;</w:t>
      </w:r>
    </w:p>
    <w:p w14:paraId="22E95C9D" w14:textId="77777777" w:rsidR="004B799C" w:rsidRDefault="004B799C">
      <w:pPr>
        <w:pStyle w:val="BodyText"/>
        <w:spacing w:before="10"/>
        <w:rPr>
          <w:sz w:val="20"/>
        </w:rPr>
      </w:pPr>
    </w:p>
    <w:p w14:paraId="6D92B7F7" w14:textId="77777777" w:rsidR="004B799C" w:rsidRDefault="00CA4AAC">
      <w:pPr>
        <w:pStyle w:val="ListParagraph"/>
        <w:numPr>
          <w:ilvl w:val="1"/>
          <w:numId w:val="28"/>
        </w:numPr>
        <w:tabs>
          <w:tab w:val="left" w:pos="2091"/>
          <w:tab w:val="left" w:pos="2092"/>
        </w:tabs>
        <w:rPr>
          <w:sz w:val="24"/>
        </w:rPr>
      </w:pPr>
      <w:r>
        <w:rPr>
          <w:sz w:val="24"/>
        </w:rPr>
        <w:t>the</w:t>
      </w:r>
      <w:r>
        <w:rPr>
          <w:spacing w:val="-2"/>
          <w:sz w:val="24"/>
        </w:rPr>
        <w:t xml:space="preserve"> </w:t>
      </w:r>
      <w:r>
        <w:rPr>
          <w:sz w:val="24"/>
        </w:rPr>
        <w:t>costs</w:t>
      </w:r>
      <w:r>
        <w:rPr>
          <w:spacing w:val="-2"/>
          <w:sz w:val="24"/>
        </w:rPr>
        <w:t xml:space="preserve"> </w:t>
      </w:r>
      <w:r>
        <w:rPr>
          <w:sz w:val="24"/>
        </w:rPr>
        <w:t>incurred for</w:t>
      </w:r>
      <w:r>
        <w:rPr>
          <w:spacing w:val="-3"/>
          <w:sz w:val="24"/>
        </w:rPr>
        <w:t xml:space="preserve"> </w:t>
      </w:r>
      <w:r>
        <w:rPr>
          <w:sz w:val="24"/>
        </w:rPr>
        <w:t>the</w:t>
      </w:r>
      <w:r>
        <w:rPr>
          <w:spacing w:val="-1"/>
          <w:sz w:val="24"/>
        </w:rPr>
        <w:t xml:space="preserve"> </w:t>
      </w:r>
      <w:r>
        <w:rPr>
          <w:sz w:val="24"/>
        </w:rPr>
        <w:t>rehabilitation</w:t>
      </w:r>
      <w:r>
        <w:rPr>
          <w:spacing w:val="-1"/>
          <w:sz w:val="24"/>
        </w:rPr>
        <w:t xml:space="preserve"> </w:t>
      </w:r>
      <w:r>
        <w:rPr>
          <w:sz w:val="24"/>
        </w:rPr>
        <w:t>works;</w:t>
      </w:r>
    </w:p>
    <w:p w14:paraId="30A88321" w14:textId="77777777" w:rsidR="004B799C" w:rsidRDefault="004B799C">
      <w:pPr>
        <w:pStyle w:val="BodyText"/>
        <w:spacing w:before="10"/>
        <w:rPr>
          <w:sz w:val="20"/>
        </w:rPr>
      </w:pPr>
    </w:p>
    <w:p w14:paraId="4BBB6154" w14:textId="77777777" w:rsidR="004B799C" w:rsidRDefault="00CA4AAC">
      <w:pPr>
        <w:pStyle w:val="ListParagraph"/>
        <w:numPr>
          <w:ilvl w:val="1"/>
          <w:numId w:val="28"/>
        </w:numPr>
        <w:tabs>
          <w:tab w:val="left" w:pos="2091"/>
          <w:tab w:val="left" w:pos="2092"/>
        </w:tabs>
        <w:rPr>
          <w:sz w:val="24"/>
        </w:rPr>
      </w:pPr>
      <w:r>
        <w:rPr>
          <w:sz w:val="24"/>
        </w:rPr>
        <w:t>the</w:t>
      </w:r>
      <w:r>
        <w:rPr>
          <w:spacing w:val="-1"/>
          <w:sz w:val="24"/>
        </w:rPr>
        <w:t xml:space="preserve"> </w:t>
      </w:r>
      <w:r>
        <w:rPr>
          <w:sz w:val="24"/>
        </w:rPr>
        <w:t>costs</w:t>
      </w:r>
      <w:r>
        <w:rPr>
          <w:spacing w:val="-1"/>
          <w:sz w:val="24"/>
        </w:rPr>
        <w:t xml:space="preserve"> </w:t>
      </w:r>
      <w:r>
        <w:rPr>
          <w:sz w:val="24"/>
        </w:rPr>
        <w:t>incurred</w:t>
      </w:r>
      <w:r>
        <w:rPr>
          <w:spacing w:val="1"/>
          <w:sz w:val="24"/>
        </w:rPr>
        <w:t xml:space="preserve"> </w:t>
      </w:r>
      <w:r>
        <w:rPr>
          <w:sz w:val="24"/>
        </w:rPr>
        <w:t>for</w:t>
      </w:r>
      <w:r>
        <w:rPr>
          <w:spacing w:val="-3"/>
          <w:sz w:val="24"/>
        </w:rPr>
        <w:t xml:space="preserve"> </w:t>
      </w:r>
      <w:r>
        <w:rPr>
          <w:sz w:val="24"/>
        </w:rPr>
        <w:t>works</w:t>
      </w:r>
      <w:r>
        <w:rPr>
          <w:spacing w:val="-1"/>
          <w:sz w:val="24"/>
        </w:rPr>
        <w:t xml:space="preserve"> </w:t>
      </w:r>
      <w:r>
        <w:rPr>
          <w:sz w:val="24"/>
        </w:rPr>
        <w:t>undertaken</w:t>
      </w:r>
      <w:r>
        <w:rPr>
          <w:spacing w:val="-1"/>
          <w:sz w:val="24"/>
        </w:rPr>
        <w:t xml:space="preserve"> </w:t>
      </w:r>
      <w:r>
        <w:rPr>
          <w:sz w:val="24"/>
        </w:rPr>
        <w:t>to</w:t>
      </w:r>
      <w:r>
        <w:rPr>
          <w:spacing w:val="-1"/>
          <w:sz w:val="24"/>
        </w:rPr>
        <w:t xml:space="preserve"> </w:t>
      </w:r>
      <w:r>
        <w:rPr>
          <w:sz w:val="24"/>
        </w:rPr>
        <w:t>protect</w:t>
      </w:r>
      <w:r>
        <w:rPr>
          <w:spacing w:val="1"/>
          <w:sz w:val="24"/>
        </w:rPr>
        <w:t xml:space="preserve"> </w:t>
      </w:r>
      <w:r>
        <w:rPr>
          <w:sz w:val="24"/>
        </w:rPr>
        <w:t>or</w:t>
      </w:r>
      <w:r>
        <w:rPr>
          <w:spacing w:val="-1"/>
          <w:sz w:val="24"/>
        </w:rPr>
        <w:t xml:space="preserve"> </w:t>
      </w:r>
      <w:r>
        <w:rPr>
          <w:sz w:val="24"/>
        </w:rPr>
        <w:t>restore</w:t>
      </w:r>
      <w:r>
        <w:rPr>
          <w:spacing w:val="-2"/>
          <w:sz w:val="24"/>
        </w:rPr>
        <w:t xml:space="preserve"> </w:t>
      </w:r>
      <w:r>
        <w:rPr>
          <w:sz w:val="24"/>
        </w:rPr>
        <w:t>biodiversity;</w:t>
      </w:r>
    </w:p>
    <w:p w14:paraId="6E91B345" w14:textId="77777777" w:rsidR="004B799C" w:rsidRDefault="004B799C">
      <w:pPr>
        <w:pStyle w:val="BodyText"/>
        <w:spacing w:before="10"/>
        <w:rPr>
          <w:sz w:val="20"/>
        </w:rPr>
      </w:pPr>
    </w:p>
    <w:p w14:paraId="66976383" w14:textId="77777777" w:rsidR="004B799C" w:rsidRDefault="00CA4AAC">
      <w:pPr>
        <w:pStyle w:val="ListParagraph"/>
        <w:numPr>
          <w:ilvl w:val="1"/>
          <w:numId w:val="28"/>
        </w:numPr>
        <w:tabs>
          <w:tab w:val="left" w:pos="2091"/>
          <w:tab w:val="left" w:pos="2092"/>
        </w:tabs>
        <w:ind w:right="955"/>
        <w:rPr>
          <w:sz w:val="24"/>
        </w:rPr>
      </w:pPr>
      <w:r>
        <w:rPr>
          <w:sz w:val="24"/>
        </w:rPr>
        <w:t>the</w:t>
      </w:r>
      <w:r>
        <w:rPr>
          <w:spacing w:val="21"/>
          <w:sz w:val="24"/>
        </w:rPr>
        <w:t xml:space="preserve"> </w:t>
      </w:r>
      <w:r>
        <w:rPr>
          <w:sz w:val="24"/>
        </w:rPr>
        <w:t>costs</w:t>
      </w:r>
      <w:r>
        <w:rPr>
          <w:spacing w:val="23"/>
          <w:sz w:val="24"/>
        </w:rPr>
        <w:t xml:space="preserve"> </w:t>
      </w:r>
      <w:r>
        <w:rPr>
          <w:sz w:val="24"/>
        </w:rPr>
        <w:t>incurred</w:t>
      </w:r>
      <w:r>
        <w:rPr>
          <w:spacing w:val="22"/>
          <w:sz w:val="24"/>
        </w:rPr>
        <w:t xml:space="preserve"> </w:t>
      </w:r>
      <w:r>
        <w:rPr>
          <w:sz w:val="24"/>
        </w:rPr>
        <w:t>for</w:t>
      </w:r>
      <w:r>
        <w:rPr>
          <w:spacing w:val="21"/>
          <w:sz w:val="24"/>
        </w:rPr>
        <w:t xml:space="preserve"> </w:t>
      </w:r>
      <w:r>
        <w:rPr>
          <w:sz w:val="24"/>
        </w:rPr>
        <w:t>the</w:t>
      </w:r>
      <w:r>
        <w:rPr>
          <w:spacing w:val="22"/>
          <w:sz w:val="24"/>
        </w:rPr>
        <w:t xml:space="preserve"> </w:t>
      </w:r>
      <w:r>
        <w:rPr>
          <w:sz w:val="24"/>
        </w:rPr>
        <w:t>works</w:t>
      </w:r>
      <w:r>
        <w:rPr>
          <w:spacing w:val="23"/>
          <w:sz w:val="24"/>
        </w:rPr>
        <w:t xml:space="preserve"> </w:t>
      </w:r>
      <w:r>
        <w:rPr>
          <w:sz w:val="24"/>
        </w:rPr>
        <w:t>to</w:t>
      </w:r>
      <w:r>
        <w:rPr>
          <w:spacing w:val="23"/>
          <w:sz w:val="24"/>
        </w:rPr>
        <w:t xml:space="preserve"> </w:t>
      </w:r>
      <w:r>
        <w:rPr>
          <w:sz w:val="24"/>
        </w:rPr>
        <w:t>implement</w:t>
      </w:r>
      <w:r>
        <w:rPr>
          <w:spacing w:val="20"/>
          <w:sz w:val="24"/>
        </w:rPr>
        <w:t xml:space="preserve"> </w:t>
      </w:r>
      <w:r>
        <w:rPr>
          <w:sz w:val="24"/>
        </w:rPr>
        <w:t>nature-based</w:t>
      </w:r>
      <w:r>
        <w:rPr>
          <w:spacing w:val="22"/>
          <w:sz w:val="24"/>
        </w:rPr>
        <w:t xml:space="preserve"> </w:t>
      </w:r>
      <w:r>
        <w:rPr>
          <w:sz w:val="24"/>
        </w:rPr>
        <w:t>solutions</w:t>
      </w:r>
      <w:r>
        <w:rPr>
          <w:spacing w:val="23"/>
          <w:sz w:val="24"/>
        </w:rPr>
        <w:t xml:space="preserve"> </w:t>
      </w:r>
      <w:r>
        <w:rPr>
          <w:sz w:val="24"/>
        </w:rPr>
        <w:t>for</w:t>
      </w:r>
      <w:r>
        <w:rPr>
          <w:spacing w:val="21"/>
          <w:sz w:val="24"/>
        </w:rPr>
        <w:t xml:space="preserve"> </w:t>
      </w:r>
      <w:r>
        <w:rPr>
          <w:sz w:val="24"/>
        </w:rPr>
        <w:t>climate</w:t>
      </w:r>
      <w:r>
        <w:rPr>
          <w:spacing w:val="-57"/>
          <w:sz w:val="24"/>
        </w:rPr>
        <w:t xml:space="preserve"> </w:t>
      </w:r>
      <w:r>
        <w:rPr>
          <w:sz w:val="24"/>
        </w:rPr>
        <w:t>change adaptation.</w:t>
      </w:r>
    </w:p>
    <w:p w14:paraId="58D185C2" w14:textId="77777777" w:rsidR="004B799C" w:rsidRDefault="004B799C">
      <w:pPr>
        <w:pStyle w:val="BodyText"/>
        <w:spacing w:before="11"/>
        <w:rPr>
          <w:sz w:val="20"/>
        </w:rPr>
      </w:pPr>
    </w:p>
    <w:p w14:paraId="79055643" w14:textId="77777777" w:rsidR="004B799C" w:rsidRDefault="00CA4AAC">
      <w:pPr>
        <w:pStyle w:val="ListParagraph"/>
        <w:numPr>
          <w:ilvl w:val="0"/>
          <w:numId w:val="28"/>
        </w:numPr>
        <w:tabs>
          <w:tab w:val="left" w:pos="1559"/>
        </w:tabs>
        <w:ind w:left="1558" w:right="953" w:hanging="600"/>
        <w:jc w:val="both"/>
        <w:rPr>
          <w:sz w:val="24"/>
        </w:rPr>
      </w:pPr>
      <w:r>
        <w:rPr>
          <w:sz w:val="24"/>
        </w:rPr>
        <w:t>All</w:t>
      </w:r>
      <w:r>
        <w:rPr>
          <w:spacing w:val="1"/>
          <w:sz w:val="24"/>
        </w:rPr>
        <w:t xml:space="preserve"> </w:t>
      </w:r>
      <w:r>
        <w:rPr>
          <w:sz w:val="24"/>
        </w:rPr>
        <w:t>expenditure</w:t>
      </w:r>
      <w:r>
        <w:rPr>
          <w:spacing w:val="1"/>
          <w:sz w:val="24"/>
        </w:rPr>
        <w:t xml:space="preserve"> </w:t>
      </w:r>
      <w:r>
        <w:rPr>
          <w:sz w:val="24"/>
        </w:rPr>
        <w:t>incurred</w:t>
      </w:r>
      <w:r>
        <w:rPr>
          <w:spacing w:val="1"/>
          <w:sz w:val="24"/>
        </w:rPr>
        <w:t xml:space="preserve"> </w:t>
      </w:r>
      <w:r>
        <w:rPr>
          <w:sz w:val="24"/>
        </w:rPr>
        <w:t>for</w:t>
      </w:r>
      <w:r>
        <w:rPr>
          <w:spacing w:val="1"/>
          <w:sz w:val="24"/>
        </w:rPr>
        <w:t xml:space="preserve"> </w:t>
      </w:r>
      <w:r>
        <w:rPr>
          <w:sz w:val="24"/>
        </w:rPr>
        <w:t>the</w:t>
      </w:r>
      <w:r>
        <w:rPr>
          <w:spacing w:val="1"/>
          <w:sz w:val="24"/>
        </w:rPr>
        <w:t xml:space="preserve"> </w:t>
      </w:r>
      <w:r>
        <w:rPr>
          <w:sz w:val="24"/>
        </w:rPr>
        <w:t>remediation</w:t>
      </w:r>
      <w:r>
        <w:rPr>
          <w:spacing w:val="1"/>
          <w:sz w:val="24"/>
        </w:rPr>
        <w:t xml:space="preserve"> </w:t>
      </w:r>
      <w:r>
        <w:rPr>
          <w:sz w:val="24"/>
        </w:rPr>
        <w:t>or</w:t>
      </w:r>
      <w:r>
        <w:rPr>
          <w:spacing w:val="1"/>
          <w:sz w:val="24"/>
        </w:rPr>
        <w:t xml:space="preserve"> </w:t>
      </w:r>
      <w:r>
        <w:rPr>
          <w:sz w:val="24"/>
        </w:rPr>
        <w:t>rehabilitation</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site</w:t>
      </w:r>
      <w:r>
        <w:rPr>
          <w:spacing w:val="1"/>
          <w:sz w:val="24"/>
        </w:rPr>
        <w:t xml:space="preserve"> </w:t>
      </w:r>
      <w:r>
        <w:rPr>
          <w:sz w:val="24"/>
        </w:rPr>
        <w:t>or</w:t>
      </w:r>
      <w:r>
        <w:rPr>
          <w:spacing w:val="60"/>
          <w:sz w:val="24"/>
        </w:rPr>
        <w:t xml:space="preserve"> </w:t>
      </w:r>
      <w:r>
        <w:rPr>
          <w:sz w:val="24"/>
        </w:rPr>
        <w:t>the</w:t>
      </w:r>
      <w:r>
        <w:rPr>
          <w:spacing w:val="1"/>
          <w:sz w:val="24"/>
        </w:rPr>
        <w:t xml:space="preserve"> </w:t>
      </w:r>
      <w:r>
        <w:rPr>
          <w:sz w:val="24"/>
        </w:rPr>
        <w:t>protection</w:t>
      </w:r>
      <w:r>
        <w:rPr>
          <w:spacing w:val="1"/>
          <w:sz w:val="24"/>
        </w:rPr>
        <w:t xml:space="preserve"> </w:t>
      </w:r>
      <w:r>
        <w:rPr>
          <w:sz w:val="24"/>
        </w:rPr>
        <w:t>or</w:t>
      </w:r>
      <w:r>
        <w:rPr>
          <w:spacing w:val="1"/>
          <w:sz w:val="24"/>
        </w:rPr>
        <w:t xml:space="preserve"> </w:t>
      </w:r>
      <w:r>
        <w:rPr>
          <w:sz w:val="24"/>
        </w:rPr>
        <w:t>restoration</w:t>
      </w:r>
      <w:r>
        <w:rPr>
          <w:spacing w:val="1"/>
          <w:sz w:val="24"/>
        </w:rPr>
        <w:t xml:space="preserve"> </w:t>
      </w:r>
      <w:r>
        <w:rPr>
          <w:sz w:val="24"/>
        </w:rPr>
        <w:t>of</w:t>
      </w:r>
      <w:r>
        <w:rPr>
          <w:spacing w:val="1"/>
          <w:sz w:val="24"/>
        </w:rPr>
        <w:t xml:space="preserve"> </w:t>
      </w:r>
      <w:r>
        <w:rPr>
          <w:sz w:val="24"/>
        </w:rPr>
        <w:t>biodiversity,</w:t>
      </w:r>
      <w:r>
        <w:rPr>
          <w:spacing w:val="1"/>
          <w:sz w:val="24"/>
        </w:rPr>
        <w:t xml:space="preserve"> </w:t>
      </w:r>
      <w:r>
        <w:rPr>
          <w:sz w:val="24"/>
        </w:rPr>
        <w:t>or</w:t>
      </w:r>
      <w:r>
        <w:rPr>
          <w:spacing w:val="1"/>
          <w:sz w:val="24"/>
        </w:rPr>
        <w:t xml:space="preserve"> </w:t>
      </w:r>
      <w:r>
        <w:rPr>
          <w:sz w:val="24"/>
        </w:rPr>
        <w:t>the</w:t>
      </w:r>
      <w:r>
        <w:rPr>
          <w:spacing w:val="1"/>
          <w:sz w:val="24"/>
        </w:rPr>
        <w:t xml:space="preserve"> </w:t>
      </w:r>
      <w:r>
        <w:rPr>
          <w:sz w:val="24"/>
        </w:rPr>
        <w:t>implementation</w:t>
      </w:r>
      <w:r>
        <w:rPr>
          <w:spacing w:val="1"/>
          <w:sz w:val="24"/>
        </w:rPr>
        <w:t xml:space="preserve"> </w:t>
      </w:r>
      <w:r>
        <w:rPr>
          <w:sz w:val="24"/>
        </w:rPr>
        <w:t>of</w:t>
      </w:r>
      <w:r>
        <w:rPr>
          <w:spacing w:val="1"/>
          <w:sz w:val="24"/>
        </w:rPr>
        <w:t xml:space="preserve"> </w:t>
      </w:r>
      <w:r>
        <w:rPr>
          <w:sz w:val="24"/>
        </w:rPr>
        <w:t>nature-based</w:t>
      </w:r>
      <w:r>
        <w:rPr>
          <w:spacing w:val="1"/>
          <w:sz w:val="24"/>
        </w:rPr>
        <w:t xml:space="preserve"> </w:t>
      </w:r>
      <w:r>
        <w:rPr>
          <w:sz w:val="24"/>
        </w:rPr>
        <w:t>solutions, may be considered eligible costs for the remediation</w:t>
      </w:r>
      <w:r>
        <w:rPr>
          <w:spacing w:val="1"/>
          <w:sz w:val="24"/>
        </w:rPr>
        <w:t xml:space="preserve"> </w:t>
      </w:r>
      <w:r>
        <w:rPr>
          <w:sz w:val="24"/>
        </w:rPr>
        <w:t>or rehabilitation of</w:t>
      </w:r>
      <w:r>
        <w:rPr>
          <w:spacing w:val="1"/>
          <w:sz w:val="24"/>
        </w:rPr>
        <w:t xml:space="preserve"> </w:t>
      </w:r>
      <w:r>
        <w:rPr>
          <w:sz w:val="24"/>
        </w:rPr>
        <w:t>contaminated</w:t>
      </w:r>
      <w:r>
        <w:rPr>
          <w:spacing w:val="-1"/>
          <w:sz w:val="24"/>
        </w:rPr>
        <w:t xml:space="preserve"> </w:t>
      </w:r>
      <w:r>
        <w:rPr>
          <w:sz w:val="24"/>
        </w:rPr>
        <w:t>sites or</w:t>
      </w:r>
      <w:r>
        <w:rPr>
          <w:spacing w:val="-1"/>
          <w:sz w:val="24"/>
        </w:rPr>
        <w:t xml:space="preserve"> </w:t>
      </w:r>
      <w:r>
        <w:rPr>
          <w:sz w:val="24"/>
        </w:rPr>
        <w:t>for the protection</w:t>
      </w:r>
      <w:r>
        <w:rPr>
          <w:spacing w:val="-1"/>
          <w:sz w:val="24"/>
        </w:rPr>
        <w:t xml:space="preserve"> </w:t>
      </w:r>
      <w:r>
        <w:rPr>
          <w:sz w:val="24"/>
        </w:rPr>
        <w:t>or restoration of</w:t>
      </w:r>
      <w:r>
        <w:rPr>
          <w:spacing w:val="-1"/>
          <w:sz w:val="24"/>
        </w:rPr>
        <w:t xml:space="preserve"> </w:t>
      </w:r>
      <w:r>
        <w:rPr>
          <w:sz w:val="24"/>
        </w:rPr>
        <w:t>biodiversity.</w:t>
      </w:r>
    </w:p>
    <w:p w14:paraId="5CCB5308" w14:textId="77777777" w:rsidR="004B799C" w:rsidRDefault="004B799C">
      <w:pPr>
        <w:pStyle w:val="BodyText"/>
        <w:spacing w:before="10"/>
        <w:rPr>
          <w:sz w:val="20"/>
        </w:rPr>
      </w:pPr>
    </w:p>
    <w:p w14:paraId="7F3D3C22" w14:textId="77777777" w:rsidR="004B799C" w:rsidRDefault="00CA4AAC">
      <w:pPr>
        <w:pStyle w:val="ListParagraph"/>
        <w:numPr>
          <w:ilvl w:val="0"/>
          <w:numId w:val="28"/>
        </w:numPr>
        <w:tabs>
          <w:tab w:val="left" w:pos="1559"/>
        </w:tabs>
        <w:ind w:left="1558" w:right="957" w:hanging="600"/>
        <w:jc w:val="both"/>
        <w:rPr>
          <w:sz w:val="24"/>
        </w:rPr>
      </w:pPr>
      <w:r>
        <w:rPr>
          <w:sz w:val="24"/>
        </w:rPr>
        <w:t>The aid may cover 100 % of the eligible costs minus the increase in the value of the</w:t>
      </w:r>
      <w:r>
        <w:rPr>
          <w:spacing w:val="1"/>
          <w:sz w:val="24"/>
        </w:rPr>
        <w:t xml:space="preserve"> </w:t>
      </w:r>
      <w:r>
        <w:rPr>
          <w:sz w:val="24"/>
        </w:rPr>
        <w:t>land. Evaluations of the increase in value of the land resulting from the remediation or</w:t>
      </w:r>
      <w:r>
        <w:rPr>
          <w:spacing w:val="1"/>
          <w:sz w:val="24"/>
        </w:rPr>
        <w:t xml:space="preserve"> </w:t>
      </w:r>
      <w:r>
        <w:rPr>
          <w:sz w:val="24"/>
        </w:rPr>
        <w:t>rehabilitation</w:t>
      </w:r>
      <w:r>
        <w:rPr>
          <w:spacing w:val="-1"/>
          <w:sz w:val="24"/>
        </w:rPr>
        <w:t xml:space="preserve"> </w:t>
      </w:r>
      <w:r>
        <w:rPr>
          <w:sz w:val="24"/>
        </w:rPr>
        <w:t>must be carried out by</w:t>
      </w:r>
      <w:r>
        <w:rPr>
          <w:spacing w:val="-3"/>
          <w:sz w:val="24"/>
        </w:rPr>
        <w:t xml:space="preserve"> </w:t>
      </w:r>
      <w:r>
        <w:rPr>
          <w:sz w:val="24"/>
        </w:rPr>
        <w:t>an independent qualified expert.</w:t>
      </w:r>
    </w:p>
    <w:p w14:paraId="6B38E992" w14:textId="77777777" w:rsidR="004B799C" w:rsidRDefault="004B799C">
      <w:pPr>
        <w:pStyle w:val="BodyText"/>
        <w:rPr>
          <w:sz w:val="20"/>
        </w:rPr>
      </w:pPr>
    </w:p>
    <w:p w14:paraId="016584BF" w14:textId="77777777" w:rsidR="004B799C" w:rsidRDefault="004B799C">
      <w:pPr>
        <w:pStyle w:val="BodyText"/>
        <w:rPr>
          <w:sz w:val="20"/>
        </w:rPr>
      </w:pPr>
    </w:p>
    <w:p w14:paraId="2EA24CDC" w14:textId="77777777" w:rsidR="004B799C" w:rsidRDefault="004B799C">
      <w:pPr>
        <w:pStyle w:val="BodyText"/>
        <w:rPr>
          <w:sz w:val="20"/>
        </w:rPr>
      </w:pPr>
    </w:p>
    <w:p w14:paraId="236B539D" w14:textId="77777777" w:rsidR="004B799C" w:rsidRDefault="004B799C">
      <w:pPr>
        <w:pStyle w:val="BodyText"/>
        <w:rPr>
          <w:sz w:val="20"/>
        </w:rPr>
      </w:pPr>
    </w:p>
    <w:p w14:paraId="67737C25" w14:textId="77777777" w:rsidR="004B799C" w:rsidRDefault="004B799C">
      <w:pPr>
        <w:pStyle w:val="BodyText"/>
        <w:rPr>
          <w:sz w:val="20"/>
        </w:rPr>
      </w:pPr>
    </w:p>
    <w:p w14:paraId="546E9249" w14:textId="12F380A5" w:rsidR="004B799C" w:rsidRDefault="00161D3B">
      <w:pPr>
        <w:pStyle w:val="BodyText"/>
        <w:spacing w:before="4"/>
        <w:rPr>
          <w:sz w:val="25"/>
        </w:rPr>
      </w:pPr>
      <w:r>
        <w:rPr>
          <w:noProof/>
        </w:rPr>
        <mc:AlternateContent>
          <mc:Choice Requires="wps">
            <w:drawing>
              <wp:anchor distT="0" distB="0" distL="0" distR="0" simplePos="0" relativeHeight="487653888" behindDoc="1" locked="0" layoutInCell="1" allowOverlap="1" wp14:anchorId="51E17381" wp14:editId="71422E34">
                <wp:simplePos x="0" y="0"/>
                <wp:positionH relativeFrom="page">
                  <wp:posOffset>901065</wp:posOffset>
                </wp:positionH>
                <wp:positionV relativeFrom="paragraph">
                  <wp:posOffset>200660</wp:posOffset>
                </wp:positionV>
                <wp:extent cx="1828800" cy="7620"/>
                <wp:effectExtent l="0" t="0" r="0" b="0"/>
                <wp:wrapTopAndBottom/>
                <wp:docPr id="50" name="docshape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9866B9" id="docshape54" o:spid="_x0000_s1026" style="position:absolute;margin-left:70.95pt;margin-top:15.8pt;width:2in;height:.6pt;z-index:-15662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" fillcolor="black" stroked="f">
                <w10:wrap type="topAndBottom" anchorx="page"/>
              </v:rect>
            </w:pict>
          </mc:Fallback>
        </mc:AlternateContent>
      </w:r>
    </w:p>
    <w:p w14:paraId="30EEDFD3" w14:textId="77777777" w:rsidR="004B799C" w:rsidRDefault="00CA4AAC">
      <w:pPr>
        <w:tabs>
          <w:tab w:val="left" w:pos="1525"/>
        </w:tabs>
        <w:spacing w:before="101"/>
        <w:ind w:left="1525" w:right="958" w:hanging="567"/>
        <w:rPr>
          <w:sz w:val="20"/>
        </w:rPr>
      </w:pPr>
      <w:r>
        <w:rPr>
          <w:sz w:val="20"/>
          <w:vertAlign w:val="superscript"/>
        </w:rPr>
        <w:t>105</w:t>
      </w:r>
      <w:r>
        <w:rPr>
          <w:sz w:val="20"/>
        </w:rPr>
        <w:tab/>
        <w:t>See</w:t>
      </w:r>
      <w:r>
        <w:rPr>
          <w:spacing w:val="5"/>
          <w:sz w:val="20"/>
        </w:rPr>
        <w:t xml:space="preserve"> </w:t>
      </w:r>
      <w:r>
        <w:rPr>
          <w:sz w:val="20"/>
        </w:rPr>
        <w:t>Commission</w:t>
      </w:r>
      <w:r>
        <w:rPr>
          <w:spacing w:val="4"/>
          <w:sz w:val="20"/>
        </w:rPr>
        <w:t xml:space="preserve"> </w:t>
      </w:r>
      <w:r>
        <w:rPr>
          <w:sz w:val="20"/>
        </w:rPr>
        <w:t>Decision</w:t>
      </w:r>
      <w:r>
        <w:rPr>
          <w:spacing w:val="6"/>
          <w:sz w:val="20"/>
        </w:rPr>
        <w:t xml:space="preserve"> </w:t>
      </w:r>
      <w:r>
        <w:rPr>
          <w:sz w:val="20"/>
        </w:rPr>
        <w:t>C(2012)</w:t>
      </w:r>
      <w:r>
        <w:rPr>
          <w:spacing w:val="5"/>
          <w:sz w:val="20"/>
        </w:rPr>
        <w:t xml:space="preserve"> </w:t>
      </w:r>
      <w:r>
        <w:rPr>
          <w:sz w:val="20"/>
        </w:rPr>
        <w:t>558</w:t>
      </w:r>
      <w:r>
        <w:rPr>
          <w:spacing w:val="7"/>
          <w:sz w:val="20"/>
        </w:rPr>
        <w:t xml:space="preserve"> </w:t>
      </w:r>
      <w:r>
        <w:rPr>
          <w:sz w:val="20"/>
        </w:rPr>
        <w:t>final</w:t>
      </w:r>
      <w:r>
        <w:rPr>
          <w:spacing w:val="5"/>
          <w:sz w:val="20"/>
        </w:rPr>
        <w:t xml:space="preserve"> </w:t>
      </w:r>
      <w:r>
        <w:rPr>
          <w:sz w:val="20"/>
        </w:rPr>
        <w:t>of</w:t>
      </w:r>
      <w:r>
        <w:rPr>
          <w:spacing w:val="3"/>
          <w:sz w:val="20"/>
        </w:rPr>
        <w:t xml:space="preserve"> </w:t>
      </w:r>
      <w:r>
        <w:rPr>
          <w:sz w:val="20"/>
        </w:rPr>
        <w:t>17</w:t>
      </w:r>
      <w:r>
        <w:rPr>
          <w:spacing w:val="6"/>
          <w:sz w:val="20"/>
        </w:rPr>
        <w:t xml:space="preserve"> </w:t>
      </w:r>
      <w:r>
        <w:rPr>
          <w:sz w:val="20"/>
        </w:rPr>
        <w:t>October</w:t>
      </w:r>
      <w:r>
        <w:rPr>
          <w:spacing w:val="5"/>
          <w:sz w:val="20"/>
        </w:rPr>
        <w:t xml:space="preserve"> </w:t>
      </w:r>
      <w:r>
        <w:rPr>
          <w:sz w:val="20"/>
        </w:rPr>
        <w:t>2012</w:t>
      </w:r>
      <w:r>
        <w:rPr>
          <w:spacing w:val="6"/>
          <w:sz w:val="20"/>
        </w:rPr>
        <w:t xml:space="preserve"> </w:t>
      </w:r>
      <w:r>
        <w:rPr>
          <w:sz w:val="20"/>
        </w:rPr>
        <w:t>in</w:t>
      </w:r>
      <w:r>
        <w:rPr>
          <w:spacing w:val="4"/>
          <w:sz w:val="20"/>
        </w:rPr>
        <w:t xml:space="preserve"> </w:t>
      </w:r>
      <w:r>
        <w:rPr>
          <w:sz w:val="20"/>
        </w:rPr>
        <w:t>case</w:t>
      </w:r>
      <w:r>
        <w:rPr>
          <w:spacing w:val="5"/>
          <w:sz w:val="20"/>
        </w:rPr>
        <w:t xml:space="preserve"> </w:t>
      </w:r>
      <w:r>
        <w:rPr>
          <w:sz w:val="20"/>
        </w:rPr>
        <w:t>SA.33496</w:t>
      </w:r>
      <w:r>
        <w:rPr>
          <w:spacing w:val="6"/>
          <w:sz w:val="20"/>
        </w:rPr>
        <w:t xml:space="preserve"> </w:t>
      </w:r>
      <w:r>
        <w:rPr>
          <w:sz w:val="20"/>
        </w:rPr>
        <w:t>(2011/N)</w:t>
      </w:r>
      <w:r>
        <w:rPr>
          <w:spacing w:val="16"/>
          <w:sz w:val="20"/>
        </w:rPr>
        <w:t xml:space="preserve"> </w:t>
      </w:r>
      <w:r>
        <w:rPr>
          <w:sz w:val="20"/>
        </w:rPr>
        <w:t>–</w:t>
      </w:r>
      <w:r>
        <w:rPr>
          <w:spacing w:val="6"/>
          <w:sz w:val="20"/>
        </w:rPr>
        <w:t xml:space="preserve"> </w:t>
      </w:r>
      <w:r>
        <w:rPr>
          <w:sz w:val="20"/>
        </w:rPr>
        <w:t>Austria</w:t>
      </w:r>
      <w:r>
        <w:rPr>
          <w:spacing w:val="7"/>
          <w:sz w:val="20"/>
        </w:rPr>
        <w:t xml:space="preserve"> </w:t>
      </w:r>
      <w:r>
        <w:rPr>
          <w:sz w:val="20"/>
        </w:rPr>
        <w:t>–</w:t>
      </w:r>
      <w:r>
        <w:rPr>
          <w:spacing w:val="-47"/>
          <w:sz w:val="20"/>
        </w:rPr>
        <w:t xml:space="preserve"> </w:t>
      </w:r>
      <w:r>
        <w:rPr>
          <w:sz w:val="20"/>
        </w:rPr>
        <w:t>Einzelfall,</w:t>
      </w:r>
      <w:r>
        <w:rPr>
          <w:spacing w:val="2"/>
          <w:sz w:val="20"/>
        </w:rPr>
        <w:t xml:space="preserve"> </w:t>
      </w:r>
      <w:r>
        <w:rPr>
          <w:sz w:val="20"/>
        </w:rPr>
        <w:t>Altlast,</w:t>
      </w:r>
      <w:r>
        <w:rPr>
          <w:spacing w:val="-1"/>
          <w:sz w:val="20"/>
        </w:rPr>
        <w:t xml:space="preserve"> </w:t>
      </w:r>
      <w:r>
        <w:rPr>
          <w:sz w:val="20"/>
        </w:rPr>
        <w:t>DECON Umwelttechnik</w:t>
      </w:r>
      <w:r>
        <w:rPr>
          <w:spacing w:val="-2"/>
          <w:sz w:val="20"/>
        </w:rPr>
        <w:t xml:space="preserve"> </w:t>
      </w:r>
      <w:r>
        <w:rPr>
          <w:sz w:val="20"/>
        </w:rPr>
        <w:t>GmbH,</w:t>
      </w:r>
      <w:r>
        <w:rPr>
          <w:spacing w:val="-1"/>
          <w:sz w:val="20"/>
        </w:rPr>
        <w:t xml:space="preserve"> </w:t>
      </w:r>
      <w:r>
        <w:rPr>
          <w:sz w:val="20"/>
        </w:rPr>
        <w:t>recitals</w:t>
      </w:r>
      <w:r>
        <w:rPr>
          <w:spacing w:val="-1"/>
          <w:sz w:val="20"/>
        </w:rPr>
        <w:t xml:space="preserve"> </w:t>
      </w:r>
      <w:r>
        <w:rPr>
          <w:sz w:val="20"/>
        </w:rPr>
        <w:t>65-69 (OJ</w:t>
      </w:r>
      <w:r>
        <w:rPr>
          <w:spacing w:val="-2"/>
          <w:sz w:val="20"/>
        </w:rPr>
        <w:t xml:space="preserve"> </w:t>
      </w:r>
      <w:r>
        <w:rPr>
          <w:sz w:val="20"/>
        </w:rPr>
        <w:t>C</w:t>
      </w:r>
      <w:r>
        <w:rPr>
          <w:spacing w:val="-1"/>
          <w:sz w:val="20"/>
        </w:rPr>
        <w:t xml:space="preserve"> </w:t>
      </w:r>
      <w:r>
        <w:rPr>
          <w:sz w:val="20"/>
        </w:rPr>
        <w:t>14,</w:t>
      </w:r>
      <w:r>
        <w:rPr>
          <w:spacing w:val="-1"/>
          <w:sz w:val="20"/>
        </w:rPr>
        <w:t xml:space="preserve"> </w:t>
      </w:r>
      <w:r>
        <w:rPr>
          <w:sz w:val="20"/>
        </w:rPr>
        <w:t>17.1.2013, p.</w:t>
      </w:r>
      <w:r>
        <w:rPr>
          <w:spacing w:val="1"/>
          <w:sz w:val="20"/>
        </w:rPr>
        <w:t xml:space="preserve"> </w:t>
      </w:r>
      <w:r>
        <w:rPr>
          <w:sz w:val="20"/>
        </w:rPr>
        <w:t>1).</w:t>
      </w:r>
    </w:p>
    <w:p w14:paraId="570D6B4E" w14:textId="77777777" w:rsidR="004B799C" w:rsidRDefault="00CA4AAC">
      <w:pPr>
        <w:tabs>
          <w:tab w:val="left" w:pos="1525"/>
        </w:tabs>
        <w:spacing w:before="1"/>
        <w:ind w:left="1525" w:right="961" w:hanging="567"/>
        <w:rPr>
          <w:sz w:val="20"/>
        </w:rPr>
      </w:pPr>
      <w:r>
        <w:rPr>
          <w:sz w:val="20"/>
          <w:vertAlign w:val="superscript"/>
        </w:rPr>
        <w:t>106</w:t>
      </w:r>
      <w:r>
        <w:rPr>
          <w:sz w:val="20"/>
        </w:rPr>
        <w:tab/>
        <w:t>Council</w:t>
      </w:r>
      <w:r>
        <w:rPr>
          <w:spacing w:val="13"/>
          <w:sz w:val="20"/>
        </w:rPr>
        <w:t xml:space="preserve"> </w:t>
      </w:r>
      <w:r>
        <w:rPr>
          <w:sz w:val="20"/>
        </w:rPr>
        <w:t>Directive</w:t>
      </w:r>
      <w:r>
        <w:rPr>
          <w:spacing w:val="13"/>
          <w:sz w:val="20"/>
        </w:rPr>
        <w:t xml:space="preserve"> </w:t>
      </w:r>
      <w:r>
        <w:rPr>
          <w:sz w:val="20"/>
        </w:rPr>
        <w:t>92/43/EEC</w:t>
      </w:r>
      <w:r>
        <w:rPr>
          <w:spacing w:val="12"/>
          <w:sz w:val="20"/>
        </w:rPr>
        <w:t xml:space="preserve"> </w:t>
      </w:r>
      <w:r>
        <w:rPr>
          <w:sz w:val="20"/>
        </w:rPr>
        <w:t>of</w:t>
      </w:r>
      <w:r>
        <w:rPr>
          <w:spacing w:val="11"/>
          <w:sz w:val="20"/>
        </w:rPr>
        <w:t xml:space="preserve"> </w:t>
      </w:r>
      <w:r>
        <w:rPr>
          <w:sz w:val="20"/>
        </w:rPr>
        <w:t>21</w:t>
      </w:r>
      <w:r>
        <w:rPr>
          <w:spacing w:val="15"/>
          <w:sz w:val="20"/>
        </w:rPr>
        <w:t xml:space="preserve"> </w:t>
      </w:r>
      <w:r>
        <w:rPr>
          <w:sz w:val="20"/>
        </w:rPr>
        <w:t>May</w:t>
      </w:r>
      <w:r>
        <w:rPr>
          <w:spacing w:val="9"/>
          <w:sz w:val="20"/>
        </w:rPr>
        <w:t xml:space="preserve"> </w:t>
      </w:r>
      <w:r>
        <w:rPr>
          <w:sz w:val="20"/>
        </w:rPr>
        <w:t>1992</w:t>
      </w:r>
      <w:r>
        <w:rPr>
          <w:spacing w:val="14"/>
          <w:sz w:val="20"/>
        </w:rPr>
        <w:t xml:space="preserve"> </w:t>
      </w:r>
      <w:r>
        <w:rPr>
          <w:sz w:val="20"/>
        </w:rPr>
        <w:t>on</w:t>
      </w:r>
      <w:r>
        <w:rPr>
          <w:spacing w:val="12"/>
          <w:sz w:val="20"/>
        </w:rPr>
        <w:t xml:space="preserve"> </w:t>
      </w:r>
      <w:r>
        <w:rPr>
          <w:sz w:val="20"/>
        </w:rPr>
        <w:t>the</w:t>
      </w:r>
      <w:r>
        <w:rPr>
          <w:spacing w:val="13"/>
          <w:sz w:val="20"/>
        </w:rPr>
        <w:t xml:space="preserve"> </w:t>
      </w:r>
      <w:r>
        <w:rPr>
          <w:sz w:val="20"/>
        </w:rPr>
        <w:t>conservation</w:t>
      </w:r>
      <w:r>
        <w:rPr>
          <w:spacing w:val="13"/>
          <w:sz w:val="20"/>
        </w:rPr>
        <w:t xml:space="preserve"> </w:t>
      </w:r>
      <w:r>
        <w:rPr>
          <w:sz w:val="20"/>
        </w:rPr>
        <w:t>of</w:t>
      </w:r>
      <w:r>
        <w:rPr>
          <w:spacing w:val="11"/>
          <w:sz w:val="20"/>
        </w:rPr>
        <w:t xml:space="preserve"> </w:t>
      </w:r>
      <w:r>
        <w:rPr>
          <w:sz w:val="20"/>
        </w:rPr>
        <w:t>natural</w:t>
      </w:r>
      <w:r>
        <w:rPr>
          <w:spacing w:val="16"/>
          <w:sz w:val="20"/>
        </w:rPr>
        <w:t xml:space="preserve"> </w:t>
      </w:r>
      <w:r>
        <w:rPr>
          <w:sz w:val="20"/>
        </w:rPr>
        <w:t>habitats</w:t>
      </w:r>
      <w:r>
        <w:rPr>
          <w:spacing w:val="12"/>
          <w:sz w:val="20"/>
        </w:rPr>
        <w:t xml:space="preserve"> </w:t>
      </w:r>
      <w:r>
        <w:rPr>
          <w:sz w:val="20"/>
        </w:rPr>
        <w:t>and</w:t>
      </w:r>
      <w:r>
        <w:rPr>
          <w:spacing w:val="15"/>
          <w:sz w:val="20"/>
        </w:rPr>
        <w:t xml:space="preserve"> </w:t>
      </w:r>
      <w:r>
        <w:rPr>
          <w:sz w:val="20"/>
        </w:rPr>
        <w:t>of</w:t>
      </w:r>
      <w:r>
        <w:rPr>
          <w:spacing w:val="14"/>
          <w:sz w:val="20"/>
        </w:rPr>
        <w:t xml:space="preserve"> </w:t>
      </w:r>
      <w:r>
        <w:rPr>
          <w:sz w:val="20"/>
        </w:rPr>
        <w:t>wild</w:t>
      </w:r>
      <w:r>
        <w:rPr>
          <w:spacing w:val="14"/>
          <w:sz w:val="20"/>
        </w:rPr>
        <w:t xml:space="preserve"> </w:t>
      </w:r>
      <w:r>
        <w:rPr>
          <w:sz w:val="20"/>
        </w:rPr>
        <w:t>fauna</w:t>
      </w:r>
      <w:r>
        <w:rPr>
          <w:spacing w:val="-47"/>
          <w:sz w:val="20"/>
        </w:rPr>
        <w:t xml:space="preserve"> </w:t>
      </w:r>
      <w:r>
        <w:rPr>
          <w:sz w:val="20"/>
        </w:rPr>
        <w:t>and flora</w:t>
      </w:r>
      <w:r>
        <w:rPr>
          <w:spacing w:val="1"/>
          <w:sz w:val="20"/>
        </w:rPr>
        <w:t xml:space="preserve"> </w:t>
      </w:r>
      <w:r>
        <w:rPr>
          <w:sz w:val="20"/>
        </w:rPr>
        <w:t>(OJ</w:t>
      </w:r>
      <w:r>
        <w:rPr>
          <w:spacing w:val="1"/>
          <w:sz w:val="20"/>
        </w:rPr>
        <w:t xml:space="preserve"> </w:t>
      </w:r>
      <w:r>
        <w:rPr>
          <w:sz w:val="20"/>
        </w:rPr>
        <w:t>L</w:t>
      </w:r>
      <w:r>
        <w:rPr>
          <w:spacing w:val="-2"/>
          <w:sz w:val="20"/>
        </w:rPr>
        <w:t xml:space="preserve"> </w:t>
      </w:r>
      <w:r>
        <w:rPr>
          <w:sz w:val="20"/>
        </w:rPr>
        <w:t>206, 22.7.1992, p.</w:t>
      </w:r>
      <w:r>
        <w:rPr>
          <w:spacing w:val="-2"/>
          <w:sz w:val="20"/>
        </w:rPr>
        <w:t xml:space="preserve"> </w:t>
      </w:r>
      <w:r>
        <w:rPr>
          <w:sz w:val="20"/>
        </w:rPr>
        <w:t>7).</w:t>
      </w:r>
    </w:p>
    <w:p w14:paraId="38DA7E61" w14:textId="77777777" w:rsidR="004B799C" w:rsidRDefault="004B799C">
      <w:pPr>
        <w:rPr>
          <w:sz w:val="20"/>
        </w:rPr>
        <w:sectPr w:rsidR="004B799C">
          <w:pgSz w:w="11910" w:h="16840"/>
          <w:pgMar w:top="1020" w:right="460" w:bottom="1620" w:left="460" w:header="0" w:footer="1426" w:gutter="0"/>
          <w:cols w:space="720"/>
        </w:sectPr>
      </w:pPr>
    </w:p>
    <w:p w14:paraId="312F306C" w14:textId="77777777" w:rsidR="004B799C" w:rsidRDefault="00CA4AAC">
      <w:pPr>
        <w:pStyle w:val="Heading1"/>
        <w:numPr>
          <w:ilvl w:val="1"/>
          <w:numId w:val="14"/>
        </w:numPr>
        <w:tabs>
          <w:tab w:val="left" w:pos="1534"/>
          <w:tab w:val="left" w:pos="1535"/>
        </w:tabs>
        <w:spacing w:before="76"/>
        <w:ind w:left="1534" w:hanging="577"/>
        <w:jc w:val="left"/>
      </w:pPr>
      <w:bookmarkStart w:id="157" w:name="_bookmark147"/>
      <w:bookmarkEnd w:id="157"/>
      <w:r>
        <w:lastRenderedPageBreak/>
        <w:t>Aid</w:t>
      </w:r>
      <w:r>
        <w:rPr>
          <w:spacing w:val="-1"/>
        </w:rPr>
        <w:t xml:space="preserve"> </w:t>
      </w:r>
      <w:r>
        <w:t>in the</w:t>
      </w:r>
      <w:r>
        <w:rPr>
          <w:spacing w:val="-1"/>
        </w:rPr>
        <w:t xml:space="preserve"> </w:t>
      </w:r>
      <w:r>
        <w:t>form</w:t>
      </w:r>
      <w:r>
        <w:rPr>
          <w:spacing w:val="-4"/>
        </w:rPr>
        <w:t xml:space="preserve"> </w:t>
      </w:r>
      <w:r>
        <w:t>of reductions</w:t>
      </w:r>
      <w:r>
        <w:rPr>
          <w:spacing w:val="-1"/>
        </w:rPr>
        <w:t xml:space="preserve"> </w:t>
      </w:r>
      <w:r>
        <w:t>in taxes or</w:t>
      </w:r>
      <w:r>
        <w:rPr>
          <w:spacing w:val="-2"/>
        </w:rPr>
        <w:t xml:space="preserve"> </w:t>
      </w:r>
      <w:r>
        <w:t>parafiscal</w:t>
      </w:r>
      <w:r>
        <w:rPr>
          <w:spacing w:val="-1"/>
        </w:rPr>
        <w:t xml:space="preserve"> </w:t>
      </w:r>
      <w:r>
        <w:t>levies</w:t>
      </w:r>
    </w:p>
    <w:p w14:paraId="7A616943" w14:textId="77777777" w:rsidR="004B799C" w:rsidRDefault="004B799C">
      <w:pPr>
        <w:pStyle w:val="BodyText"/>
        <w:spacing w:before="5"/>
        <w:rPr>
          <w:b/>
          <w:sz w:val="20"/>
        </w:rPr>
      </w:pPr>
    </w:p>
    <w:p w14:paraId="06101ADE" w14:textId="77777777" w:rsidR="004B799C" w:rsidRDefault="00CA4AAC">
      <w:pPr>
        <w:spacing w:before="1"/>
        <w:ind w:left="1525"/>
        <w:rPr>
          <w:i/>
          <w:sz w:val="24"/>
        </w:rPr>
      </w:pPr>
      <w:r>
        <w:rPr>
          <w:noProof/>
        </w:rPr>
        <w:drawing>
          <wp:anchor distT="0" distB="0" distL="0" distR="0" simplePos="0" relativeHeight="15795712" behindDoc="0" locked="0" layoutInCell="1" allowOverlap="1" wp14:anchorId="51190FC7" wp14:editId="497F1F0F">
            <wp:simplePos x="0" y="0"/>
            <wp:positionH relativeFrom="page">
              <wp:posOffset>903768</wp:posOffset>
            </wp:positionH>
            <wp:positionV relativeFrom="paragraph">
              <wp:posOffset>40902</wp:posOffset>
            </wp:positionV>
            <wp:extent cx="285713" cy="107346"/>
            <wp:effectExtent l="0" t="0" r="0" b="0"/>
            <wp:wrapNone/>
            <wp:docPr id="171"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image32.png"/>
                    <pic:cNvPicPr/>
                  </pic:nvPicPr>
                  <pic:blipFill>
                    <a:blip r:embed="rId39" cstate="print"/>
                    <a:stretch>
                      <a:fillRect/>
                    </a:stretch>
                  </pic:blipFill>
                  <pic:spPr>
                    <a:xfrm>
                      <a:off x="0" y="0"/>
                      <a:ext cx="285713" cy="107346"/>
                    </a:xfrm>
                    <a:prstGeom prst="rect">
                      <a:avLst/>
                    </a:prstGeom>
                  </pic:spPr>
                </pic:pic>
              </a:graphicData>
            </a:graphic>
          </wp:anchor>
        </w:drawing>
      </w:r>
      <w:bookmarkStart w:id="158" w:name="_bookmark148"/>
      <w:bookmarkEnd w:id="158"/>
      <w:r>
        <w:rPr>
          <w:i/>
          <w:sz w:val="24"/>
        </w:rPr>
        <w:t>Aid</w:t>
      </w:r>
      <w:r>
        <w:rPr>
          <w:i/>
          <w:spacing w:val="-1"/>
          <w:sz w:val="24"/>
        </w:rPr>
        <w:t xml:space="preserve"> </w:t>
      </w:r>
      <w:r>
        <w:rPr>
          <w:i/>
          <w:sz w:val="24"/>
        </w:rPr>
        <w:t>in</w:t>
      </w:r>
      <w:r>
        <w:rPr>
          <w:i/>
          <w:spacing w:val="-1"/>
          <w:sz w:val="24"/>
        </w:rPr>
        <w:t xml:space="preserve"> </w:t>
      </w:r>
      <w:r>
        <w:rPr>
          <w:i/>
          <w:sz w:val="24"/>
        </w:rPr>
        <w:t>the form</w:t>
      </w:r>
      <w:r>
        <w:rPr>
          <w:i/>
          <w:spacing w:val="-1"/>
          <w:sz w:val="24"/>
        </w:rPr>
        <w:t xml:space="preserve"> </w:t>
      </w:r>
      <w:r>
        <w:rPr>
          <w:i/>
          <w:sz w:val="24"/>
        </w:rPr>
        <w:t>of</w:t>
      </w:r>
      <w:r>
        <w:rPr>
          <w:i/>
          <w:spacing w:val="-1"/>
          <w:sz w:val="24"/>
        </w:rPr>
        <w:t xml:space="preserve"> </w:t>
      </w:r>
      <w:r>
        <w:rPr>
          <w:i/>
          <w:sz w:val="24"/>
        </w:rPr>
        <w:t>reductions in</w:t>
      </w:r>
      <w:r>
        <w:rPr>
          <w:i/>
          <w:spacing w:val="-1"/>
          <w:sz w:val="24"/>
        </w:rPr>
        <w:t xml:space="preserve"> </w:t>
      </w:r>
      <w:r>
        <w:rPr>
          <w:i/>
          <w:sz w:val="24"/>
        </w:rPr>
        <w:t>environmental</w:t>
      </w:r>
      <w:r>
        <w:rPr>
          <w:i/>
          <w:spacing w:val="-1"/>
          <w:sz w:val="24"/>
        </w:rPr>
        <w:t xml:space="preserve"> </w:t>
      </w:r>
      <w:r>
        <w:rPr>
          <w:i/>
          <w:sz w:val="24"/>
        </w:rPr>
        <w:t>taxes and</w:t>
      </w:r>
      <w:r>
        <w:rPr>
          <w:i/>
          <w:spacing w:val="-1"/>
          <w:sz w:val="24"/>
        </w:rPr>
        <w:t xml:space="preserve"> </w:t>
      </w:r>
      <w:r>
        <w:rPr>
          <w:i/>
          <w:sz w:val="24"/>
        </w:rPr>
        <w:t>parafiscal</w:t>
      </w:r>
      <w:r>
        <w:rPr>
          <w:i/>
          <w:spacing w:val="-1"/>
          <w:sz w:val="24"/>
        </w:rPr>
        <w:t xml:space="preserve"> </w:t>
      </w:r>
      <w:r>
        <w:rPr>
          <w:i/>
          <w:sz w:val="24"/>
        </w:rPr>
        <w:t>levies</w:t>
      </w:r>
    </w:p>
    <w:p w14:paraId="32E35CF0" w14:textId="77777777" w:rsidR="004B799C" w:rsidRDefault="004B799C">
      <w:pPr>
        <w:pStyle w:val="BodyText"/>
        <w:spacing w:before="10"/>
        <w:rPr>
          <w:i/>
          <w:sz w:val="20"/>
        </w:rPr>
      </w:pPr>
    </w:p>
    <w:p w14:paraId="5771360F" w14:textId="77777777" w:rsidR="004B799C" w:rsidRDefault="00CA4AAC">
      <w:pPr>
        <w:pStyle w:val="ListParagraph"/>
        <w:numPr>
          <w:ilvl w:val="3"/>
          <w:numId w:val="10"/>
        </w:numPr>
        <w:tabs>
          <w:tab w:val="left" w:pos="2302"/>
          <w:tab w:val="left" w:pos="2303"/>
        </w:tabs>
        <w:ind w:hanging="865"/>
        <w:rPr>
          <w:sz w:val="24"/>
        </w:rPr>
      </w:pPr>
      <w:bookmarkStart w:id="159" w:name="_bookmark149"/>
      <w:bookmarkEnd w:id="159"/>
      <w:r>
        <w:rPr>
          <w:sz w:val="24"/>
        </w:rPr>
        <w:t>Rationale</w:t>
      </w:r>
      <w:r>
        <w:rPr>
          <w:spacing w:val="-2"/>
          <w:sz w:val="24"/>
        </w:rPr>
        <w:t xml:space="preserve"> </w:t>
      </w:r>
      <w:r>
        <w:rPr>
          <w:sz w:val="24"/>
        </w:rPr>
        <w:t>for</w:t>
      </w:r>
      <w:r>
        <w:rPr>
          <w:spacing w:val="-2"/>
          <w:sz w:val="24"/>
        </w:rPr>
        <w:t xml:space="preserve"> </w:t>
      </w:r>
      <w:r>
        <w:rPr>
          <w:sz w:val="24"/>
        </w:rPr>
        <w:t>the</w:t>
      </w:r>
      <w:r>
        <w:rPr>
          <w:spacing w:val="-3"/>
          <w:sz w:val="24"/>
        </w:rPr>
        <w:t xml:space="preserve"> </w:t>
      </w:r>
      <w:r>
        <w:rPr>
          <w:sz w:val="24"/>
        </w:rPr>
        <w:t>aid</w:t>
      </w:r>
    </w:p>
    <w:p w14:paraId="2D33B33E" w14:textId="77777777" w:rsidR="004B799C" w:rsidRDefault="004B799C">
      <w:pPr>
        <w:pStyle w:val="BodyText"/>
        <w:spacing w:before="10"/>
        <w:rPr>
          <w:sz w:val="20"/>
        </w:rPr>
      </w:pPr>
    </w:p>
    <w:p w14:paraId="33702A8A" w14:textId="77777777" w:rsidR="004B799C" w:rsidRDefault="00CA4AAC">
      <w:pPr>
        <w:pStyle w:val="ListParagraph"/>
        <w:numPr>
          <w:ilvl w:val="0"/>
          <w:numId w:val="28"/>
        </w:numPr>
        <w:tabs>
          <w:tab w:val="left" w:pos="1559"/>
        </w:tabs>
        <w:ind w:left="1558" w:right="952" w:hanging="600"/>
        <w:jc w:val="both"/>
        <w:rPr>
          <w:sz w:val="24"/>
        </w:rPr>
      </w:pPr>
      <w:r>
        <w:rPr>
          <w:sz w:val="24"/>
        </w:rPr>
        <w:t>Environmental taxes or parafiscal levies are imposed in order to increase the costs of</w:t>
      </w:r>
      <w:r>
        <w:rPr>
          <w:spacing w:val="1"/>
          <w:sz w:val="24"/>
        </w:rPr>
        <w:t xml:space="preserve"> </w:t>
      </w:r>
      <w:r>
        <w:rPr>
          <w:sz w:val="24"/>
        </w:rPr>
        <w:t>environmentally</w:t>
      </w:r>
      <w:r>
        <w:rPr>
          <w:spacing w:val="1"/>
          <w:sz w:val="24"/>
        </w:rPr>
        <w:t xml:space="preserve"> </w:t>
      </w:r>
      <w:r>
        <w:rPr>
          <w:sz w:val="24"/>
        </w:rPr>
        <w:t>harmful</w:t>
      </w:r>
      <w:r>
        <w:rPr>
          <w:spacing w:val="1"/>
          <w:sz w:val="24"/>
        </w:rPr>
        <w:t xml:space="preserve"> </w:t>
      </w:r>
      <w:r>
        <w:rPr>
          <w:sz w:val="24"/>
        </w:rPr>
        <w:t>behaviour,</w:t>
      </w:r>
      <w:r>
        <w:rPr>
          <w:spacing w:val="1"/>
          <w:sz w:val="24"/>
        </w:rPr>
        <w:t xml:space="preserve"> </w:t>
      </w:r>
      <w:r>
        <w:rPr>
          <w:sz w:val="24"/>
        </w:rPr>
        <w:t>thereby</w:t>
      </w:r>
      <w:r>
        <w:rPr>
          <w:spacing w:val="1"/>
          <w:sz w:val="24"/>
        </w:rPr>
        <w:t xml:space="preserve"> </w:t>
      </w:r>
      <w:r>
        <w:rPr>
          <w:sz w:val="24"/>
        </w:rPr>
        <w:t>discouraging</w:t>
      </w:r>
      <w:r>
        <w:rPr>
          <w:spacing w:val="1"/>
          <w:sz w:val="24"/>
        </w:rPr>
        <w:t xml:space="preserve"> </w:t>
      </w:r>
      <w:r>
        <w:rPr>
          <w:sz w:val="24"/>
        </w:rPr>
        <w:t>such</w:t>
      </w:r>
      <w:r>
        <w:rPr>
          <w:spacing w:val="1"/>
          <w:sz w:val="24"/>
        </w:rPr>
        <w:t xml:space="preserve"> </w:t>
      </w:r>
      <w:r>
        <w:rPr>
          <w:sz w:val="24"/>
        </w:rPr>
        <w:t>behaviour</w:t>
      </w:r>
      <w:r>
        <w:rPr>
          <w:spacing w:val="61"/>
          <w:sz w:val="24"/>
        </w:rPr>
        <w:t xml:space="preserve"> </w:t>
      </w:r>
      <w:r>
        <w:rPr>
          <w:sz w:val="24"/>
        </w:rPr>
        <w:t>and</w:t>
      </w:r>
      <w:r>
        <w:rPr>
          <w:spacing w:val="1"/>
          <w:sz w:val="24"/>
        </w:rPr>
        <w:t xml:space="preserve"> </w:t>
      </w:r>
      <w:r>
        <w:rPr>
          <w:sz w:val="24"/>
        </w:rPr>
        <w:t>increasing the level of environmental protection. In principle, environmental taxes and</w:t>
      </w:r>
      <w:r>
        <w:rPr>
          <w:spacing w:val="1"/>
          <w:sz w:val="24"/>
        </w:rPr>
        <w:t xml:space="preserve"> </w:t>
      </w:r>
      <w:r>
        <w:rPr>
          <w:sz w:val="24"/>
        </w:rPr>
        <w:t>parafiscal levies should reflect the overall costs to society, and correspondingly, the</w:t>
      </w:r>
      <w:r>
        <w:rPr>
          <w:spacing w:val="1"/>
          <w:sz w:val="24"/>
        </w:rPr>
        <w:t xml:space="preserve"> </w:t>
      </w:r>
      <w:r>
        <w:rPr>
          <w:sz w:val="24"/>
        </w:rPr>
        <w:t>amount</w:t>
      </w:r>
      <w:r>
        <w:rPr>
          <w:spacing w:val="1"/>
          <w:sz w:val="24"/>
        </w:rPr>
        <w:t xml:space="preserve"> </w:t>
      </w:r>
      <w:r>
        <w:rPr>
          <w:sz w:val="24"/>
        </w:rPr>
        <w:t>of</w:t>
      </w:r>
      <w:r>
        <w:rPr>
          <w:spacing w:val="1"/>
          <w:sz w:val="24"/>
        </w:rPr>
        <w:t xml:space="preserve"> </w:t>
      </w:r>
      <w:r>
        <w:rPr>
          <w:sz w:val="24"/>
        </w:rPr>
        <w:t>tax</w:t>
      </w:r>
      <w:r>
        <w:rPr>
          <w:spacing w:val="1"/>
          <w:sz w:val="24"/>
        </w:rPr>
        <w:t xml:space="preserve"> </w:t>
      </w:r>
      <w:r>
        <w:rPr>
          <w:sz w:val="24"/>
        </w:rPr>
        <w:t>or</w:t>
      </w:r>
      <w:r>
        <w:rPr>
          <w:spacing w:val="1"/>
          <w:sz w:val="24"/>
        </w:rPr>
        <w:t xml:space="preserve"> </w:t>
      </w:r>
      <w:r>
        <w:rPr>
          <w:sz w:val="24"/>
        </w:rPr>
        <w:t>parafiscal</w:t>
      </w:r>
      <w:r>
        <w:rPr>
          <w:spacing w:val="1"/>
          <w:sz w:val="24"/>
        </w:rPr>
        <w:t xml:space="preserve"> </w:t>
      </w:r>
      <w:r>
        <w:rPr>
          <w:sz w:val="24"/>
        </w:rPr>
        <w:t>levy</w:t>
      </w:r>
      <w:r>
        <w:rPr>
          <w:spacing w:val="1"/>
          <w:sz w:val="24"/>
        </w:rPr>
        <w:t xml:space="preserve"> </w:t>
      </w:r>
      <w:r>
        <w:rPr>
          <w:sz w:val="24"/>
        </w:rPr>
        <w:t>paid</w:t>
      </w:r>
      <w:r>
        <w:rPr>
          <w:spacing w:val="1"/>
          <w:sz w:val="24"/>
        </w:rPr>
        <w:t xml:space="preserve"> </w:t>
      </w:r>
      <w:r>
        <w:rPr>
          <w:sz w:val="24"/>
        </w:rPr>
        <w:t>per</w:t>
      </w:r>
      <w:r>
        <w:rPr>
          <w:spacing w:val="1"/>
          <w:sz w:val="24"/>
        </w:rPr>
        <w:t xml:space="preserve"> </w:t>
      </w:r>
      <w:r>
        <w:rPr>
          <w:sz w:val="24"/>
        </w:rPr>
        <w:t>unit</w:t>
      </w:r>
      <w:r>
        <w:rPr>
          <w:spacing w:val="1"/>
          <w:sz w:val="24"/>
        </w:rPr>
        <w:t xml:space="preserve"> </w:t>
      </w:r>
      <w:r>
        <w:rPr>
          <w:sz w:val="24"/>
        </w:rPr>
        <w:t>of</w:t>
      </w:r>
      <w:r>
        <w:rPr>
          <w:spacing w:val="1"/>
          <w:sz w:val="24"/>
        </w:rPr>
        <w:t xml:space="preserve"> </w:t>
      </w:r>
      <w:r>
        <w:rPr>
          <w:sz w:val="24"/>
        </w:rPr>
        <w:t>emissions;</w:t>
      </w:r>
      <w:r>
        <w:rPr>
          <w:spacing w:val="1"/>
          <w:sz w:val="24"/>
        </w:rPr>
        <w:t xml:space="preserve"> </w:t>
      </w:r>
      <w:r>
        <w:rPr>
          <w:sz w:val="24"/>
        </w:rPr>
        <w:t>other</w:t>
      </w:r>
      <w:r>
        <w:rPr>
          <w:spacing w:val="1"/>
          <w:sz w:val="24"/>
        </w:rPr>
        <w:t xml:space="preserve"> </w:t>
      </w:r>
      <w:r>
        <w:rPr>
          <w:sz w:val="24"/>
        </w:rPr>
        <w:t>pollutants,</w:t>
      </w:r>
      <w:r>
        <w:rPr>
          <w:spacing w:val="60"/>
          <w:sz w:val="24"/>
        </w:rPr>
        <w:t xml:space="preserve"> </w:t>
      </w:r>
      <w:r>
        <w:rPr>
          <w:sz w:val="24"/>
        </w:rPr>
        <w:t>or</w:t>
      </w:r>
      <w:r>
        <w:rPr>
          <w:spacing w:val="1"/>
          <w:sz w:val="24"/>
        </w:rPr>
        <w:t xml:space="preserve"> </w:t>
      </w:r>
      <w:r>
        <w:rPr>
          <w:sz w:val="24"/>
        </w:rPr>
        <w:t>resources consumed, should be the same for all undertakings, which are responsible for</w:t>
      </w:r>
      <w:r>
        <w:rPr>
          <w:spacing w:val="1"/>
          <w:sz w:val="24"/>
        </w:rPr>
        <w:t xml:space="preserve"> </w:t>
      </w:r>
      <w:r>
        <w:rPr>
          <w:sz w:val="24"/>
        </w:rPr>
        <w:t>the environmentally harmful behaviour. While reductions in environmental taxes or</w:t>
      </w:r>
      <w:r>
        <w:rPr>
          <w:spacing w:val="1"/>
          <w:sz w:val="24"/>
        </w:rPr>
        <w:t xml:space="preserve"> </w:t>
      </w:r>
      <w:r>
        <w:rPr>
          <w:sz w:val="24"/>
        </w:rPr>
        <w:t>parafiscal</w:t>
      </w:r>
      <w:r>
        <w:rPr>
          <w:spacing w:val="1"/>
          <w:sz w:val="24"/>
        </w:rPr>
        <w:t xml:space="preserve"> </w:t>
      </w:r>
      <w:r>
        <w:rPr>
          <w:sz w:val="24"/>
        </w:rPr>
        <w:t>levies</w:t>
      </w:r>
      <w:r>
        <w:rPr>
          <w:spacing w:val="1"/>
          <w:sz w:val="24"/>
        </w:rPr>
        <w:t xml:space="preserve"> </w:t>
      </w:r>
      <w:r>
        <w:rPr>
          <w:sz w:val="24"/>
        </w:rPr>
        <w:t>may</w:t>
      </w:r>
      <w:r>
        <w:rPr>
          <w:spacing w:val="1"/>
          <w:sz w:val="24"/>
        </w:rPr>
        <w:t xml:space="preserve"> </w:t>
      </w:r>
      <w:r>
        <w:rPr>
          <w:sz w:val="24"/>
        </w:rPr>
        <w:t>adversely</w:t>
      </w:r>
      <w:r>
        <w:rPr>
          <w:spacing w:val="1"/>
          <w:sz w:val="24"/>
        </w:rPr>
        <w:t xml:space="preserve"> </w:t>
      </w:r>
      <w:r>
        <w:rPr>
          <w:sz w:val="24"/>
        </w:rPr>
        <w:t>impact</w:t>
      </w:r>
      <w:r>
        <w:rPr>
          <w:spacing w:val="1"/>
          <w:sz w:val="24"/>
        </w:rPr>
        <w:t xml:space="preserve"> </w:t>
      </w:r>
      <w:r>
        <w:rPr>
          <w:sz w:val="24"/>
        </w:rPr>
        <w:t>that</w:t>
      </w:r>
      <w:r>
        <w:rPr>
          <w:spacing w:val="1"/>
          <w:sz w:val="24"/>
        </w:rPr>
        <w:t xml:space="preserve"> </w:t>
      </w:r>
      <w:r>
        <w:rPr>
          <w:sz w:val="24"/>
        </w:rPr>
        <w:t>objective,</w:t>
      </w:r>
      <w:r>
        <w:rPr>
          <w:spacing w:val="1"/>
          <w:sz w:val="24"/>
        </w:rPr>
        <w:t xml:space="preserve"> </w:t>
      </w:r>
      <w:r>
        <w:rPr>
          <w:sz w:val="24"/>
        </w:rPr>
        <w:t>such</w:t>
      </w:r>
      <w:r>
        <w:rPr>
          <w:spacing w:val="1"/>
          <w:sz w:val="24"/>
        </w:rPr>
        <w:t xml:space="preserve"> </w:t>
      </w:r>
      <w:r>
        <w:rPr>
          <w:sz w:val="24"/>
        </w:rPr>
        <w:t>an</w:t>
      </w:r>
      <w:r>
        <w:rPr>
          <w:spacing w:val="1"/>
          <w:sz w:val="24"/>
        </w:rPr>
        <w:t xml:space="preserve"> </w:t>
      </w:r>
      <w:r>
        <w:rPr>
          <w:sz w:val="24"/>
        </w:rPr>
        <w:t>approach</w:t>
      </w:r>
      <w:r>
        <w:rPr>
          <w:spacing w:val="60"/>
          <w:sz w:val="24"/>
        </w:rPr>
        <w:t xml:space="preserve"> </w:t>
      </w:r>
      <w:r>
        <w:rPr>
          <w:sz w:val="24"/>
        </w:rPr>
        <w:t>may</w:t>
      </w:r>
      <w:r>
        <w:rPr>
          <w:spacing w:val="1"/>
          <w:sz w:val="24"/>
        </w:rPr>
        <w:t xml:space="preserve"> </w:t>
      </w:r>
      <w:r>
        <w:rPr>
          <w:sz w:val="24"/>
        </w:rPr>
        <w:t>nonetheless be needed where the beneficiaries would otherwise be placed at such a</w:t>
      </w:r>
      <w:r>
        <w:rPr>
          <w:spacing w:val="1"/>
          <w:sz w:val="24"/>
        </w:rPr>
        <w:t xml:space="preserve"> </w:t>
      </w:r>
      <w:r>
        <w:rPr>
          <w:sz w:val="24"/>
        </w:rPr>
        <w:t>competitive disadvantage that it would not be feasible to introduce the environmental</w:t>
      </w:r>
      <w:r>
        <w:rPr>
          <w:spacing w:val="1"/>
          <w:sz w:val="24"/>
        </w:rPr>
        <w:t xml:space="preserve"> </w:t>
      </w:r>
      <w:r>
        <w:rPr>
          <w:sz w:val="24"/>
        </w:rPr>
        <w:t>tax or parafiscal levy</w:t>
      </w:r>
      <w:r>
        <w:rPr>
          <w:spacing w:val="-5"/>
          <w:sz w:val="24"/>
        </w:rPr>
        <w:t xml:space="preserve"> </w:t>
      </w:r>
      <w:r>
        <w:rPr>
          <w:sz w:val="24"/>
        </w:rPr>
        <w:t>in the</w:t>
      </w:r>
      <w:r>
        <w:rPr>
          <w:spacing w:val="-1"/>
          <w:sz w:val="24"/>
        </w:rPr>
        <w:t xml:space="preserve"> </w:t>
      </w:r>
      <w:r>
        <w:rPr>
          <w:sz w:val="24"/>
        </w:rPr>
        <w:t>first place.</w:t>
      </w:r>
    </w:p>
    <w:p w14:paraId="711CC1E0" w14:textId="77777777" w:rsidR="004B799C" w:rsidRDefault="004B799C">
      <w:pPr>
        <w:pStyle w:val="BodyText"/>
        <w:spacing w:before="11"/>
        <w:rPr>
          <w:sz w:val="20"/>
        </w:rPr>
      </w:pPr>
    </w:p>
    <w:p w14:paraId="7746B518" w14:textId="77777777" w:rsidR="004B799C" w:rsidRDefault="00CA4AAC">
      <w:pPr>
        <w:pStyle w:val="ListParagraph"/>
        <w:numPr>
          <w:ilvl w:val="3"/>
          <w:numId w:val="10"/>
        </w:numPr>
        <w:tabs>
          <w:tab w:val="left" w:pos="2302"/>
          <w:tab w:val="left" w:pos="2303"/>
        </w:tabs>
        <w:ind w:hanging="865"/>
        <w:rPr>
          <w:sz w:val="24"/>
        </w:rPr>
      </w:pPr>
      <w:bookmarkStart w:id="160" w:name="_bookmark150"/>
      <w:bookmarkEnd w:id="160"/>
      <w:r>
        <w:rPr>
          <w:sz w:val="24"/>
        </w:rPr>
        <w:t>Scope</w:t>
      </w:r>
      <w:r>
        <w:rPr>
          <w:spacing w:val="-1"/>
          <w:sz w:val="24"/>
        </w:rPr>
        <w:t xml:space="preserve"> </w:t>
      </w:r>
      <w:r>
        <w:rPr>
          <w:sz w:val="24"/>
        </w:rPr>
        <w:t>and supported</w:t>
      </w:r>
      <w:r>
        <w:rPr>
          <w:spacing w:val="2"/>
          <w:sz w:val="24"/>
        </w:rPr>
        <w:t xml:space="preserve"> </w:t>
      </w:r>
      <w:r>
        <w:rPr>
          <w:sz w:val="24"/>
        </w:rPr>
        <w:t>activity</w:t>
      </w:r>
    </w:p>
    <w:p w14:paraId="6E9E4A55" w14:textId="77777777" w:rsidR="004B799C" w:rsidRDefault="004B799C">
      <w:pPr>
        <w:pStyle w:val="BodyText"/>
        <w:spacing w:before="10"/>
        <w:rPr>
          <w:sz w:val="20"/>
        </w:rPr>
      </w:pPr>
    </w:p>
    <w:p w14:paraId="49969F61" w14:textId="77777777" w:rsidR="004B799C" w:rsidRDefault="00CA4AAC">
      <w:pPr>
        <w:pStyle w:val="ListParagraph"/>
        <w:numPr>
          <w:ilvl w:val="0"/>
          <w:numId w:val="28"/>
        </w:numPr>
        <w:tabs>
          <w:tab w:val="left" w:pos="1559"/>
        </w:tabs>
        <w:ind w:left="1558" w:right="955" w:hanging="600"/>
        <w:jc w:val="both"/>
        <w:rPr>
          <w:sz w:val="24"/>
        </w:rPr>
      </w:pPr>
      <w:r>
        <w:rPr>
          <w:sz w:val="24"/>
        </w:rPr>
        <w:t>Granting a more favourable treatment to some undertakings may facilitate a higher</w:t>
      </w:r>
      <w:r>
        <w:rPr>
          <w:spacing w:val="1"/>
          <w:sz w:val="24"/>
        </w:rPr>
        <w:t xml:space="preserve"> </w:t>
      </w:r>
      <w:r>
        <w:rPr>
          <w:sz w:val="24"/>
        </w:rPr>
        <w:t>general level of environmental taxes or parafiscal levies. Accordingly, reductions in</w:t>
      </w:r>
      <w:r>
        <w:rPr>
          <w:spacing w:val="1"/>
          <w:sz w:val="24"/>
        </w:rPr>
        <w:t xml:space="preserve"> </w:t>
      </w:r>
      <w:r>
        <w:rPr>
          <w:sz w:val="24"/>
        </w:rPr>
        <w:t>environmental taxes or levies can at least indirectly contribute to a higher level of</w:t>
      </w:r>
      <w:r>
        <w:rPr>
          <w:spacing w:val="1"/>
          <w:sz w:val="24"/>
        </w:rPr>
        <w:t xml:space="preserve"> </w:t>
      </w:r>
      <w:r>
        <w:rPr>
          <w:sz w:val="24"/>
        </w:rPr>
        <w:t>environmental protection. However, the overall objective of the environmental tax or</w:t>
      </w:r>
      <w:r>
        <w:rPr>
          <w:spacing w:val="1"/>
          <w:sz w:val="24"/>
        </w:rPr>
        <w:t xml:space="preserve"> </w:t>
      </w:r>
      <w:r>
        <w:rPr>
          <w:sz w:val="24"/>
        </w:rPr>
        <w:t>parafiscal</w:t>
      </w:r>
      <w:r>
        <w:rPr>
          <w:spacing w:val="1"/>
          <w:sz w:val="24"/>
        </w:rPr>
        <w:t xml:space="preserve"> </w:t>
      </w:r>
      <w:r>
        <w:rPr>
          <w:sz w:val="24"/>
        </w:rPr>
        <w:t>levy</w:t>
      </w:r>
      <w:r>
        <w:rPr>
          <w:spacing w:val="1"/>
          <w:sz w:val="24"/>
        </w:rPr>
        <w:t xml:space="preserve"> </w:t>
      </w:r>
      <w:r>
        <w:rPr>
          <w:sz w:val="24"/>
        </w:rPr>
        <w:t>to</w:t>
      </w:r>
      <w:r>
        <w:rPr>
          <w:spacing w:val="1"/>
          <w:sz w:val="24"/>
        </w:rPr>
        <w:t xml:space="preserve"> </w:t>
      </w:r>
      <w:r>
        <w:rPr>
          <w:sz w:val="24"/>
        </w:rPr>
        <w:t>discourage</w:t>
      </w:r>
      <w:r>
        <w:rPr>
          <w:spacing w:val="1"/>
          <w:sz w:val="24"/>
        </w:rPr>
        <w:t xml:space="preserve"> </w:t>
      </w:r>
      <w:r>
        <w:rPr>
          <w:sz w:val="24"/>
        </w:rPr>
        <w:t>environmentally</w:t>
      </w:r>
      <w:r>
        <w:rPr>
          <w:spacing w:val="1"/>
          <w:sz w:val="24"/>
        </w:rPr>
        <w:t xml:space="preserve"> </w:t>
      </w:r>
      <w:r>
        <w:rPr>
          <w:sz w:val="24"/>
        </w:rPr>
        <w:t>harmful</w:t>
      </w:r>
      <w:r>
        <w:rPr>
          <w:spacing w:val="1"/>
          <w:sz w:val="24"/>
        </w:rPr>
        <w:t xml:space="preserve"> </w:t>
      </w:r>
      <w:r>
        <w:rPr>
          <w:sz w:val="24"/>
        </w:rPr>
        <w:t>behaviour</w:t>
      </w:r>
      <w:r>
        <w:rPr>
          <w:spacing w:val="1"/>
          <w:sz w:val="24"/>
        </w:rPr>
        <w:t xml:space="preserve"> </w:t>
      </w:r>
      <w:r>
        <w:rPr>
          <w:sz w:val="24"/>
        </w:rPr>
        <w:t>should</w:t>
      </w:r>
      <w:r>
        <w:rPr>
          <w:spacing w:val="1"/>
          <w:sz w:val="24"/>
        </w:rPr>
        <w:t xml:space="preserve"> </w:t>
      </w:r>
      <w:r>
        <w:rPr>
          <w:sz w:val="24"/>
        </w:rPr>
        <w:t>not</w:t>
      </w:r>
      <w:r>
        <w:rPr>
          <w:spacing w:val="1"/>
          <w:sz w:val="24"/>
        </w:rPr>
        <w:t xml:space="preserve"> </w:t>
      </w:r>
      <w:r>
        <w:rPr>
          <w:sz w:val="24"/>
        </w:rPr>
        <w:t>be</w:t>
      </w:r>
      <w:r>
        <w:rPr>
          <w:spacing w:val="1"/>
          <w:sz w:val="24"/>
        </w:rPr>
        <w:t xml:space="preserve"> </w:t>
      </w:r>
      <w:r>
        <w:rPr>
          <w:sz w:val="24"/>
        </w:rPr>
        <w:t>undermined.</w:t>
      </w:r>
    </w:p>
    <w:p w14:paraId="326D39DC" w14:textId="77777777" w:rsidR="004B799C" w:rsidRDefault="004B799C">
      <w:pPr>
        <w:pStyle w:val="BodyText"/>
        <w:spacing w:before="10"/>
        <w:rPr>
          <w:sz w:val="20"/>
        </w:rPr>
      </w:pPr>
    </w:p>
    <w:p w14:paraId="23517CCC" w14:textId="77777777" w:rsidR="004B799C" w:rsidRDefault="00CA4AAC">
      <w:pPr>
        <w:pStyle w:val="ListParagraph"/>
        <w:numPr>
          <w:ilvl w:val="0"/>
          <w:numId w:val="28"/>
        </w:numPr>
        <w:tabs>
          <w:tab w:val="left" w:pos="1559"/>
        </w:tabs>
        <w:ind w:left="1558" w:right="953" w:hanging="600"/>
        <w:jc w:val="both"/>
        <w:rPr>
          <w:sz w:val="24"/>
        </w:rPr>
      </w:pPr>
      <w:r>
        <w:rPr>
          <w:sz w:val="24"/>
        </w:rPr>
        <w:t>The Commission will consider that tax or levy reductions do not undermine the general</w:t>
      </w:r>
      <w:r>
        <w:rPr>
          <w:spacing w:val="1"/>
          <w:sz w:val="24"/>
        </w:rPr>
        <w:t xml:space="preserve"> </w:t>
      </w:r>
      <w:r>
        <w:rPr>
          <w:sz w:val="24"/>
        </w:rPr>
        <w:t>objective</w:t>
      </w:r>
      <w:r>
        <w:rPr>
          <w:spacing w:val="1"/>
          <w:sz w:val="24"/>
        </w:rPr>
        <w:t xml:space="preserve"> </w:t>
      </w:r>
      <w:r>
        <w:rPr>
          <w:sz w:val="24"/>
        </w:rPr>
        <w:t>pursued</w:t>
      </w:r>
      <w:r>
        <w:rPr>
          <w:spacing w:val="1"/>
          <w:sz w:val="24"/>
        </w:rPr>
        <w:t xml:space="preserve"> </w:t>
      </w:r>
      <w:r>
        <w:rPr>
          <w:sz w:val="24"/>
        </w:rPr>
        <w:t>and</w:t>
      </w:r>
      <w:r>
        <w:rPr>
          <w:spacing w:val="1"/>
          <w:sz w:val="24"/>
        </w:rPr>
        <w:t xml:space="preserve"> </w:t>
      </w:r>
      <w:r>
        <w:rPr>
          <w:sz w:val="24"/>
        </w:rPr>
        <w:t>contribute</w:t>
      </w:r>
      <w:r>
        <w:rPr>
          <w:spacing w:val="1"/>
          <w:sz w:val="24"/>
        </w:rPr>
        <w:t xml:space="preserve"> </w:t>
      </w:r>
      <w:r>
        <w:rPr>
          <w:sz w:val="24"/>
        </w:rPr>
        <w:t>at</w:t>
      </w:r>
      <w:r>
        <w:rPr>
          <w:spacing w:val="1"/>
          <w:sz w:val="24"/>
        </w:rPr>
        <w:t xml:space="preserve"> </w:t>
      </w:r>
      <w:r>
        <w:rPr>
          <w:sz w:val="24"/>
        </w:rPr>
        <w:t>least</w:t>
      </w:r>
      <w:r>
        <w:rPr>
          <w:spacing w:val="1"/>
          <w:sz w:val="24"/>
        </w:rPr>
        <w:t xml:space="preserve"> </w:t>
      </w:r>
      <w:r>
        <w:rPr>
          <w:sz w:val="24"/>
        </w:rPr>
        <w:t>indirectly</w:t>
      </w:r>
      <w:r>
        <w:rPr>
          <w:spacing w:val="1"/>
          <w:sz w:val="24"/>
        </w:rPr>
        <w:t xml:space="preserve"> </w:t>
      </w:r>
      <w:r>
        <w:rPr>
          <w:sz w:val="24"/>
        </w:rPr>
        <w:t>to</w:t>
      </w:r>
      <w:r>
        <w:rPr>
          <w:spacing w:val="1"/>
          <w:sz w:val="24"/>
        </w:rPr>
        <w:t xml:space="preserve"> </w:t>
      </w:r>
      <w:r>
        <w:rPr>
          <w:sz w:val="24"/>
        </w:rPr>
        <w:t>an</w:t>
      </w:r>
      <w:r>
        <w:rPr>
          <w:spacing w:val="1"/>
          <w:sz w:val="24"/>
        </w:rPr>
        <w:t xml:space="preserve"> </w:t>
      </w:r>
      <w:r>
        <w:rPr>
          <w:sz w:val="24"/>
        </w:rPr>
        <w:t>increased</w:t>
      </w:r>
      <w:r>
        <w:rPr>
          <w:spacing w:val="1"/>
          <w:sz w:val="24"/>
        </w:rPr>
        <w:t xml:space="preserve"> </w:t>
      </w:r>
      <w:r>
        <w:rPr>
          <w:sz w:val="24"/>
        </w:rPr>
        <w:t>level</w:t>
      </w:r>
      <w:r>
        <w:rPr>
          <w:spacing w:val="1"/>
          <w:sz w:val="24"/>
        </w:rPr>
        <w:t xml:space="preserve"> </w:t>
      </w:r>
      <w:r>
        <w:rPr>
          <w:sz w:val="24"/>
        </w:rPr>
        <w:t>of</w:t>
      </w:r>
      <w:r>
        <w:rPr>
          <w:spacing w:val="-57"/>
          <w:sz w:val="24"/>
        </w:rPr>
        <w:t xml:space="preserve"> </w:t>
      </w:r>
      <w:r>
        <w:rPr>
          <w:sz w:val="24"/>
        </w:rPr>
        <w:t>environmental protection, if a Member State demonstrates that both of the following</w:t>
      </w:r>
      <w:r>
        <w:rPr>
          <w:spacing w:val="1"/>
          <w:sz w:val="24"/>
        </w:rPr>
        <w:t xml:space="preserve"> </w:t>
      </w:r>
      <w:r>
        <w:rPr>
          <w:sz w:val="24"/>
        </w:rPr>
        <w:t>conditions</w:t>
      </w:r>
      <w:r>
        <w:rPr>
          <w:spacing w:val="-1"/>
          <w:sz w:val="24"/>
        </w:rPr>
        <w:t xml:space="preserve"> </w:t>
      </w:r>
      <w:r>
        <w:rPr>
          <w:sz w:val="24"/>
        </w:rPr>
        <w:t>are</w:t>
      </w:r>
      <w:r>
        <w:rPr>
          <w:spacing w:val="-1"/>
          <w:sz w:val="24"/>
        </w:rPr>
        <w:t xml:space="preserve"> </w:t>
      </w:r>
      <w:r>
        <w:rPr>
          <w:sz w:val="24"/>
        </w:rPr>
        <w:t>fulfilled:</w:t>
      </w:r>
    </w:p>
    <w:p w14:paraId="082D69B7" w14:textId="77777777" w:rsidR="004B799C" w:rsidRDefault="004B799C">
      <w:pPr>
        <w:pStyle w:val="BodyText"/>
        <w:spacing w:before="11"/>
        <w:rPr>
          <w:sz w:val="20"/>
        </w:rPr>
      </w:pPr>
    </w:p>
    <w:p w14:paraId="513D4F85" w14:textId="77777777" w:rsidR="004B799C" w:rsidRDefault="00CA4AAC">
      <w:pPr>
        <w:pStyle w:val="ListParagraph"/>
        <w:numPr>
          <w:ilvl w:val="1"/>
          <w:numId w:val="28"/>
        </w:numPr>
        <w:tabs>
          <w:tab w:val="left" w:pos="2091"/>
          <w:tab w:val="left" w:pos="2092"/>
        </w:tabs>
        <w:ind w:right="960"/>
        <w:rPr>
          <w:sz w:val="24"/>
        </w:rPr>
      </w:pPr>
      <w:r>
        <w:rPr>
          <w:sz w:val="24"/>
        </w:rPr>
        <w:t>the</w:t>
      </w:r>
      <w:r>
        <w:rPr>
          <w:spacing w:val="24"/>
          <w:sz w:val="24"/>
        </w:rPr>
        <w:t xml:space="preserve"> </w:t>
      </w:r>
      <w:r>
        <w:rPr>
          <w:sz w:val="24"/>
        </w:rPr>
        <w:t>reductions</w:t>
      </w:r>
      <w:r>
        <w:rPr>
          <w:spacing w:val="26"/>
          <w:sz w:val="24"/>
        </w:rPr>
        <w:t xml:space="preserve"> </w:t>
      </w:r>
      <w:r>
        <w:rPr>
          <w:sz w:val="24"/>
        </w:rPr>
        <w:t>are</w:t>
      </w:r>
      <w:r>
        <w:rPr>
          <w:spacing w:val="25"/>
          <w:sz w:val="24"/>
        </w:rPr>
        <w:t xml:space="preserve"> </w:t>
      </w:r>
      <w:r>
        <w:rPr>
          <w:sz w:val="24"/>
        </w:rPr>
        <w:t>well</w:t>
      </w:r>
      <w:r>
        <w:rPr>
          <w:spacing w:val="26"/>
          <w:sz w:val="24"/>
        </w:rPr>
        <w:t xml:space="preserve"> </w:t>
      </w:r>
      <w:r>
        <w:rPr>
          <w:sz w:val="24"/>
        </w:rPr>
        <w:t>targeted</w:t>
      </w:r>
      <w:r>
        <w:rPr>
          <w:spacing w:val="30"/>
          <w:sz w:val="24"/>
        </w:rPr>
        <w:t xml:space="preserve"> </w:t>
      </w:r>
      <w:r>
        <w:rPr>
          <w:sz w:val="24"/>
        </w:rPr>
        <w:t>at</w:t>
      </w:r>
      <w:r>
        <w:rPr>
          <w:spacing w:val="25"/>
          <w:sz w:val="24"/>
        </w:rPr>
        <w:t xml:space="preserve"> </w:t>
      </w:r>
      <w:r>
        <w:rPr>
          <w:sz w:val="24"/>
        </w:rPr>
        <w:t>those</w:t>
      </w:r>
      <w:r>
        <w:rPr>
          <w:spacing w:val="25"/>
          <w:sz w:val="24"/>
        </w:rPr>
        <w:t xml:space="preserve"> </w:t>
      </w:r>
      <w:r>
        <w:rPr>
          <w:sz w:val="24"/>
        </w:rPr>
        <w:t>undertakings</w:t>
      </w:r>
      <w:r>
        <w:rPr>
          <w:spacing w:val="25"/>
          <w:sz w:val="24"/>
        </w:rPr>
        <w:t xml:space="preserve"> </w:t>
      </w:r>
      <w:r>
        <w:rPr>
          <w:sz w:val="24"/>
        </w:rPr>
        <w:t>most</w:t>
      </w:r>
      <w:r>
        <w:rPr>
          <w:spacing w:val="27"/>
          <w:sz w:val="24"/>
        </w:rPr>
        <w:t xml:space="preserve"> </w:t>
      </w:r>
      <w:r>
        <w:rPr>
          <w:sz w:val="24"/>
        </w:rPr>
        <w:t>affected</w:t>
      </w:r>
      <w:r>
        <w:rPr>
          <w:spacing w:val="24"/>
          <w:sz w:val="24"/>
        </w:rPr>
        <w:t xml:space="preserve"> </w:t>
      </w:r>
      <w:r>
        <w:rPr>
          <w:sz w:val="24"/>
        </w:rPr>
        <w:t>by</w:t>
      </w:r>
      <w:r>
        <w:rPr>
          <w:spacing w:val="23"/>
          <w:sz w:val="24"/>
        </w:rPr>
        <w:t xml:space="preserve"> </w:t>
      </w:r>
      <w:r>
        <w:rPr>
          <w:sz w:val="24"/>
        </w:rPr>
        <w:t>a</w:t>
      </w:r>
      <w:r>
        <w:rPr>
          <w:spacing w:val="27"/>
          <w:sz w:val="24"/>
        </w:rPr>
        <w:t xml:space="preserve"> </w:t>
      </w:r>
      <w:r>
        <w:rPr>
          <w:sz w:val="24"/>
        </w:rPr>
        <w:t>higher</w:t>
      </w:r>
      <w:r>
        <w:rPr>
          <w:spacing w:val="-57"/>
          <w:sz w:val="24"/>
        </w:rPr>
        <w:t xml:space="preserve"> </w:t>
      </w:r>
      <w:r>
        <w:rPr>
          <w:sz w:val="24"/>
        </w:rPr>
        <w:t>tax;</w:t>
      </w:r>
    </w:p>
    <w:p w14:paraId="38208A71" w14:textId="77777777" w:rsidR="004B799C" w:rsidRDefault="004B799C">
      <w:pPr>
        <w:pStyle w:val="BodyText"/>
        <w:spacing w:before="10"/>
        <w:rPr>
          <w:sz w:val="20"/>
        </w:rPr>
      </w:pPr>
    </w:p>
    <w:p w14:paraId="536BE4D2" w14:textId="77777777" w:rsidR="004B799C" w:rsidRDefault="00CA4AAC">
      <w:pPr>
        <w:pStyle w:val="ListParagraph"/>
        <w:numPr>
          <w:ilvl w:val="1"/>
          <w:numId w:val="28"/>
        </w:numPr>
        <w:tabs>
          <w:tab w:val="left" w:pos="2091"/>
          <w:tab w:val="left" w:pos="2092"/>
        </w:tabs>
        <w:ind w:right="962"/>
        <w:rPr>
          <w:sz w:val="24"/>
        </w:rPr>
      </w:pPr>
      <w:r>
        <w:rPr>
          <w:sz w:val="24"/>
        </w:rPr>
        <w:t>a</w:t>
      </w:r>
      <w:r>
        <w:rPr>
          <w:spacing w:val="7"/>
          <w:sz w:val="24"/>
        </w:rPr>
        <w:t xml:space="preserve"> </w:t>
      </w:r>
      <w:r>
        <w:rPr>
          <w:sz w:val="24"/>
        </w:rPr>
        <w:t>tax</w:t>
      </w:r>
      <w:r>
        <w:rPr>
          <w:spacing w:val="11"/>
          <w:sz w:val="24"/>
        </w:rPr>
        <w:t xml:space="preserve"> </w:t>
      </w:r>
      <w:r>
        <w:rPr>
          <w:sz w:val="24"/>
        </w:rPr>
        <w:t>rate,</w:t>
      </w:r>
      <w:r>
        <w:rPr>
          <w:spacing w:val="7"/>
          <w:sz w:val="24"/>
        </w:rPr>
        <w:t xml:space="preserve"> </w:t>
      </w:r>
      <w:r>
        <w:rPr>
          <w:sz w:val="24"/>
        </w:rPr>
        <w:t>which</w:t>
      </w:r>
      <w:r>
        <w:rPr>
          <w:spacing w:val="9"/>
          <w:sz w:val="24"/>
        </w:rPr>
        <w:t xml:space="preserve"> </w:t>
      </w:r>
      <w:r>
        <w:rPr>
          <w:sz w:val="24"/>
        </w:rPr>
        <w:t>is</w:t>
      </w:r>
      <w:r>
        <w:rPr>
          <w:spacing w:val="11"/>
          <w:sz w:val="24"/>
        </w:rPr>
        <w:t xml:space="preserve"> </w:t>
      </w:r>
      <w:r>
        <w:rPr>
          <w:sz w:val="24"/>
        </w:rPr>
        <w:t>generally</w:t>
      </w:r>
      <w:r>
        <w:rPr>
          <w:spacing w:val="4"/>
          <w:sz w:val="24"/>
        </w:rPr>
        <w:t xml:space="preserve"> </w:t>
      </w:r>
      <w:r>
        <w:rPr>
          <w:sz w:val="24"/>
        </w:rPr>
        <w:t>applicable,</w:t>
      </w:r>
      <w:r>
        <w:rPr>
          <w:spacing w:val="7"/>
          <w:sz w:val="24"/>
        </w:rPr>
        <w:t xml:space="preserve"> </w:t>
      </w:r>
      <w:r>
        <w:rPr>
          <w:sz w:val="24"/>
        </w:rPr>
        <w:t>is</w:t>
      </w:r>
      <w:r>
        <w:rPr>
          <w:spacing w:val="10"/>
          <w:sz w:val="24"/>
        </w:rPr>
        <w:t xml:space="preserve"> </w:t>
      </w:r>
      <w:r>
        <w:rPr>
          <w:sz w:val="24"/>
        </w:rPr>
        <w:t>higher</w:t>
      </w:r>
      <w:r>
        <w:rPr>
          <w:spacing w:val="9"/>
          <w:sz w:val="24"/>
        </w:rPr>
        <w:t xml:space="preserve"> </w:t>
      </w:r>
      <w:r>
        <w:rPr>
          <w:sz w:val="24"/>
        </w:rPr>
        <w:t>than</w:t>
      </w:r>
      <w:r>
        <w:rPr>
          <w:spacing w:val="8"/>
          <w:sz w:val="24"/>
        </w:rPr>
        <w:t xml:space="preserve"> </w:t>
      </w:r>
      <w:r>
        <w:rPr>
          <w:sz w:val="24"/>
        </w:rPr>
        <w:t>would</w:t>
      </w:r>
      <w:r>
        <w:rPr>
          <w:spacing w:val="8"/>
          <w:sz w:val="24"/>
        </w:rPr>
        <w:t xml:space="preserve"> </w:t>
      </w:r>
      <w:r>
        <w:rPr>
          <w:sz w:val="24"/>
        </w:rPr>
        <w:t>be</w:t>
      </w:r>
      <w:r>
        <w:rPr>
          <w:spacing w:val="8"/>
          <w:sz w:val="24"/>
        </w:rPr>
        <w:t xml:space="preserve"> </w:t>
      </w:r>
      <w:r>
        <w:rPr>
          <w:sz w:val="24"/>
        </w:rPr>
        <w:t>the</w:t>
      </w:r>
      <w:r>
        <w:rPr>
          <w:spacing w:val="10"/>
          <w:sz w:val="24"/>
        </w:rPr>
        <w:t xml:space="preserve"> </w:t>
      </w:r>
      <w:r>
        <w:rPr>
          <w:sz w:val="24"/>
        </w:rPr>
        <w:t>case</w:t>
      </w:r>
      <w:r>
        <w:rPr>
          <w:spacing w:val="13"/>
          <w:sz w:val="24"/>
        </w:rPr>
        <w:t xml:space="preserve"> </w:t>
      </w:r>
      <w:r>
        <w:rPr>
          <w:sz w:val="24"/>
        </w:rPr>
        <w:t>without</w:t>
      </w:r>
      <w:r>
        <w:rPr>
          <w:spacing w:val="-57"/>
          <w:sz w:val="24"/>
        </w:rPr>
        <w:t xml:space="preserve"> </w:t>
      </w:r>
      <w:r>
        <w:rPr>
          <w:sz w:val="24"/>
        </w:rPr>
        <w:t>the</w:t>
      </w:r>
      <w:r>
        <w:rPr>
          <w:spacing w:val="-1"/>
          <w:sz w:val="24"/>
        </w:rPr>
        <w:t xml:space="preserve"> </w:t>
      </w:r>
      <w:r>
        <w:rPr>
          <w:sz w:val="24"/>
        </w:rPr>
        <w:t>reduction.</w:t>
      </w:r>
    </w:p>
    <w:p w14:paraId="6D3628F9" w14:textId="77777777" w:rsidR="004B799C" w:rsidRDefault="004B799C">
      <w:pPr>
        <w:pStyle w:val="BodyText"/>
        <w:spacing w:before="10"/>
        <w:rPr>
          <w:sz w:val="20"/>
        </w:rPr>
      </w:pPr>
    </w:p>
    <w:p w14:paraId="51CECCBF" w14:textId="77777777" w:rsidR="004B799C" w:rsidRDefault="00CA4AAC">
      <w:pPr>
        <w:pStyle w:val="ListParagraph"/>
        <w:numPr>
          <w:ilvl w:val="0"/>
          <w:numId w:val="28"/>
        </w:numPr>
        <w:tabs>
          <w:tab w:val="left" w:pos="1559"/>
        </w:tabs>
        <w:ind w:left="1558" w:right="952" w:hanging="600"/>
        <w:jc w:val="both"/>
        <w:rPr>
          <w:sz w:val="24"/>
        </w:rPr>
      </w:pPr>
      <w:r>
        <w:rPr>
          <w:sz w:val="24"/>
        </w:rPr>
        <w:t>For this purpose, the Commission will assess the information provided by Member</w:t>
      </w:r>
      <w:r>
        <w:rPr>
          <w:spacing w:val="1"/>
          <w:sz w:val="24"/>
        </w:rPr>
        <w:t xml:space="preserve"> </w:t>
      </w:r>
      <w:r>
        <w:rPr>
          <w:sz w:val="24"/>
        </w:rPr>
        <w:t>States.</w:t>
      </w:r>
      <w:r>
        <w:rPr>
          <w:spacing w:val="1"/>
          <w:sz w:val="24"/>
        </w:rPr>
        <w:t xml:space="preserve"> </w:t>
      </w:r>
      <w:r>
        <w:rPr>
          <w:sz w:val="24"/>
        </w:rPr>
        <w:t>That</w:t>
      </w:r>
      <w:r>
        <w:rPr>
          <w:spacing w:val="1"/>
          <w:sz w:val="24"/>
        </w:rPr>
        <w:t xml:space="preserve"> </w:t>
      </w:r>
      <w:r>
        <w:rPr>
          <w:sz w:val="24"/>
        </w:rPr>
        <w:t>information</w:t>
      </w:r>
      <w:r>
        <w:rPr>
          <w:spacing w:val="1"/>
          <w:sz w:val="24"/>
        </w:rPr>
        <w:t xml:space="preserve"> </w:t>
      </w:r>
      <w:r>
        <w:rPr>
          <w:sz w:val="24"/>
        </w:rPr>
        <w:t>should</w:t>
      </w:r>
      <w:r>
        <w:rPr>
          <w:spacing w:val="1"/>
          <w:sz w:val="24"/>
        </w:rPr>
        <w:t xml:space="preserve"> </w:t>
      </w:r>
      <w:r>
        <w:rPr>
          <w:sz w:val="24"/>
        </w:rPr>
        <w:t>include</w:t>
      </w:r>
      <w:r>
        <w:rPr>
          <w:spacing w:val="1"/>
          <w:sz w:val="24"/>
        </w:rPr>
        <w:t xml:space="preserve"> </w:t>
      </w:r>
      <w:r>
        <w:rPr>
          <w:sz w:val="24"/>
        </w:rPr>
        <w:t>the</w:t>
      </w:r>
      <w:r>
        <w:rPr>
          <w:spacing w:val="1"/>
          <w:sz w:val="24"/>
        </w:rPr>
        <w:t xml:space="preserve"> </w:t>
      </w:r>
      <w:r>
        <w:rPr>
          <w:sz w:val="24"/>
        </w:rPr>
        <w:t>sectors</w:t>
      </w:r>
      <w:r>
        <w:rPr>
          <w:spacing w:val="1"/>
          <w:sz w:val="24"/>
        </w:rPr>
        <w:t xml:space="preserve"> </w:t>
      </w:r>
      <w:r>
        <w:rPr>
          <w:sz w:val="24"/>
        </w:rPr>
        <w:t>or</w:t>
      </w:r>
      <w:r>
        <w:rPr>
          <w:spacing w:val="1"/>
          <w:sz w:val="24"/>
        </w:rPr>
        <w:t xml:space="preserve"> </w:t>
      </w:r>
      <w:r>
        <w:rPr>
          <w:sz w:val="24"/>
        </w:rPr>
        <w:t>categories</w:t>
      </w:r>
      <w:r>
        <w:rPr>
          <w:spacing w:val="1"/>
          <w:sz w:val="24"/>
        </w:rPr>
        <w:t xml:space="preserve"> </w:t>
      </w:r>
      <w:r>
        <w:rPr>
          <w:sz w:val="24"/>
        </w:rPr>
        <w:t>of</w:t>
      </w:r>
      <w:r>
        <w:rPr>
          <w:spacing w:val="60"/>
          <w:sz w:val="24"/>
        </w:rPr>
        <w:t xml:space="preserve"> </w:t>
      </w:r>
      <w:r>
        <w:rPr>
          <w:sz w:val="24"/>
        </w:rPr>
        <w:t>beneficiaries</w:t>
      </w:r>
      <w:r>
        <w:rPr>
          <w:spacing w:val="1"/>
          <w:sz w:val="24"/>
        </w:rPr>
        <w:t xml:space="preserve"> </w:t>
      </w:r>
      <w:r>
        <w:rPr>
          <w:sz w:val="24"/>
        </w:rPr>
        <w:t>covered by the reductions and a description of the situation of the main beneficiaries in</w:t>
      </w:r>
      <w:r>
        <w:rPr>
          <w:spacing w:val="1"/>
          <w:sz w:val="24"/>
        </w:rPr>
        <w:t xml:space="preserve"> </w:t>
      </w:r>
      <w:r>
        <w:rPr>
          <w:sz w:val="24"/>
        </w:rPr>
        <w:t>each</w:t>
      </w:r>
      <w:r>
        <w:rPr>
          <w:spacing w:val="1"/>
          <w:sz w:val="24"/>
        </w:rPr>
        <w:t xml:space="preserve"> </w:t>
      </w:r>
      <w:r>
        <w:rPr>
          <w:sz w:val="24"/>
        </w:rPr>
        <w:t>sector</w:t>
      </w:r>
      <w:r>
        <w:rPr>
          <w:spacing w:val="1"/>
          <w:sz w:val="24"/>
        </w:rPr>
        <w:t xml:space="preserve"> </w:t>
      </w:r>
      <w:r>
        <w:rPr>
          <w:sz w:val="24"/>
        </w:rPr>
        <w:t>concerned</w:t>
      </w:r>
      <w:r>
        <w:rPr>
          <w:spacing w:val="1"/>
          <w:sz w:val="24"/>
        </w:rPr>
        <w:t xml:space="preserve"> </w:t>
      </w:r>
      <w:r>
        <w:rPr>
          <w:sz w:val="24"/>
        </w:rPr>
        <w:t>and</w:t>
      </w:r>
      <w:r>
        <w:rPr>
          <w:spacing w:val="1"/>
          <w:sz w:val="24"/>
        </w:rPr>
        <w:t xml:space="preserve"> </w:t>
      </w:r>
      <w:r>
        <w:rPr>
          <w:sz w:val="24"/>
        </w:rPr>
        <w:t>an</w:t>
      </w:r>
      <w:r>
        <w:rPr>
          <w:spacing w:val="1"/>
          <w:sz w:val="24"/>
        </w:rPr>
        <w:t xml:space="preserve"> </w:t>
      </w:r>
      <w:r>
        <w:rPr>
          <w:sz w:val="24"/>
        </w:rPr>
        <w:t>explanation</w:t>
      </w:r>
      <w:r>
        <w:rPr>
          <w:spacing w:val="1"/>
          <w:sz w:val="24"/>
        </w:rPr>
        <w:t xml:space="preserve"> </w:t>
      </w:r>
      <w:r>
        <w:rPr>
          <w:sz w:val="24"/>
        </w:rPr>
        <w:t>of</w:t>
      </w:r>
      <w:r>
        <w:rPr>
          <w:spacing w:val="1"/>
          <w:sz w:val="24"/>
        </w:rPr>
        <w:t xml:space="preserve"> </w:t>
      </w:r>
      <w:r>
        <w:rPr>
          <w:sz w:val="24"/>
        </w:rPr>
        <w:t>how</w:t>
      </w:r>
      <w:r>
        <w:rPr>
          <w:spacing w:val="1"/>
          <w:sz w:val="24"/>
        </w:rPr>
        <w:t xml:space="preserve"> </w:t>
      </w:r>
      <w:r>
        <w:rPr>
          <w:sz w:val="24"/>
        </w:rPr>
        <w:t>the</w:t>
      </w:r>
      <w:r>
        <w:rPr>
          <w:spacing w:val="1"/>
          <w:sz w:val="24"/>
        </w:rPr>
        <w:t xml:space="preserve"> </w:t>
      </w:r>
      <w:r>
        <w:rPr>
          <w:sz w:val="24"/>
        </w:rPr>
        <w:t>taxation</w:t>
      </w:r>
      <w:r>
        <w:rPr>
          <w:spacing w:val="1"/>
          <w:sz w:val="24"/>
        </w:rPr>
        <w:t xml:space="preserve"> </w:t>
      </w:r>
      <w:r>
        <w:rPr>
          <w:sz w:val="24"/>
        </w:rPr>
        <w:t>may</w:t>
      </w:r>
      <w:r>
        <w:rPr>
          <w:spacing w:val="1"/>
          <w:sz w:val="24"/>
        </w:rPr>
        <w:t xml:space="preserve"> </w:t>
      </w:r>
      <w:r>
        <w:rPr>
          <w:sz w:val="24"/>
        </w:rPr>
        <w:t>contribute</w:t>
      </w:r>
      <w:r>
        <w:rPr>
          <w:spacing w:val="1"/>
          <w:sz w:val="24"/>
        </w:rPr>
        <w:t xml:space="preserve"> </w:t>
      </w:r>
      <w:r>
        <w:rPr>
          <w:sz w:val="24"/>
        </w:rPr>
        <w:t>to</w:t>
      </w:r>
      <w:r>
        <w:rPr>
          <w:spacing w:val="1"/>
          <w:sz w:val="24"/>
        </w:rPr>
        <w:t xml:space="preserve"> </w:t>
      </w:r>
      <w:r>
        <w:rPr>
          <w:sz w:val="24"/>
        </w:rPr>
        <w:t>environmental protection. The sectors eligible for the reductions should be properly</w:t>
      </w:r>
      <w:r>
        <w:rPr>
          <w:spacing w:val="1"/>
          <w:sz w:val="24"/>
        </w:rPr>
        <w:t xml:space="preserve"> </w:t>
      </w:r>
      <w:r>
        <w:rPr>
          <w:sz w:val="24"/>
        </w:rPr>
        <w:t>described and a list of the largest beneficiaries for each sector should be provided</w:t>
      </w:r>
      <w:r>
        <w:rPr>
          <w:spacing w:val="1"/>
          <w:sz w:val="24"/>
        </w:rPr>
        <w:t xml:space="preserve"> </w:t>
      </w:r>
      <w:r>
        <w:rPr>
          <w:sz w:val="24"/>
        </w:rPr>
        <w:t>(considering,</w:t>
      </w:r>
      <w:r>
        <w:rPr>
          <w:spacing w:val="-1"/>
          <w:sz w:val="24"/>
        </w:rPr>
        <w:t xml:space="preserve"> </w:t>
      </w:r>
      <w:r>
        <w:rPr>
          <w:sz w:val="24"/>
        </w:rPr>
        <w:t>in particular, turnover,</w:t>
      </w:r>
      <w:r>
        <w:rPr>
          <w:spacing w:val="-1"/>
          <w:sz w:val="24"/>
        </w:rPr>
        <w:t xml:space="preserve"> </w:t>
      </w:r>
      <w:r>
        <w:rPr>
          <w:sz w:val="24"/>
        </w:rPr>
        <w:t>market shares and size</w:t>
      </w:r>
      <w:r>
        <w:rPr>
          <w:spacing w:val="-2"/>
          <w:sz w:val="24"/>
        </w:rPr>
        <w:t xml:space="preserve"> </w:t>
      </w:r>
      <w:r>
        <w:rPr>
          <w:sz w:val="24"/>
        </w:rPr>
        <w:t>of the</w:t>
      </w:r>
      <w:r>
        <w:rPr>
          <w:spacing w:val="-2"/>
          <w:sz w:val="24"/>
        </w:rPr>
        <w:t xml:space="preserve"> </w:t>
      </w:r>
      <w:r>
        <w:rPr>
          <w:sz w:val="24"/>
        </w:rPr>
        <w:t>tax</w:t>
      </w:r>
      <w:r>
        <w:rPr>
          <w:spacing w:val="1"/>
          <w:sz w:val="24"/>
        </w:rPr>
        <w:t xml:space="preserve"> </w:t>
      </w:r>
      <w:r>
        <w:rPr>
          <w:sz w:val="24"/>
        </w:rPr>
        <w:t>base).</w:t>
      </w:r>
    </w:p>
    <w:p w14:paraId="059191A2" w14:textId="77777777" w:rsidR="004B799C" w:rsidRDefault="004B799C">
      <w:pPr>
        <w:pStyle w:val="BodyText"/>
        <w:spacing w:before="10"/>
        <w:rPr>
          <w:sz w:val="20"/>
        </w:rPr>
      </w:pPr>
    </w:p>
    <w:p w14:paraId="3C8CA9F3" w14:textId="77777777" w:rsidR="004B799C" w:rsidRDefault="00CA4AAC">
      <w:pPr>
        <w:pStyle w:val="ListParagraph"/>
        <w:numPr>
          <w:ilvl w:val="3"/>
          <w:numId w:val="10"/>
        </w:numPr>
        <w:tabs>
          <w:tab w:val="left" w:pos="2302"/>
          <w:tab w:val="left" w:pos="2303"/>
        </w:tabs>
        <w:spacing w:before="1"/>
        <w:ind w:hanging="865"/>
        <w:rPr>
          <w:sz w:val="24"/>
        </w:rPr>
      </w:pPr>
      <w:bookmarkStart w:id="161" w:name="_bookmark151"/>
      <w:bookmarkEnd w:id="161"/>
      <w:r>
        <w:rPr>
          <w:sz w:val="24"/>
        </w:rPr>
        <w:t>Minimisation</w:t>
      </w:r>
      <w:r>
        <w:rPr>
          <w:spacing w:val="-2"/>
          <w:sz w:val="24"/>
        </w:rPr>
        <w:t xml:space="preserve"> </w:t>
      </w:r>
      <w:r>
        <w:rPr>
          <w:sz w:val="24"/>
        </w:rPr>
        <w:t>of</w:t>
      </w:r>
      <w:r>
        <w:rPr>
          <w:spacing w:val="-2"/>
          <w:sz w:val="24"/>
        </w:rPr>
        <w:t xml:space="preserve"> </w:t>
      </w:r>
      <w:r>
        <w:rPr>
          <w:sz w:val="24"/>
        </w:rPr>
        <w:t>distortions</w:t>
      </w:r>
      <w:r>
        <w:rPr>
          <w:spacing w:val="-1"/>
          <w:sz w:val="24"/>
        </w:rPr>
        <w:t xml:space="preserve"> </w:t>
      </w:r>
      <w:r>
        <w:rPr>
          <w:sz w:val="24"/>
        </w:rPr>
        <w:t>of</w:t>
      </w:r>
      <w:r>
        <w:rPr>
          <w:spacing w:val="-1"/>
          <w:sz w:val="24"/>
        </w:rPr>
        <w:t xml:space="preserve"> </w:t>
      </w:r>
      <w:r>
        <w:rPr>
          <w:sz w:val="24"/>
        </w:rPr>
        <w:t>competition</w:t>
      </w:r>
      <w:r>
        <w:rPr>
          <w:spacing w:val="-1"/>
          <w:sz w:val="24"/>
        </w:rPr>
        <w:t xml:space="preserve"> </w:t>
      </w:r>
      <w:r>
        <w:rPr>
          <w:sz w:val="24"/>
        </w:rPr>
        <w:t>and</w:t>
      </w:r>
      <w:r>
        <w:rPr>
          <w:spacing w:val="-1"/>
          <w:sz w:val="24"/>
        </w:rPr>
        <w:t xml:space="preserve"> </w:t>
      </w:r>
      <w:r>
        <w:rPr>
          <w:sz w:val="24"/>
        </w:rPr>
        <w:t>trade</w:t>
      </w:r>
    </w:p>
    <w:p w14:paraId="7B60AEA8" w14:textId="77777777" w:rsidR="004B799C" w:rsidRDefault="004B799C">
      <w:pPr>
        <w:pStyle w:val="BodyText"/>
        <w:spacing w:before="3"/>
        <w:rPr>
          <w:sz w:val="21"/>
        </w:rPr>
      </w:pPr>
    </w:p>
    <w:p w14:paraId="47196C00" w14:textId="77777777" w:rsidR="004B799C" w:rsidRDefault="00CA4AAC">
      <w:pPr>
        <w:pStyle w:val="Heading2"/>
        <w:numPr>
          <w:ilvl w:val="4"/>
          <w:numId w:val="10"/>
        </w:numPr>
        <w:tabs>
          <w:tab w:val="left" w:pos="2459"/>
        </w:tabs>
      </w:pPr>
      <w:bookmarkStart w:id="162" w:name="_bookmark152"/>
      <w:bookmarkEnd w:id="162"/>
      <w:r>
        <w:t>Necessity</w:t>
      </w:r>
    </w:p>
    <w:p w14:paraId="35511757" w14:textId="77777777" w:rsidR="004B799C" w:rsidRDefault="004B799C">
      <w:pPr>
        <w:sectPr w:rsidR="004B799C">
          <w:pgSz w:w="11910" w:h="16840"/>
          <w:pgMar w:top="1020" w:right="460" w:bottom="1620" w:left="460" w:header="0" w:footer="1426" w:gutter="0"/>
          <w:cols w:space="720"/>
        </w:sectPr>
      </w:pPr>
    </w:p>
    <w:p w14:paraId="02F92832" w14:textId="77777777" w:rsidR="004B799C" w:rsidRDefault="00CA4AAC">
      <w:pPr>
        <w:pStyle w:val="ListParagraph"/>
        <w:numPr>
          <w:ilvl w:val="0"/>
          <w:numId w:val="28"/>
        </w:numPr>
        <w:tabs>
          <w:tab w:val="left" w:pos="1559"/>
        </w:tabs>
        <w:spacing w:before="72"/>
        <w:ind w:left="1558" w:right="958" w:hanging="600"/>
        <w:jc w:val="both"/>
        <w:rPr>
          <w:sz w:val="24"/>
        </w:rPr>
      </w:pPr>
      <w:r>
        <w:rPr>
          <w:sz w:val="24"/>
        </w:rPr>
        <w:lastRenderedPageBreak/>
        <w:t xml:space="preserve">The requirements set out in point </w:t>
      </w:r>
      <w:hyperlink w:anchor="_bookmark153" w:history="1">
        <w:r>
          <w:rPr>
            <w:sz w:val="24"/>
          </w:rPr>
          <w:t xml:space="preserve">264 </w:t>
        </w:r>
      </w:hyperlink>
      <w:r>
        <w:rPr>
          <w:sz w:val="24"/>
        </w:rPr>
        <w:t>apply in addition to the requirements set out in</w:t>
      </w:r>
      <w:r>
        <w:rPr>
          <w:spacing w:val="1"/>
          <w:sz w:val="24"/>
        </w:rPr>
        <w:t xml:space="preserve"> </w:t>
      </w:r>
      <w:r>
        <w:rPr>
          <w:sz w:val="24"/>
        </w:rPr>
        <w:t>Section</w:t>
      </w:r>
      <w:r>
        <w:rPr>
          <w:spacing w:val="-1"/>
          <w:sz w:val="24"/>
        </w:rPr>
        <w:t xml:space="preserve"> </w:t>
      </w:r>
      <w:r>
        <w:rPr>
          <w:sz w:val="24"/>
        </w:rPr>
        <w:t>3.2.1.1.</w:t>
      </w:r>
    </w:p>
    <w:p w14:paraId="2B87B37F" w14:textId="77777777" w:rsidR="004B799C" w:rsidRDefault="004B799C">
      <w:pPr>
        <w:pStyle w:val="BodyText"/>
        <w:spacing w:before="10"/>
        <w:rPr>
          <w:sz w:val="20"/>
        </w:rPr>
      </w:pPr>
    </w:p>
    <w:p w14:paraId="0FFDE4DC" w14:textId="77777777" w:rsidR="004B799C" w:rsidRDefault="00CA4AAC">
      <w:pPr>
        <w:pStyle w:val="ListParagraph"/>
        <w:numPr>
          <w:ilvl w:val="0"/>
          <w:numId w:val="28"/>
        </w:numPr>
        <w:tabs>
          <w:tab w:val="left" w:pos="1559"/>
        </w:tabs>
        <w:ind w:left="1558" w:right="963" w:hanging="600"/>
        <w:jc w:val="both"/>
        <w:rPr>
          <w:sz w:val="24"/>
        </w:rPr>
      </w:pPr>
      <w:bookmarkStart w:id="163" w:name="_bookmark153"/>
      <w:bookmarkEnd w:id="163"/>
      <w:r>
        <w:rPr>
          <w:sz w:val="24"/>
        </w:rPr>
        <w:t>The Commission will consider the aid to be necessary if the following cumulative</w:t>
      </w:r>
      <w:r>
        <w:rPr>
          <w:spacing w:val="1"/>
          <w:sz w:val="24"/>
        </w:rPr>
        <w:t xml:space="preserve"> </w:t>
      </w:r>
      <w:r>
        <w:rPr>
          <w:sz w:val="24"/>
        </w:rPr>
        <w:t>conditions</w:t>
      </w:r>
      <w:r>
        <w:rPr>
          <w:spacing w:val="-1"/>
          <w:sz w:val="24"/>
        </w:rPr>
        <w:t xml:space="preserve"> </w:t>
      </w:r>
      <w:r>
        <w:rPr>
          <w:sz w:val="24"/>
        </w:rPr>
        <w:t>are</w:t>
      </w:r>
      <w:r>
        <w:rPr>
          <w:spacing w:val="-1"/>
          <w:sz w:val="24"/>
        </w:rPr>
        <w:t xml:space="preserve"> </w:t>
      </w:r>
      <w:r>
        <w:rPr>
          <w:sz w:val="24"/>
        </w:rPr>
        <w:t>met:</w:t>
      </w:r>
    </w:p>
    <w:p w14:paraId="1A418E9C" w14:textId="77777777" w:rsidR="004B799C" w:rsidRDefault="004B799C">
      <w:pPr>
        <w:pStyle w:val="BodyText"/>
        <w:spacing w:before="10"/>
        <w:rPr>
          <w:sz w:val="20"/>
        </w:rPr>
      </w:pPr>
    </w:p>
    <w:p w14:paraId="6008C379" w14:textId="77777777" w:rsidR="004B799C" w:rsidRDefault="00CA4AAC">
      <w:pPr>
        <w:pStyle w:val="ListParagraph"/>
        <w:numPr>
          <w:ilvl w:val="1"/>
          <w:numId w:val="28"/>
        </w:numPr>
        <w:tabs>
          <w:tab w:val="left" w:pos="2092"/>
        </w:tabs>
        <w:ind w:right="962"/>
        <w:jc w:val="both"/>
        <w:rPr>
          <w:sz w:val="24"/>
        </w:rPr>
      </w:pPr>
      <w:r>
        <w:rPr>
          <w:sz w:val="24"/>
        </w:rPr>
        <w:t>the choice of beneficiaries is based on objective and transparent criteria, and the</w:t>
      </w:r>
      <w:r>
        <w:rPr>
          <w:spacing w:val="1"/>
          <w:sz w:val="24"/>
        </w:rPr>
        <w:t xml:space="preserve"> </w:t>
      </w:r>
      <w:r>
        <w:rPr>
          <w:sz w:val="24"/>
        </w:rPr>
        <w:t>aid is granted in principle in the same way for all competitors in the same sector if</w:t>
      </w:r>
      <w:r>
        <w:rPr>
          <w:spacing w:val="-57"/>
          <w:sz w:val="24"/>
        </w:rPr>
        <w:t xml:space="preserve"> </w:t>
      </w:r>
      <w:r>
        <w:rPr>
          <w:sz w:val="24"/>
        </w:rPr>
        <w:t>they</w:t>
      </w:r>
      <w:r>
        <w:rPr>
          <w:spacing w:val="-4"/>
          <w:sz w:val="24"/>
        </w:rPr>
        <w:t xml:space="preserve"> </w:t>
      </w:r>
      <w:r>
        <w:rPr>
          <w:sz w:val="24"/>
        </w:rPr>
        <w:t>are</w:t>
      </w:r>
      <w:r>
        <w:rPr>
          <w:spacing w:val="-2"/>
          <w:sz w:val="24"/>
        </w:rPr>
        <w:t xml:space="preserve"> </w:t>
      </w:r>
      <w:r>
        <w:rPr>
          <w:sz w:val="24"/>
        </w:rPr>
        <w:t>in a similar</w:t>
      </w:r>
      <w:r>
        <w:rPr>
          <w:spacing w:val="1"/>
          <w:sz w:val="24"/>
        </w:rPr>
        <w:t xml:space="preserve"> </w:t>
      </w:r>
      <w:r>
        <w:rPr>
          <w:sz w:val="24"/>
        </w:rPr>
        <w:t>factual situation;</w:t>
      </w:r>
    </w:p>
    <w:p w14:paraId="4B3FD9C4" w14:textId="77777777" w:rsidR="004B799C" w:rsidRDefault="004B799C">
      <w:pPr>
        <w:pStyle w:val="BodyText"/>
        <w:spacing w:before="10"/>
        <w:rPr>
          <w:sz w:val="20"/>
        </w:rPr>
      </w:pPr>
    </w:p>
    <w:p w14:paraId="6B9201C0" w14:textId="77777777" w:rsidR="004B799C" w:rsidRDefault="00CA4AAC">
      <w:pPr>
        <w:pStyle w:val="ListParagraph"/>
        <w:numPr>
          <w:ilvl w:val="1"/>
          <w:numId w:val="28"/>
        </w:numPr>
        <w:tabs>
          <w:tab w:val="left" w:pos="2092"/>
        </w:tabs>
        <w:ind w:right="958"/>
        <w:jc w:val="both"/>
        <w:rPr>
          <w:sz w:val="24"/>
        </w:rPr>
      </w:pPr>
      <w:r>
        <w:rPr>
          <w:sz w:val="24"/>
        </w:rPr>
        <w:t>the</w:t>
      </w:r>
      <w:r>
        <w:rPr>
          <w:spacing w:val="1"/>
          <w:sz w:val="24"/>
        </w:rPr>
        <w:t xml:space="preserve"> </w:t>
      </w:r>
      <w:r>
        <w:rPr>
          <w:sz w:val="24"/>
        </w:rPr>
        <w:t>environmental</w:t>
      </w:r>
      <w:r>
        <w:rPr>
          <w:spacing w:val="1"/>
          <w:sz w:val="24"/>
        </w:rPr>
        <w:t xml:space="preserve"> </w:t>
      </w:r>
      <w:r>
        <w:rPr>
          <w:sz w:val="24"/>
        </w:rPr>
        <w:t>tax</w:t>
      </w:r>
      <w:r>
        <w:rPr>
          <w:spacing w:val="1"/>
          <w:sz w:val="24"/>
        </w:rPr>
        <w:t xml:space="preserve"> </w:t>
      </w:r>
      <w:r>
        <w:rPr>
          <w:sz w:val="24"/>
        </w:rPr>
        <w:t>or</w:t>
      </w:r>
      <w:r>
        <w:rPr>
          <w:spacing w:val="1"/>
          <w:sz w:val="24"/>
        </w:rPr>
        <w:t xml:space="preserve"> </w:t>
      </w:r>
      <w:r>
        <w:rPr>
          <w:sz w:val="24"/>
        </w:rPr>
        <w:t>parafiscal</w:t>
      </w:r>
      <w:r>
        <w:rPr>
          <w:spacing w:val="1"/>
          <w:sz w:val="24"/>
        </w:rPr>
        <w:t xml:space="preserve"> </w:t>
      </w:r>
      <w:r>
        <w:rPr>
          <w:sz w:val="24"/>
        </w:rPr>
        <w:t>levy</w:t>
      </w:r>
      <w:r>
        <w:rPr>
          <w:spacing w:val="1"/>
          <w:sz w:val="24"/>
        </w:rPr>
        <w:t xml:space="preserve"> </w:t>
      </w:r>
      <w:r>
        <w:rPr>
          <w:sz w:val="24"/>
        </w:rPr>
        <w:t>without</w:t>
      </w:r>
      <w:r>
        <w:rPr>
          <w:spacing w:val="1"/>
          <w:sz w:val="24"/>
        </w:rPr>
        <w:t xml:space="preserve"> </w:t>
      </w:r>
      <w:r>
        <w:rPr>
          <w:sz w:val="24"/>
        </w:rPr>
        <w:t>the</w:t>
      </w:r>
      <w:r>
        <w:rPr>
          <w:spacing w:val="1"/>
          <w:sz w:val="24"/>
        </w:rPr>
        <w:t xml:space="preserve"> </w:t>
      </w:r>
      <w:r>
        <w:rPr>
          <w:sz w:val="24"/>
        </w:rPr>
        <w:t>reduction</w:t>
      </w:r>
      <w:r>
        <w:rPr>
          <w:spacing w:val="1"/>
          <w:sz w:val="24"/>
        </w:rPr>
        <w:t xml:space="preserve"> </w:t>
      </w:r>
      <w:r>
        <w:rPr>
          <w:sz w:val="24"/>
        </w:rPr>
        <w:t>leads</w:t>
      </w:r>
      <w:r>
        <w:rPr>
          <w:spacing w:val="1"/>
          <w:sz w:val="24"/>
        </w:rPr>
        <w:t xml:space="preserve"> </w:t>
      </w:r>
      <w:r>
        <w:rPr>
          <w:sz w:val="24"/>
        </w:rPr>
        <w:t>to</w:t>
      </w:r>
      <w:r>
        <w:rPr>
          <w:spacing w:val="60"/>
          <w:sz w:val="24"/>
        </w:rPr>
        <w:t xml:space="preserve"> </w:t>
      </w:r>
      <w:r>
        <w:rPr>
          <w:sz w:val="24"/>
        </w:rPr>
        <w:t>a</w:t>
      </w:r>
      <w:r>
        <w:rPr>
          <w:spacing w:val="1"/>
          <w:sz w:val="24"/>
        </w:rPr>
        <w:t xml:space="preserve"> </w:t>
      </w:r>
      <w:r>
        <w:rPr>
          <w:sz w:val="24"/>
        </w:rPr>
        <w:t>substantial increase in production costs calculated as a proportion of the gross</w:t>
      </w:r>
      <w:r>
        <w:rPr>
          <w:spacing w:val="1"/>
          <w:sz w:val="24"/>
        </w:rPr>
        <w:t xml:space="preserve"> </w:t>
      </w:r>
      <w:r>
        <w:rPr>
          <w:sz w:val="24"/>
        </w:rPr>
        <w:t>value</w:t>
      </w:r>
      <w:r>
        <w:rPr>
          <w:spacing w:val="-1"/>
          <w:sz w:val="24"/>
        </w:rPr>
        <w:t xml:space="preserve"> </w:t>
      </w:r>
      <w:r>
        <w:rPr>
          <w:sz w:val="24"/>
        </w:rPr>
        <w:t>added</w:t>
      </w:r>
      <w:r>
        <w:rPr>
          <w:spacing w:val="2"/>
          <w:sz w:val="24"/>
        </w:rPr>
        <w:t xml:space="preserve"> </w:t>
      </w:r>
      <w:r>
        <w:rPr>
          <w:sz w:val="24"/>
        </w:rPr>
        <w:t>for</w:t>
      </w:r>
      <w:r>
        <w:rPr>
          <w:spacing w:val="-2"/>
          <w:sz w:val="24"/>
        </w:rPr>
        <w:t xml:space="preserve"> </w:t>
      </w:r>
      <w:r>
        <w:rPr>
          <w:sz w:val="24"/>
        </w:rPr>
        <w:t>each sector or</w:t>
      </w:r>
      <w:r>
        <w:rPr>
          <w:spacing w:val="-3"/>
          <w:sz w:val="24"/>
        </w:rPr>
        <w:t xml:space="preserve"> </w:t>
      </w:r>
      <w:r>
        <w:rPr>
          <w:sz w:val="24"/>
        </w:rPr>
        <w:t>category</w:t>
      </w:r>
      <w:r>
        <w:rPr>
          <w:spacing w:val="-5"/>
          <w:sz w:val="24"/>
        </w:rPr>
        <w:t xml:space="preserve"> </w:t>
      </w:r>
      <w:r>
        <w:rPr>
          <w:sz w:val="24"/>
        </w:rPr>
        <w:t>of individual beneficiaries;</w:t>
      </w:r>
    </w:p>
    <w:p w14:paraId="5B5A22E0" w14:textId="77777777" w:rsidR="004B799C" w:rsidRDefault="004B799C">
      <w:pPr>
        <w:pStyle w:val="BodyText"/>
        <w:spacing w:before="10"/>
        <w:rPr>
          <w:sz w:val="20"/>
        </w:rPr>
      </w:pPr>
    </w:p>
    <w:p w14:paraId="2BF8DC98" w14:textId="77777777" w:rsidR="004B799C" w:rsidRDefault="00CA4AAC">
      <w:pPr>
        <w:pStyle w:val="ListParagraph"/>
        <w:numPr>
          <w:ilvl w:val="1"/>
          <w:numId w:val="28"/>
        </w:numPr>
        <w:tabs>
          <w:tab w:val="left" w:pos="2092"/>
        </w:tabs>
        <w:ind w:right="957"/>
        <w:jc w:val="both"/>
        <w:rPr>
          <w:sz w:val="24"/>
        </w:rPr>
      </w:pPr>
      <w:r>
        <w:rPr>
          <w:sz w:val="24"/>
        </w:rPr>
        <w:t>the substantial increase in production costs could not be passed on to customers</w:t>
      </w:r>
      <w:r>
        <w:rPr>
          <w:spacing w:val="1"/>
          <w:sz w:val="24"/>
        </w:rPr>
        <w:t xml:space="preserve"> </w:t>
      </w:r>
      <w:r>
        <w:rPr>
          <w:sz w:val="24"/>
        </w:rPr>
        <w:t>without</w:t>
      </w:r>
      <w:r>
        <w:rPr>
          <w:spacing w:val="-1"/>
          <w:sz w:val="24"/>
        </w:rPr>
        <w:t xml:space="preserve"> </w:t>
      </w:r>
      <w:r>
        <w:rPr>
          <w:sz w:val="24"/>
        </w:rPr>
        <w:t>leading</w:t>
      </w:r>
      <w:r>
        <w:rPr>
          <w:spacing w:val="-2"/>
          <w:sz w:val="24"/>
        </w:rPr>
        <w:t xml:space="preserve"> </w:t>
      </w:r>
      <w:r>
        <w:rPr>
          <w:sz w:val="24"/>
        </w:rPr>
        <w:t>to significant sales reductions.</w:t>
      </w:r>
    </w:p>
    <w:p w14:paraId="0533784E" w14:textId="77777777" w:rsidR="004B799C" w:rsidRDefault="004B799C">
      <w:pPr>
        <w:pStyle w:val="BodyText"/>
        <w:spacing w:before="4"/>
        <w:rPr>
          <w:sz w:val="21"/>
        </w:rPr>
      </w:pPr>
    </w:p>
    <w:p w14:paraId="229B0DF2" w14:textId="77777777" w:rsidR="004B799C" w:rsidRDefault="00CA4AAC">
      <w:pPr>
        <w:pStyle w:val="Heading2"/>
        <w:numPr>
          <w:ilvl w:val="4"/>
          <w:numId w:val="10"/>
        </w:numPr>
        <w:tabs>
          <w:tab w:val="left" w:pos="2459"/>
        </w:tabs>
      </w:pPr>
      <w:bookmarkStart w:id="164" w:name="_bookmark154"/>
      <w:bookmarkEnd w:id="164"/>
      <w:r>
        <w:t>Appropriateness</w:t>
      </w:r>
    </w:p>
    <w:p w14:paraId="3172CCF0" w14:textId="77777777" w:rsidR="004B799C" w:rsidRDefault="004B799C">
      <w:pPr>
        <w:pStyle w:val="BodyText"/>
        <w:spacing w:before="5"/>
        <w:rPr>
          <w:b/>
          <w:i/>
          <w:sz w:val="20"/>
        </w:rPr>
      </w:pPr>
    </w:p>
    <w:p w14:paraId="1C2CECBB" w14:textId="77777777" w:rsidR="004B799C" w:rsidRDefault="00CA4AAC">
      <w:pPr>
        <w:pStyle w:val="ListParagraph"/>
        <w:numPr>
          <w:ilvl w:val="0"/>
          <w:numId w:val="28"/>
        </w:numPr>
        <w:tabs>
          <w:tab w:val="left" w:pos="1559"/>
        </w:tabs>
        <w:spacing w:before="1"/>
        <w:ind w:left="1558" w:right="956" w:hanging="600"/>
        <w:jc w:val="both"/>
        <w:rPr>
          <w:sz w:val="24"/>
        </w:rPr>
      </w:pPr>
      <w:r>
        <w:rPr>
          <w:sz w:val="24"/>
        </w:rPr>
        <w:t xml:space="preserve">The requirements set out in points </w:t>
      </w:r>
      <w:hyperlink w:anchor="_bookmark155" w:history="1">
        <w:r>
          <w:rPr>
            <w:sz w:val="24"/>
          </w:rPr>
          <w:t>266</w:t>
        </w:r>
      </w:hyperlink>
      <w:r>
        <w:rPr>
          <w:sz w:val="24"/>
        </w:rPr>
        <w:t xml:space="preserve"> and </w:t>
      </w:r>
      <w:hyperlink w:anchor="_bookmark156" w:history="1">
        <w:r>
          <w:rPr>
            <w:sz w:val="24"/>
          </w:rPr>
          <w:t xml:space="preserve">267 </w:t>
        </w:r>
      </w:hyperlink>
      <w:r>
        <w:rPr>
          <w:sz w:val="24"/>
        </w:rPr>
        <w:t>apply in addition to the requirements set</w:t>
      </w:r>
      <w:r>
        <w:rPr>
          <w:spacing w:val="-57"/>
          <w:sz w:val="24"/>
        </w:rPr>
        <w:t xml:space="preserve"> </w:t>
      </w:r>
      <w:r>
        <w:rPr>
          <w:sz w:val="24"/>
        </w:rPr>
        <w:t>out in</w:t>
      </w:r>
      <w:r>
        <w:rPr>
          <w:spacing w:val="-1"/>
          <w:sz w:val="24"/>
        </w:rPr>
        <w:t xml:space="preserve"> </w:t>
      </w:r>
      <w:r>
        <w:rPr>
          <w:sz w:val="24"/>
        </w:rPr>
        <w:t>Section 3.2.1.2.</w:t>
      </w:r>
    </w:p>
    <w:p w14:paraId="028277BC" w14:textId="77777777" w:rsidR="004B799C" w:rsidRDefault="004B799C">
      <w:pPr>
        <w:pStyle w:val="BodyText"/>
        <w:spacing w:before="9"/>
        <w:rPr>
          <w:sz w:val="20"/>
        </w:rPr>
      </w:pPr>
    </w:p>
    <w:p w14:paraId="62382ACE" w14:textId="77777777" w:rsidR="004B799C" w:rsidRDefault="00CA4AAC">
      <w:pPr>
        <w:pStyle w:val="ListParagraph"/>
        <w:numPr>
          <w:ilvl w:val="0"/>
          <w:numId w:val="28"/>
        </w:numPr>
        <w:tabs>
          <w:tab w:val="left" w:pos="1559"/>
        </w:tabs>
        <w:spacing w:before="1"/>
        <w:ind w:left="1558" w:right="958" w:hanging="600"/>
        <w:jc w:val="both"/>
        <w:rPr>
          <w:sz w:val="24"/>
        </w:rPr>
      </w:pPr>
      <w:bookmarkStart w:id="165" w:name="_bookmark155"/>
      <w:bookmarkEnd w:id="165"/>
      <w:r>
        <w:rPr>
          <w:sz w:val="24"/>
        </w:rPr>
        <w:t>The Commission will authorise aid schemes for maximum periods of 10 years, after</w:t>
      </w:r>
      <w:r>
        <w:rPr>
          <w:spacing w:val="1"/>
          <w:sz w:val="24"/>
        </w:rPr>
        <w:t xml:space="preserve"> </w:t>
      </w:r>
      <w:r>
        <w:rPr>
          <w:sz w:val="24"/>
        </w:rPr>
        <w:t>which</w:t>
      </w:r>
      <w:r>
        <w:rPr>
          <w:spacing w:val="20"/>
          <w:sz w:val="24"/>
        </w:rPr>
        <w:t xml:space="preserve"> </w:t>
      </w:r>
      <w:r>
        <w:rPr>
          <w:sz w:val="24"/>
        </w:rPr>
        <w:t>a</w:t>
      </w:r>
      <w:r>
        <w:rPr>
          <w:spacing w:val="20"/>
          <w:sz w:val="24"/>
        </w:rPr>
        <w:t xml:space="preserve"> </w:t>
      </w:r>
      <w:r>
        <w:rPr>
          <w:sz w:val="24"/>
        </w:rPr>
        <w:t>Member</w:t>
      </w:r>
      <w:r>
        <w:rPr>
          <w:spacing w:val="20"/>
          <w:sz w:val="24"/>
        </w:rPr>
        <w:t xml:space="preserve"> </w:t>
      </w:r>
      <w:r>
        <w:rPr>
          <w:sz w:val="24"/>
        </w:rPr>
        <w:t>State</w:t>
      </w:r>
      <w:r>
        <w:rPr>
          <w:spacing w:val="19"/>
          <w:sz w:val="24"/>
        </w:rPr>
        <w:t xml:space="preserve"> </w:t>
      </w:r>
      <w:r>
        <w:rPr>
          <w:sz w:val="24"/>
        </w:rPr>
        <w:t>can</w:t>
      </w:r>
      <w:r>
        <w:rPr>
          <w:spacing w:val="21"/>
          <w:sz w:val="24"/>
        </w:rPr>
        <w:t xml:space="preserve"> </w:t>
      </w:r>
      <w:r>
        <w:rPr>
          <w:sz w:val="24"/>
        </w:rPr>
        <w:t>re-notify</w:t>
      </w:r>
      <w:r>
        <w:rPr>
          <w:spacing w:val="16"/>
          <w:sz w:val="24"/>
        </w:rPr>
        <w:t xml:space="preserve"> </w:t>
      </w:r>
      <w:r>
        <w:rPr>
          <w:sz w:val="24"/>
        </w:rPr>
        <w:t>the</w:t>
      </w:r>
      <w:r>
        <w:rPr>
          <w:spacing w:val="20"/>
          <w:sz w:val="24"/>
        </w:rPr>
        <w:t xml:space="preserve"> </w:t>
      </w:r>
      <w:r>
        <w:rPr>
          <w:sz w:val="24"/>
        </w:rPr>
        <w:t>measure</w:t>
      </w:r>
      <w:r>
        <w:rPr>
          <w:spacing w:val="21"/>
          <w:sz w:val="24"/>
        </w:rPr>
        <w:t xml:space="preserve"> </w:t>
      </w:r>
      <w:r>
        <w:rPr>
          <w:sz w:val="24"/>
        </w:rPr>
        <w:t>if</w:t>
      </w:r>
      <w:r>
        <w:rPr>
          <w:spacing w:val="23"/>
          <w:sz w:val="24"/>
        </w:rPr>
        <w:t xml:space="preserve"> </w:t>
      </w:r>
      <w:r>
        <w:rPr>
          <w:sz w:val="24"/>
        </w:rPr>
        <w:t>it</w:t>
      </w:r>
      <w:r>
        <w:rPr>
          <w:spacing w:val="22"/>
          <w:sz w:val="24"/>
        </w:rPr>
        <w:t xml:space="preserve"> </w:t>
      </w:r>
      <w:r>
        <w:rPr>
          <w:sz w:val="24"/>
        </w:rPr>
        <w:t>re-evaluates</w:t>
      </w:r>
      <w:r>
        <w:rPr>
          <w:spacing w:val="21"/>
          <w:sz w:val="24"/>
        </w:rPr>
        <w:t xml:space="preserve"> </w:t>
      </w:r>
      <w:r>
        <w:rPr>
          <w:sz w:val="24"/>
        </w:rPr>
        <w:t>the</w:t>
      </w:r>
      <w:r>
        <w:rPr>
          <w:spacing w:val="19"/>
          <w:sz w:val="24"/>
        </w:rPr>
        <w:t xml:space="preserve"> </w:t>
      </w:r>
      <w:r>
        <w:rPr>
          <w:sz w:val="24"/>
        </w:rPr>
        <w:t>appropriateness</w:t>
      </w:r>
      <w:r>
        <w:rPr>
          <w:spacing w:val="-57"/>
          <w:sz w:val="24"/>
        </w:rPr>
        <w:t xml:space="preserve"> </w:t>
      </w:r>
      <w:r>
        <w:rPr>
          <w:sz w:val="24"/>
        </w:rPr>
        <w:t>of</w:t>
      </w:r>
      <w:r>
        <w:rPr>
          <w:spacing w:val="-1"/>
          <w:sz w:val="24"/>
        </w:rPr>
        <w:t xml:space="preserve"> </w:t>
      </w:r>
      <w:r>
        <w:rPr>
          <w:sz w:val="24"/>
        </w:rPr>
        <w:t>the</w:t>
      </w:r>
      <w:r>
        <w:rPr>
          <w:spacing w:val="-2"/>
          <w:sz w:val="24"/>
        </w:rPr>
        <w:t xml:space="preserve"> </w:t>
      </w:r>
      <w:r>
        <w:rPr>
          <w:sz w:val="24"/>
        </w:rPr>
        <w:t>aid measures concerned.</w:t>
      </w:r>
    </w:p>
    <w:p w14:paraId="1FCF13EE" w14:textId="77777777" w:rsidR="004B799C" w:rsidRDefault="004B799C">
      <w:pPr>
        <w:pStyle w:val="BodyText"/>
        <w:spacing w:before="10"/>
        <w:rPr>
          <w:sz w:val="20"/>
        </w:rPr>
      </w:pPr>
    </w:p>
    <w:p w14:paraId="663C5BF0" w14:textId="77777777" w:rsidR="004B799C" w:rsidRDefault="00CA4AAC">
      <w:pPr>
        <w:pStyle w:val="ListParagraph"/>
        <w:numPr>
          <w:ilvl w:val="0"/>
          <w:numId w:val="28"/>
        </w:numPr>
        <w:tabs>
          <w:tab w:val="left" w:pos="1559"/>
        </w:tabs>
        <w:ind w:left="1558" w:right="954" w:hanging="600"/>
        <w:jc w:val="both"/>
        <w:rPr>
          <w:sz w:val="24"/>
        </w:rPr>
      </w:pPr>
      <w:bookmarkStart w:id="166" w:name="_bookmark156"/>
      <w:bookmarkEnd w:id="166"/>
      <w:r>
        <w:rPr>
          <w:sz w:val="24"/>
        </w:rPr>
        <w:t>Member States can grant the aid in the form of a reduction of the tax or levy rate or as a</w:t>
      </w:r>
      <w:r>
        <w:rPr>
          <w:spacing w:val="-57"/>
          <w:sz w:val="24"/>
        </w:rPr>
        <w:t xml:space="preserve"> </w:t>
      </w:r>
      <w:r>
        <w:rPr>
          <w:sz w:val="24"/>
        </w:rPr>
        <w:t>fixed annual compensation amount (tax or levy refund), or as a combination of the two.</w:t>
      </w:r>
      <w:r>
        <w:rPr>
          <w:spacing w:val="1"/>
          <w:sz w:val="24"/>
        </w:rPr>
        <w:t xml:space="preserve"> </w:t>
      </w:r>
      <w:r>
        <w:rPr>
          <w:sz w:val="24"/>
        </w:rPr>
        <w:t>The advantage of the tax refund approach is that undertakings remain exposed to the</w:t>
      </w:r>
      <w:r>
        <w:rPr>
          <w:spacing w:val="1"/>
          <w:sz w:val="24"/>
        </w:rPr>
        <w:t xml:space="preserve"> </w:t>
      </w:r>
      <w:r>
        <w:rPr>
          <w:sz w:val="24"/>
        </w:rPr>
        <w:t>price signal, which the environmental tax or levy gives. Where used, the amount of the</w:t>
      </w:r>
      <w:r>
        <w:rPr>
          <w:spacing w:val="1"/>
          <w:sz w:val="24"/>
        </w:rPr>
        <w:t xml:space="preserve"> </w:t>
      </w:r>
      <w:r>
        <w:rPr>
          <w:sz w:val="24"/>
        </w:rPr>
        <w:t>tax refund should be calculated on the basis of historical data, that is to say the level of</w:t>
      </w:r>
      <w:r>
        <w:rPr>
          <w:spacing w:val="1"/>
          <w:sz w:val="24"/>
        </w:rPr>
        <w:t xml:space="preserve"> </w:t>
      </w:r>
      <w:r>
        <w:rPr>
          <w:sz w:val="24"/>
        </w:rPr>
        <w:t>production, and the consumption or pollution observed for the undertaking in a given</w:t>
      </w:r>
      <w:r>
        <w:rPr>
          <w:spacing w:val="1"/>
          <w:sz w:val="24"/>
        </w:rPr>
        <w:t xml:space="preserve"> </w:t>
      </w:r>
      <w:r>
        <w:rPr>
          <w:sz w:val="24"/>
        </w:rPr>
        <w:t>base</w:t>
      </w:r>
      <w:r>
        <w:rPr>
          <w:spacing w:val="2"/>
          <w:sz w:val="24"/>
        </w:rPr>
        <w:t xml:space="preserve"> </w:t>
      </w:r>
      <w:r>
        <w:rPr>
          <w:sz w:val="24"/>
        </w:rPr>
        <w:t>year.</w:t>
      </w:r>
    </w:p>
    <w:p w14:paraId="349FF528" w14:textId="77777777" w:rsidR="004B799C" w:rsidRDefault="004B799C">
      <w:pPr>
        <w:pStyle w:val="BodyText"/>
        <w:spacing w:before="3"/>
        <w:rPr>
          <w:sz w:val="21"/>
        </w:rPr>
      </w:pPr>
    </w:p>
    <w:p w14:paraId="778CD9BE" w14:textId="77777777" w:rsidR="004B799C" w:rsidRDefault="00CA4AAC">
      <w:pPr>
        <w:pStyle w:val="Heading2"/>
        <w:numPr>
          <w:ilvl w:val="4"/>
          <w:numId w:val="10"/>
        </w:numPr>
        <w:tabs>
          <w:tab w:val="left" w:pos="2399"/>
        </w:tabs>
        <w:spacing w:before="1"/>
        <w:ind w:left="2398" w:hanging="874"/>
      </w:pPr>
      <w:bookmarkStart w:id="167" w:name="_bookmark157"/>
      <w:bookmarkEnd w:id="167"/>
      <w:r>
        <w:t>Proportionality</w:t>
      </w:r>
    </w:p>
    <w:p w14:paraId="718A4289" w14:textId="77777777" w:rsidR="004B799C" w:rsidRDefault="004B799C">
      <w:pPr>
        <w:pStyle w:val="BodyText"/>
        <w:spacing w:before="5"/>
        <w:rPr>
          <w:b/>
          <w:i/>
          <w:sz w:val="20"/>
        </w:rPr>
      </w:pPr>
    </w:p>
    <w:p w14:paraId="60276CFE" w14:textId="77777777" w:rsidR="004B799C" w:rsidRDefault="00CA4AAC">
      <w:pPr>
        <w:pStyle w:val="ListParagraph"/>
        <w:numPr>
          <w:ilvl w:val="0"/>
          <w:numId w:val="28"/>
        </w:numPr>
        <w:tabs>
          <w:tab w:val="left" w:pos="1559"/>
        </w:tabs>
        <w:ind w:left="1558" w:right="962" w:hanging="600"/>
        <w:jc w:val="both"/>
        <w:rPr>
          <w:sz w:val="24"/>
        </w:rPr>
      </w:pPr>
      <w:r>
        <w:rPr>
          <w:sz w:val="24"/>
        </w:rPr>
        <w:t>Section 3.2.1.3 does not apply to aid in the form of reductions in environmental taxes</w:t>
      </w:r>
      <w:r>
        <w:rPr>
          <w:spacing w:val="1"/>
          <w:sz w:val="24"/>
        </w:rPr>
        <w:t xml:space="preserve"> </w:t>
      </w:r>
      <w:r>
        <w:rPr>
          <w:sz w:val="24"/>
        </w:rPr>
        <w:t>and</w:t>
      </w:r>
      <w:r>
        <w:rPr>
          <w:spacing w:val="-1"/>
          <w:sz w:val="24"/>
        </w:rPr>
        <w:t xml:space="preserve"> </w:t>
      </w:r>
      <w:r>
        <w:rPr>
          <w:sz w:val="24"/>
        </w:rPr>
        <w:t>parafiscal levies.</w:t>
      </w:r>
    </w:p>
    <w:p w14:paraId="638D236A" w14:textId="77777777" w:rsidR="004B799C" w:rsidRDefault="004B799C">
      <w:pPr>
        <w:pStyle w:val="BodyText"/>
        <w:spacing w:before="10"/>
        <w:rPr>
          <w:sz w:val="20"/>
        </w:rPr>
      </w:pPr>
    </w:p>
    <w:p w14:paraId="38947CDD" w14:textId="77777777" w:rsidR="004B799C" w:rsidRDefault="00CA4AAC">
      <w:pPr>
        <w:pStyle w:val="ListParagraph"/>
        <w:numPr>
          <w:ilvl w:val="0"/>
          <w:numId w:val="28"/>
        </w:numPr>
        <w:tabs>
          <w:tab w:val="left" w:pos="1559"/>
        </w:tabs>
        <w:ind w:right="954" w:hanging="600"/>
        <w:jc w:val="both"/>
        <w:rPr>
          <w:sz w:val="24"/>
        </w:rPr>
      </w:pPr>
      <w:r>
        <w:rPr>
          <w:sz w:val="24"/>
        </w:rPr>
        <w:t>The</w:t>
      </w:r>
      <w:r>
        <w:rPr>
          <w:spacing w:val="1"/>
          <w:sz w:val="24"/>
        </w:rPr>
        <w:t xml:space="preserve"> </w:t>
      </w:r>
      <w:r>
        <w:rPr>
          <w:sz w:val="24"/>
        </w:rPr>
        <w:t>Commission</w:t>
      </w:r>
      <w:r>
        <w:rPr>
          <w:spacing w:val="1"/>
          <w:sz w:val="24"/>
        </w:rPr>
        <w:t xml:space="preserve"> </w:t>
      </w:r>
      <w:r>
        <w:rPr>
          <w:sz w:val="24"/>
        </w:rPr>
        <w:t>will</w:t>
      </w:r>
      <w:r>
        <w:rPr>
          <w:spacing w:val="1"/>
          <w:sz w:val="24"/>
        </w:rPr>
        <w:t xml:space="preserve"> </w:t>
      </w:r>
      <w:r>
        <w:rPr>
          <w:sz w:val="24"/>
        </w:rPr>
        <w:t>consider</w:t>
      </w:r>
      <w:r>
        <w:rPr>
          <w:spacing w:val="1"/>
          <w:sz w:val="24"/>
        </w:rPr>
        <w:t xml:space="preserve"> </w:t>
      </w:r>
      <w:r>
        <w:rPr>
          <w:sz w:val="24"/>
        </w:rPr>
        <w:t>the</w:t>
      </w:r>
      <w:r>
        <w:rPr>
          <w:spacing w:val="1"/>
          <w:sz w:val="24"/>
        </w:rPr>
        <w:t xml:space="preserve"> </w:t>
      </w:r>
      <w:r>
        <w:rPr>
          <w:sz w:val="24"/>
        </w:rPr>
        <w:t>aid</w:t>
      </w:r>
      <w:r>
        <w:rPr>
          <w:spacing w:val="1"/>
          <w:sz w:val="24"/>
        </w:rPr>
        <w:t xml:space="preserve"> </w:t>
      </w:r>
      <w:r>
        <w:rPr>
          <w:sz w:val="24"/>
        </w:rPr>
        <w:t>to</w:t>
      </w:r>
      <w:r>
        <w:rPr>
          <w:spacing w:val="1"/>
          <w:sz w:val="24"/>
        </w:rPr>
        <w:t xml:space="preserve"> </w:t>
      </w:r>
      <w:r>
        <w:rPr>
          <w:sz w:val="24"/>
        </w:rPr>
        <w:t>be</w:t>
      </w:r>
      <w:r>
        <w:rPr>
          <w:spacing w:val="1"/>
          <w:sz w:val="24"/>
        </w:rPr>
        <w:t xml:space="preserve"> </w:t>
      </w:r>
      <w:r>
        <w:rPr>
          <w:sz w:val="24"/>
        </w:rPr>
        <w:t>proportionate</w:t>
      </w:r>
      <w:r>
        <w:rPr>
          <w:spacing w:val="1"/>
          <w:sz w:val="24"/>
        </w:rPr>
        <w:t xml:space="preserve"> </w:t>
      </w:r>
      <w:r>
        <w:rPr>
          <w:sz w:val="24"/>
        </w:rPr>
        <w:t>if</w:t>
      </w:r>
      <w:r>
        <w:rPr>
          <w:spacing w:val="1"/>
          <w:sz w:val="24"/>
        </w:rPr>
        <w:t xml:space="preserve"> </w:t>
      </w:r>
      <w:r>
        <w:rPr>
          <w:sz w:val="24"/>
        </w:rPr>
        <w:t>at</w:t>
      </w:r>
      <w:r>
        <w:rPr>
          <w:spacing w:val="1"/>
          <w:sz w:val="24"/>
        </w:rPr>
        <w:t xml:space="preserve"> </w:t>
      </w:r>
      <w:r>
        <w:rPr>
          <w:sz w:val="24"/>
        </w:rPr>
        <w:t>least</w:t>
      </w:r>
      <w:r>
        <w:rPr>
          <w:spacing w:val="1"/>
          <w:sz w:val="24"/>
        </w:rPr>
        <w:t xml:space="preserve"> </w:t>
      </w:r>
      <w:r>
        <w:rPr>
          <w:sz w:val="24"/>
        </w:rPr>
        <w:t>one</w:t>
      </w:r>
      <w:r>
        <w:rPr>
          <w:spacing w:val="1"/>
          <w:sz w:val="24"/>
        </w:rPr>
        <w:t xml:space="preserve"> </w:t>
      </w:r>
      <w:r>
        <w:rPr>
          <w:sz w:val="24"/>
        </w:rPr>
        <w:t>of</w:t>
      </w:r>
      <w:r>
        <w:rPr>
          <w:spacing w:val="60"/>
          <w:sz w:val="24"/>
        </w:rPr>
        <w:t xml:space="preserve"> </w:t>
      </w:r>
      <w:r>
        <w:rPr>
          <w:sz w:val="24"/>
        </w:rPr>
        <w:t>the</w:t>
      </w:r>
      <w:r>
        <w:rPr>
          <w:spacing w:val="1"/>
          <w:sz w:val="24"/>
        </w:rPr>
        <w:t xml:space="preserve"> </w:t>
      </w:r>
      <w:r>
        <w:rPr>
          <w:sz w:val="24"/>
        </w:rPr>
        <w:t>following</w:t>
      </w:r>
      <w:r>
        <w:rPr>
          <w:spacing w:val="-3"/>
          <w:sz w:val="24"/>
        </w:rPr>
        <w:t xml:space="preserve"> </w:t>
      </w:r>
      <w:r>
        <w:rPr>
          <w:sz w:val="24"/>
        </w:rPr>
        <w:t>conditions</w:t>
      </w:r>
      <w:r>
        <w:rPr>
          <w:spacing w:val="-1"/>
          <w:sz w:val="24"/>
        </w:rPr>
        <w:t xml:space="preserve"> </w:t>
      </w:r>
      <w:r>
        <w:rPr>
          <w:sz w:val="24"/>
        </w:rPr>
        <w:t>is met:</w:t>
      </w:r>
    </w:p>
    <w:p w14:paraId="3386FE95" w14:textId="77777777" w:rsidR="004B799C" w:rsidRDefault="004B799C">
      <w:pPr>
        <w:pStyle w:val="BodyText"/>
        <w:spacing w:before="10"/>
        <w:rPr>
          <w:sz w:val="20"/>
        </w:rPr>
      </w:pPr>
    </w:p>
    <w:p w14:paraId="5CE15ADE" w14:textId="0DC6F160" w:rsidR="004B799C" w:rsidRDefault="00CA4AAC" w:rsidP="40DEBF3B">
      <w:pPr>
        <w:pStyle w:val="ListParagraph"/>
        <w:numPr>
          <w:ilvl w:val="1"/>
          <w:numId w:val="28"/>
        </w:numPr>
        <w:tabs>
          <w:tab w:val="left" w:pos="2092"/>
        </w:tabs>
        <w:ind w:right="964"/>
        <w:jc w:val="both"/>
        <w:rPr>
          <w:sz w:val="24"/>
          <w:szCs w:val="24"/>
        </w:rPr>
      </w:pPr>
      <w:r w:rsidRPr="40DEBF3B">
        <w:rPr>
          <w:sz w:val="24"/>
          <w:szCs w:val="24"/>
        </w:rPr>
        <w:t xml:space="preserve">aid beneficiaries pay at least </w:t>
      </w:r>
      <w:commentRangeStart w:id="168"/>
      <w:del w:id="169" w:author="Juan Fernando Lopez Hernandez" w:date="2021-07-26T14:06:00Z">
        <w:r w:rsidRPr="40DEBF3B" w:rsidDel="40DEBF3B">
          <w:rPr>
            <w:sz w:val="24"/>
            <w:szCs w:val="24"/>
          </w:rPr>
          <w:delText>2</w:delText>
        </w:r>
      </w:del>
      <w:r w:rsidRPr="40DEBF3B">
        <w:rPr>
          <w:sz w:val="24"/>
          <w:szCs w:val="24"/>
        </w:rPr>
        <w:t>0</w:t>
      </w:r>
      <w:ins w:id="170" w:author="Juan Fernando Lopez Hernandez" w:date="2021-07-26T14:06:00Z">
        <w:r w:rsidRPr="40DEBF3B">
          <w:rPr>
            <w:sz w:val="24"/>
            <w:szCs w:val="24"/>
          </w:rPr>
          <w:t>.5</w:t>
        </w:r>
      </w:ins>
      <w:commentRangeEnd w:id="168"/>
      <w:r>
        <w:commentReference w:id="168"/>
      </w:r>
      <w:r w:rsidRPr="40DEBF3B">
        <w:rPr>
          <w:sz w:val="24"/>
          <w:szCs w:val="24"/>
        </w:rPr>
        <w:t xml:space="preserve"> % of the national environmental tax or parafiscal</w:t>
      </w:r>
      <w:r w:rsidRPr="40DEBF3B">
        <w:rPr>
          <w:spacing w:val="1"/>
          <w:sz w:val="24"/>
          <w:szCs w:val="24"/>
        </w:rPr>
        <w:t xml:space="preserve"> </w:t>
      </w:r>
      <w:r w:rsidRPr="40DEBF3B">
        <w:rPr>
          <w:sz w:val="24"/>
          <w:szCs w:val="24"/>
        </w:rPr>
        <w:t>levy;</w:t>
      </w:r>
    </w:p>
    <w:p w14:paraId="4C67CE17" w14:textId="77777777" w:rsidR="004B799C" w:rsidRDefault="004B799C">
      <w:pPr>
        <w:pStyle w:val="BodyText"/>
        <w:spacing w:before="10"/>
        <w:rPr>
          <w:sz w:val="20"/>
        </w:rPr>
      </w:pPr>
    </w:p>
    <w:p w14:paraId="455A2138" w14:textId="62688684" w:rsidR="004B799C" w:rsidRDefault="00CA4AAC" w:rsidP="40DEBF3B">
      <w:pPr>
        <w:pStyle w:val="ListParagraph"/>
        <w:numPr>
          <w:ilvl w:val="1"/>
          <w:numId w:val="28"/>
        </w:numPr>
        <w:tabs>
          <w:tab w:val="left" w:pos="2092"/>
        </w:tabs>
        <w:spacing w:before="1"/>
        <w:ind w:right="955"/>
        <w:jc w:val="both"/>
        <w:rPr>
          <w:sz w:val="24"/>
          <w:szCs w:val="24"/>
        </w:rPr>
      </w:pPr>
      <w:r w:rsidRPr="40DEBF3B">
        <w:rPr>
          <w:sz w:val="24"/>
          <w:szCs w:val="24"/>
        </w:rPr>
        <w:t>the tax or levy reduction does not exceed 100 % of the national environmental tax</w:t>
      </w:r>
      <w:r w:rsidRPr="40DEBF3B">
        <w:rPr>
          <w:spacing w:val="1"/>
          <w:sz w:val="24"/>
          <w:szCs w:val="24"/>
        </w:rPr>
        <w:t xml:space="preserve"> </w:t>
      </w:r>
      <w:r w:rsidRPr="40DEBF3B">
        <w:rPr>
          <w:sz w:val="24"/>
          <w:szCs w:val="24"/>
        </w:rPr>
        <w:t>or parafiscal levy, and is conditional on the conclusion of agreements between the</w:t>
      </w:r>
      <w:r w:rsidRPr="40DEBF3B">
        <w:rPr>
          <w:spacing w:val="1"/>
          <w:sz w:val="24"/>
          <w:szCs w:val="24"/>
        </w:rPr>
        <w:t xml:space="preserve"> </w:t>
      </w:r>
      <w:r w:rsidRPr="40DEBF3B">
        <w:rPr>
          <w:sz w:val="24"/>
          <w:szCs w:val="24"/>
        </w:rPr>
        <w:t>Member State and the beneficiaries or associations of beneficiaries whereby the</w:t>
      </w:r>
      <w:r w:rsidRPr="40DEBF3B">
        <w:rPr>
          <w:spacing w:val="1"/>
          <w:sz w:val="24"/>
          <w:szCs w:val="24"/>
        </w:rPr>
        <w:t xml:space="preserve"> </w:t>
      </w:r>
      <w:r w:rsidRPr="40DEBF3B">
        <w:rPr>
          <w:sz w:val="24"/>
          <w:szCs w:val="24"/>
        </w:rPr>
        <w:t>beneficiaries</w:t>
      </w:r>
      <w:r w:rsidRPr="40DEBF3B">
        <w:rPr>
          <w:spacing w:val="1"/>
          <w:sz w:val="24"/>
          <w:szCs w:val="24"/>
        </w:rPr>
        <w:t xml:space="preserve"> </w:t>
      </w:r>
      <w:r w:rsidRPr="40DEBF3B">
        <w:rPr>
          <w:sz w:val="24"/>
          <w:szCs w:val="24"/>
        </w:rPr>
        <w:t>or</w:t>
      </w:r>
      <w:r w:rsidRPr="40DEBF3B">
        <w:rPr>
          <w:spacing w:val="1"/>
          <w:sz w:val="24"/>
          <w:szCs w:val="24"/>
        </w:rPr>
        <w:t xml:space="preserve"> </w:t>
      </w:r>
      <w:r w:rsidRPr="40DEBF3B">
        <w:rPr>
          <w:sz w:val="24"/>
          <w:szCs w:val="24"/>
        </w:rPr>
        <w:t>associations</w:t>
      </w:r>
      <w:r w:rsidRPr="40DEBF3B">
        <w:rPr>
          <w:spacing w:val="1"/>
          <w:sz w:val="24"/>
          <w:szCs w:val="24"/>
        </w:rPr>
        <w:t xml:space="preserve"> </w:t>
      </w:r>
      <w:r w:rsidRPr="40DEBF3B">
        <w:rPr>
          <w:sz w:val="24"/>
          <w:szCs w:val="24"/>
        </w:rPr>
        <w:t>of</w:t>
      </w:r>
      <w:r w:rsidRPr="40DEBF3B">
        <w:rPr>
          <w:spacing w:val="1"/>
          <w:sz w:val="24"/>
          <w:szCs w:val="24"/>
        </w:rPr>
        <w:t xml:space="preserve"> </w:t>
      </w:r>
      <w:r w:rsidRPr="40DEBF3B">
        <w:rPr>
          <w:sz w:val="24"/>
          <w:szCs w:val="24"/>
        </w:rPr>
        <w:t>beneficiaries</w:t>
      </w:r>
      <w:r w:rsidRPr="40DEBF3B">
        <w:rPr>
          <w:spacing w:val="1"/>
          <w:sz w:val="24"/>
          <w:szCs w:val="24"/>
        </w:rPr>
        <w:t xml:space="preserve"> </w:t>
      </w:r>
      <w:r w:rsidRPr="40DEBF3B">
        <w:rPr>
          <w:sz w:val="24"/>
          <w:szCs w:val="24"/>
        </w:rPr>
        <w:t>commit</w:t>
      </w:r>
      <w:r w:rsidRPr="40DEBF3B">
        <w:rPr>
          <w:spacing w:val="1"/>
          <w:sz w:val="24"/>
          <w:szCs w:val="24"/>
        </w:rPr>
        <w:t xml:space="preserve"> </w:t>
      </w:r>
      <w:r w:rsidRPr="40DEBF3B">
        <w:rPr>
          <w:sz w:val="24"/>
          <w:szCs w:val="24"/>
        </w:rPr>
        <w:t>themselves</w:t>
      </w:r>
      <w:r w:rsidRPr="40DEBF3B">
        <w:rPr>
          <w:spacing w:val="1"/>
          <w:sz w:val="24"/>
          <w:szCs w:val="24"/>
        </w:rPr>
        <w:t xml:space="preserve"> </w:t>
      </w:r>
      <w:r w:rsidRPr="40DEBF3B">
        <w:rPr>
          <w:sz w:val="24"/>
          <w:szCs w:val="24"/>
        </w:rPr>
        <w:t>to</w:t>
      </w:r>
      <w:r w:rsidRPr="40DEBF3B">
        <w:rPr>
          <w:spacing w:val="1"/>
          <w:sz w:val="24"/>
          <w:szCs w:val="24"/>
        </w:rPr>
        <w:t xml:space="preserve"> </w:t>
      </w:r>
      <w:r w:rsidRPr="40DEBF3B">
        <w:rPr>
          <w:sz w:val="24"/>
          <w:szCs w:val="24"/>
        </w:rPr>
        <w:t>achieve</w:t>
      </w:r>
      <w:r w:rsidRPr="40DEBF3B">
        <w:rPr>
          <w:spacing w:val="1"/>
          <w:sz w:val="24"/>
          <w:szCs w:val="24"/>
        </w:rPr>
        <w:t xml:space="preserve"> </w:t>
      </w:r>
      <w:r w:rsidRPr="40DEBF3B">
        <w:rPr>
          <w:sz w:val="24"/>
          <w:szCs w:val="24"/>
        </w:rPr>
        <w:t>environmental protection objectives which have the same effect as if beneficiaries</w:t>
      </w:r>
      <w:r w:rsidRPr="40DEBF3B">
        <w:rPr>
          <w:spacing w:val="1"/>
          <w:sz w:val="24"/>
          <w:szCs w:val="24"/>
        </w:rPr>
        <w:t xml:space="preserve"> </w:t>
      </w:r>
      <w:r w:rsidRPr="40DEBF3B">
        <w:rPr>
          <w:sz w:val="24"/>
          <w:szCs w:val="24"/>
        </w:rPr>
        <w:t>or</w:t>
      </w:r>
      <w:r w:rsidRPr="40DEBF3B">
        <w:rPr>
          <w:spacing w:val="1"/>
          <w:sz w:val="24"/>
          <w:szCs w:val="24"/>
        </w:rPr>
        <w:t xml:space="preserve"> </w:t>
      </w:r>
      <w:r w:rsidRPr="40DEBF3B">
        <w:rPr>
          <w:sz w:val="24"/>
          <w:szCs w:val="24"/>
        </w:rPr>
        <w:t>associations</w:t>
      </w:r>
      <w:r w:rsidRPr="40DEBF3B">
        <w:rPr>
          <w:spacing w:val="3"/>
          <w:sz w:val="24"/>
          <w:szCs w:val="24"/>
        </w:rPr>
        <w:t xml:space="preserve"> </w:t>
      </w:r>
      <w:r w:rsidRPr="40DEBF3B">
        <w:rPr>
          <w:sz w:val="24"/>
          <w:szCs w:val="24"/>
        </w:rPr>
        <w:t>of</w:t>
      </w:r>
      <w:r w:rsidRPr="40DEBF3B">
        <w:rPr>
          <w:spacing w:val="2"/>
          <w:sz w:val="24"/>
          <w:szCs w:val="24"/>
        </w:rPr>
        <w:t xml:space="preserve"> </w:t>
      </w:r>
      <w:r w:rsidRPr="40DEBF3B">
        <w:rPr>
          <w:sz w:val="24"/>
          <w:szCs w:val="24"/>
        </w:rPr>
        <w:t>beneficiaries</w:t>
      </w:r>
      <w:r w:rsidRPr="40DEBF3B">
        <w:rPr>
          <w:spacing w:val="5"/>
          <w:sz w:val="24"/>
          <w:szCs w:val="24"/>
        </w:rPr>
        <w:t xml:space="preserve"> </w:t>
      </w:r>
      <w:r w:rsidRPr="40DEBF3B">
        <w:rPr>
          <w:sz w:val="24"/>
          <w:szCs w:val="24"/>
        </w:rPr>
        <w:t>paid</w:t>
      </w:r>
      <w:r w:rsidRPr="40DEBF3B">
        <w:rPr>
          <w:spacing w:val="6"/>
          <w:sz w:val="24"/>
          <w:szCs w:val="24"/>
        </w:rPr>
        <w:t xml:space="preserve"> </w:t>
      </w:r>
      <w:r w:rsidRPr="40DEBF3B">
        <w:rPr>
          <w:sz w:val="24"/>
          <w:szCs w:val="24"/>
        </w:rPr>
        <w:t>at</w:t>
      </w:r>
      <w:r w:rsidRPr="40DEBF3B">
        <w:rPr>
          <w:spacing w:val="4"/>
          <w:sz w:val="24"/>
          <w:szCs w:val="24"/>
        </w:rPr>
        <w:t xml:space="preserve"> </w:t>
      </w:r>
      <w:r w:rsidRPr="40DEBF3B">
        <w:rPr>
          <w:sz w:val="24"/>
          <w:szCs w:val="24"/>
        </w:rPr>
        <w:t>least</w:t>
      </w:r>
      <w:r w:rsidRPr="40DEBF3B">
        <w:rPr>
          <w:spacing w:val="4"/>
          <w:sz w:val="24"/>
          <w:szCs w:val="24"/>
        </w:rPr>
        <w:t xml:space="preserve"> </w:t>
      </w:r>
      <w:del w:id="171" w:author="Juan Fernando Lopez Hernandez" w:date="2021-07-26T14:06:00Z">
        <w:r w:rsidRPr="40DEBF3B" w:rsidDel="40DEBF3B">
          <w:rPr>
            <w:sz w:val="24"/>
            <w:szCs w:val="24"/>
          </w:rPr>
          <w:delText>2</w:delText>
        </w:r>
      </w:del>
      <w:r w:rsidRPr="40DEBF3B">
        <w:rPr>
          <w:sz w:val="24"/>
          <w:szCs w:val="24"/>
        </w:rPr>
        <w:t>0</w:t>
      </w:r>
      <w:ins w:id="172" w:author="Juan Fernando Lopez Hernandez" w:date="2021-07-26T14:06:00Z">
        <w:r w:rsidRPr="40DEBF3B">
          <w:rPr>
            <w:sz w:val="24"/>
            <w:szCs w:val="24"/>
          </w:rPr>
          <w:t>.5</w:t>
        </w:r>
      </w:ins>
      <w:r w:rsidRPr="40DEBF3B">
        <w:rPr>
          <w:spacing w:val="4"/>
          <w:sz w:val="24"/>
          <w:szCs w:val="24"/>
        </w:rPr>
        <w:t xml:space="preserve"> </w:t>
      </w:r>
      <w:r w:rsidRPr="40DEBF3B">
        <w:rPr>
          <w:sz w:val="24"/>
          <w:szCs w:val="24"/>
        </w:rPr>
        <w:t>%</w:t>
      </w:r>
      <w:r w:rsidRPr="40DEBF3B">
        <w:rPr>
          <w:spacing w:val="4"/>
          <w:sz w:val="24"/>
          <w:szCs w:val="24"/>
        </w:rPr>
        <w:t xml:space="preserve"> </w:t>
      </w:r>
      <w:r w:rsidRPr="40DEBF3B">
        <w:rPr>
          <w:sz w:val="24"/>
          <w:szCs w:val="24"/>
        </w:rPr>
        <w:t>of</w:t>
      </w:r>
      <w:r w:rsidRPr="40DEBF3B">
        <w:rPr>
          <w:spacing w:val="2"/>
          <w:sz w:val="24"/>
          <w:szCs w:val="24"/>
        </w:rPr>
        <w:t xml:space="preserve"> </w:t>
      </w:r>
      <w:r w:rsidRPr="40DEBF3B">
        <w:rPr>
          <w:sz w:val="24"/>
          <w:szCs w:val="24"/>
        </w:rPr>
        <w:t>the</w:t>
      </w:r>
      <w:r w:rsidRPr="40DEBF3B">
        <w:rPr>
          <w:spacing w:val="3"/>
          <w:sz w:val="24"/>
          <w:szCs w:val="24"/>
        </w:rPr>
        <w:t xml:space="preserve"> </w:t>
      </w:r>
      <w:r w:rsidRPr="40DEBF3B">
        <w:rPr>
          <w:sz w:val="24"/>
          <w:szCs w:val="24"/>
        </w:rPr>
        <w:t>national</w:t>
      </w:r>
      <w:r w:rsidRPr="40DEBF3B">
        <w:rPr>
          <w:spacing w:val="4"/>
          <w:sz w:val="24"/>
          <w:szCs w:val="24"/>
        </w:rPr>
        <w:t xml:space="preserve"> </w:t>
      </w:r>
      <w:r w:rsidRPr="40DEBF3B">
        <w:rPr>
          <w:sz w:val="24"/>
          <w:szCs w:val="24"/>
        </w:rPr>
        <w:t>tax</w:t>
      </w:r>
      <w:r w:rsidRPr="40DEBF3B">
        <w:rPr>
          <w:spacing w:val="5"/>
          <w:sz w:val="24"/>
          <w:szCs w:val="24"/>
        </w:rPr>
        <w:t xml:space="preserve"> </w:t>
      </w:r>
      <w:r w:rsidRPr="40DEBF3B">
        <w:rPr>
          <w:sz w:val="24"/>
          <w:szCs w:val="24"/>
        </w:rPr>
        <w:t>or</w:t>
      </w:r>
      <w:r w:rsidRPr="40DEBF3B">
        <w:rPr>
          <w:spacing w:val="2"/>
          <w:sz w:val="24"/>
          <w:szCs w:val="24"/>
        </w:rPr>
        <w:t xml:space="preserve"> </w:t>
      </w:r>
      <w:r w:rsidRPr="40DEBF3B">
        <w:rPr>
          <w:sz w:val="24"/>
          <w:szCs w:val="24"/>
        </w:rPr>
        <w:t>levy.</w:t>
      </w:r>
      <w:r w:rsidRPr="40DEBF3B">
        <w:rPr>
          <w:spacing w:val="5"/>
          <w:sz w:val="24"/>
          <w:szCs w:val="24"/>
        </w:rPr>
        <w:t xml:space="preserve"> </w:t>
      </w:r>
      <w:r w:rsidRPr="40DEBF3B">
        <w:rPr>
          <w:sz w:val="24"/>
          <w:szCs w:val="24"/>
        </w:rPr>
        <w:t>Such</w:t>
      </w:r>
    </w:p>
    <w:p w14:paraId="2DB94B85" w14:textId="77777777" w:rsidR="004B799C" w:rsidRDefault="004B799C">
      <w:pPr>
        <w:jc w:val="both"/>
        <w:rPr>
          <w:sz w:val="24"/>
        </w:rPr>
        <w:sectPr w:rsidR="004B799C">
          <w:pgSz w:w="11910" w:h="16840"/>
          <w:pgMar w:top="1020" w:right="460" w:bottom="1620" w:left="460" w:header="0" w:footer="1426" w:gutter="0"/>
          <w:cols w:space="720"/>
        </w:sectPr>
      </w:pPr>
    </w:p>
    <w:p w14:paraId="3892EF8E" w14:textId="77777777" w:rsidR="004B799C" w:rsidRDefault="00CA4AAC">
      <w:pPr>
        <w:pStyle w:val="BodyText"/>
        <w:spacing w:before="72"/>
        <w:ind w:left="2091" w:right="960"/>
        <w:jc w:val="both"/>
      </w:pPr>
      <w:r>
        <w:lastRenderedPageBreak/>
        <w:t>agreements or commitments may relate, among other things, to a reduction in</w:t>
      </w:r>
      <w:r>
        <w:rPr>
          <w:spacing w:val="1"/>
        </w:rPr>
        <w:t xml:space="preserve"> </w:t>
      </w:r>
      <w:r>
        <w:t>energy consumption, a reduction in emissions and other pollutants, or any other</w:t>
      </w:r>
      <w:r>
        <w:rPr>
          <w:spacing w:val="1"/>
        </w:rPr>
        <w:t xml:space="preserve"> </w:t>
      </w:r>
      <w:r>
        <w:t>environmental</w:t>
      </w:r>
      <w:r>
        <w:rPr>
          <w:spacing w:val="-1"/>
        </w:rPr>
        <w:t xml:space="preserve"> </w:t>
      </w:r>
      <w:r>
        <w:t>measure.</w:t>
      </w:r>
    </w:p>
    <w:p w14:paraId="77FCE3F0" w14:textId="77777777" w:rsidR="004B799C" w:rsidRDefault="004B799C">
      <w:pPr>
        <w:pStyle w:val="BodyText"/>
        <w:spacing w:before="10"/>
        <w:rPr>
          <w:sz w:val="20"/>
        </w:rPr>
      </w:pPr>
    </w:p>
    <w:p w14:paraId="3BC167B9" w14:textId="77777777" w:rsidR="004B799C" w:rsidRDefault="00CA4AAC">
      <w:pPr>
        <w:pStyle w:val="ListParagraph"/>
        <w:numPr>
          <w:ilvl w:val="0"/>
          <w:numId w:val="28"/>
        </w:numPr>
        <w:tabs>
          <w:tab w:val="left" w:pos="1558"/>
          <w:tab w:val="left" w:pos="1559"/>
        </w:tabs>
        <w:ind w:left="1558" w:hanging="634"/>
        <w:jc w:val="left"/>
        <w:rPr>
          <w:sz w:val="24"/>
        </w:rPr>
      </w:pPr>
      <w:r>
        <w:rPr>
          <w:sz w:val="24"/>
        </w:rPr>
        <w:t>Such</w:t>
      </w:r>
      <w:r>
        <w:rPr>
          <w:spacing w:val="-1"/>
          <w:sz w:val="24"/>
        </w:rPr>
        <w:t xml:space="preserve"> </w:t>
      </w:r>
      <w:r>
        <w:rPr>
          <w:sz w:val="24"/>
        </w:rPr>
        <w:t>agreements</w:t>
      </w:r>
      <w:r>
        <w:rPr>
          <w:spacing w:val="-1"/>
          <w:sz w:val="24"/>
        </w:rPr>
        <w:t xml:space="preserve"> </w:t>
      </w:r>
      <w:r>
        <w:rPr>
          <w:sz w:val="24"/>
        </w:rPr>
        <w:t>must satisfy</w:t>
      </w:r>
      <w:r>
        <w:rPr>
          <w:spacing w:val="-5"/>
          <w:sz w:val="24"/>
        </w:rPr>
        <w:t xml:space="preserve"> </w:t>
      </w:r>
      <w:r>
        <w:rPr>
          <w:sz w:val="24"/>
        </w:rPr>
        <w:t>the</w:t>
      </w:r>
      <w:r>
        <w:rPr>
          <w:spacing w:val="-1"/>
          <w:sz w:val="24"/>
        </w:rPr>
        <w:t xml:space="preserve"> </w:t>
      </w:r>
      <w:r>
        <w:rPr>
          <w:sz w:val="24"/>
        </w:rPr>
        <w:t>following</w:t>
      </w:r>
      <w:r>
        <w:rPr>
          <w:spacing w:val="-3"/>
          <w:sz w:val="24"/>
        </w:rPr>
        <w:t xml:space="preserve"> </w:t>
      </w:r>
      <w:r>
        <w:rPr>
          <w:sz w:val="24"/>
        </w:rPr>
        <w:t>cumulative</w:t>
      </w:r>
      <w:r>
        <w:rPr>
          <w:spacing w:val="-2"/>
          <w:sz w:val="24"/>
        </w:rPr>
        <w:t xml:space="preserve"> </w:t>
      </w:r>
      <w:r>
        <w:rPr>
          <w:sz w:val="24"/>
        </w:rPr>
        <w:t>conditions:</w:t>
      </w:r>
    </w:p>
    <w:p w14:paraId="05B4EFAA" w14:textId="77777777" w:rsidR="004B799C" w:rsidRDefault="004B799C">
      <w:pPr>
        <w:pStyle w:val="BodyText"/>
        <w:spacing w:before="10"/>
        <w:rPr>
          <w:sz w:val="20"/>
        </w:rPr>
      </w:pPr>
    </w:p>
    <w:p w14:paraId="095AFCDE" w14:textId="77777777" w:rsidR="004B799C" w:rsidRDefault="00CA4AAC">
      <w:pPr>
        <w:pStyle w:val="ListParagraph"/>
        <w:numPr>
          <w:ilvl w:val="1"/>
          <w:numId w:val="28"/>
        </w:numPr>
        <w:tabs>
          <w:tab w:val="left" w:pos="2092"/>
        </w:tabs>
        <w:ind w:right="960"/>
        <w:jc w:val="both"/>
        <w:rPr>
          <w:sz w:val="24"/>
        </w:rPr>
      </w:pPr>
      <w:r>
        <w:rPr>
          <w:sz w:val="24"/>
        </w:rPr>
        <w:t>the substance of the agreements is negotiated by the Member State, specifies the</w:t>
      </w:r>
      <w:r>
        <w:rPr>
          <w:spacing w:val="1"/>
          <w:sz w:val="24"/>
        </w:rPr>
        <w:t xml:space="preserve"> </w:t>
      </w:r>
      <w:r>
        <w:rPr>
          <w:sz w:val="24"/>
        </w:rPr>
        <w:t>targets</w:t>
      </w:r>
      <w:r>
        <w:rPr>
          <w:spacing w:val="-1"/>
          <w:sz w:val="24"/>
        </w:rPr>
        <w:t xml:space="preserve"> </w:t>
      </w:r>
      <w:r>
        <w:rPr>
          <w:sz w:val="24"/>
        </w:rPr>
        <w:t>and fixes a</w:t>
      </w:r>
      <w:r>
        <w:rPr>
          <w:spacing w:val="-1"/>
          <w:sz w:val="24"/>
        </w:rPr>
        <w:t xml:space="preserve"> </w:t>
      </w:r>
      <w:r>
        <w:rPr>
          <w:sz w:val="24"/>
        </w:rPr>
        <w:t>time schedule</w:t>
      </w:r>
      <w:r>
        <w:rPr>
          <w:spacing w:val="-1"/>
          <w:sz w:val="24"/>
        </w:rPr>
        <w:t xml:space="preserve"> </w:t>
      </w:r>
      <w:r>
        <w:rPr>
          <w:sz w:val="24"/>
        </w:rPr>
        <w:t>for reaching</w:t>
      </w:r>
      <w:r>
        <w:rPr>
          <w:spacing w:val="-3"/>
          <w:sz w:val="24"/>
        </w:rPr>
        <w:t xml:space="preserve"> </w:t>
      </w:r>
      <w:r>
        <w:rPr>
          <w:sz w:val="24"/>
        </w:rPr>
        <w:t>the targets;</w:t>
      </w:r>
    </w:p>
    <w:p w14:paraId="02A3754B" w14:textId="77777777" w:rsidR="004B799C" w:rsidRDefault="004B799C">
      <w:pPr>
        <w:pStyle w:val="BodyText"/>
        <w:spacing w:before="10"/>
        <w:rPr>
          <w:sz w:val="20"/>
        </w:rPr>
      </w:pPr>
    </w:p>
    <w:p w14:paraId="53D76AE7" w14:textId="77777777" w:rsidR="004B799C" w:rsidRDefault="00CA4AAC">
      <w:pPr>
        <w:pStyle w:val="ListParagraph"/>
        <w:numPr>
          <w:ilvl w:val="1"/>
          <w:numId w:val="28"/>
        </w:numPr>
        <w:tabs>
          <w:tab w:val="left" w:pos="2092"/>
        </w:tabs>
        <w:ind w:right="955"/>
        <w:jc w:val="both"/>
        <w:rPr>
          <w:sz w:val="24"/>
        </w:rPr>
      </w:pPr>
      <w:r>
        <w:rPr>
          <w:sz w:val="24"/>
        </w:rPr>
        <w:t>the</w:t>
      </w:r>
      <w:r>
        <w:rPr>
          <w:spacing w:val="1"/>
          <w:sz w:val="24"/>
        </w:rPr>
        <w:t xml:space="preserve"> </w:t>
      </w:r>
      <w:r>
        <w:rPr>
          <w:sz w:val="24"/>
        </w:rPr>
        <w:t>Member</w:t>
      </w:r>
      <w:r>
        <w:rPr>
          <w:spacing w:val="1"/>
          <w:sz w:val="24"/>
        </w:rPr>
        <w:t xml:space="preserve"> </w:t>
      </w:r>
      <w:r>
        <w:rPr>
          <w:sz w:val="24"/>
        </w:rPr>
        <w:t>State</w:t>
      </w:r>
      <w:r>
        <w:rPr>
          <w:spacing w:val="1"/>
          <w:sz w:val="24"/>
        </w:rPr>
        <w:t xml:space="preserve"> </w:t>
      </w:r>
      <w:r>
        <w:rPr>
          <w:sz w:val="24"/>
        </w:rPr>
        <w:t>ensures</w:t>
      </w:r>
      <w:r>
        <w:rPr>
          <w:spacing w:val="1"/>
          <w:sz w:val="24"/>
        </w:rPr>
        <w:t xml:space="preserve"> </w:t>
      </w:r>
      <w:r>
        <w:rPr>
          <w:sz w:val="24"/>
        </w:rPr>
        <w:t>independent</w:t>
      </w:r>
      <w:r>
        <w:rPr>
          <w:spacing w:val="1"/>
          <w:sz w:val="24"/>
        </w:rPr>
        <w:t xml:space="preserve"> </w:t>
      </w:r>
      <w:r>
        <w:rPr>
          <w:sz w:val="24"/>
        </w:rPr>
        <w:t>and</w:t>
      </w:r>
      <w:r>
        <w:rPr>
          <w:spacing w:val="1"/>
          <w:sz w:val="24"/>
        </w:rPr>
        <w:t xml:space="preserve"> </w:t>
      </w:r>
      <w:r>
        <w:rPr>
          <w:sz w:val="24"/>
        </w:rPr>
        <w:t>regular</w:t>
      </w:r>
      <w:r>
        <w:rPr>
          <w:spacing w:val="1"/>
          <w:sz w:val="24"/>
        </w:rPr>
        <w:t xml:space="preserve"> </w:t>
      </w:r>
      <w:r>
        <w:rPr>
          <w:sz w:val="24"/>
        </w:rPr>
        <w:t>monitoring</w:t>
      </w:r>
      <w:r>
        <w:rPr>
          <w:spacing w:val="1"/>
          <w:sz w:val="24"/>
        </w:rPr>
        <w:t xml:space="preserve"> </w:t>
      </w:r>
      <w:r>
        <w:rPr>
          <w:sz w:val="24"/>
        </w:rPr>
        <w:t>of</w:t>
      </w:r>
      <w:r>
        <w:rPr>
          <w:spacing w:val="61"/>
          <w:sz w:val="24"/>
        </w:rPr>
        <w:t xml:space="preserve"> </w:t>
      </w:r>
      <w:r>
        <w:rPr>
          <w:sz w:val="24"/>
        </w:rPr>
        <w:t>the</w:t>
      </w:r>
      <w:r>
        <w:rPr>
          <w:spacing w:val="1"/>
          <w:sz w:val="24"/>
        </w:rPr>
        <w:t xml:space="preserve"> </w:t>
      </w:r>
      <w:r>
        <w:rPr>
          <w:sz w:val="24"/>
        </w:rPr>
        <w:t>commitments</w:t>
      </w:r>
      <w:r>
        <w:rPr>
          <w:spacing w:val="-1"/>
          <w:sz w:val="24"/>
        </w:rPr>
        <w:t xml:space="preserve"> </w:t>
      </w:r>
      <w:r>
        <w:rPr>
          <w:sz w:val="24"/>
        </w:rPr>
        <w:t>in the agreements;</w:t>
      </w:r>
    </w:p>
    <w:p w14:paraId="0A2D03A7" w14:textId="77777777" w:rsidR="004B799C" w:rsidRDefault="004B799C">
      <w:pPr>
        <w:pStyle w:val="BodyText"/>
        <w:spacing w:before="10"/>
        <w:rPr>
          <w:sz w:val="20"/>
        </w:rPr>
      </w:pPr>
    </w:p>
    <w:p w14:paraId="7BF1DF14" w14:textId="77777777" w:rsidR="004B799C" w:rsidRDefault="00CA4AAC">
      <w:pPr>
        <w:pStyle w:val="ListParagraph"/>
        <w:numPr>
          <w:ilvl w:val="1"/>
          <w:numId w:val="28"/>
        </w:numPr>
        <w:tabs>
          <w:tab w:val="left" w:pos="2092"/>
        </w:tabs>
        <w:ind w:right="956"/>
        <w:jc w:val="both"/>
        <w:rPr>
          <w:sz w:val="24"/>
        </w:rPr>
      </w:pPr>
      <w:r>
        <w:rPr>
          <w:sz w:val="24"/>
        </w:rPr>
        <w:t>the agreements are revised periodically in the light of technological and other</w:t>
      </w:r>
      <w:r>
        <w:rPr>
          <w:spacing w:val="1"/>
          <w:sz w:val="24"/>
        </w:rPr>
        <w:t xml:space="preserve"> </w:t>
      </w:r>
      <w:r>
        <w:rPr>
          <w:sz w:val="24"/>
        </w:rPr>
        <w:t>developments</w:t>
      </w:r>
      <w:r>
        <w:rPr>
          <w:spacing w:val="1"/>
          <w:sz w:val="24"/>
        </w:rPr>
        <w:t xml:space="preserve"> </w:t>
      </w:r>
      <w:r>
        <w:rPr>
          <w:sz w:val="24"/>
        </w:rPr>
        <w:t>and</w:t>
      </w:r>
      <w:r>
        <w:rPr>
          <w:spacing w:val="1"/>
          <w:sz w:val="24"/>
        </w:rPr>
        <w:t xml:space="preserve"> </w:t>
      </w:r>
      <w:r>
        <w:rPr>
          <w:sz w:val="24"/>
        </w:rPr>
        <w:t>provide</w:t>
      </w:r>
      <w:r>
        <w:rPr>
          <w:spacing w:val="1"/>
          <w:sz w:val="24"/>
        </w:rPr>
        <w:t xml:space="preserve"> </w:t>
      </w:r>
      <w:r>
        <w:rPr>
          <w:sz w:val="24"/>
        </w:rPr>
        <w:t>for</w:t>
      </w:r>
      <w:r>
        <w:rPr>
          <w:spacing w:val="1"/>
          <w:sz w:val="24"/>
        </w:rPr>
        <w:t xml:space="preserve"> </w:t>
      </w:r>
      <w:r>
        <w:rPr>
          <w:sz w:val="24"/>
        </w:rPr>
        <w:t>effective</w:t>
      </w:r>
      <w:r>
        <w:rPr>
          <w:spacing w:val="1"/>
          <w:sz w:val="24"/>
        </w:rPr>
        <w:t xml:space="preserve"> </w:t>
      </w:r>
      <w:r>
        <w:rPr>
          <w:sz w:val="24"/>
        </w:rPr>
        <w:t>penalties</w:t>
      </w:r>
      <w:r>
        <w:rPr>
          <w:spacing w:val="1"/>
          <w:sz w:val="24"/>
        </w:rPr>
        <w:t xml:space="preserve"> </w:t>
      </w:r>
      <w:r>
        <w:rPr>
          <w:sz w:val="24"/>
        </w:rPr>
        <w:t>in</w:t>
      </w:r>
      <w:r>
        <w:rPr>
          <w:spacing w:val="1"/>
          <w:sz w:val="24"/>
        </w:rPr>
        <w:t xml:space="preserve"> </w:t>
      </w:r>
      <w:r>
        <w:rPr>
          <w:sz w:val="24"/>
        </w:rPr>
        <w:t>the</w:t>
      </w:r>
      <w:r>
        <w:rPr>
          <w:spacing w:val="1"/>
          <w:sz w:val="24"/>
        </w:rPr>
        <w:t xml:space="preserve"> </w:t>
      </w:r>
      <w:r>
        <w:rPr>
          <w:sz w:val="24"/>
        </w:rPr>
        <w:t>event</w:t>
      </w:r>
      <w:r>
        <w:rPr>
          <w:spacing w:val="1"/>
          <w:sz w:val="24"/>
        </w:rPr>
        <w:t xml:space="preserve"> </w:t>
      </w:r>
      <w:r>
        <w:rPr>
          <w:sz w:val="24"/>
        </w:rPr>
        <w:t>that</w:t>
      </w:r>
      <w:r>
        <w:rPr>
          <w:spacing w:val="1"/>
          <w:sz w:val="24"/>
        </w:rPr>
        <w:t xml:space="preserve"> </w:t>
      </w:r>
      <w:r>
        <w:rPr>
          <w:sz w:val="24"/>
        </w:rPr>
        <w:t>the</w:t>
      </w:r>
      <w:r>
        <w:rPr>
          <w:spacing w:val="1"/>
          <w:sz w:val="24"/>
        </w:rPr>
        <w:t xml:space="preserve"> </w:t>
      </w:r>
      <w:r>
        <w:rPr>
          <w:sz w:val="24"/>
        </w:rPr>
        <w:t>commitments</w:t>
      </w:r>
      <w:r>
        <w:rPr>
          <w:spacing w:val="-1"/>
          <w:sz w:val="24"/>
        </w:rPr>
        <w:t xml:space="preserve"> </w:t>
      </w:r>
      <w:r>
        <w:rPr>
          <w:sz w:val="24"/>
        </w:rPr>
        <w:t>are</w:t>
      </w:r>
      <w:r>
        <w:rPr>
          <w:spacing w:val="-2"/>
          <w:sz w:val="24"/>
        </w:rPr>
        <w:t xml:space="preserve"> </w:t>
      </w:r>
      <w:r>
        <w:rPr>
          <w:sz w:val="24"/>
        </w:rPr>
        <w:t>not met.</w:t>
      </w:r>
    </w:p>
    <w:p w14:paraId="0907F210" w14:textId="77777777" w:rsidR="004B799C" w:rsidRDefault="004B799C">
      <w:pPr>
        <w:pStyle w:val="BodyText"/>
        <w:spacing w:before="10"/>
        <w:rPr>
          <w:sz w:val="20"/>
        </w:rPr>
      </w:pPr>
    </w:p>
    <w:p w14:paraId="10DE0397" w14:textId="77777777" w:rsidR="004B799C" w:rsidRDefault="00CA4AAC">
      <w:pPr>
        <w:ind w:left="1481" w:right="1109"/>
        <w:jc w:val="center"/>
        <w:rPr>
          <w:i/>
          <w:sz w:val="24"/>
        </w:rPr>
      </w:pPr>
      <w:r>
        <w:rPr>
          <w:noProof/>
        </w:rPr>
        <w:drawing>
          <wp:anchor distT="0" distB="0" distL="0" distR="0" simplePos="0" relativeHeight="15796224" behindDoc="0" locked="0" layoutInCell="1" allowOverlap="1" wp14:anchorId="2CD74D27" wp14:editId="5AB7AEAD">
            <wp:simplePos x="0" y="0"/>
            <wp:positionH relativeFrom="page">
              <wp:posOffset>903743</wp:posOffset>
            </wp:positionH>
            <wp:positionV relativeFrom="paragraph">
              <wp:posOffset>40013</wp:posOffset>
            </wp:positionV>
            <wp:extent cx="297930" cy="107346"/>
            <wp:effectExtent l="0" t="0" r="0" b="0"/>
            <wp:wrapNone/>
            <wp:docPr id="173" name="image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image80.png"/>
                    <pic:cNvPicPr/>
                  </pic:nvPicPr>
                  <pic:blipFill>
                    <a:blip r:embed="rId105" cstate="print"/>
                    <a:stretch>
                      <a:fillRect/>
                    </a:stretch>
                  </pic:blipFill>
                  <pic:spPr>
                    <a:xfrm>
                      <a:off x="0" y="0"/>
                      <a:ext cx="297930" cy="107346"/>
                    </a:xfrm>
                    <a:prstGeom prst="rect">
                      <a:avLst/>
                    </a:prstGeom>
                  </pic:spPr>
                </pic:pic>
              </a:graphicData>
            </a:graphic>
          </wp:anchor>
        </w:drawing>
      </w:r>
      <w:bookmarkStart w:id="173" w:name="_bookmark158"/>
      <w:bookmarkEnd w:id="173"/>
      <w:r>
        <w:rPr>
          <w:i/>
          <w:sz w:val="24"/>
        </w:rPr>
        <w:t>Aid</w:t>
      </w:r>
      <w:r>
        <w:rPr>
          <w:i/>
          <w:spacing w:val="-1"/>
          <w:sz w:val="24"/>
        </w:rPr>
        <w:t xml:space="preserve"> </w:t>
      </w:r>
      <w:r>
        <w:rPr>
          <w:i/>
          <w:sz w:val="24"/>
        </w:rPr>
        <w:t>for</w:t>
      </w:r>
      <w:r>
        <w:rPr>
          <w:i/>
          <w:spacing w:val="-1"/>
          <w:sz w:val="24"/>
        </w:rPr>
        <w:t xml:space="preserve"> </w:t>
      </w:r>
      <w:r>
        <w:rPr>
          <w:i/>
          <w:sz w:val="24"/>
        </w:rPr>
        <w:t>environmental</w:t>
      </w:r>
      <w:r>
        <w:rPr>
          <w:i/>
          <w:spacing w:val="-1"/>
          <w:sz w:val="24"/>
        </w:rPr>
        <w:t xml:space="preserve"> </w:t>
      </w:r>
      <w:r>
        <w:rPr>
          <w:i/>
          <w:sz w:val="24"/>
        </w:rPr>
        <w:t>protection</w:t>
      </w:r>
      <w:r>
        <w:rPr>
          <w:i/>
          <w:spacing w:val="-1"/>
          <w:sz w:val="24"/>
        </w:rPr>
        <w:t xml:space="preserve"> </w:t>
      </w:r>
      <w:r>
        <w:rPr>
          <w:i/>
          <w:sz w:val="24"/>
        </w:rPr>
        <w:t>in</w:t>
      </w:r>
      <w:r>
        <w:rPr>
          <w:i/>
          <w:spacing w:val="-1"/>
          <w:sz w:val="24"/>
        </w:rPr>
        <w:t xml:space="preserve"> </w:t>
      </w:r>
      <w:r>
        <w:rPr>
          <w:i/>
          <w:sz w:val="24"/>
        </w:rPr>
        <w:t>the</w:t>
      </w:r>
      <w:r>
        <w:rPr>
          <w:i/>
          <w:spacing w:val="-2"/>
          <w:sz w:val="24"/>
        </w:rPr>
        <w:t xml:space="preserve"> </w:t>
      </w:r>
      <w:r>
        <w:rPr>
          <w:i/>
          <w:sz w:val="24"/>
        </w:rPr>
        <w:t>form</w:t>
      </w:r>
      <w:r>
        <w:rPr>
          <w:i/>
          <w:spacing w:val="-1"/>
          <w:sz w:val="24"/>
        </w:rPr>
        <w:t xml:space="preserve"> </w:t>
      </w:r>
      <w:r>
        <w:rPr>
          <w:i/>
          <w:sz w:val="24"/>
        </w:rPr>
        <w:t>of</w:t>
      </w:r>
      <w:r>
        <w:rPr>
          <w:i/>
          <w:spacing w:val="-1"/>
          <w:sz w:val="24"/>
        </w:rPr>
        <w:t xml:space="preserve"> </w:t>
      </w:r>
      <w:r>
        <w:rPr>
          <w:i/>
          <w:sz w:val="24"/>
        </w:rPr>
        <w:t>reductions</w:t>
      </w:r>
      <w:r>
        <w:rPr>
          <w:i/>
          <w:spacing w:val="-1"/>
          <w:sz w:val="24"/>
        </w:rPr>
        <w:t xml:space="preserve"> </w:t>
      </w:r>
      <w:r>
        <w:rPr>
          <w:i/>
          <w:sz w:val="24"/>
        </w:rPr>
        <w:t>in</w:t>
      </w:r>
      <w:r>
        <w:rPr>
          <w:i/>
          <w:spacing w:val="-1"/>
          <w:sz w:val="24"/>
        </w:rPr>
        <w:t xml:space="preserve"> </w:t>
      </w:r>
      <w:r>
        <w:rPr>
          <w:i/>
          <w:sz w:val="24"/>
        </w:rPr>
        <w:t>taxes</w:t>
      </w:r>
      <w:r>
        <w:rPr>
          <w:i/>
          <w:spacing w:val="-1"/>
          <w:sz w:val="24"/>
        </w:rPr>
        <w:t xml:space="preserve"> </w:t>
      </w:r>
      <w:r>
        <w:rPr>
          <w:i/>
          <w:sz w:val="24"/>
        </w:rPr>
        <w:t>or</w:t>
      </w:r>
      <w:r>
        <w:rPr>
          <w:i/>
          <w:spacing w:val="-1"/>
          <w:sz w:val="24"/>
        </w:rPr>
        <w:t xml:space="preserve"> </w:t>
      </w:r>
      <w:r>
        <w:rPr>
          <w:i/>
          <w:sz w:val="24"/>
        </w:rPr>
        <w:t>parafiscal</w:t>
      </w:r>
      <w:r>
        <w:rPr>
          <w:i/>
          <w:spacing w:val="-1"/>
          <w:sz w:val="24"/>
        </w:rPr>
        <w:t xml:space="preserve"> </w:t>
      </w:r>
      <w:r>
        <w:rPr>
          <w:i/>
          <w:sz w:val="24"/>
        </w:rPr>
        <w:t>levies</w:t>
      </w:r>
    </w:p>
    <w:p w14:paraId="303C7F0A" w14:textId="77777777" w:rsidR="004B799C" w:rsidRDefault="004B799C">
      <w:pPr>
        <w:pStyle w:val="BodyText"/>
        <w:spacing w:before="11"/>
        <w:rPr>
          <w:i/>
          <w:sz w:val="20"/>
        </w:rPr>
      </w:pPr>
    </w:p>
    <w:p w14:paraId="1BE26B8A" w14:textId="77777777" w:rsidR="004B799C" w:rsidRDefault="00CA4AAC">
      <w:pPr>
        <w:pStyle w:val="ListParagraph"/>
        <w:numPr>
          <w:ilvl w:val="3"/>
          <w:numId w:val="9"/>
        </w:numPr>
        <w:tabs>
          <w:tab w:val="left" w:pos="2302"/>
          <w:tab w:val="left" w:pos="2303"/>
        </w:tabs>
        <w:ind w:hanging="865"/>
        <w:rPr>
          <w:sz w:val="24"/>
        </w:rPr>
      </w:pPr>
      <w:bookmarkStart w:id="174" w:name="_bookmark159"/>
      <w:bookmarkEnd w:id="174"/>
      <w:r>
        <w:rPr>
          <w:sz w:val="24"/>
        </w:rPr>
        <w:t>Rationale</w:t>
      </w:r>
      <w:r>
        <w:rPr>
          <w:spacing w:val="-2"/>
          <w:sz w:val="24"/>
        </w:rPr>
        <w:t xml:space="preserve"> </w:t>
      </w:r>
      <w:r>
        <w:rPr>
          <w:sz w:val="24"/>
        </w:rPr>
        <w:t>for</w:t>
      </w:r>
      <w:r>
        <w:rPr>
          <w:spacing w:val="-2"/>
          <w:sz w:val="24"/>
        </w:rPr>
        <w:t xml:space="preserve"> </w:t>
      </w:r>
      <w:r>
        <w:rPr>
          <w:sz w:val="24"/>
        </w:rPr>
        <w:t>the</w:t>
      </w:r>
      <w:r>
        <w:rPr>
          <w:spacing w:val="-3"/>
          <w:sz w:val="24"/>
        </w:rPr>
        <w:t xml:space="preserve"> </w:t>
      </w:r>
      <w:r>
        <w:rPr>
          <w:sz w:val="24"/>
        </w:rPr>
        <w:t>aid</w:t>
      </w:r>
    </w:p>
    <w:p w14:paraId="58445CDB" w14:textId="77777777" w:rsidR="004B799C" w:rsidRDefault="004B799C">
      <w:pPr>
        <w:pStyle w:val="BodyText"/>
        <w:spacing w:before="10"/>
        <w:rPr>
          <w:sz w:val="20"/>
        </w:rPr>
      </w:pPr>
    </w:p>
    <w:p w14:paraId="51AB2196" w14:textId="77777777" w:rsidR="004B799C" w:rsidRDefault="00CA4AAC">
      <w:pPr>
        <w:pStyle w:val="ListParagraph"/>
        <w:numPr>
          <w:ilvl w:val="0"/>
          <w:numId w:val="28"/>
        </w:numPr>
        <w:tabs>
          <w:tab w:val="left" w:pos="1559"/>
        </w:tabs>
        <w:ind w:left="1558" w:right="954" w:hanging="600"/>
        <w:jc w:val="both"/>
        <w:rPr>
          <w:sz w:val="24"/>
        </w:rPr>
      </w:pPr>
      <w:r>
        <w:rPr>
          <w:sz w:val="24"/>
        </w:rPr>
        <w:t>Member States may consider increasing the level of environmental protection by means</w:t>
      </w:r>
      <w:r>
        <w:rPr>
          <w:spacing w:val="-57"/>
          <w:sz w:val="24"/>
        </w:rPr>
        <w:t xml:space="preserve"> </w:t>
      </w:r>
      <w:r>
        <w:rPr>
          <w:sz w:val="24"/>
        </w:rPr>
        <w:t>of a reduction in taxes or parafiscal levies. Where such reductions aim at incentivising</w:t>
      </w:r>
      <w:r>
        <w:rPr>
          <w:spacing w:val="1"/>
          <w:sz w:val="24"/>
        </w:rPr>
        <w:t xml:space="preserve"> </w:t>
      </w:r>
      <w:r>
        <w:rPr>
          <w:sz w:val="24"/>
        </w:rPr>
        <w:t>the</w:t>
      </w:r>
      <w:r>
        <w:rPr>
          <w:spacing w:val="1"/>
          <w:sz w:val="24"/>
        </w:rPr>
        <w:t xml:space="preserve"> </w:t>
      </w:r>
      <w:r>
        <w:rPr>
          <w:sz w:val="24"/>
        </w:rPr>
        <w:t>beneficiaries</w:t>
      </w:r>
      <w:r>
        <w:rPr>
          <w:spacing w:val="1"/>
          <w:sz w:val="24"/>
        </w:rPr>
        <w:t xml:space="preserve"> </w:t>
      </w:r>
      <w:r>
        <w:rPr>
          <w:sz w:val="24"/>
        </w:rPr>
        <w:t>to</w:t>
      </w:r>
      <w:r>
        <w:rPr>
          <w:spacing w:val="1"/>
          <w:sz w:val="24"/>
        </w:rPr>
        <w:t xml:space="preserve"> </w:t>
      </w:r>
      <w:r>
        <w:rPr>
          <w:sz w:val="24"/>
        </w:rPr>
        <w:t>undertake</w:t>
      </w:r>
      <w:r>
        <w:rPr>
          <w:spacing w:val="1"/>
          <w:sz w:val="24"/>
        </w:rPr>
        <w:t xml:space="preserve"> </w:t>
      </w:r>
      <w:r>
        <w:rPr>
          <w:sz w:val="24"/>
        </w:rPr>
        <w:t>projects</w:t>
      </w:r>
      <w:r>
        <w:rPr>
          <w:spacing w:val="1"/>
          <w:sz w:val="24"/>
        </w:rPr>
        <w:t xml:space="preserve"> </w:t>
      </w:r>
      <w:r>
        <w:rPr>
          <w:sz w:val="24"/>
        </w:rPr>
        <w:t>or</w:t>
      </w:r>
      <w:r>
        <w:rPr>
          <w:spacing w:val="1"/>
          <w:sz w:val="24"/>
        </w:rPr>
        <w:t xml:space="preserve"> </w:t>
      </w:r>
      <w:r>
        <w:rPr>
          <w:sz w:val="24"/>
        </w:rPr>
        <w:t>activities</w:t>
      </w:r>
      <w:r>
        <w:rPr>
          <w:spacing w:val="1"/>
          <w:sz w:val="24"/>
        </w:rPr>
        <w:t xml:space="preserve"> </w:t>
      </w:r>
      <w:r>
        <w:rPr>
          <w:sz w:val="24"/>
        </w:rPr>
        <w:t>resulting</w:t>
      </w:r>
      <w:r>
        <w:rPr>
          <w:spacing w:val="1"/>
          <w:sz w:val="24"/>
        </w:rPr>
        <w:t xml:space="preserve"> </w:t>
      </w:r>
      <w:r>
        <w:rPr>
          <w:sz w:val="24"/>
        </w:rPr>
        <w:t>in</w:t>
      </w:r>
      <w:r>
        <w:rPr>
          <w:spacing w:val="1"/>
          <w:sz w:val="24"/>
        </w:rPr>
        <w:t xml:space="preserve"> </w:t>
      </w:r>
      <w:r>
        <w:rPr>
          <w:sz w:val="24"/>
        </w:rPr>
        <w:t>less</w:t>
      </w:r>
      <w:r>
        <w:rPr>
          <w:spacing w:val="1"/>
          <w:sz w:val="24"/>
        </w:rPr>
        <w:t xml:space="preserve"> </w:t>
      </w:r>
      <w:r>
        <w:rPr>
          <w:sz w:val="24"/>
        </w:rPr>
        <w:t>pollution</w:t>
      </w:r>
      <w:r>
        <w:rPr>
          <w:spacing w:val="1"/>
          <w:sz w:val="24"/>
        </w:rPr>
        <w:t xml:space="preserve"> </w:t>
      </w:r>
      <w:r>
        <w:rPr>
          <w:sz w:val="24"/>
        </w:rPr>
        <w:t>or</w:t>
      </w:r>
      <w:r>
        <w:rPr>
          <w:spacing w:val="1"/>
          <w:sz w:val="24"/>
        </w:rPr>
        <w:t xml:space="preserve"> </w:t>
      </w:r>
      <w:r>
        <w:rPr>
          <w:sz w:val="24"/>
        </w:rPr>
        <w:t>consumption of resources, the Commission will assess the measures in the light of the</w:t>
      </w:r>
      <w:r>
        <w:rPr>
          <w:spacing w:val="1"/>
          <w:sz w:val="24"/>
        </w:rPr>
        <w:t xml:space="preserve"> </w:t>
      </w:r>
      <w:r>
        <w:rPr>
          <w:sz w:val="24"/>
        </w:rPr>
        <w:t>requirements</w:t>
      </w:r>
      <w:r>
        <w:rPr>
          <w:spacing w:val="-1"/>
          <w:sz w:val="24"/>
        </w:rPr>
        <w:t xml:space="preserve"> </w:t>
      </w:r>
      <w:r>
        <w:rPr>
          <w:sz w:val="24"/>
        </w:rPr>
        <w:t>set out in Section 4.7.2.</w:t>
      </w:r>
    </w:p>
    <w:p w14:paraId="2D346424" w14:textId="77777777" w:rsidR="004B799C" w:rsidRDefault="004B799C">
      <w:pPr>
        <w:pStyle w:val="BodyText"/>
        <w:spacing w:before="10"/>
        <w:rPr>
          <w:sz w:val="20"/>
        </w:rPr>
      </w:pPr>
    </w:p>
    <w:p w14:paraId="4DF27B17" w14:textId="77777777" w:rsidR="004B799C" w:rsidRDefault="00CA4AAC">
      <w:pPr>
        <w:pStyle w:val="ListParagraph"/>
        <w:numPr>
          <w:ilvl w:val="3"/>
          <w:numId w:val="9"/>
        </w:numPr>
        <w:tabs>
          <w:tab w:val="left" w:pos="2302"/>
          <w:tab w:val="left" w:pos="2303"/>
        </w:tabs>
        <w:ind w:hanging="865"/>
        <w:rPr>
          <w:sz w:val="24"/>
        </w:rPr>
      </w:pPr>
      <w:bookmarkStart w:id="175" w:name="_bookmark160"/>
      <w:bookmarkEnd w:id="175"/>
      <w:r>
        <w:rPr>
          <w:sz w:val="24"/>
        </w:rPr>
        <w:t>Scope</w:t>
      </w:r>
      <w:r>
        <w:rPr>
          <w:spacing w:val="-1"/>
          <w:sz w:val="24"/>
        </w:rPr>
        <w:t xml:space="preserve"> </w:t>
      </w:r>
      <w:r>
        <w:rPr>
          <w:sz w:val="24"/>
        </w:rPr>
        <w:t>and supported</w:t>
      </w:r>
      <w:r>
        <w:rPr>
          <w:spacing w:val="2"/>
          <w:sz w:val="24"/>
        </w:rPr>
        <w:t xml:space="preserve"> </w:t>
      </w:r>
      <w:r>
        <w:rPr>
          <w:sz w:val="24"/>
        </w:rPr>
        <w:t>activity</w:t>
      </w:r>
    </w:p>
    <w:p w14:paraId="6A68FC2B" w14:textId="77777777" w:rsidR="004B799C" w:rsidRDefault="004B799C">
      <w:pPr>
        <w:pStyle w:val="BodyText"/>
        <w:spacing w:before="10"/>
        <w:rPr>
          <w:sz w:val="20"/>
        </w:rPr>
      </w:pPr>
    </w:p>
    <w:p w14:paraId="589EDD27" w14:textId="77777777" w:rsidR="004B799C" w:rsidRDefault="00CA4AAC">
      <w:pPr>
        <w:pStyle w:val="ListParagraph"/>
        <w:numPr>
          <w:ilvl w:val="0"/>
          <w:numId w:val="28"/>
        </w:numPr>
        <w:tabs>
          <w:tab w:val="left" w:pos="1559"/>
        </w:tabs>
        <w:ind w:left="1558" w:right="958" w:hanging="600"/>
        <w:jc w:val="both"/>
        <w:rPr>
          <w:sz w:val="24"/>
        </w:rPr>
      </w:pPr>
      <w:r>
        <w:rPr>
          <w:sz w:val="24"/>
        </w:rPr>
        <w:t>This Section covers aid for environmentally friendly projects and activities that fall</w:t>
      </w:r>
      <w:r>
        <w:rPr>
          <w:spacing w:val="1"/>
          <w:sz w:val="24"/>
        </w:rPr>
        <w:t xml:space="preserve"> </w:t>
      </w:r>
      <w:r>
        <w:rPr>
          <w:sz w:val="24"/>
        </w:rPr>
        <w:t>within the scope of Sections 4.2 to 4.6 and which take the form of reductions in taxes or</w:t>
      </w:r>
      <w:r>
        <w:rPr>
          <w:spacing w:val="-57"/>
          <w:sz w:val="24"/>
        </w:rPr>
        <w:t xml:space="preserve"> </w:t>
      </w:r>
      <w:r>
        <w:rPr>
          <w:sz w:val="24"/>
        </w:rPr>
        <w:t>parafiscal</w:t>
      </w:r>
      <w:r>
        <w:rPr>
          <w:spacing w:val="-1"/>
          <w:sz w:val="24"/>
        </w:rPr>
        <w:t xml:space="preserve"> </w:t>
      </w:r>
      <w:r>
        <w:rPr>
          <w:sz w:val="24"/>
        </w:rPr>
        <w:t>levies.</w:t>
      </w:r>
    </w:p>
    <w:p w14:paraId="619711B5" w14:textId="77777777" w:rsidR="004B799C" w:rsidRDefault="004B799C">
      <w:pPr>
        <w:pStyle w:val="BodyText"/>
        <w:spacing w:before="11"/>
        <w:rPr>
          <w:sz w:val="20"/>
        </w:rPr>
      </w:pPr>
    </w:p>
    <w:p w14:paraId="7B8F4636" w14:textId="77777777" w:rsidR="004B799C" w:rsidRDefault="00CA4AAC">
      <w:pPr>
        <w:pStyle w:val="ListParagraph"/>
        <w:numPr>
          <w:ilvl w:val="0"/>
          <w:numId w:val="28"/>
        </w:numPr>
        <w:tabs>
          <w:tab w:val="left" w:pos="1559"/>
        </w:tabs>
        <w:ind w:left="1558" w:hanging="601"/>
        <w:jc w:val="left"/>
        <w:rPr>
          <w:sz w:val="24"/>
        </w:rPr>
      </w:pPr>
      <w:r>
        <w:rPr>
          <w:sz w:val="24"/>
        </w:rPr>
        <w:t>Where</w:t>
      </w:r>
      <w:r>
        <w:rPr>
          <w:spacing w:val="11"/>
          <w:sz w:val="24"/>
        </w:rPr>
        <w:t xml:space="preserve"> </w:t>
      </w:r>
      <w:r>
        <w:rPr>
          <w:sz w:val="24"/>
        </w:rPr>
        <w:t>the</w:t>
      </w:r>
      <w:r>
        <w:rPr>
          <w:spacing w:val="13"/>
          <w:sz w:val="24"/>
        </w:rPr>
        <w:t xml:space="preserve"> </w:t>
      </w:r>
      <w:r>
        <w:rPr>
          <w:sz w:val="24"/>
        </w:rPr>
        <w:t>tax</w:t>
      </w:r>
      <w:r>
        <w:rPr>
          <w:spacing w:val="14"/>
          <w:sz w:val="24"/>
        </w:rPr>
        <w:t xml:space="preserve"> </w:t>
      </w:r>
      <w:r>
        <w:rPr>
          <w:sz w:val="24"/>
        </w:rPr>
        <w:t>or</w:t>
      </w:r>
      <w:r>
        <w:rPr>
          <w:spacing w:val="13"/>
          <w:sz w:val="24"/>
        </w:rPr>
        <w:t xml:space="preserve"> </w:t>
      </w:r>
      <w:r>
        <w:rPr>
          <w:sz w:val="24"/>
        </w:rPr>
        <w:t>levy</w:t>
      </w:r>
      <w:r>
        <w:rPr>
          <w:spacing w:val="8"/>
          <w:sz w:val="24"/>
        </w:rPr>
        <w:t xml:space="preserve"> </w:t>
      </w:r>
      <w:r>
        <w:rPr>
          <w:sz w:val="24"/>
        </w:rPr>
        <w:t>reduction</w:t>
      </w:r>
      <w:r>
        <w:rPr>
          <w:spacing w:val="14"/>
          <w:sz w:val="24"/>
        </w:rPr>
        <w:t xml:space="preserve"> </w:t>
      </w:r>
      <w:r>
        <w:rPr>
          <w:sz w:val="24"/>
        </w:rPr>
        <w:t>primarily</w:t>
      </w:r>
      <w:r>
        <w:rPr>
          <w:spacing w:val="8"/>
          <w:sz w:val="24"/>
        </w:rPr>
        <w:t xml:space="preserve"> </w:t>
      </w:r>
      <w:r>
        <w:rPr>
          <w:sz w:val="24"/>
        </w:rPr>
        <w:t>pursues</w:t>
      </w:r>
      <w:r>
        <w:rPr>
          <w:spacing w:val="14"/>
          <w:sz w:val="24"/>
        </w:rPr>
        <w:t xml:space="preserve"> </w:t>
      </w:r>
      <w:r>
        <w:rPr>
          <w:sz w:val="24"/>
        </w:rPr>
        <w:t>a</w:t>
      </w:r>
      <w:r>
        <w:rPr>
          <w:spacing w:val="12"/>
          <w:sz w:val="24"/>
        </w:rPr>
        <w:t xml:space="preserve"> </w:t>
      </w:r>
      <w:r>
        <w:rPr>
          <w:sz w:val="24"/>
        </w:rPr>
        <w:t>decarbonisation</w:t>
      </w:r>
      <w:r>
        <w:rPr>
          <w:spacing w:val="14"/>
          <w:sz w:val="24"/>
        </w:rPr>
        <w:t xml:space="preserve"> </w:t>
      </w:r>
      <w:r>
        <w:rPr>
          <w:sz w:val="24"/>
        </w:rPr>
        <w:t>objective,</w:t>
      </w:r>
      <w:r>
        <w:rPr>
          <w:spacing w:val="20"/>
          <w:sz w:val="24"/>
        </w:rPr>
        <w:t xml:space="preserve"> </w:t>
      </w:r>
      <w:r>
        <w:rPr>
          <w:sz w:val="24"/>
        </w:rPr>
        <w:t>Section</w:t>
      </w:r>
    </w:p>
    <w:p w14:paraId="42857051" w14:textId="77777777" w:rsidR="004B799C" w:rsidRDefault="00CA4AAC">
      <w:pPr>
        <w:pStyle w:val="BodyText"/>
        <w:ind w:left="1558"/>
      </w:pPr>
      <w:r>
        <w:t>4.1</w:t>
      </w:r>
      <w:r>
        <w:rPr>
          <w:spacing w:val="-1"/>
        </w:rPr>
        <w:t xml:space="preserve"> </w:t>
      </w:r>
      <w:r>
        <w:t>applies</w:t>
      </w:r>
      <w:r>
        <w:rPr>
          <w:spacing w:val="-1"/>
        </w:rPr>
        <w:t xml:space="preserve"> </w:t>
      </w:r>
      <w:r>
        <w:t>and not</w:t>
      </w:r>
      <w:r>
        <w:rPr>
          <w:spacing w:val="-1"/>
        </w:rPr>
        <w:t xml:space="preserve"> </w:t>
      </w:r>
      <w:r>
        <w:t>Section</w:t>
      </w:r>
      <w:r>
        <w:rPr>
          <w:spacing w:val="-1"/>
        </w:rPr>
        <w:t xml:space="preserve"> </w:t>
      </w:r>
      <w:r>
        <w:t>4.7.2.</w:t>
      </w:r>
    </w:p>
    <w:p w14:paraId="1432A015" w14:textId="77777777" w:rsidR="004B799C" w:rsidRDefault="004B799C">
      <w:pPr>
        <w:pStyle w:val="BodyText"/>
        <w:spacing w:before="10"/>
        <w:rPr>
          <w:sz w:val="20"/>
        </w:rPr>
      </w:pPr>
    </w:p>
    <w:p w14:paraId="7533F222" w14:textId="77777777" w:rsidR="004B799C" w:rsidRDefault="00CA4AAC">
      <w:pPr>
        <w:pStyle w:val="ListParagraph"/>
        <w:numPr>
          <w:ilvl w:val="3"/>
          <w:numId w:val="9"/>
        </w:numPr>
        <w:tabs>
          <w:tab w:val="left" w:pos="2302"/>
          <w:tab w:val="left" w:pos="2303"/>
        </w:tabs>
        <w:ind w:hanging="865"/>
        <w:rPr>
          <w:sz w:val="24"/>
        </w:rPr>
      </w:pPr>
      <w:bookmarkStart w:id="176" w:name="_bookmark161"/>
      <w:bookmarkEnd w:id="176"/>
      <w:r>
        <w:rPr>
          <w:sz w:val="24"/>
        </w:rPr>
        <w:t>Incentive</w:t>
      </w:r>
      <w:r>
        <w:rPr>
          <w:spacing w:val="-6"/>
          <w:sz w:val="24"/>
        </w:rPr>
        <w:t xml:space="preserve"> </w:t>
      </w:r>
      <w:r>
        <w:rPr>
          <w:sz w:val="24"/>
        </w:rPr>
        <w:t>effect</w:t>
      </w:r>
    </w:p>
    <w:p w14:paraId="64DCFE81" w14:textId="77777777" w:rsidR="004B799C" w:rsidRDefault="004B799C">
      <w:pPr>
        <w:pStyle w:val="BodyText"/>
        <w:spacing w:before="10"/>
        <w:rPr>
          <w:sz w:val="20"/>
        </w:rPr>
      </w:pPr>
    </w:p>
    <w:p w14:paraId="0D1C9A52" w14:textId="77777777" w:rsidR="004B799C" w:rsidRDefault="00CA4AAC">
      <w:pPr>
        <w:pStyle w:val="ListParagraph"/>
        <w:numPr>
          <w:ilvl w:val="0"/>
          <w:numId w:val="28"/>
        </w:numPr>
        <w:tabs>
          <w:tab w:val="left" w:pos="1559"/>
        </w:tabs>
        <w:ind w:left="1558" w:right="955" w:hanging="600"/>
        <w:jc w:val="both"/>
        <w:rPr>
          <w:sz w:val="24"/>
        </w:rPr>
      </w:pPr>
      <w:r>
        <w:rPr>
          <w:sz w:val="24"/>
        </w:rPr>
        <w:t xml:space="preserve">The requirements set out in points </w:t>
      </w:r>
      <w:hyperlink w:anchor="_bookmark162" w:history="1">
        <w:r>
          <w:rPr>
            <w:sz w:val="24"/>
          </w:rPr>
          <w:t>275</w:t>
        </w:r>
      </w:hyperlink>
      <w:r>
        <w:rPr>
          <w:sz w:val="24"/>
        </w:rPr>
        <w:t xml:space="preserve"> and </w:t>
      </w:r>
      <w:hyperlink w:anchor="_bookmark163" w:history="1">
        <w:r>
          <w:rPr>
            <w:sz w:val="24"/>
          </w:rPr>
          <w:t>276</w:t>
        </w:r>
      </w:hyperlink>
      <w:r>
        <w:rPr>
          <w:sz w:val="24"/>
        </w:rPr>
        <w:t xml:space="preserve"> apply in addition to those set out in</w:t>
      </w:r>
      <w:r>
        <w:rPr>
          <w:spacing w:val="1"/>
          <w:sz w:val="24"/>
        </w:rPr>
        <w:t xml:space="preserve"> </w:t>
      </w:r>
      <w:r>
        <w:rPr>
          <w:sz w:val="24"/>
        </w:rPr>
        <w:t>Section</w:t>
      </w:r>
      <w:r>
        <w:rPr>
          <w:spacing w:val="-1"/>
          <w:sz w:val="24"/>
        </w:rPr>
        <w:t xml:space="preserve"> </w:t>
      </w:r>
      <w:r>
        <w:rPr>
          <w:sz w:val="24"/>
        </w:rPr>
        <w:t>3.1.2.</w:t>
      </w:r>
    </w:p>
    <w:p w14:paraId="1D58EE25" w14:textId="77777777" w:rsidR="004B799C" w:rsidRDefault="004B799C">
      <w:pPr>
        <w:pStyle w:val="BodyText"/>
        <w:spacing w:before="10"/>
        <w:rPr>
          <w:sz w:val="20"/>
        </w:rPr>
      </w:pPr>
    </w:p>
    <w:p w14:paraId="77B4B750" w14:textId="77777777" w:rsidR="004B799C" w:rsidRDefault="00CA4AAC">
      <w:pPr>
        <w:pStyle w:val="ListParagraph"/>
        <w:numPr>
          <w:ilvl w:val="0"/>
          <w:numId w:val="28"/>
        </w:numPr>
        <w:tabs>
          <w:tab w:val="left" w:pos="1559"/>
        </w:tabs>
        <w:ind w:left="1558" w:right="951" w:hanging="600"/>
        <w:jc w:val="both"/>
        <w:rPr>
          <w:sz w:val="24"/>
        </w:rPr>
      </w:pPr>
      <w:bookmarkStart w:id="177" w:name="_bookmark162"/>
      <w:bookmarkEnd w:id="177"/>
      <w:r>
        <w:rPr>
          <w:sz w:val="24"/>
        </w:rPr>
        <w:t>For</w:t>
      </w:r>
      <w:r>
        <w:rPr>
          <w:spacing w:val="1"/>
          <w:sz w:val="24"/>
        </w:rPr>
        <w:t xml:space="preserve"> </w:t>
      </w:r>
      <w:r>
        <w:rPr>
          <w:sz w:val="24"/>
        </w:rPr>
        <w:t>each</w:t>
      </w:r>
      <w:r>
        <w:rPr>
          <w:spacing w:val="1"/>
          <w:sz w:val="24"/>
        </w:rPr>
        <w:t xml:space="preserve"> </w:t>
      </w:r>
      <w:r>
        <w:rPr>
          <w:sz w:val="24"/>
        </w:rPr>
        <w:t>eligible</w:t>
      </w:r>
      <w:r>
        <w:rPr>
          <w:spacing w:val="1"/>
          <w:sz w:val="24"/>
        </w:rPr>
        <w:t xml:space="preserve"> </w:t>
      </w:r>
      <w:r>
        <w:rPr>
          <w:sz w:val="24"/>
        </w:rPr>
        <w:t>project</w:t>
      </w:r>
      <w:r>
        <w:rPr>
          <w:spacing w:val="1"/>
          <w:sz w:val="24"/>
        </w:rPr>
        <w:t xml:space="preserve"> </w:t>
      </w:r>
      <w:r>
        <w:rPr>
          <w:sz w:val="24"/>
        </w:rPr>
        <w:t>or</w:t>
      </w:r>
      <w:r>
        <w:rPr>
          <w:spacing w:val="1"/>
          <w:sz w:val="24"/>
        </w:rPr>
        <w:t xml:space="preserve"> </w:t>
      </w:r>
      <w:r>
        <w:rPr>
          <w:sz w:val="24"/>
        </w:rPr>
        <w:t>reference</w:t>
      </w:r>
      <w:r>
        <w:rPr>
          <w:spacing w:val="1"/>
          <w:sz w:val="24"/>
        </w:rPr>
        <w:t xml:space="preserve"> </w:t>
      </w:r>
      <w:r>
        <w:rPr>
          <w:sz w:val="24"/>
        </w:rPr>
        <w:t>project</w:t>
      </w:r>
      <w:r>
        <w:rPr>
          <w:spacing w:val="1"/>
          <w:sz w:val="24"/>
        </w:rPr>
        <w:t xml:space="preserve"> </w:t>
      </w:r>
      <w:r>
        <w:rPr>
          <w:sz w:val="24"/>
        </w:rPr>
        <w:t>for</w:t>
      </w:r>
      <w:r>
        <w:rPr>
          <w:spacing w:val="1"/>
          <w:sz w:val="24"/>
        </w:rPr>
        <w:t xml:space="preserve"> </w:t>
      </w:r>
      <w:r>
        <w:rPr>
          <w:sz w:val="24"/>
        </w:rPr>
        <w:t>a</w:t>
      </w:r>
      <w:r>
        <w:rPr>
          <w:spacing w:val="1"/>
          <w:sz w:val="24"/>
        </w:rPr>
        <w:t xml:space="preserve"> </w:t>
      </w:r>
      <w:r>
        <w:rPr>
          <w:sz w:val="24"/>
        </w:rPr>
        <w:t>category</w:t>
      </w:r>
      <w:r>
        <w:rPr>
          <w:spacing w:val="1"/>
          <w:sz w:val="24"/>
        </w:rPr>
        <w:t xml:space="preserve"> </w:t>
      </w:r>
      <w:r>
        <w:rPr>
          <w:sz w:val="24"/>
        </w:rPr>
        <w:t>of</w:t>
      </w:r>
      <w:r>
        <w:rPr>
          <w:spacing w:val="1"/>
          <w:sz w:val="24"/>
        </w:rPr>
        <w:t xml:space="preserve"> </w:t>
      </w:r>
      <w:r>
        <w:rPr>
          <w:sz w:val="24"/>
        </w:rPr>
        <w:t>beneficiaries,</w:t>
      </w:r>
      <w:r>
        <w:rPr>
          <w:spacing w:val="60"/>
          <w:sz w:val="24"/>
        </w:rPr>
        <w:t xml:space="preserve"> </w:t>
      </w:r>
      <w:r>
        <w:rPr>
          <w:sz w:val="24"/>
        </w:rPr>
        <w:t>the</w:t>
      </w:r>
      <w:r>
        <w:rPr>
          <w:spacing w:val="1"/>
          <w:sz w:val="24"/>
        </w:rPr>
        <w:t xml:space="preserve"> </w:t>
      </w:r>
      <w:r>
        <w:rPr>
          <w:sz w:val="24"/>
        </w:rPr>
        <w:t xml:space="preserve">Member State must submit a quantification, as set out in Section 3.2.1.3 (point </w:t>
      </w:r>
      <w:hyperlink w:anchor="_bookmark26" w:history="1">
        <w:r>
          <w:rPr>
            <w:sz w:val="24"/>
          </w:rPr>
          <w:t>50</w:t>
        </w:r>
      </w:hyperlink>
      <w:r>
        <w:rPr>
          <w:sz w:val="24"/>
        </w:rPr>
        <w:t>)), or</w:t>
      </w:r>
      <w:r>
        <w:rPr>
          <w:spacing w:val="1"/>
          <w:sz w:val="24"/>
        </w:rPr>
        <w:t xml:space="preserve"> </w:t>
      </w:r>
      <w:r>
        <w:rPr>
          <w:sz w:val="24"/>
        </w:rPr>
        <w:t>equivalent data, for assessment by the Commission comparing the profitability of the</w:t>
      </w:r>
      <w:r>
        <w:rPr>
          <w:spacing w:val="1"/>
          <w:sz w:val="24"/>
        </w:rPr>
        <w:t xml:space="preserve"> </w:t>
      </w:r>
      <w:r>
        <w:rPr>
          <w:sz w:val="24"/>
        </w:rPr>
        <w:t>reference project or activity with and without the tax or parafiscal levy reduction and</w:t>
      </w:r>
      <w:r>
        <w:rPr>
          <w:spacing w:val="1"/>
          <w:sz w:val="24"/>
        </w:rPr>
        <w:t xml:space="preserve"> </w:t>
      </w:r>
      <w:r>
        <w:rPr>
          <w:sz w:val="24"/>
        </w:rPr>
        <w:t>showing that the reduction incentivises the realisation of the environmentally friendly</w:t>
      </w:r>
      <w:r>
        <w:rPr>
          <w:spacing w:val="1"/>
          <w:sz w:val="24"/>
        </w:rPr>
        <w:t xml:space="preserve"> </w:t>
      </w:r>
      <w:r>
        <w:rPr>
          <w:sz w:val="24"/>
        </w:rPr>
        <w:t>project</w:t>
      </w:r>
      <w:r>
        <w:rPr>
          <w:spacing w:val="-1"/>
          <w:sz w:val="24"/>
        </w:rPr>
        <w:t xml:space="preserve"> </w:t>
      </w:r>
      <w:r>
        <w:rPr>
          <w:sz w:val="24"/>
        </w:rPr>
        <w:t>or activity.</w:t>
      </w:r>
    </w:p>
    <w:p w14:paraId="6AE968E7" w14:textId="77777777" w:rsidR="004B799C" w:rsidRDefault="004B799C">
      <w:pPr>
        <w:pStyle w:val="BodyText"/>
        <w:spacing w:before="10"/>
        <w:rPr>
          <w:sz w:val="20"/>
        </w:rPr>
      </w:pPr>
    </w:p>
    <w:p w14:paraId="176A550A" w14:textId="77777777" w:rsidR="004B799C" w:rsidRDefault="00CA4AAC">
      <w:pPr>
        <w:pStyle w:val="ListParagraph"/>
        <w:numPr>
          <w:ilvl w:val="0"/>
          <w:numId w:val="28"/>
        </w:numPr>
        <w:tabs>
          <w:tab w:val="left" w:pos="1559"/>
        </w:tabs>
        <w:spacing w:before="1"/>
        <w:ind w:left="1558" w:right="956" w:hanging="600"/>
        <w:jc w:val="both"/>
        <w:rPr>
          <w:sz w:val="24"/>
        </w:rPr>
      </w:pPr>
      <w:bookmarkStart w:id="178" w:name="_bookmark163"/>
      <w:bookmarkEnd w:id="178"/>
      <w:r>
        <w:rPr>
          <w:sz w:val="24"/>
        </w:rPr>
        <w:t>Aid for projects starting before the aid application is submitted is considered to have an</w:t>
      </w:r>
      <w:r>
        <w:rPr>
          <w:spacing w:val="1"/>
          <w:sz w:val="24"/>
        </w:rPr>
        <w:t xml:space="preserve"> </w:t>
      </w:r>
      <w:r>
        <w:rPr>
          <w:sz w:val="24"/>
        </w:rPr>
        <w:t>incentive</w:t>
      </w:r>
      <w:r>
        <w:rPr>
          <w:spacing w:val="-2"/>
          <w:sz w:val="24"/>
        </w:rPr>
        <w:t xml:space="preserve"> </w:t>
      </w:r>
      <w:r>
        <w:rPr>
          <w:sz w:val="24"/>
        </w:rPr>
        <w:t>effect where</w:t>
      </w:r>
      <w:r>
        <w:rPr>
          <w:spacing w:val="-1"/>
          <w:sz w:val="24"/>
        </w:rPr>
        <w:t xml:space="preserve"> </w:t>
      </w:r>
      <w:r>
        <w:rPr>
          <w:sz w:val="24"/>
        </w:rPr>
        <w:t>the</w:t>
      </w:r>
      <w:r>
        <w:rPr>
          <w:spacing w:val="-1"/>
          <w:sz w:val="24"/>
        </w:rPr>
        <w:t xml:space="preserve"> </w:t>
      </w:r>
      <w:r>
        <w:rPr>
          <w:sz w:val="24"/>
        </w:rPr>
        <w:t>following cumulative</w:t>
      </w:r>
      <w:r>
        <w:rPr>
          <w:spacing w:val="-1"/>
          <w:sz w:val="24"/>
        </w:rPr>
        <w:t xml:space="preserve"> </w:t>
      </w:r>
      <w:r>
        <w:rPr>
          <w:sz w:val="24"/>
        </w:rPr>
        <w:t>conditions are</w:t>
      </w:r>
      <w:r>
        <w:rPr>
          <w:spacing w:val="-1"/>
          <w:sz w:val="24"/>
        </w:rPr>
        <w:t xml:space="preserve"> </w:t>
      </w:r>
      <w:r>
        <w:rPr>
          <w:sz w:val="24"/>
        </w:rPr>
        <w:t>satisfied:</w:t>
      </w:r>
    </w:p>
    <w:p w14:paraId="654D227E" w14:textId="77777777" w:rsidR="004B799C" w:rsidRDefault="004B799C">
      <w:pPr>
        <w:jc w:val="both"/>
        <w:rPr>
          <w:sz w:val="24"/>
        </w:rPr>
        <w:sectPr w:rsidR="004B799C">
          <w:pgSz w:w="11910" w:h="16840"/>
          <w:pgMar w:top="1020" w:right="460" w:bottom="1620" w:left="460" w:header="0" w:footer="1426" w:gutter="0"/>
          <w:cols w:space="720"/>
        </w:sectPr>
      </w:pPr>
    </w:p>
    <w:p w14:paraId="5B312F03" w14:textId="77777777" w:rsidR="004B799C" w:rsidRDefault="00CA4AAC">
      <w:pPr>
        <w:pStyle w:val="ListParagraph"/>
        <w:numPr>
          <w:ilvl w:val="1"/>
          <w:numId w:val="28"/>
        </w:numPr>
        <w:tabs>
          <w:tab w:val="left" w:pos="2092"/>
        </w:tabs>
        <w:spacing w:before="72"/>
        <w:ind w:right="956"/>
        <w:jc w:val="both"/>
        <w:rPr>
          <w:sz w:val="24"/>
        </w:rPr>
      </w:pPr>
      <w:r>
        <w:rPr>
          <w:sz w:val="24"/>
        </w:rPr>
        <w:lastRenderedPageBreak/>
        <w:t>the measure establishes</w:t>
      </w:r>
      <w:r>
        <w:rPr>
          <w:spacing w:val="1"/>
          <w:sz w:val="24"/>
        </w:rPr>
        <w:t xml:space="preserve"> </w:t>
      </w:r>
      <w:r>
        <w:rPr>
          <w:sz w:val="24"/>
        </w:rPr>
        <w:t>a right</w:t>
      </w:r>
      <w:r>
        <w:rPr>
          <w:spacing w:val="1"/>
          <w:sz w:val="24"/>
        </w:rPr>
        <w:t xml:space="preserve"> </w:t>
      </w:r>
      <w:r>
        <w:rPr>
          <w:sz w:val="24"/>
        </w:rPr>
        <w:t>to</w:t>
      </w:r>
      <w:r>
        <w:rPr>
          <w:spacing w:val="1"/>
          <w:sz w:val="24"/>
        </w:rPr>
        <w:t xml:space="preserve"> </w:t>
      </w:r>
      <w:r>
        <w:rPr>
          <w:sz w:val="24"/>
        </w:rPr>
        <w:t>aid</w:t>
      </w:r>
      <w:r>
        <w:rPr>
          <w:spacing w:val="1"/>
          <w:sz w:val="24"/>
        </w:rPr>
        <w:t xml:space="preserve"> </w:t>
      </w:r>
      <w:r>
        <w:rPr>
          <w:sz w:val="24"/>
        </w:rPr>
        <w:t>in</w:t>
      </w:r>
      <w:r>
        <w:rPr>
          <w:spacing w:val="1"/>
          <w:sz w:val="24"/>
        </w:rPr>
        <w:t xml:space="preserve"> </w:t>
      </w:r>
      <w:r>
        <w:rPr>
          <w:sz w:val="24"/>
        </w:rPr>
        <w:t>accordance with</w:t>
      </w:r>
      <w:r>
        <w:rPr>
          <w:spacing w:val="1"/>
          <w:sz w:val="24"/>
        </w:rPr>
        <w:t xml:space="preserve"> </w:t>
      </w:r>
      <w:r>
        <w:rPr>
          <w:sz w:val="24"/>
        </w:rPr>
        <w:t>objective and</w:t>
      </w:r>
      <w:r>
        <w:rPr>
          <w:spacing w:val="1"/>
          <w:sz w:val="24"/>
        </w:rPr>
        <w:t xml:space="preserve"> </w:t>
      </w:r>
      <w:r>
        <w:rPr>
          <w:sz w:val="24"/>
        </w:rPr>
        <w:t>non-</w:t>
      </w:r>
      <w:r>
        <w:rPr>
          <w:spacing w:val="1"/>
          <w:sz w:val="24"/>
        </w:rPr>
        <w:t xml:space="preserve"> </w:t>
      </w:r>
      <w:r>
        <w:rPr>
          <w:sz w:val="24"/>
        </w:rPr>
        <w:t>discriminatory criteria and without further exercise of discretion by the Member</w:t>
      </w:r>
      <w:r>
        <w:rPr>
          <w:spacing w:val="1"/>
          <w:sz w:val="24"/>
        </w:rPr>
        <w:t xml:space="preserve"> </w:t>
      </w:r>
      <w:r>
        <w:rPr>
          <w:sz w:val="24"/>
        </w:rPr>
        <w:t>State;</w:t>
      </w:r>
    </w:p>
    <w:p w14:paraId="08E56DDF" w14:textId="77777777" w:rsidR="004B799C" w:rsidRDefault="004B799C">
      <w:pPr>
        <w:pStyle w:val="BodyText"/>
        <w:spacing w:before="10"/>
        <w:rPr>
          <w:sz w:val="20"/>
        </w:rPr>
      </w:pPr>
    </w:p>
    <w:p w14:paraId="64B4A714" w14:textId="77777777" w:rsidR="004B799C" w:rsidRDefault="00CA4AAC">
      <w:pPr>
        <w:pStyle w:val="ListParagraph"/>
        <w:numPr>
          <w:ilvl w:val="1"/>
          <w:numId w:val="28"/>
        </w:numPr>
        <w:tabs>
          <w:tab w:val="left" w:pos="2092"/>
        </w:tabs>
        <w:ind w:right="959"/>
        <w:jc w:val="both"/>
        <w:rPr>
          <w:sz w:val="24"/>
        </w:rPr>
      </w:pPr>
      <w:r>
        <w:rPr>
          <w:sz w:val="24"/>
        </w:rPr>
        <w:t>the measure has been adopted and is in force before work on the aided project or</w:t>
      </w:r>
      <w:r>
        <w:rPr>
          <w:spacing w:val="1"/>
          <w:sz w:val="24"/>
        </w:rPr>
        <w:t xml:space="preserve"> </w:t>
      </w:r>
      <w:r>
        <w:rPr>
          <w:sz w:val="24"/>
        </w:rPr>
        <w:t>activity has started, except in the case of fiscal successor schemes, where the</w:t>
      </w:r>
      <w:r>
        <w:rPr>
          <w:spacing w:val="1"/>
          <w:sz w:val="24"/>
        </w:rPr>
        <w:t xml:space="preserve"> </w:t>
      </w:r>
      <w:r>
        <w:rPr>
          <w:sz w:val="24"/>
        </w:rPr>
        <w:t>activity was</w:t>
      </w:r>
      <w:r>
        <w:rPr>
          <w:spacing w:val="1"/>
          <w:sz w:val="24"/>
        </w:rPr>
        <w:t xml:space="preserve"> </w:t>
      </w:r>
      <w:r>
        <w:rPr>
          <w:sz w:val="24"/>
        </w:rPr>
        <w:t>already</w:t>
      </w:r>
      <w:r>
        <w:rPr>
          <w:spacing w:val="1"/>
          <w:sz w:val="24"/>
        </w:rPr>
        <w:t xml:space="preserve"> </w:t>
      </w:r>
      <w:r>
        <w:rPr>
          <w:sz w:val="24"/>
        </w:rPr>
        <w:t>covered</w:t>
      </w:r>
      <w:r>
        <w:rPr>
          <w:spacing w:val="1"/>
          <w:sz w:val="24"/>
        </w:rPr>
        <w:t xml:space="preserve"> </w:t>
      </w:r>
      <w:r>
        <w:rPr>
          <w:sz w:val="24"/>
        </w:rPr>
        <w:t>by the</w:t>
      </w:r>
      <w:r>
        <w:rPr>
          <w:spacing w:val="1"/>
          <w:sz w:val="24"/>
        </w:rPr>
        <w:t xml:space="preserve"> </w:t>
      </w:r>
      <w:r>
        <w:rPr>
          <w:sz w:val="24"/>
        </w:rPr>
        <w:t>previous</w:t>
      </w:r>
      <w:r>
        <w:rPr>
          <w:spacing w:val="1"/>
          <w:sz w:val="24"/>
        </w:rPr>
        <w:t xml:space="preserve"> </w:t>
      </w:r>
      <w:r>
        <w:rPr>
          <w:sz w:val="24"/>
        </w:rPr>
        <w:t>schemes</w:t>
      </w:r>
      <w:r>
        <w:rPr>
          <w:spacing w:val="1"/>
          <w:sz w:val="24"/>
        </w:rPr>
        <w:t xml:space="preserve"> </w:t>
      </w:r>
      <w:r>
        <w:rPr>
          <w:sz w:val="24"/>
        </w:rPr>
        <w:t>in</w:t>
      </w:r>
      <w:r>
        <w:rPr>
          <w:spacing w:val="1"/>
          <w:sz w:val="24"/>
        </w:rPr>
        <w:t xml:space="preserve"> </w:t>
      </w:r>
      <w:r>
        <w:rPr>
          <w:sz w:val="24"/>
        </w:rPr>
        <w:t>the</w:t>
      </w:r>
      <w:r>
        <w:rPr>
          <w:spacing w:val="1"/>
          <w:sz w:val="24"/>
        </w:rPr>
        <w:t xml:space="preserve"> </w:t>
      </w:r>
      <w:r>
        <w:rPr>
          <w:sz w:val="24"/>
        </w:rPr>
        <w:t>form</w:t>
      </w:r>
      <w:r>
        <w:rPr>
          <w:spacing w:val="1"/>
          <w:sz w:val="24"/>
        </w:rPr>
        <w:t xml:space="preserve"> </w:t>
      </w:r>
      <w:r>
        <w:rPr>
          <w:sz w:val="24"/>
        </w:rPr>
        <w:t>of</w:t>
      </w:r>
      <w:r>
        <w:rPr>
          <w:spacing w:val="1"/>
          <w:sz w:val="24"/>
        </w:rPr>
        <w:t xml:space="preserve"> </w:t>
      </w:r>
      <w:r>
        <w:rPr>
          <w:sz w:val="24"/>
        </w:rPr>
        <w:t>tax</w:t>
      </w:r>
      <w:r>
        <w:rPr>
          <w:spacing w:val="1"/>
          <w:sz w:val="24"/>
        </w:rPr>
        <w:t xml:space="preserve"> </w:t>
      </w:r>
      <w:r>
        <w:rPr>
          <w:sz w:val="24"/>
        </w:rPr>
        <w:t>or</w:t>
      </w:r>
      <w:r>
        <w:rPr>
          <w:spacing w:val="1"/>
          <w:sz w:val="24"/>
        </w:rPr>
        <w:t xml:space="preserve"> </w:t>
      </w:r>
      <w:r>
        <w:rPr>
          <w:sz w:val="24"/>
        </w:rPr>
        <w:t>parafiscal</w:t>
      </w:r>
      <w:r>
        <w:rPr>
          <w:spacing w:val="-1"/>
          <w:sz w:val="24"/>
        </w:rPr>
        <w:t xml:space="preserve"> </w:t>
      </w:r>
      <w:r>
        <w:rPr>
          <w:sz w:val="24"/>
        </w:rPr>
        <w:t>advantages.</w:t>
      </w:r>
    </w:p>
    <w:p w14:paraId="017A8469" w14:textId="77777777" w:rsidR="004B799C" w:rsidRDefault="004B799C">
      <w:pPr>
        <w:pStyle w:val="BodyText"/>
        <w:spacing w:before="10"/>
        <w:rPr>
          <w:sz w:val="20"/>
        </w:rPr>
      </w:pPr>
    </w:p>
    <w:p w14:paraId="543650F6" w14:textId="77777777" w:rsidR="004B799C" w:rsidRDefault="00CA4AAC">
      <w:pPr>
        <w:pStyle w:val="ListParagraph"/>
        <w:numPr>
          <w:ilvl w:val="3"/>
          <w:numId w:val="9"/>
        </w:numPr>
        <w:tabs>
          <w:tab w:val="left" w:pos="2302"/>
          <w:tab w:val="left" w:pos="2303"/>
        </w:tabs>
        <w:ind w:hanging="865"/>
        <w:rPr>
          <w:sz w:val="24"/>
        </w:rPr>
      </w:pPr>
      <w:bookmarkStart w:id="179" w:name="_bookmark164"/>
      <w:bookmarkEnd w:id="179"/>
      <w:r>
        <w:rPr>
          <w:sz w:val="24"/>
        </w:rPr>
        <w:t>Proportionality</w:t>
      </w:r>
    </w:p>
    <w:p w14:paraId="42CCDCA3" w14:textId="77777777" w:rsidR="004B799C" w:rsidRDefault="004B799C">
      <w:pPr>
        <w:pStyle w:val="BodyText"/>
        <w:spacing w:before="10"/>
        <w:rPr>
          <w:sz w:val="20"/>
        </w:rPr>
      </w:pPr>
    </w:p>
    <w:p w14:paraId="48393467" w14:textId="77777777" w:rsidR="004B799C" w:rsidRDefault="00CA4AAC">
      <w:pPr>
        <w:pStyle w:val="ListParagraph"/>
        <w:numPr>
          <w:ilvl w:val="0"/>
          <w:numId w:val="28"/>
        </w:numPr>
        <w:tabs>
          <w:tab w:val="left" w:pos="1559"/>
        </w:tabs>
        <w:ind w:left="1558" w:right="951" w:hanging="600"/>
        <w:jc w:val="both"/>
        <w:rPr>
          <w:sz w:val="24"/>
        </w:rPr>
      </w:pPr>
      <w:r>
        <w:rPr>
          <w:sz w:val="24"/>
        </w:rPr>
        <w:t>Section</w:t>
      </w:r>
      <w:r>
        <w:rPr>
          <w:spacing w:val="1"/>
          <w:sz w:val="24"/>
        </w:rPr>
        <w:t xml:space="preserve"> </w:t>
      </w:r>
      <w:r>
        <w:rPr>
          <w:sz w:val="24"/>
        </w:rPr>
        <w:t>3.2.1.3</w:t>
      </w:r>
      <w:r>
        <w:rPr>
          <w:spacing w:val="1"/>
          <w:sz w:val="24"/>
        </w:rPr>
        <w:t xml:space="preserve"> </w:t>
      </w:r>
      <w:r>
        <w:rPr>
          <w:sz w:val="24"/>
        </w:rPr>
        <w:t>does</w:t>
      </w:r>
      <w:r>
        <w:rPr>
          <w:spacing w:val="1"/>
          <w:sz w:val="24"/>
        </w:rPr>
        <w:t xml:space="preserve"> </w:t>
      </w:r>
      <w:r>
        <w:rPr>
          <w:sz w:val="24"/>
        </w:rPr>
        <w:t>not</w:t>
      </w:r>
      <w:r>
        <w:rPr>
          <w:spacing w:val="1"/>
          <w:sz w:val="24"/>
        </w:rPr>
        <w:t xml:space="preserve"> </w:t>
      </w:r>
      <w:r>
        <w:rPr>
          <w:sz w:val="24"/>
        </w:rPr>
        <w:t>apply to</w:t>
      </w:r>
      <w:r>
        <w:rPr>
          <w:spacing w:val="1"/>
          <w:sz w:val="24"/>
        </w:rPr>
        <w:t xml:space="preserve"> </w:t>
      </w:r>
      <w:r>
        <w:rPr>
          <w:sz w:val="24"/>
        </w:rPr>
        <w:t>aid</w:t>
      </w:r>
      <w:r>
        <w:rPr>
          <w:spacing w:val="1"/>
          <w:sz w:val="24"/>
        </w:rPr>
        <w:t xml:space="preserve"> </w:t>
      </w:r>
      <w:r>
        <w:rPr>
          <w:sz w:val="24"/>
        </w:rPr>
        <w:t>for</w:t>
      </w:r>
      <w:r>
        <w:rPr>
          <w:spacing w:val="1"/>
          <w:sz w:val="24"/>
        </w:rPr>
        <w:t xml:space="preserve"> </w:t>
      </w:r>
      <w:r>
        <w:rPr>
          <w:sz w:val="24"/>
        </w:rPr>
        <w:t>environmental</w:t>
      </w:r>
      <w:r>
        <w:rPr>
          <w:spacing w:val="1"/>
          <w:sz w:val="24"/>
        </w:rPr>
        <w:t xml:space="preserve"> </w:t>
      </w:r>
      <w:r>
        <w:rPr>
          <w:sz w:val="24"/>
        </w:rPr>
        <w:t>protection</w:t>
      </w:r>
      <w:r>
        <w:rPr>
          <w:spacing w:val="1"/>
          <w:sz w:val="24"/>
        </w:rPr>
        <w:t xml:space="preserve"> </w:t>
      </w:r>
      <w:r>
        <w:rPr>
          <w:sz w:val="24"/>
        </w:rPr>
        <w:t>in</w:t>
      </w:r>
      <w:r>
        <w:rPr>
          <w:spacing w:val="1"/>
          <w:sz w:val="24"/>
        </w:rPr>
        <w:t xml:space="preserve"> </w:t>
      </w:r>
      <w:r>
        <w:rPr>
          <w:sz w:val="24"/>
        </w:rPr>
        <w:t>the</w:t>
      </w:r>
      <w:r>
        <w:rPr>
          <w:spacing w:val="1"/>
          <w:sz w:val="24"/>
        </w:rPr>
        <w:t xml:space="preserve"> </w:t>
      </w:r>
      <w:r>
        <w:rPr>
          <w:sz w:val="24"/>
        </w:rPr>
        <w:t>form</w:t>
      </w:r>
      <w:r>
        <w:rPr>
          <w:spacing w:val="1"/>
          <w:sz w:val="24"/>
        </w:rPr>
        <w:t xml:space="preserve"> </w:t>
      </w:r>
      <w:r>
        <w:rPr>
          <w:sz w:val="24"/>
        </w:rPr>
        <w:t>of</w:t>
      </w:r>
      <w:r>
        <w:rPr>
          <w:spacing w:val="-57"/>
          <w:sz w:val="24"/>
        </w:rPr>
        <w:t xml:space="preserve"> </w:t>
      </w:r>
      <w:r>
        <w:rPr>
          <w:sz w:val="24"/>
        </w:rPr>
        <w:t>reductions</w:t>
      </w:r>
      <w:r>
        <w:rPr>
          <w:spacing w:val="-1"/>
          <w:sz w:val="24"/>
        </w:rPr>
        <w:t xml:space="preserve"> </w:t>
      </w:r>
      <w:r>
        <w:rPr>
          <w:sz w:val="24"/>
        </w:rPr>
        <w:t>in taxes or parafiscal levies</w:t>
      </w:r>
    </w:p>
    <w:p w14:paraId="559C2F6E" w14:textId="77777777" w:rsidR="004B799C" w:rsidRDefault="004B799C">
      <w:pPr>
        <w:pStyle w:val="BodyText"/>
        <w:spacing w:before="10"/>
        <w:rPr>
          <w:sz w:val="20"/>
        </w:rPr>
      </w:pPr>
    </w:p>
    <w:p w14:paraId="63D46AE5" w14:textId="77777777" w:rsidR="004B799C" w:rsidRDefault="00CA4AAC">
      <w:pPr>
        <w:pStyle w:val="ListParagraph"/>
        <w:numPr>
          <w:ilvl w:val="0"/>
          <w:numId w:val="28"/>
        </w:numPr>
        <w:tabs>
          <w:tab w:val="left" w:pos="1559"/>
        </w:tabs>
        <w:ind w:left="1558" w:right="961" w:hanging="600"/>
        <w:jc w:val="both"/>
        <w:rPr>
          <w:sz w:val="24"/>
        </w:rPr>
      </w:pPr>
      <w:r>
        <w:rPr>
          <w:sz w:val="24"/>
        </w:rPr>
        <w:t>The aid must not exceed the normal rate or amount of the tax or levy that would</w:t>
      </w:r>
      <w:r>
        <w:rPr>
          <w:spacing w:val="1"/>
          <w:sz w:val="24"/>
        </w:rPr>
        <w:t xml:space="preserve"> </w:t>
      </w:r>
      <w:r>
        <w:rPr>
          <w:sz w:val="24"/>
        </w:rPr>
        <w:t>otherwise</w:t>
      </w:r>
      <w:r>
        <w:rPr>
          <w:spacing w:val="-2"/>
          <w:sz w:val="24"/>
        </w:rPr>
        <w:t xml:space="preserve"> </w:t>
      </w:r>
      <w:r>
        <w:rPr>
          <w:sz w:val="24"/>
        </w:rPr>
        <w:t>be</w:t>
      </w:r>
      <w:r>
        <w:rPr>
          <w:spacing w:val="1"/>
          <w:sz w:val="24"/>
        </w:rPr>
        <w:t xml:space="preserve"> </w:t>
      </w:r>
      <w:r>
        <w:rPr>
          <w:sz w:val="24"/>
        </w:rPr>
        <w:t>applicable.</w:t>
      </w:r>
    </w:p>
    <w:p w14:paraId="6715CE85" w14:textId="77777777" w:rsidR="004B799C" w:rsidRDefault="004B799C">
      <w:pPr>
        <w:pStyle w:val="BodyText"/>
        <w:spacing w:before="11"/>
        <w:rPr>
          <w:sz w:val="20"/>
        </w:rPr>
      </w:pPr>
    </w:p>
    <w:p w14:paraId="4AA0C3C5" w14:textId="77777777" w:rsidR="004B799C" w:rsidRDefault="00CA4AAC">
      <w:pPr>
        <w:pStyle w:val="ListParagraph"/>
        <w:numPr>
          <w:ilvl w:val="0"/>
          <w:numId w:val="28"/>
        </w:numPr>
        <w:tabs>
          <w:tab w:val="left" w:pos="1559"/>
        </w:tabs>
        <w:ind w:left="1558" w:right="955" w:hanging="600"/>
        <w:jc w:val="both"/>
        <w:rPr>
          <w:sz w:val="24"/>
        </w:rPr>
      </w:pPr>
      <w:r>
        <w:rPr>
          <w:sz w:val="24"/>
        </w:rPr>
        <w:t>Where the tax or parafiscal levy reduction is linked to investment costs, the aid will be</w:t>
      </w:r>
      <w:r>
        <w:rPr>
          <w:spacing w:val="1"/>
          <w:sz w:val="24"/>
        </w:rPr>
        <w:t xml:space="preserve"> </w:t>
      </w:r>
      <w:r>
        <w:rPr>
          <w:sz w:val="24"/>
        </w:rPr>
        <w:t>considered proportionate, provided it does not exceed the aid intensities and maximum</w:t>
      </w:r>
      <w:r>
        <w:rPr>
          <w:spacing w:val="1"/>
          <w:sz w:val="24"/>
        </w:rPr>
        <w:t xml:space="preserve"> </w:t>
      </w:r>
      <w:r>
        <w:rPr>
          <w:sz w:val="24"/>
        </w:rPr>
        <w:t>aid amounts in Sections 4.2 to 4.6. Where those Sections require a competitive bidding</w:t>
      </w:r>
      <w:r>
        <w:rPr>
          <w:spacing w:val="1"/>
          <w:sz w:val="24"/>
        </w:rPr>
        <w:t xml:space="preserve"> </w:t>
      </w:r>
      <w:r>
        <w:rPr>
          <w:sz w:val="24"/>
        </w:rPr>
        <w:t>process,</w:t>
      </w:r>
      <w:r>
        <w:rPr>
          <w:spacing w:val="-1"/>
          <w:sz w:val="24"/>
        </w:rPr>
        <w:t xml:space="preserve"> </w:t>
      </w:r>
      <w:r>
        <w:rPr>
          <w:sz w:val="24"/>
        </w:rPr>
        <w:t>that requirement</w:t>
      </w:r>
      <w:r>
        <w:rPr>
          <w:spacing w:val="3"/>
          <w:sz w:val="24"/>
        </w:rPr>
        <w:t xml:space="preserve"> </w:t>
      </w:r>
      <w:r>
        <w:rPr>
          <w:sz w:val="24"/>
        </w:rPr>
        <w:t>does not apply</w:t>
      </w:r>
      <w:r>
        <w:rPr>
          <w:spacing w:val="-5"/>
          <w:sz w:val="24"/>
        </w:rPr>
        <w:t xml:space="preserve"> </w:t>
      </w:r>
      <w:r>
        <w:rPr>
          <w:sz w:val="24"/>
        </w:rPr>
        <w:t>to</w:t>
      </w:r>
      <w:r>
        <w:rPr>
          <w:spacing w:val="-1"/>
          <w:sz w:val="24"/>
        </w:rPr>
        <w:t xml:space="preserve"> </w:t>
      </w:r>
      <w:r>
        <w:rPr>
          <w:sz w:val="24"/>
        </w:rPr>
        <w:t>the</w:t>
      </w:r>
      <w:r>
        <w:rPr>
          <w:spacing w:val="-1"/>
          <w:sz w:val="24"/>
        </w:rPr>
        <w:t xml:space="preserve"> </w:t>
      </w:r>
      <w:r>
        <w:rPr>
          <w:sz w:val="24"/>
        </w:rPr>
        <w:t>tax</w:t>
      </w:r>
      <w:r>
        <w:rPr>
          <w:spacing w:val="1"/>
          <w:sz w:val="24"/>
        </w:rPr>
        <w:t xml:space="preserve"> </w:t>
      </w:r>
      <w:r>
        <w:rPr>
          <w:sz w:val="24"/>
        </w:rPr>
        <w:t>or parafiscal levy</w:t>
      </w:r>
      <w:r>
        <w:rPr>
          <w:spacing w:val="-5"/>
          <w:sz w:val="24"/>
        </w:rPr>
        <w:t xml:space="preserve"> </w:t>
      </w:r>
      <w:r>
        <w:rPr>
          <w:sz w:val="24"/>
        </w:rPr>
        <w:t>reductions.</w:t>
      </w:r>
    </w:p>
    <w:p w14:paraId="14833549" w14:textId="77777777" w:rsidR="004B799C" w:rsidRDefault="004B799C">
      <w:pPr>
        <w:pStyle w:val="BodyText"/>
        <w:spacing w:before="10"/>
        <w:rPr>
          <w:sz w:val="20"/>
        </w:rPr>
      </w:pPr>
    </w:p>
    <w:p w14:paraId="089FE766" w14:textId="77777777" w:rsidR="004B799C" w:rsidRDefault="00CA4AAC">
      <w:pPr>
        <w:pStyle w:val="ListParagraph"/>
        <w:numPr>
          <w:ilvl w:val="0"/>
          <w:numId w:val="28"/>
        </w:numPr>
        <w:tabs>
          <w:tab w:val="left" w:pos="1559"/>
        </w:tabs>
        <w:ind w:left="1558" w:right="956" w:hanging="600"/>
        <w:jc w:val="both"/>
        <w:rPr>
          <w:sz w:val="24"/>
        </w:rPr>
      </w:pPr>
      <w:r>
        <w:rPr>
          <w:sz w:val="24"/>
        </w:rPr>
        <w:t>Where the tax or parafiscal levy reduction reduces recurrent operating costs, the aid</w:t>
      </w:r>
      <w:r>
        <w:rPr>
          <w:spacing w:val="1"/>
          <w:sz w:val="24"/>
        </w:rPr>
        <w:t xml:space="preserve"> </w:t>
      </w:r>
      <w:r>
        <w:rPr>
          <w:sz w:val="24"/>
        </w:rPr>
        <w:t>amount must not exceed the difference between operating costs of the environmentally</w:t>
      </w:r>
      <w:r>
        <w:rPr>
          <w:spacing w:val="1"/>
          <w:sz w:val="24"/>
        </w:rPr>
        <w:t xml:space="preserve"> </w:t>
      </w:r>
      <w:r>
        <w:rPr>
          <w:sz w:val="24"/>
        </w:rPr>
        <w:t>friendly</w:t>
      </w:r>
      <w:r>
        <w:rPr>
          <w:spacing w:val="1"/>
          <w:sz w:val="24"/>
        </w:rPr>
        <w:t xml:space="preserve"> </w:t>
      </w:r>
      <w:r>
        <w:rPr>
          <w:sz w:val="24"/>
        </w:rPr>
        <w:t>solution</w:t>
      </w:r>
      <w:r>
        <w:rPr>
          <w:spacing w:val="1"/>
          <w:sz w:val="24"/>
        </w:rPr>
        <w:t xml:space="preserve"> </w:t>
      </w:r>
      <w:r>
        <w:rPr>
          <w:sz w:val="24"/>
        </w:rPr>
        <w:t>and</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less</w:t>
      </w:r>
      <w:r>
        <w:rPr>
          <w:spacing w:val="1"/>
          <w:sz w:val="24"/>
        </w:rPr>
        <w:t xml:space="preserve"> </w:t>
      </w:r>
      <w:r>
        <w:rPr>
          <w:sz w:val="24"/>
        </w:rPr>
        <w:t>environmentally</w:t>
      </w:r>
      <w:r>
        <w:rPr>
          <w:spacing w:val="1"/>
          <w:sz w:val="24"/>
        </w:rPr>
        <w:t xml:space="preserve"> </w:t>
      </w:r>
      <w:r>
        <w:rPr>
          <w:sz w:val="24"/>
        </w:rPr>
        <w:t>friendly</w:t>
      </w:r>
      <w:r>
        <w:rPr>
          <w:spacing w:val="1"/>
          <w:sz w:val="24"/>
        </w:rPr>
        <w:t xml:space="preserve"> </w:t>
      </w:r>
      <w:r>
        <w:rPr>
          <w:sz w:val="24"/>
        </w:rPr>
        <w:t>counterfactual</w:t>
      </w:r>
      <w:r>
        <w:rPr>
          <w:spacing w:val="1"/>
          <w:sz w:val="24"/>
        </w:rPr>
        <w:t xml:space="preserve"> </w:t>
      </w:r>
      <w:r>
        <w:rPr>
          <w:sz w:val="24"/>
        </w:rPr>
        <w:t>scenario.</w:t>
      </w:r>
      <w:r>
        <w:rPr>
          <w:spacing w:val="1"/>
          <w:sz w:val="24"/>
        </w:rPr>
        <w:t xml:space="preserve"> </w:t>
      </w:r>
      <w:r>
        <w:rPr>
          <w:sz w:val="24"/>
        </w:rPr>
        <w:t>Account must also be taken of potential cost savings or additional revenues stemming</w:t>
      </w:r>
      <w:r>
        <w:rPr>
          <w:spacing w:val="1"/>
          <w:sz w:val="24"/>
        </w:rPr>
        <w:t xml:space="preserve"> </w:t>
      </w:r>
      <w:r>
        <w:rPr>
          <w:sz w:val="24"/>
        </w:rPr>
        <w:t>from</w:t>
      </w:r>
      <w:r>
        <w:rPr>
          <w:spacing w:val="1"/>
          <w:sz w:val="24"/>
        </w:rPr>
        <w:t xml:space="preserve"> </w:t>
      </w:r>
      <w:r>
        <w:rPr>
          <w:sz w:val="24"/>
        </w:rPr>
        <w:t>the</w:t>
      </w:r>
      <w:r>
        <w:rPr>
          <w:spacing w:val="1"/>
          <w:sz w:val="24"/>
        </w:rPr>
        <w:t xml:space="preserve"> </w:t>
      </w:r>
      <w:r>
        <w:rPr>
          <w:sz w:val="24"/>
        </w:rPr>
        <w:t>more</w:t>
      </w:r>
      <w:r>
        <w:rPr>
          <w:spacing w:val="1"/>
          <w:sz w:val="24"/>
        </w:rPr>
        <w:t xml:space="preserve"> </w:t>
      </w:r>
      <w:r>
        <w:rPr>
          <w:sz w:val="24"/>
        </w:rPr>
        <w:t>environmentally</w:t>
      </w:r>
      <w:r>
        <w:rPr>
          <w:spacing w:val="1"/>
          <w:sz w:val="24"/>
        </w:rPr>
        <w:t xml:space="preserve"> </w:t>
      </w:r>
      <w:r>
        <w:rPr>
          <w:sz w:val="24"/>
        </w:rPr>
        <w:t>friendly</w:t>
      </w:r>
      <w:r>
        <w:rPr>
          <w:spacing w:val="1"/>
          <w:sz w:val="24"/>
        </w:rPr>
        <w:t xml:space="preserve"> </w:t>
      </w:r>
      <w:r>
        <w:rPr>
          <w:sz w:val="24"/>
        </w:rPr>
        <w:t>activity.</w:t>
      </w:r>
      <w:r>
        <w:rPr>
          <w:spacing w:val="1"/>
          <w:sz w:val="24"/>
        </w:rPr>
        <w:t xml:space="preserve"> </w:t>
      </w:r>
      <w:r>
        <w:rPr>
          <w:sz w:val="24"/>
        </w:rPr>
        <w:t>Where</w:t>
      </w:r>
      <w:r>
        <w:rPr>
          <w:spacing w:val="1"/>
          <w:sz w:val="24"/>
        </w:rPr>
        <w:t xml:space="preserve"> </w:t>
      </w:r>
      <w:r>
        <w:rPr>
          <w:sz w:val="24"/>
        </w:rPr>
        <w:t>there</w:t>
      </w:r>
      <w:r>
        <w:rPr>
          <w:spacing w:val="1"/>
          <w:sz w:val="24"/>
        </w:rPr>
        <w:t xml:space="preserve"> </w:t>
      </w:r>
      <w:r>
        <w:rPr>
          <w:sz w:val="24"/>
        </w:rPr>
        <w:t>is</w:t>
      </w:r>
      <w:r>
        <w:rPr>
          <w:spacing w:val="1"/>
          <w:sz w:val="24"/>
        </w:rPr>
        <w:t xml:space="preserve"> </w:t>
      </w:r>
      <w:r>
        <w:rPr>
          <w:sz w:val="24"/>
        </w:rPr>
        <w:t>no</w:t>
      </w:r>
      <w:r>
        <w:rPr>
          <w:spacing w:val="1"/>
          <w:sz w:val="24"/>
        </w:rPr>
        <w:t xml:space="preserve"> </w:t>
      </w:r>
      <w:r>
        <w:rPr>
          <w:sz w:val="24"/>
        </w:rPr>
        <w:t>counterfactual</w:t>
      </w:r>
      <w:r>
        <w:rPr>
          <w:spacing w:val="-57"/>
          <w:sz w:val="24"/>
        </w:rPr>
        <w:t xml:space="preserve"> </w:t>
      </w:r>
      <w:r>
        <w:rPr>
          <w:sz w:val="24"/>
        </w:rPr>
        <w:t>activity or investment, the aid must not exceed the difference between operating costs</w:t>
      </w:r>
      <w:r>
        <w:rPr>
          <w:spacing w:val="1"/>
          <w:sz w:val="24"/>
        </w:rPr>
        <w:t xml:space="preserve"> </w:t>
      </w:r>
      <w:r>
        <w:rPr>
          <w:sz w:val="24"/>
        </w:rPr>
        <w:t>and revenues, including a reasonable profit over the relevant period, and the Member</w:t>
      </w:r>
      <w:r>
        <w:rPr>
          <w:spacing w:val="1"/>
          <w:sz w:val="24"/>
        </w:rPr>
        <w:t xml:space="preserve"> </w:t>
      </w:r>
      <w:r>
        <w:rPr>
          <w:sz w:val="24"/>
        </w:rPr>
        <w:t>State</w:t>
      </w:r>
      <w:r>
        <w:rPr>
          <w:spacing w:val="1"/>
          <w:sz w:val="24"/>
        </w:rPr>
        <w:t xml:space="preserve"> </w:t>
      </w:r>
      <w:r>
        <w:rPr>
          <w:sz w:val="24"/>
        </w:rPr>
        <w:t>must</w:t>
      </w:r>
      <w:r>
        <w:rPr>
          <w:spacing w:val="1"/>
          <w:sz w:val="24"/>
        </w:rPr>
        <w:t xml:space="preserve"> </w:t>
      </w:r>
      <w:r>
        <w:rPr>
          <w:sz w:val="24"/>
        </w:rPr>
        <w:t>put</w:t>
      </w:r>
      <w:r>
        <w:rPr>
          <w:spacing w:val="1"/>
          <w:sz w:val="24"/>
        </w:rPr>
        <w:t xml:space="preserve"> </w:t>
      </w:r>
      <w:r>
        <w:rPr>
          <w:sz w:val="24"/>
        </w:rPr>
        <w:t>in</w:t>
      </w:r>
      <w:r>
        <w:rPr>
          <w:spacing w:val="1"/>
          <w:sz w:val="24"/>
        </w:rPr>
        <w:t xml:space="preserve"> </w:t>
      </w:r>
      <w:r>
        <w:rPr>
          <w:sz w:val="24"/>
        </w:rPr>
        <w:t>place</w:t>
      </w:r>
      <w:r>
        <w:rPr>
          <w:spacing w:val="1"/>
          <w:sz w:val="24"/>
        </w:rPr>
        <w:t xml:space="preserve"> </w:t>
      </w:r>
      <w:r>
        <w:rPr>
          <w:sz w:val="24"/>
        </w:rPr>
        <w:t>a</w:t>
      </w:r>
      <w:r>
        <w:rPr>
          <w:spacing w:val="1"/>
          <w:sz w:val="24"/>
        </w:rPr>
        <w:t xml:space="preserve"> </w:t>
      </w:r>
      <w:r>
        <w:rPr>
          <w:sz w:val="24"/>
        </w:rPr>
        <w:t>claw-back</w:t>
      </w:r>
      <w:r>
        <w:rPr>
          <w:spacing w:val="1"/>
          <w:sz w:val="24"/>
        </w:rPr>
        <w:t xml:space="preserve"> </w:t>
      </w:r>
      <w:r>
        <w:rPr>
          <w:sz w:val="24"/>
        </w:rPr>
        <w:t>mechanism</w:t>
      </w:r>
      <w:r>
        <w:rPr>
          <w:spacing w:val="1"/>
          <w:sz w:val="24"/>
        </w:rPr>
        <w:t xml:space="preserve"> </w:t>
      </w:r>
      <w:r>
        <w:rPr>
          <w:sz w:val="24"/>
        </w:rPr>
        <w:t>to</w:t>
      </w:r>
      <w:r>
        <w:rPr>
          <w:spacing w:val="1"/>
          <w:sz w:val="24"/>
        </w:rPr>
        <w:t xml:space="preserve"> </w:t>
      </w:r>
      <w:r>
        <w:rPr>
          <w:sz w:val="24"/>
        </w:rPr>
        <w:t>ensure</w:t>
      </w:r>
      <w:r>
        <w:rPr>
          <w:spacing w:val="1"/>
          <w:sz w:val="24"/>
        </w:rPr>
        <w:t xml:space="preserve"> </w:t>
      </w:r>
      <w:r>
        <w:rPr>
          <w:sz w:val="24"/>
        </w:rPr>
        <w:t>that</w:t>
      </w:r>
      <w:r>
        <w:rPr>
          <w:spacing w:val="1"/>
          <w:sz w:val="24"/>
        </w:rPr>
        <w:t xml:space="preserve"> </w:t>
      </w:r>
      <w:r>
        <w:rPr>
          <w:sz w:val="24"/>
        </w:rPr>
        <w:t>overpayments</w:t>
      </w:r>
      <w:r>
        <w:rPr>
          <w:spacing w:val="1"/>
          <w:sz w:val="24"/>
        </w:rPr>
        <w:t xml:space="preserve"> </w:t>
      </w:r>
      <w:r>
        <w:rPr>
          <w:sz w:val="24"/>
        </w:rPr>
        <w:t>are</w:t>
      </w:r>
      <w:r>
        <w:rPr>
          <w:spacing w:val="1"/>
          <w:sz w:val="24"/>
        </w:rPr>
        <w:t xml:space="preserve"> </w:t>
      </w:r>
      <w:r>
        <w:rPr>
          <w:sz w:val="24"/>
        </w:rPr>
        <w:t>recovered.</w:t>
      </w:r>
    </w:p>
    <w:p w14:paraId="797CD82B" w14:textId="77777777" w:rsidR="004B799C" w:rsidRDefault="004B799C">
      <w:pPr>
        <w:pStyle w:val="BodyText"/>
        <w:spacing w:before="11"/>
        <w:rPr>
          <w:sz w:val="20"/>
        </w:rPr>
      </w:pPr>
    </w:p>
    <w:p w14:paraId="457DD897" w14:textId="77777777" w:rsidR="004B799C" w:rsidRDefault="00CA4AAC">
      <w:pPr>
        <w:pStyle w:val="ListParagraph"/>
        <w:numPr>
          <w:ilvl w:val="3"/>
          <w:numId w:val="9"/>
        </w:numPr>
        <w:tabs>
          <w:tab w:val="left" w:pos="2302"/>
          <w:tab w:val="left" w:pos="2303"/>
        </w:tabs>
        <w:ind w:hanging="865"/>
        <w:rPr>
          <w:sz w:val="24"/>
        </w:rPr>
      </w:pPr>
      <w:bookmarkStart w:id="180" w:name="_bookmark165"/>
      <w:bookmarkEnd w:id="180"/>
      <w:r>
        <w:rPr>
          <w:sz w:val="24"/>
        </w:rPr>
        <w:t>Avoidance</w:t>
      </w:r>
      <w:r>
        <w:rPr>
          <w:spacing w:val="-2"/>
          <w:sz w:val="24"/>
        </w:rPr>
        <w:t xml:space="preserve"> </w:t>
      </w:r>
      <w:r>
        <w:rPr>
          <w:sz w:val="24"/>
        </w:rPr>
        <w:t>of undue</w:t>
      </w:r>
      <w:r>
        <w:rPr>
          <w:spacing w:val="-2"/>
          <w:sz w:val="24"/>
        </w:rPr>
        <w:t xml:space="preserve"> </w:t>
      </w:r>
      <w:r>
        <w:rPr>
          <w:sz w:val="24"/>
        </w:rPr>
        <w:t>negative</w:t>
      </w:r>
      <w:r>
        <w:rPr>
          <w:spacing w:val="-2"/>
          <w:sz w:val="24"/>
        </w:rPr>
        <w:t xml:space="preserve"> </w:t>
      </w:r>
      <w:r>
        <w:rPr>
          <w:sz w:val="24"/>
        </w:rPr>
        <w:t>effects</w:t>
      </w:r>
      <w:r>
        <w:rPr>
          <w:spacing w:val="-1"/>
          <w:sz w:val="24"/>
        </w:rPr>
        <w:t xml:space="preserve"> </w:t>
      </w:r>
      <w:r>
        <w:rPr>
          <w:sz w:val="24"/>
        </w:rPr>
        <w:t>on</w:t>
      </w:r>
      <w:r>
        <w:rPr>
          <w:spacing w:val="-1"/>
          <w:sz w:val="24"/>
        </w:rPr>
        <w:t xml:space="preserve"> </w:t>
      </w:r>
      <w:r>
        <w:rPr>
          <w:sz w:val="24"/>
        </w:rPr>
        <w:t>competition</w:t>
      </w:r>
      <w:r>
        <w:rPr>
          <w:spacing w:val="-1"/>
          <w:sz w:val="24"/>
        </w:rPr>
        <w:t xml:space="preserve"> </w:t>
      </w:r>
      <w:r>
        <w:rPr>
          <w:sz w:val="24"/>
        </w:rPr>
        <w:t>and</w:t>
      </w:r>
      <w:r>
        <w:rPr>
          <w:spacing w:val="-1"/>
          <w:sz w:val="24"/>
        </w:rPr>
        <w:t xml:space="preserve"> </w:t>
      </w:r>
      <w:r>
        <w:rPr>
          <w:sz w:val="24"/>
        </w:rPr>
        <w:t>trade</w:t>
      </w:r>
    </w:p>
    <w:p w14:paraId="07EAF326" w14:textId="77777777" w:rsidR="004B799C" w:rsidRDefault="004B799C">
      <w:pPr>
        <w:pStyle w:val="BodyText"/>
        <w:spacing w:before="10"/>
        <w:rPr>
          <w:sz w:val="20"/>
        </w:rPr>
      </w:pPr>
    </w:p>
    <w:p w14:paraId="5B7EA78F" w14:textId="77777777" w:rsidR="004B799C" w:rsidRDefault="00CA4AAC">
      <w:pPr>
        <w:pStyle w:val="ListParagraph"/>
        <w:numPr>
          <w:ilvl w:val="0"/>
          <w:numId w:val="28"/>
        </w:numPr>
        <w:tabs>
          <w:tab w:val="left" w:pos="1559"/>
        </w:tabs>
        <w:ind w:left="1558" w:right="955" w:hanging="600"/>
        <w:jc w:val="both"/>
        <w:rPr>
          <w:sz w:val="24"/>
        </w:rPr>
      </w:pPr>
      <w:r>
        <w:rPr>
          <w:sz w:val="24"/>
        </w:rPr>
        <w:t xml:space="preserve">The requirements set out in points </w:t>
      </w:r>
      <w:hyperlink w:anchor="_bookmark166" w:history="1">
        <w:r>
          <w:rPr>
            <w:sz w:val="24"/>
          </w:rPr>
          <w:t>282</w:t>
        </w:r>
      </w:hyperlink>
      <w:r>
        <w:rPr>
          <w:sz w:val="24"/>
        </w:rPr>
        <w:t xml:space="preserve"> to </w:t>
      </w:r>
      <w:hyperlink w:anchor="_bookmark167" w:history="1">
        <w:r>
          <w:rPr>
            <w:sz w:val="24"/>
          </w:rPr>
          <w:t>283</w:t>
        </w:r>
      </w:hyperlink>
      <w:r>
        <w:rPr>
          <w:sz w:val="24"/>
        </w:rPr>
        <w:t xml:space="preserve"> apply in addition to those set out in</w:t>
      </w:r>
      <w:r>
        <w:rPr>
          <w:spacing w:val="1"/>
          <w:sz w:val="24"/>
        </w:rPr>
        <w:t xml:space="preserve"> </w:t>
      </w:r>
      <w:r>
        <w:rPr>
          <w:sz w:val="24"/>
        </w:rPr>
        <w:t>Section</w:t>
      </w:r>
      <w:r>
        <w:rPr>
          <w:spacing w:val="-1"/>
          <w:sz w:val="24"/>
        </w:rPr>
        <w:t xml:space="preserve"> </w:t>
      </w:r>
      <w:r>
        <w:rPr>
          <w:sz w:val="24"/>
        </w:rPr>
        <w:t>3.2.2.</w:t>
      </w:r>
    </w:p>
    <w:p w14:paraId="24EEFFFA" w14:textId="77777777" w:rsidR="004B799C" w:rsidRDefault="004B799C">
      <w:pPr>
        <w:pStyle w:val="BodyText"/>
        <w:spacing w:before="10"/>
        <w:rPr>
          <w:sz w:val="20"/>
        </w:rPr>
      </w:pPr>
    </w:p>
    <w:p w14:paraId="7FDEEA4A" w14:textId="77777777" w:rsidR="004B799C" w:rsidRDefault="00CA4AAC">
      <w:pPr>
        <w:pStyle w:val="ListParagraph"/>
        <w:numPr>
          <w:ilvl w:val="0"/>
          <w:numId w:val="28"/>
        </w:numPr>
        <w:tabs>
          <w:tab w:val="left" w:pos="1559"/>
        </w:tabs>
        <w:ind w:left="1558" w:right="962" w:hanging="600"/>
        <w:jc w:val="both"/>
        <w:rPr>
          <w:sz w:val="24"/>
        </w:rPr>
      </w:pPr>
      <w:bookmarkStart w:id="181" w:name="_bookmark166"/>
      <w:bookmarkEnd w:id="181"/>
      <w:r>
        <w:rPr>
          <w:sz w:val="24"/>
        </w:rPr>
        <w:t>State aid must be granted, in principle, in the same way for all eligible undertakings</w:t>
      </w:r>
      <w:r>
        <w:rPr>
          <w:spacing w:val="1"/>
          <w:sz w:val="24"/>
        </w:rPr>
        <w:t xml:space="preserve"> </w:t>
      </w:r>
      <w:r>
        <w:rPr>
          <w:sz w:val="24"/>
        </w:rPr>
        <w:t>operating in the same sector of economic activity that are in the same or similar factual</w:t>
      </w:r>
      <w:r>
        <w:rPr>
          <w:spacing w:val="1"/>
          <w:sz w:val="24"/>
        </w:rPr>
        <w:t xml:space="preserve"> </w:t>
      </w:r>
      <w:r>
        <w:rPr>
          <w:sz w:val="24"/>
        </w:rPr>
        <w:t>situation</w:t>
      </w:r>
      <w:r>
        <w:rPr>
          <w:spacing w:val="-1"/>
          <w:sz w:val="24"/>
        </w:rPr>
        <w:t xml:space="preserve"> </w:t>
      </w:r>
      <w:r>
        <w:rPr>
          <w:sz w:val="24"/>
        </w:rPr>
        <w:t>in respect of</w:t>
      </w:r>
      <w:r>
        <w:rPr>
          <w:spacing w:val="-1"/>
          <w:sz w:val="24"/>
        </w:rPr>
        <w:t xml:space="preserve"> </w:t>
      </w:r>
      <w:r>
        <w:rPr>
          <w:sz w:val="24"/>
        </w:rPr>
        <w:t>the aims or objectives</w:t>
      </w:r>
      <w:r>
        <w:rPr>
          <w:spacing w:val="-1"/>
          <w:sz w:val="24"/>
        </w:rPr>
        <w:t xml:space="preserve"> </w:t>
      </w:r>
      <w:r>
        <w:rPr>
          <w:sz w:val="24"/>
        </w:rPr>
        <w:t>of the</w:t>
      </w:r>
      <w:r>
        <w:rPr>
          <w:spacing w:val="1"/>
          <w:sz w:val="24"/>
        </w:rPr>
        <w:t xml:space="preserve"> </w:t>
      </w:r>
      <w:r>
        <w:rPr>
          <w:sz w:val="24"/>
        </w:rPr>
        <w:t>aid measure.</w:t>
      </w:r>
    </w:p>
    <w:p w14:paraId="25CF1C3C" w14:textId="77777777" w:rsidR="004B799C" w:rsidRDefault="004B799C">
      <w:pPr>
        <w:pStyle w:val="BodyText"/>
        <w:spacing w:before="10"/>
        <w:rPr>
          <w:sz w:val="20"/>
        </w:rPr>
      </w:pPr>
    </w:p>
    <w:p w14:paraId="157AED4F" w14:textId="77777777" w:rsidR="004B799C" w:rsidRDefault="00CA4AAC">
      <w:pPr>
        <w:pStyle w:val="ListParagraph"/>
        <w:numPr>
          <w:ilvl w:val="0"/>
          <w:numId w:val="28"/>
        </w:numPr>
        <w:tabs>
          <w:tab w:val="left" w:pos="1559"/>
        </w:tabs>
        <w:ind w:left="1558" w:right="961" w:hanging="600"/>
        <w:jc w:val="both"/>
        <w:rPr>
          <w:sz w:val="24"/>
        </w:rPr>
      </w:pPr>
      <w:bookmarkStart w:id="182" w:name="_bookmark167"/>
      <w:bookmarkEnd w:id="182"/>
      <w:r>
        <w:rPr>
          <w:sz w:val="24"/>
        </w:rPr>
        <w:t>If the tax or parafiscal levy reduction concerns projects falling within the scope of</w:t>
      </w:r>
      <w:r>
        <w:rPr>
          <w:spacing w:val="1"/>
          <w:sz w:val="24"/>
        </w:rPr>
        <w:t xml:space="preserve"> </w:t>
      </w:r>
      <w:r>
        <w:rPr>
          <w:sz w:val="24"/>
        </w:rPr>
        <w:t xml:space="preserve">Section 4.3.1, points </w:t>
      </w:r>
      <w:hyperlink w:anchor="_bookmark81" w:history="1">
        <w:r>
          <w:rPr>
            <w:sz w:val="24"/>
          </w:rPr>
          <w:t xml:space="preserve">161 </w:t>
        </w:r>
      </w:hyperlink>
      <w:r>
        <w:rPr>
          <w:sz w:val="24"/>
        </w:rPr>
        <w:t xml:space="preserve">to </w:t>
      </w:r>
      <w:hyperlink w:anchor="_bookmark82" w:history="1">
        <w:r>
          <w:rPr>
            <w:sz w:val="24"/>
          </w:rPr>
          <w:t xml:space="preserve">166 </w:t>
        </w:r>
      </w:hyperlink>
      <w:r>
        <w:rPr>
          <w:sz w:val="24"/>
        </w:rPr>
        <w:t>apply; if it concerns projects falling within the scope of</w:t>
      </w:r>
      <w:r>
        <w:rPr>
          <w:spacing w:val="-57"/>
          <w:sz w:val="24"/>
        </w:rPr>
        <w:t xml:space="preserve"> </w:t>
      </w:r>
      <w:r>
        <w:rPr>
          <w:sz w:val="24"/>
        </w:rPr>
        <w:t>Section</w:t>
      </w:r>
      <w:r>
        <w:rPr>
          <w:spacing w:val="-1"/>
          <w:sz w:val="24"/>
        </w:rPr>
        <w:t xml:space="preserve"> </w:t>
      </w:r>
      <w:r>
        <w:rPr>
          <w:sz w:val="24"/>
        </w:rPr>
        <w:t>4.3.2, points</w:t>
      </w:r>
      <w:r>
        <w:rPr>
          <w:spacing w:val="1"/>
          <w:sz w:val="24"/>
        </w:rPr>
        <w:t xml:space="preserve"> </w:t>
      </w:r>
      <w:hyperlink w:anchor="_bookmark99" w:history="1">
        <w:r>
          <w:rPr>
            <w:sz w:val="24"/>
          </w:rPr>
          <w:t>184</w:t>
        </w:r>
      </w:hyperlink>
      <w:r>
        <w:rPr>
          <w:sz w:val="24"/>
        </w:rPr>
        <w:t xml:space="preserve"> to </w:t>
      </w:r>
      <w:hyperlink w:anchor="_bookmark100" w:history="1">
        <w:r>
          <w:rPr>
            <w:sz w:val="24"/>
          </w:rPr>
          <w:t>189</w:t>
        </w:r>
      </w:hyperlink>
      <w:r>
        <w:rPr>
          <w:sz w:val="24"/>
        </w:rPr>
        <w:t xml:space="preserve"> apply.</w:t>
      </w:r>
    </w:p>
    <w:p w14:paraId="27EEBC6D" w14:textId="77777777" w:rsidR="004B799C" w:rsidRDefault="004B799C">
      <w:pPr>
        <w:pStyle w:val="BodyText"/>
        <w:spacing w:before="4"/>
        <w:rPr>
          <w:sz w:val="21"/>
        </w:rPr>
      </w:pPr>
    </w:p>
    <w:p w14:paraId="0CBF7B71" w14:textId="77777777" w:rsidR="004B799C" w:rsidRDefault="00CA4AAC">
      <w:pPr>
        <w:pStyle w:val="Heading1"/>
        <w:numPr>
          <w:ilvl w:val="1"/>
          <w:numId w:val="14"/>
        </w:numPr>
        <w:tabs>
          <w:tab w:val="left" w:pos="1534"/>
          <w:tab w:val="left" w:pos="1535"/>
        </w:tabs>
        <w:ind w:left="1534" w:hanging="577"/>
        <w:jc w:val="left"/>
      </w:pPr>
      <w:bookmarkStart w:id="183" w:name="_bookmark168"/>
      <w:bookmarkEnd w:id="183"/>
      <w:r>
        <w:t>Aid</w:t>
      </w:r>
      <w:r>
        <w:rPr>
          <w:spacing w:val="-2"/>
        </w:rPr>
        <w:t xml:space="preserve"> </w:t>
      </w:r>
      <w:r>
        <w:t>for</w:t>
      </w:r>
      <w:r>
        <w:rPr>
          <w:spacing w:val="-2"/>
        </w:rPr>
        <w:t xml:space="preserve"> </w:t>
      </w:r>
      <w:r>
        <w:t>the</w:t>
      </w:r>
      <w:r>
        <w:rPr>
          <w:spacing w:val="-1"/>
        </w:rPr>
        <w:t xml:space="preserve"> </w:t>
      </w:r>
      <w:r>
        <w:t>security</w:t>
      </w:r>
      <w:r>
        <w:rPr>
          <w:spacing w:val="-1"/>
        </w:rPr>
        <w:t xml:space="preserve"> </w:t>
      </w:r>
      <w:r>
        <w:t>of electricity supply</w:t>
      </w:r>
    </w:p>
    <w:p w14:paraId="28EF495C" w14:textId="77777777" w:rsidR="004B799C" w:rsidRDefault="004B799C">
      <w:pPr>
        <w:pStyle w:val="BodyText"/>
        <w:spacing w:before="5"/>
        <w:rPr>
          <w:b/>
          <w:sz w:val="20"/>
        </w:rPr>
      </w:pPr>
    </w:p>
    <w:p w14:paraId="7EDE27CF" w14:textId="77777777" w:rsidR="004B799C" w:rsidRDefault="00CA4AAC">
      <w:pPr>
        <w:ind w:left="1525"/>
        <w:rPr>
          <w:i/>
          <w:sz w:val="24"/>
        </w:rPr>
      </w:pPr>
      <w:r>
        <w:rPr>
          <w:noProof/>
        </w:rPr>
        <w:drawing>
          <wp:anchor distT="0" distB="0" distL="0" distR="0" simplePos="0" relativeHeight="15796736" behindDoc="0" locked="0" layoutInCell="1" allowOverlap="1" wp14:anchorId="53B51710" wp14:editId="65429016">
            <wp:simplePos x="0" y="0"/>
            <wp:positionH relativeFrom="page">
              <wp:posOffset>903768</wp:posOffset>
            </wp:positionH>
            <wp:positionV relativeFrom="paragraph">
              <wp:posOffset>38998</wp:posOffset>
            </wp:positionV>
            <wp:extent cx="285713" cy="107345"/>
            <wp:effectExtent l="0" t="0" r="0" b="0"/>
            <wp:wrapNone/>
            <wp:docPr id="175" name="image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image81.png"/>
                    <pic:cNvPicPr/>
                  </pic:nvPicPr>
                  <pic:blipFill>
                    <a:blip r:embed="rId106" cstate="print"/>
                    <a:stretch>
                      <a:fillRect/>
                    </a:stretch>
                  </pic:blipFill>
                  <pic:spPr>
                    <a:xfrm>
                      <a:off x="0" y="0"/>
                      <a:ext cx="285713" cy="107345"/>
                    </a:xfrm>
                    <a:prstGeom prst="rect">
                      <a:avLst/>
                    </a:prstGeom>
                  </pic:spPr>
                </pic:pic>
              </a:graphicData>
            </a:graphic>
          </wp:anchor>
        </w:drawing>
      </w:r>
      <w:bookmarkStart w:id="184" w:name="_bookmark169"/>
      <w:bookmarkEnd w:id="184"/>
      <w:r>
        <w:rPr>
          <w:i/>
          <w:sz w:val="24"/>
        </w:rPr>
        <w:t>Rationale</w:t>
      </w:r>
      <w:r>
        <w:rPr>
          <w:i/>
          <w:spacing w:val="-1"/>
          <w:sz w:val="24"/>
        </w:rPr>
        <w:t xml:space="preserve"> </w:t>
      </w:r>
      <w:r>
        <w:rPr>
          <w:i/>
          <w:sz w:val="24"/>
        </w:rPr>
        <w:t>for the</w:t>
      </w:r>
      <w:r>
        <w:rPr>
          <w:i/>
          <w:spacing w:val="-1"/>
          <w:sz w:val="24"/>
        </w:rPr>
        <w:t xml:space="preserve"> </w:t>
      </w:r>
      <w:r>
        <w:rPr>
          <w:i/>
          <w:sz w:val="24"/>
        </w:rPr>
        <w:t>aid</w:t>
      </w:r>
    </w:p>
    <w:p w14:paraId="2BAA24CA" w14:textId="77777777" w:rsidR="004B799C" w:rsidRDefault="004B799C">
      <w:pPr>
        <w:pStyle w:val="BodyText"/>
        <w:spacing w:before="10"/>
        <w:rPr>
          <w:i/>
          <w:sz w:val="20"/>
        </w:rPr>
      </w:pPr>
    </w:p>
    <w:p w14:paraId="39522523" w14:textId="77777777" w:rsidR="004B799C" w:rsidRDefault="00CA4AAC">
      <w:pPr>
        <w:pStyle w:val="ListParagraph"/>
        <w:numPr>
          <w:ilvl w:val="0"/>
          <w:numId w:val="28"/>
        </w:numPr>
        <w:tabs>
          <w:tab w:val="left" w:pos="1559"/>
        </w:tabs>
        <w:ind w:left="1558" w:right="953" w:hanging="600"/>
        <w:jc w:val="both"/>
        <w:rPr>
          <w:sz w:val="24"/>
        </w:rPr>
      </w:pPr>
      <w:r>
        <w:rPr>
          <w:sz w:val="24"/>
        </w:rPr>
        <w:t>Market</w:t>
      </w:r>
      <w:r>
        <w:rPr>
          <w:spacing w:val="1"/>
          <w:sz w:val="24"/>
        </w:rPr>
        <w:t xml:space="preserve"> </w:t>
      </w:r>
      <w:r>
        <w:rPr>
          <w:sz w:val="24"/>
        </w:rPr>
        <w:t>and</w:t>
      </w:r>
      <w:r>
        <w:rPr>
          <w:spacing w:val="1"/>
          <w:sz w:val="24"/>
        </w:rPr>
        <w:t xml:space="preserve"> </w:t>
      </w:r>
      <w:r>
        <w:rPr>
          <w:sz w:val="24"/>
        </w:rPr>
        <w:t>regulatory</w:t>
      </w:r>
      <w:r>
        <w:rPr>
          <w:spacing w:val="1"/>
          <w:sz w:val="24"/>
        </w:rPr>
        <w:t xml:space="preserve"> </w:t>
      </w:r>
      <w:r>
        <w:rPr>
          <w:sz w:val="24"/>
        </w:rPr>
        <w:t>failures</w:t>
      </w:r>
      <w:r>
        <w:rPr>
          <w:spacing w:val="1"/>
          <w:sz w:val="24"/>
        </w:rPr>
        <w:t xml:space="preserve"> </w:t>
      </w:r>
      <w:r>
        <w:rPr>
          <w:sz w:val="24"/>
        </w:rPr>
        <w:t>may</w:t>
      </w:r>
      <w:r>
        <w:rPr>
          <w:spacing w:val="1"/>
          <w:sz w:val="24"/>
        </w:rPr>
        <w:t xml:space="preserve"> </w:t>
      </w:r>
      <w:r>
        <w:rPr>
          <w:sz w:val="24"/>
        </w:rPr>
        <w:t>mean</w:t>
      </w:r>
      <w:r>
        <w:rPr>
          <w:spacing w:val="1"/>
          <w:sz w:val="24"/>
        </w:rPr>
        <w:t xml:space="preserve"> </w:t>
      </w:r>
      <w:r>
        <w:rPr>
          <w:sz w:val="24"/>
        </w:rPr>
        <w:t>price</w:t>
      </w:r>
      <w:r>
        <w:rPr>
          <w:spacing w:val="1"/>
          <w:sz w:val="24"/>
        </w:rPr>
        <w:t xml:space="preserve"> </w:t>
      </w:r>
      <w:r>
        <w:rPr>
          <w:sz w:val="24"/>
        </w:rPr>
        <w:t>signals</w:t>
      </w:r>
      <w:r>
        <w:rPr>
          <w:spacing w:val="1"/>
          <w:sz w:val="24"/>
        </w:rPr>
        <w:t xml:space="preserve"> </w:t>
      </w:r>
      <w:r>
        <w:rPr>
          <w:sz w:val="24"/>
        </w:rPr>
        <w:t>fail</w:t>
      </w:r>
      <w:r>
        <w:rPr>
          <w:spacing w:val="1"/>
          <w:sz w:val="24"/>
        </w:rPr>
        <w:t xml:space="preserve"> </w:t>
      </w:r>
      <w:r>
        <w:rPr>
          <w:sz w:val="24"/>
        </w:rPr>
        <w:t>to</w:t>
      </w:r>
      <w:r>
        <w:rPr>
          <w:spacing w:val="1"/>
          <w:sz w:val="24"/>
        </w:rPr>
        <w:t xml:space="preserve"> </w:t>
      </w:r>
      <w:r>
        <w:rPr>
          <w:sz w:val="24"/>
        </w:rPr>
        <w:t>provide</w:t>
      </w:r>
      <w:r>
        <w:rPr>
          <w:spacing w:val="1"/>
          <w:sz w:val="24"/>
        </w:rPr>
        <w:t xml:space="preserve"> </w:t>
      </w:r>
      <w:r>
        <w:rPr>
          <w:sz w:val="24"/>
        </w:rPr>
        <w:t>efficient</w:t>
      </w:r>
      <w:r>
        <w:rPr>
          <w:spacing w:val="1"/>
          <w:sz w:val="24"/>
        </w:rPr>
        <w:t xml:space="preserve"> </w:t>
      </w:r>
      <w:r>
        <w:rPr>
          <w:sz w:val="24"/>
        </w:rPr>
        <w:t>investment</w:t>
      </w:r>
      <w:r>
        <w:rPr>
          <w:spacing w:val="12"/>
          <w:sz w:val="24"/>
        </w:rPr>
        <w:t xml:space="preserve"> </w:t>
      </w:r>
      <w:r>
        <w:rPr>
          <w:sz w:val="24"/>
        </w:rPr>
        <w:t>incentives,</w:t>
      </w:r>
      <w:r>
        <w:rPr>
          <w:spacing w:val="12"/>
          <w:sz w:val="24"/>
        </w:rPr>
        <w:t xml:space="preserve"> </w:t>
      </w:r>
      <w:r>
        <w:rPr>
          <w:sz w:val="24"/>
        </w:rPr>
        <w:t>leading</w:t>
      </w:r>
      <w:r>
        <w:rPr>
          <w:spacing w:val="9"/>
          <w:sz w:val="24"/>
        </w:rPr>
        <w:t xml:space="preserve"> </w:t>
      </w:r>
      <w:r>
        <w:rPr>
          <w:sz w:val="24"/>
        </w:rPr>
        <w:t>for</w:t>
      </w:r>
      <w:r>
        <w:rPr>
          <w:spacing w:val="10"/>
          <w:sz w:val="24"/>
        </w:rPr>
        <w:t xml:space="preserve"> </w:t>
      </w:r>
      <w:r>
        <w:rPr>
          <w:sz w:val="24"/>
        </w:rPr>
        <w:t>instance</w:t>
      </w:r>
      <w:r>
        <w:rPr>
          <w:spacing w:val="10"/>
          <w:sz w:val="24"/>
        </w:rPr>
        <w:t xml:space="preserve"> </w:t>
      </w:r>
      <w:r>
        <w:rPr>
          <w:sz w:val="24"/>
        </w:rPr>
        <w:t>to</w:t>
      </w:r>
      <w:r>
        <w:rPr>
          <w:spacing w:val="12"/>
          <w:sz w:val="24"/>
        </w:rPr>
        <w:t xml:space="preserve"> </w:t>
      </w:r>
      <w:r>
        <w:rPr>
          <w:sz w:val="24"/>
        </w:rPr>
        <w:t>inadequate</w:t>
      </w:r>
      <w:r>
        <w:rPr>
          <w:spacing w:val="12"/>
          <w:sz w:val="24"/>
        </w:rPr>
        <w:t xml:space="preserve"> </w:t>
      </w:r>
      <w:r>
        <w:rPr>
          <w:sz w:val="24"/>
        </w:rPr>
        <w:t>electricity</w:t>
      </w:r>
      <w:r>
        <w:rPr>
          <w:spacing w:val="5"/>
          <w:sz w:val="24"/>
        </w:rPr>
        <w:t xml:space="preserve"> </w:t>
      </w:r>
      <w:r>
        <w:rPr>
          <w:sz w:val="24"/>
        </w:rPr>
        <w:t>resource</w:t>
      </w:r>
      <w:r>
        <w:rPr>
          <w:spacing w:val="10"/>
          <w:sz w:val="24"/>
        </w:rPr>
        <w:t xml:space="preserve"> </w:t>
      </w:r>
      <w:r>
        <w:rPr>
          <w:sz w:val="24"/>
        </w:rPr>
        <w:t>mix,</w:t>
      </w:r>
    </w:p>
    <w:p w14:paraId="1F677BB2" w14:textId="77777777" w:rsidR="004B799C" w:rsidRDefault="004B799C">
      <w:pPr>
        <w:jc w:val="both"/>
        <w:rPr>
          <w:sz w:val="24"/>
        </w:rPr>
        <w:sectPr w:rsidR="004B799C">
          <w:pgSz w:w="11910" w:h="16840"/>
          <w:pgMar w:top="1020" w:right="460" w:bottom="1620" w:left="460" w:header="0" w:footer="1426" w:gutter="0"/>
          <w:cols w:space="720"/>
        </w:sectPr>
      </w:pPr>
    </w:p>
    <w:p w14:paraId="6001162E" w14:textId="77777777" w:rsidR="004B799C" w:rsidRDefault="00CA4AAC">
      <w:pPr>
        <w:pStyle w:val="BodyText"/>
        <w:spacing w:before="72"/>
        <w:ind w:left="1558" w:right="951"/>
        <w:jc w:val="both"/>
      </w:pPr>
      <w:r>
        <w:lastRenderedPageBreak/>
        <w:t>capacity,</w:t>
      </w:r>
      <w:r>
        <w:rPr>
          <w:spacing w:val="1"/>
        </w:rPr>
        <w:t xml:space="preserve"> </w:t>
      </w:r>
      <w:r>
        <w:t>flexibility</w:t>
      </w:r>
      <w:r>
        <w:rPr>
          <w:spacing w:val="1"/>
        </w:rPr>
        <w:t xml:space="preserve"> </w:t>
      </w:r>
      <w:r>
        <w:t>or</w:t>
      </w:r>
      <w:r>
        <w:rPr>
          <w:spacing w:val="1"/>
        </w:rPr>
        <w:t xml:space="preserve"> </w:t>
      </w:r>
      <w:r>
        <w:t>location.</w:t>
      </w:r>
      <w:r>
        <w:rPr>
          <w:spacing w:val="1"/>
        </w:rPr>
        <w:t xml:space="preserve"> </w:t>
      </w:r>
      <w:r>
        <w:t>Moreover,</w:t>
      </w:r>
      <w:r>
        <w:rPr>
          <w:spacing w:val="1"/>
        </w:rPr>
        <w:t xml:space="preserve"> </w:t>
      </w:r>
      <w:r>
        <w:t>the</w:t>
      </w:r>
      <w:r>
        <w:rPr>
          <w:spacing w:val="1"/>
        </w:rPr>
        <w:t xml:space="preserve"> </w:t>
      </w:r>
      <w:r>
        <w:t>significant</w:t>
      </w:r>
      <w:r>
        <w:rPr>
          <w:spacing w:val="1"/>
        </w:rPr>
        <w:t xml:space="preserve"> </w:t>
      </w:r>
      <w:r>
        <w:t>transformation</w:t>
      </w:r>
      <w:r>
        <w:rPr>
          <w:spacing w:val="1"/>
        </w:rPr>
        <w:t xml:space="preserve"> </w:t>
      </w:r>
      <w:r>
        <w:t>in</w:t>
      </w:r>
      <w:r>
        <w:rPr>
          <w:spacing w:val="1"/>
        </w:rPr>
        <w:t xml:space="preserve"> </w:t>
      </w:r>
      <w:r>
        <w:t>the</w:t>
      </w:r>
      <w:r>
        <w:rPr>
          <w:spacing w:val="1"/>
        </w:rPr>
        <w:t xml:space="preserve"> </w:t>
      </w:r>
      <w:r>
        <w:t>electricity</w:t>
      </w:r>
      <w:r>
        <w:rPr>
          <w:spacing w:val="1"/>
        </w:rPr>
        <w:t xml:space="preserve"> </w:t>
      </w:r>
      <w:r>
        <w:t>sector</w:t>
      </w:r>
      <w:r>
        <w:rPr>
          <w:spacing w:val="1"/>
        </w:rPr>
        <w:t xml:space="preserve"> </w:t>
      </w:r>
      <w:r>
        <w:t>due</w:t>
      </w:r>
      <w:r>
        <w:rPr>
          <w:spacing w:val="1"/>
        </w:rPr>
        <w:t xml:space="preserve"> </w:t>
      </w:r>
      <w:r>
        <w:t>to</w:t>
      </w:r>
      <w:r>
        <w:rPr>
          <w:spacing w:val="1"/>
        </w:rPr>
        <w:t xml:space="preserve"> </w:t>
      </w:r>
      <w:r>
        <w:t>technological</w:t>
      </w:r>
      <w:r>
        <w:rPr>
          <w:spacing w:val="1"/>
        </w:rPr>
        <w:t xml:space="preserve"> </w:t>
      </w:r>
      <w:r>
        <w:t>change</w:t>
      </w:r>
      <w:r>
        <w:rPr>
          <w:spacing w:val="1"/>
        </w:rPr>
        <w:t xml:space="preserve"> </w:t>
      </w:r>
      <w:r>
        <w:t>and</w:t>
      </w:r>
      <w:r>
        <w:rPr>
          <w:spacing w:val="1"/>
        </w:rPr>
        <w:t xml:space="preserve"> </w:t>
      </w:r>
      <w:r>
        <w:t>climate</w:t>
      </w:r>
      <w:r>
        <w:rPr>
          <w:spacing w:val="1"/>
        </w:rPr>
        <w:t xml:space="preserve"> </w:t>
      </w:r>
      <w:r>
        <w:t>challenges</w:t>
      </w:r>
      <w:r>
        <w:rPr>
          <w:spacing w:val="1"/>
        </w:rPr>
        <w:t xml:space="preserve"> </w:t>
      </w:r>
      <w:r>
        <w:t>raises</w:t>
      </w:r>
      <w:r>
        <w:rPr>
          <w:spacing w:val="1"/>
        </w:rPr>
        <w:t xml:space="preserve"> </w:t>
      </w:r>
      <w:r>
        <w:t>new</w:t>
      </w:r>
      <w:r>
        <w:rPr>
          <w:spacing w:val="1"/>
        </w:rPr>
        <w:t xml:space="preserve"> </w:t>
      </w:r>
      <w:r>
        <w:t>challenges</w:t>
      </w:r>
      <w:r>
        <w:rPr>
          <w:spacing w:val="1"/>
        </w:rPr>
        <w:t xml:space="preserve"> </w:t>
      </w:r>
      <w:r>
        <w:t>for</w:t>
      </w:r>
      <w:r>
        <w:rPr>
          <w:spacing w:val="1"/>
        </w:rPr>
        <w:t xml:space="preserve"> </w:t>
      </w:r>
      <w:r>
        <w:t>ensuring</w:t>
      </w:r>
      <w:r>
        <w:rPr>
          <w:spacing w:val="1"/>
        </w:rPr>
        <w:t xml:space="preserve"> </w:t>
      </w:r>
      <w:r>
        <w:t>the</w:t>
      </w:r>
      <w:r>
        <w:rPr>
          <w:spacing w:val="1"/>
        </w:rPr>
        <w:t xml:space="preserve"> </w:t>
      </w:r>
      <w:r>
        <w:t>security</w:t>
      </w:r>
      <w:r>
        <w:rPr>
          <w:spacing w:val="1"/>
        </w:rPr>
        <w:t xml:space="preserve"> </w:t>
      </w:r>
      <w:r>
        <w:t>of</w:t>
      </w:r>
      <w:r>
        <w:rPr>
          <w:spacing w:val="1"/>
        </w:rPr>
        <w:t xml:space="preserve"> </w:t>
      </w:r>
      <w:r>
        <w:t>electricity</w:t>
      </w:r>
      <w:r>
        <w:rPr>
          <w:spacing w:val="1"/>
        </w:rPr>
        <w:t xml:space="preserve"> </w:t>
      </w:r>
      <w:r>
        <w:t>supply.</w:t>
      </w:r>
      <w:r>
        <w:rPr>
          <w:spacing w:val="1"/>
        </w:rPr>
        <w:t xml:space="preserve"> </w:t>
      </w:r>
      <w:r>
        <w:t>While</w:t>
      </w:r>
      <w:r>
        <w:rPr>
          <w:spacing w:val="1"/>
        </w:rPr>
        <w:t xml:space="preserve"> </w:t>
      </w:r>
      <w:r>
        <w:t>an</w:t>
      </w:r>
      <w:r>
        <w:rPr>
          <w:spacing w:val="1"/>
        </w:rPr>
        <w:t xml:space="preserve"> </w:t>
      </w:r>
      <w:r>
        <w:t>increasingly</w:t>
      </w:r>
      <w:r>
        <w:rPr>
          <w:spacing w:val="1"/>
        </w:rPr>
        <w:t xml:space="preserve"> </w:t>
      </w:r>
      <w:r>
        <w:t>integrated</w:t>
      </w:r>
      <w:r>
        <w:rPr>
          <w:spacing w:val="1"/>
        </w:rPr>
        <w:t xml:space="preserve"> </w:t>
      </w:r>
      <w:r>
        <w:t>electricity</w:t>
      </w:r>
      <w:r>
        <w:rPr>
          <w:spacing w:val="1"/>
        </w:rPr>
        <w:t xml:space="preserve"> </w:t>
      </w:r>
      <w:r>
        <w:t>market</w:t>
      </w:r>
      <w:r>
        <w:rPr>
          <w:spacing w:val="1"/>
        </w:rPr>
        <w:t xml:space="preserve"> </w:t>
      </w:r>
      <w:r>
        <w:t>will</w:t>
      </w:r>
      <w:r>
        <w:rPr>
          <w:spacing w:val="1"/>
        </w:rPr>
        <w:t xml:space="preserve"> </w:t>
      </w:r>
      <w:r>
        <w:t>normally allow</w:t>
      </w:r>
      <w:r>
        <w:rPr>
          <w:spacing w:val="1"/>
        </w:rPr>
        <w:t xml:space="preserve"> </w:t>
      </w:r>
      <w:r>
        <w:t>to</w:t>
      </w:r>
      <w:r>
        <w:rPr>
          <w:spacing w:val="1"/>
        </w:rPr>
        <w:t xml:space="preserve"> </w:t>
      </w:r>
      <w:r>
        <w:t>exchange</w:t>
      </w:r>
      <w:r>
        <w:rPr>
          <w:spacing w:val="1"/>
        </w:rPr>
        <w:t xml:space="preserve"> </w:t>
      </w:r>
      <w:r>
        <w:t>electricity EU</w:t>
      </w:r>
      <w:r>
        <w:rPr>
          <w:spacing w:val="1"/>
        </w:rPr>
        <w:t xml:space="preserve"> </w:t>
      </w:r>
      <w:r>
        <w:t>wide,</w:t>
      </w:r>
      <w:r>
        <w:rPr>
          <w:spacing w:val="1"/>
        </w:rPr>
        <w:t xml:space="preserve"> </w:t>
      </w:r>
      <w:r>
        <w:t>thereby mitigating national security of supply problems, situations may occur where</w:t>
      </w:r>
      <w:r>
        <w:rPr>
          <w:spacing w:val="1"/>
        </w:rPr>
        <w:t xml:space="preserve"> </w:t>
      </w:r>
      <w:r>
        <w:t>even in coupled markets security of supply may not be guaranteed at all times in some</w:t>
      </w:r>
      <w:r>
        <w:rPr>
          <w:spacing w:val="1"/>
        </w:rPr>
        <w:t xml:space="preserve"> </w:t>
      </w:r>
      <w:r>
        <w:t>Member States or regions. As a result, Member States may consider the introduction of</w:t>
      </w:r>
      <w:r>
        <w:rPr>
          <w:spacing w:val="1"/>
        </w:rPr>
        <w:t xml:space="preserve"> </w:t>
      </w:r>
      <w:r>
        <w:t>measures</w:t>
      </w:r>
      <w:r>
        <w:rPr>
          <w:spacing w:val="-1"/>
        </w:rPr>
        <w:t xml:space="preserve"> </w:t>
      </w:r>
      <w:r>
        <w:t>to ensure</w:t>
      </w:r>
      <w:r>
        <w:rPr>
          <w:spacing w:val="-2"/>
        </w:rPr>
        <w:t xml:space="preserve"> </w:t>
      </w:r>
      <w:r>
        <w:t>certain levels of security</w:t>
      </w:r>
      <w:r>
        <w:rPr>
          <w:spacing w:val="-5"/>
        </w:rPr>
        <w:t xml:space="preserve"> </w:t>
      </w:r>
      <w:r>
        <w:t>of</w:t>
      </w:r>
      <w:r>
        <w:rPr>
          <w:spacing w:val="1"/>
        </w:rPr>
        <w:t xml:space="preserve"> </w:t>
      </w:r>
      <w:r>
        <w:t>electricity</w:t>
      </w:r>
      <w:r>
        <w:rPr>
          <w:spacing w:val="-2"/>
        </w:rPr>
        <w:t xml:space="preserve"> </w:t>
      </w:r>
      <w:r>
        <w:t>supply.</w:t>
      </w:r>
    </w:p>
    <w:p w14:paraId="24BCDD98" w14:textId="77777777" w:rsidR="004B799C" w:rsidRDefault="004B799C">
      <w:pPr>
        <w:pStyle w:val="BodyText"/>
        <w:spacing w:before="10"/>
        <w:rPr>
          <w:sz w:val="20"/>
        </w:rPr>
      </w:pPr>
    </w:p>
    <w:p w14:paraId="7C8DE5DC" w14:textId="77777777" w:rsidR="004B799C" w:rsidRDefault="00CA4AAC">
      <w:pPr>
        <w:ind w:left="1525"/>
        <w:jc w:val="both"/>
        <w:rPr>
          <w:i/>
          <w:sz w:val="24"/>
        </w:rPr>
      </w:pPr>
      <w:r>
        <w:rPr>
          <w:noProof/>
        </w:rPr>
        <w:drawing>
          <wp:anchor distT="0" distB="0" distL="0" distR="0" simplePos="0" relativeHeight="15797248" behindDoc="0" locked="0" layoutInCell="1" allowOverlap="1" wp14:anchorId="459E7C93" wp14:editId="6C1DF269">
            <wp:simplePos x="0" y="0"/>
            <wp:positionH relativeFrom="page">
              <wp:posOffset>903743</wp:posOffset>
            </wp:positionH>
            <wp:positionV relativeFrom="paragraph">
              <wp:posOffset>40013</wp:posOffset>
            </wp:positionV>
            <wp:extent cx="297930" cy="107346"/>
            <wp:effectExtent l="0" t="0" r="0" b="0"/>
            <wp:wrapNone/>
            <wp:docPr id="177"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image82.png"/>
                    <pic:cNvPicPr/>
                  </pic:nvPicPr>
                  <pic:blipFill>
                    <a:blip r:embed="rId107" cstate="print"/>
                    <a:stretch>
                      <a:fillRect/>
                    </a:stretch>
                  </pic:blipFill>
                  <pic:spPr>
                    <a:xfrm>
                      <a:off x="0" y="0"/>
                      <a:ext cx="297930" cy="107346"/>
                    </a:xfrm>
                    <a:prstGeom prst="rect">
                      <a:avLst/>
                    </a:prstGeom>
                  </pic:spPr>
                </pic:pic>
              </a:graphicData>
            </a:graphic>
          </wp:anchor>
        </w:drawing>
      </w:r>
      <w:bookmarkStart w:id="185" w:name="_bookmark170"/>
      <w:bookmarkEnd w:id="185"/>
      <w:r>
        <w:rPr>
          <w:i/>
          <w:sz w:val="24"/>
        </w:rPr>
        <w:t>Scope</w:t>
      </w:r>
      <w:r>
        <w:rPr>
          <w:i/>
          <w:spacing w:val="-2"/>
          <w:sz w:val="24"/>
        </w:rPr>
        <w:t xml:space="preserve"> </w:t>
      </w:r>
      <w:r>
        <w:rPr>
          <w:i/>
          <w:sz w:val="24"/>
        </w:rPr>
        <w:t>and supported</w:t>
      </w:r>
      <w:r>
        <w:rPr>
          <w:i/>
          <w:spacing w:val="-1"/>
          <w:sz w:val="24"/>
        </w:rPr>
        <w:t xml:space="preserve"> </w:t>
      </w:r>
      <w:r>
        <w:rPr>
          <w:i/>
          <w:sz w:val="24"/>
        </w:rPr>
        <w:t>activity</w:t>
      </w:r>
    </w:p>
    <w:p w14:paraId="6AB81A5C" w14:textId="77777777" w:rsidR="004B799C" w:rsidRDefault="004B799C">
      <w:pPr>
        <w:pStyle w:val="BodyText"/>
        <w:spacing w:before="10"/>
        <w:rPr>
          <w:i/>
          <w:sz w:val="20"/>
        </w:rPr>
      </w:pPr>
    </w:p>
    <w:p w14:paraId="33D83BED" w14:textId="77777777" w:rsidR="004B799C" w:rsidRDefault="00CA4AAC">
      <w:pPr>
        <w:pStyle w:val="ListParagraph"/>
        <w:numPr>
          <w:ilvl w:val="0"/>
          <w:numId w:val="28"/>
        </w:numPr>
        <w:tabs>
          <w:tab w:val="left" w:pos="1559"/>
        </w:tabs>
        <w:ind w:left="1558" w:right="955" w:hanging="600"/>
        <w:jc w:val="both"/>
        <w:rPr>
          <w:sz w:val="24"/>
        </w:rPr>
      </w:pPr>
      <w:r>
        <w:rPr>
          <w:sz w:val="24"/>
        </w:rPr>
        <w:t>This</w:t>
      </w:r>
      <w:r>
        <w:rPr>
          <w:spacing w:val="1"/>
          <w:sz w:val="24"/>
        </w:rPr>
        <w:t xml:space="preserve"> </w:t>
      </w:r>
      <w:r>
        <w:rPr>
          <w:sz w:val="24"/>
        </w:rPr>
        <w:t>Section</w:t>
      </w:r>
      <w:r>
        <w:rPr>
          <w:spacing w:val="1"/>
          <w:sz w:val="24"/>
        </w:rPr>
        <w:t xml:space="preserve"> </w:t>
      </w:r>
      <w:r>
        <w:rPr>
          <w:sz w:val="24"/>
        </w:rPr>
        <w:t>covers</w:t>
      </w:r>
      <w:r>
        <w:rPr>
          <w:spacing w:val="1"/>
          <w:sz w:val="24"/>
        </w:rPr>
        <w:t xml:space="preserve"> </w:t>
      </w:r>
      <w:r>
        <w:rPr>
          <w:sz w:val="24"/>
        </w:rPr>
        <w:t>compatibility</w:t>
      </w:r>
      <w:r>
        <w:rPr>
          <w:spacing w:val="1"/>
          <w:sz w:val="24"/>
        </w:rPr>
        <w:t xml:space="preserve"> </w:t>
      </w:r>
      <w:r>
        <w:rPr>
          <w:sz w:val="24"/>
        </w:rPr>
        <w:t>rules</w:t>
      </w:r>
      <w:r>
        <w:rPr>
          <w:spacing w:val="1"/>
          <w:sz w:val="24"/>
        </w:rPr>
        <w:t xml:space="preserve"> </w:t>
      </w:r>
      <w:r>
        <w:rPr>
          <w:sz w:val="24"/>
        </w:rPr>
        <w:t>for</w:t>
      </w:r>
      <w:r>
        <w:rPr>
          <w:spacing w:val="1"/>
          <w:sz w:val="24"/>
        </w:rPr>
        <w:t xml:space="preserve"> </w:t>
      </w:r>
      <w:r>
        <w:rPr>
          <w:sz w:val="24"/>
        </w:rPr>
        <w:t>aid</w:t>
      </w:r>
      <w:r>
        <w:rPr>
          <w:spacing w:val="1"/>
          <w:sz w:val="24"/>
        </w:rPr>
        <w:t xml:space="preserve"> </w:t>
      </w:r>
      <w:r>
        <w:rPr>
          <w:sz w:val="24"/>
        </w:rPr>
        <w:t>measures</w:t>
      </w:r>
      <w:r>
        <w:rPr>
          <w:spacing w:val="1"/>
          <w:sz w:val="24"/>
        </w:rPr>
        <w:t xml:space="preserve"> </w:t>
      </w:r>
      <w:r>
        <w:rPr>
          <w:sz w:val="24"/>
        </w:rPr>
        <w:t>aimed</w:t>
      </w:r>
      <w:r>
        <w:rPr>
          <w:spacing w:val="1"/>
          <w:sz w:val="24"/>
        </w:rPr>
        <w:t xml:space="preserve"> </w:t>
      </w:r>
      <w:r>
        <w:rPr>
          <w:sz w:val="24"/>
        </w:rPr>
        <w:t>at</w:t>
      </w:r>
      <w:r>
        <w:rPr>
          <w:spacing w:val="1"/>
          <w:sz w:val="24"/>
        </w:rPr>
        <w:t xml:space="preserve"> </w:t>
      </w:r>
      <w:r>
        <w:rPr>
          <w:sz w:val="24"/>
        </w:rPr>
        <w:t>increasing</w:t>
      </w:r>
      <w:r>
        <w:rPr>
          <w:spacing w:val="60"/>
          <w:sz w:val="24"/>
        </w:rPr>
        <w:t xml:space="preserve"> </w:t>
      </w:r>
      <w:r>
        <w:rPr>
          <w:sz w:val="24"/>
        </w:rPr>
        <w:t>the</w:t>
      </w:r>
      <w:r>
        <w:rPr>
          <w:spacing w:val="1"/>
          <w:sz w:val="24"/>
        </w:rPr>
        <w:t xml:space="preserve"> </w:t>
      </w:r>
      <w:r>
        <w:rPr>
          <w:sz w:val="24"/>
        </w:rPr>
        <w:t>security of electricity supply. This includes capacity mechanisms and interruptibility</w:t>
      </w:r>
      <w:r>
        <w:rPr>
          <w:spacing w:val="1"/>
          <w:sz w:val="24"/>
        </w:rPr>
        <w:t xml:space="preserve"> </w:t>
      </w:r>
      <w:r>
        <w:rPr>
          <w:sz w:val="24"/>
        </w:rPr>
        <w:t>schemes for dealing with long and short-term security of supply issues resulting from</w:t>
      </w:r>
      <w:r>
        <w:rPr>
          <w:spacing w:val="1"/>
          <w:sz w:val="24"/>
        </w:rPr>
        <w:t xml:space="preserve"> </w:t>
      </w:r>
      <w:r>
        <w:rPr>
          <w:sz w:val="24"/>
        </w:rPr>
        <w:t>market</w:t>
      </w:r>
      <w:r>
        <w:rPr>
          <w:spacing w:val="1"/>
          <w:sz w:val="24"/>
        </w:rPr>
        <w:t xml:space="preserve"> </w:t>
      </w:r>
      <w:r>
        <w:rPr>
          <w:sz w:val="24"/>
        </w:rPr>
        <w:t>failures</w:t>
      </w:r>
      <w:r>
        <w:rPr>
          <w:spacing w:val="1"/>
          <w:sz w:val="24"/>
        </w:rPr>
        <w:t xml:space="preserve"> </w:t>
      </w:r>
      <w:r>
        <w:rPr>
          <w:sz w:val="24"/>
        </w:rPr>
        <w:t>preventing</w:t>
      </w:r>
      <w:r>
        <w:rPr>
          <w:spacing w:val="1"/>
          <w:sz w:val="24"/>
        </w:rPr>
        <w:t xml:space="preserve"> </w:t>
      </w:r>
      <w:r>
        <w:rPr>
          <w:sz w:val="24"/>
        </w:rPr>
        <w:t>sufficient</w:t>
      </w:r>
      <w:r>
        <w:rPr>
          <w:spacing w:val="1"/>
          <w:sz w:val="24"/>
        </w:rPr>
        <w:t xml:space="preserve"> </w:t>
      </w:r>
      <w:r>
        <w:rPr>
          <w:sz w:val="24"/>
        </w:rPr>
        <w:t>investment</w:t>
      </w:r>
      <w:r>
        <w:rPr>
          <w:spacing w:val="1"/>
          <w:sz w:val="24"/>
        </w:rPr>
        <w:t xml:space="preserve"> </w:t>
      </w:r>
      <w:r>
        <w:rPr>
          <w:sz w:val="24"/>
        </w:rPr>
        <w:t>in</w:t>
      </w:r>
      <w:r>
        <w:rPr>
          <w:spacing w:val="1"/>
          <w:sz w:val="24"/>
        </w:rPr>
        <w:t xml:space="preserve"> </w:t>
      </w:r>
      <w:r>
        <w:rPr>
          <w:sz w:val="24"/>
        </w:rPr>
        <w:t>electricity</w:t>
      </w:r>
      <w:r>
        <w:rPr>
          <w:spacing w:val="1"/>
          <w:sz w:val="24"/>
        </w:rPr>
        <w:t xml:space="preserve"> </w:t>
      </w:r>
      <w:r>
        <w:rPr>
          <w:sz w:val="24"/>
        </w:rPr>
        <w:t>generation</w:t>
      </w:r>
      <w:r>
        <w:rPr>
          <w:spacing w:val="1"/>
          <w:sz w:val="24"/>
        </w:rPr>
        <w:t xml:space="preserve"> </w:t>
      </w:r>
      <w:r>
        <w:rPr>
          <w:sz w:val="24"/>
        </w:rPr>
        <w:t>capacity,</w:t>
      </w:r>
      <w:r>
        <w:rPr>
          <w:spacing w:val="1"/>
          <w:sz w:val="24"/>
        </w:rPr>
        <w:t xml:space="preserve"> </w:t>
      </w:r>
      <w:r>
        <w:rPr>
          <w:sz w:val="24"/>
        </w:rPr>
        <w:t>storage</w:t>
      </w:r>
      <w:r>
        <w:rPr>
          <w:spacing w:val="1"/>
          <w:sz w:val="24"/>
        </w:rPr>
        <w:t xml:space="preserve"> </w:t>
      </w:r>
      <w:r>
        <w:rPr>
          <w:sz w:val="24"/>
        </w:rPr>
        <w:t>or</w:t>
      </w:r>
      <w:r>
        <w:rPr>
          <w:spacing w:val="1"/>
          <w:sz w:val="24"/>
        </w:rPr>
        <w:t xml:space="preserve"> </w:t>
      </w:r>
      <w:r>
        <w:rPr>
          <w:sz w:val="24"/>
        </w:rPr>
        <w:t>demand</w:t>
      </w:r>
      <w:r>
        <w:rPr>
          <w:spacing w:val="1"/>
          <w:sz w:val="24"/>
        </w:rPr>
        <w:t xml:space="preserve"> </w:t>
      </w:r>
      <w:r>
        <w:rPr>
          <w:sz w:val="24"/>
        </w:rPr>
        <w:t>response,</w:t>
      </w:r>
      <w:r>
        <w:rPr>
          <w:spacing w:val="1"/>
          <w:sz w:val="24"/>
        </w:rPr>
        <w:t xml:space="preserve"> </w:t>
      </w:r>
      <w:r>
        <w:rPr>
          <w:sz w:val="24"/>
        </w:rPr>
        <w:t>as</w:t>
      </w:r>
      <w:r>
        <w:rPr>
          <w:spacing w:val="1"/>
          <w:sz w:val="24"/>
        </w:rPr>
        <w:t xml:space="preserve"> </w:t>
      </w:r>
      <w:r>
        <w:rPr>
          <w:sz w:val="24"/>
        </w:rPr>
        <w:t>well</w:t>
      </w:r>
      <w:r>
        <w:rPr>
          <w:spacing w:val="1"/>
          <w:sz w:val="24"/>
        </w:rPr>
        <w:t xml:space="preserve"> </w:t>
      </w:r>
      <w:r>
        <w:rPr>
          <w:sz w:val="24"/>
        </w:rPr>
        <w:t>as</w:t>
      </w:r>
      <w:r>
        <w:rPr>
          <w:spacing w:val="1"/>
          <w:sz w:val="24"/>
        </w:rPr>
        <w:t xml:space="preserve"> </w:t>
      </w:r>
      <w:r>
        <w:rPr>
          <w:sz w:val="24"/>
        </w:rPr>
        <w:t>network</w:t>
      </w:r>
      <w:r>
        <w:rPr>
          <w:spacing w:val="1"/>
          <w:sz w:val="24"/>
        </w:rPr>
        <w:t xml:space="preserve"> </w:t>
      </w:r>
      <w:r>
        <w:rPr>
          <w:sz w:val="24"/>
        </w:rPr>
        <w:t>reserves</w:t>
      </w:r>
      <w:r>
        <w:rPr>
          <w:spacing w:val="1"/>
          <w:sz w:val="24"/>
        </w:rPr>
        <w:t xml:space="preserve"> </w:t>
      </w:r>
      <w:r>
        <w:rPr>
          <w:sz w:val="24"/>
        </w:rPr>
        <w:t>which</w:t>
      </w:r>
      <w:r>
        <w:rPr>
          <w:spacing w:val="1"/>
          <w:sz w:val="24"/>
        </w:rPr>
        <w:t xml:space="preserve"> </w:t>
      </w:r>
      <w:r>
        <w:rPr>
          <w:sz w:val="24"/>
        </w:rPr>
        <w:t>aim</w:t>
      </w:r>
      <w:r>
        <w:rPr>
          <w:spacing w:val="1"/>
          <w:sz w:val="24"/>
        </w:rPr>
        <w:t xml:space="preserve"> </w:t>
      </w:r>
      <w:r>
        <w:rPr>
          <w:sz w:val="24"/>
        </w:rPr>
        <w:t>to</w:t>
      </w:r>
      <w:r>
        <w:rPr>
          <w:spacing w:val="1"/>
          <w:sz w:val="24"/>
        </w:rPr>
        <w:t xml:space="preserve"> </w:t>
      </w:r>
      <w:r>
        <w:rPr>
          <w:sz w:val="24"/>
        </w:rPr>
        <w:t>treat</w:t>
      </w:r>
      <w:r>
        <w:rPr>
          <w:spacing w:val="1"/>
          <w:sz w:val="24"/>
        </w:rPr>
        <w:t xml:space="preserve"> </w:t>
      </w:r>
      <w:r>
        <w:rPr>
          <w:sz w:val="24"/>
        </w:rPr>
        <w:t>the</w:t>
      </w:r>
      <w:r>
        <w:rPr>
          <w:spacing w:val="1"/>
          <w:sz w:val="24"/>
        </w:rPr>
        <w:t xml:space="preserve"> </w:t>
      </w:r>
      <w:r>
        <w:rPr>
          <w:sz w:val="24"/>
        </w:rPr>
        <w:t>insufficiency</w:t>
      </w:r>
      <w:r>
        <w:rPr>
          <w:spacing w:val="-6"/>
          <w:sz w:val="24"/>
        </w:rPr>
        <w:t xml:space="preserve"> </w:t>
      </w:r>
      <w:r>
        <w:rPr>
          <w:sz w:val="24"/>
        </w:rPr>
        <w:t>of</w:t>
      </w:r>
      <w:r>
        <w:rPr>
          <w:spacing w:val="1"/>
          <w:sz w:val="24"/>
        </w:rPr>
        <w:t xml:space="preserve"> </w:t>
      </w:r>
      <w:r>
        <w:rPr>
          <w:sz w:val="24"/>
        </w:rPr>
        <w:t>electricity</w:t>
      </w:r>
      <w:r>
        <w:rPr>
          <w:spacing w:val="-3"/>
          <w:sz w:val="24"/>
        </w:rPr>
        <w:t xml:space="preserve"> </w:t>
      </w:r>
      <w:r>
        <w:rPr>
          <w:sz w:val="24"/>
        </w:rPr>
        <w:t>transmission and distribution networks.</w:t>
      </w:r>
    </w:p>
    <w:p w14:paraId="097FBA48" w14:textId="77777777" w:rsidR="004B799C" w:rsidRDefault="004B799C">
      <w:pPr>
        <w:pStyle w:val="BodyText"/>
        <w:spacing w:before="11"/>
        <w:rPr>
          <w:sz w:val="20"/>
        </w:rPr>
      </w:pPr>
    </w:p>
    <w:p w14:paraId="041A2511" w14:textId="77777777" w:rsidR="004B799C" w:rsidRDefault="00CA4AAC">
      <w:pPr>
        <w:pStyle w:val="ListParagraph"/>
        <w:numPr>
          <w:ilvl w:val="0"/>
          <w:numId w:val="28"/>
        </w:numPr>
        <w:tabs>
          <w:tab w:val="left" w:pos="1559"/>
        </w:tabs>
        <w:ind w:left="1558" w:right="958" w:hanging="600"/>
        <w:jc w:val="both"/>
        <w:rPr>
          <w:sz w:val="24"/>
        </w:rPr>
      </w:pPr>
      <w:r>
        <w:rPr>
          <w:sz w:val="24"/>
        </w:rPr>
        <w:t>Such measures</w:t>
      </w:r>
      <w:r>
        <w:rPr>
          <w:spacing w:val="1"/>
          <w:sz w:val="24"/>
        </w:rPr>
        <w:t xml:space="preserve"> </w:t>
      </w:r>
      <w:r>
        <w:rPr>
          <w:sz w:val="24"/>
        </w:rPr>
        <w:t>may also be designed</w:t>
      </w:r>
      <w:r>
        <w:rPr>
          <w:spacing w:val="1"/>
          <w:sz w:val="24"/>
        </w:rPr>
        <w:t xml:space="preserve"> </w:t>
      </w:r>
      <w:r>
        <w:rPr>
          <w:sz w:val="24"/>
        </w:rPr>
        <w:t>to support</w:t>
      </w:r>
      <w:r>
        <w:rPr>
          <w:spacing w:val="60"/>
          <w:sz w:val="24"/>
        </w:rPr>
        <w:t xml:space="preserve"> </w:t>
      </w:r>
      <w:r>
        <w:rPr>
          <w:sz w:val="24"/>
        </w:rPr>
        <w:t>environmental protection objectives,</w:t>
      </w:r>
      <w:r>
        <w:rPr>
          <w:spacing w:val="1"/>
          <w:sz w:val="24"/>
        </w:rPr>
        <w:t xml:space="preserve"> </w:t>
      </w:r>
      <w:r>
        <w:rPr>
          <w:sz w:val="24"/>
        </w:rPr>
        <w:t>for example through the exclusion of more polluting capacity or measures to give more</w:t>
      </w:r>
      <w:r>
        <w:rPr>
          <w:spacing w:val="1"/>
          <w:sz w:val="24"/>
        </w:rPr>
        <w:t xml:space="preserve"> </w:t>
      </w:r>
      <w:r>
        <w:rPr>
          <w:sz w:val="24"/>
        </w:rPr>
        <w:t>environmentally</w:t>
      </w:r>
      <w:r>
        <w:rPr>
          <w:spacing w:val="-6"/>
          <w:sz w:val="24"/>
        </w:rPr>
        <w:t xml:space="preserve"> </w:t>
      </w:r>
      <w:r>
        <w:rPr>
          <w:sz w:val="24"/>
        </w:rPr>
        <w:t>beneficial capacity</w:t>
      </w:r>
      <w:r>
        <w:rPr>
          <w:spacing w:val="-3"/>
          <w:sz w:val="24"/>
        </w:rPr>
        <w:t xml:space="preserve"> </w:t>
      </w:r>
      <w:r>
        <w:rPr>
          <w:sz w:val="24"/>
        </w:rPr>
        <w:t>an advantage</w:t>
      </w:r>
      <w:r>
        <w:rPr>
          <w:spacing w:val="1"/>
          <w:sz w:val="24"/>
        </w:rPr>
        <w:t xml:space="preserve"> </w:t>
      </w:r>
      <w:r>
        <w:rPr>
          <w:sz w:val="24"/>
        </w:rPr>
        <w:t>in</w:t>
      </w:r>
      <w:r>
        <w:rPr>
          <w:spacing w:val="-1"/>
          <w:sz w:val="24"/>
        </w:rPr>
        <w:t xml:space="preserve"> </w:t>
      </w:r>
      <w:r>
        <w:rPr>
          <w:sz w:val="24"/>
        </w:rPr>
        <w:t>the</w:t>
      </w:r>
      <w:r>
        <w:rPr>
          <w:spacing w:val="-1"/>
          <w:sz w:val="24"/>
        </w:rPr>
        <w:t xml:space="preserve"> </w:t>
      </w:r>
      <w:r>
        <w:rPr>
          <w:sz w:val="24"/>
        </w:rPr>
        <w:t>selection process.</w:t>
      </w:r>
    </w:p>
    <w:p w14:paraId="7A0CA688" w14:textId="77777777" w:rsidR="004B799C" w:rsidRDefault="004B799C">
      <w:pPr>
        <w:pStyle w:val="BodyText"/>
        <w:spacing w:before="10"/>
        <w:rPr>
          <w:sz w:val="20"/>
        </w:rPr>
      </w:pPr>
    </w:p>
    <w:p w14:paraId="525DB9CC" w14:textId="77777777" w:rsidR="004B799C" w:rsidRDefault="00CA4AAC">
      <w:pPr>
        <w:ind w:left="1525"/>
        <w:jc w:val="both"/>
        <w:rPr>
          <w:i/>
          <w:sz w:val="24"/>
        </w:rPr>
      </w:pPr>
      <w:r>
        <w:rPr>
          <w:noProof/>
        </w:rPr>
        <w:drawing>
          <wp:anchor distT="0" distB="0" distL="0" distR="0" simplePos="0" relativeHeight="15797760" behindDoc="0" locked="0" layoutInCell="1" allowOverlap="1" wp14:anchorId="53E98C45" wp14:editId="41B72316">
            <wp:simplePos x="0" y="0"/>
            <wp:positionH relativeFrom="page">
              <wp:posOffset>903791</wp:posOffset>
            </wp:positionH>
            <wp:positionV relativeFrom="paragraph">
              <wp:posOffset>39631</wp:posOffset>
            </wp:positionV>
            <wp:extent cx="291786" cy="107346"/>
            <wp:effectExtent l="0" t="0" r="0" b="0"/>
            <wp:wrapNone/>
            <wp:docPr id="179" name="image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image36.png"/>
                    <pic:cNvPicPr/>
                  </pic:nvPicPr>
                  <pic:blipFill>
                    <a:blip r:embed="rId43" cstate="print"/>
                    <a:stretch>
                      <a:fillRect/>
                    </a:stretch>
                  </pic:blipFill>
                  <pic:spPr>
                    <a:xfrm>
                      <a:off x="0" y="0"/>
                      <a:ext cx="291786" cy="107346"/>
                    </a:xfrm>
                    <a:prstGeom prst="rect">
                      <a:avLst/>
                    </a:prstGeom>
                  </pic:spPr>
                </pic:pic>
              </a:graphicData>
            </a:graphic>
          </wp:anchor>
        </w:drawing>
      </w:r>
      <w:bookmarkStart w:id="186" w:name="_bookmark171"/>
      <w:bookmarkEnd w:id="186"/>
      <w:r>
        <w:rPr>
          <w:i/>
          <w:sz w:val="24"/>
        </w:rPr>
        <w:t>The</w:t>
      </w:r>
      <w:r>
        <w:rPr>
          <w:i/>
          <w:spacing w:val="-2"/>
          <w:sz w:val="24"/>
        </w:rPr>
        <w:t xml:space="preserve"> </w:t>
      </w:r>
      <w:r>
        <w:rPr>
          <w:i/>
          <w:sz w:val="24"/>
        </w:rPr>
        <w:t>aid</w:t>
      </w:r>
      <w:r>
        <w:rPr>
          <w:i/>
          <w:spacing w:val="-1"/>
          <w:sz w:val="24"/>
        </w:rPr>
        <w:t xml:space="preserve"> </w:t>
      </w:r>
      <w:r>
        <w:rPr>
          <w:i/>
          <w:sz w:val="24"/>
        </w:rPr>
        <w:t>must</w:t>
      </w:r>
      <w:r>
        <w:rPr>
          <w:i/>
          <w:spacing w:val="-1"/>
          <w:sz w:val="24"/>
        </w:rPr>
        <w:t xml:space="preserve"> </w:t>
      </w:r>
      <w:r>
        <w:rPr>
          <w:i/>
          <w:sz w:val="24"/>
        </w:rPr>
        <w:t>facilitate</w:t>
      </w:r>
      <w:r>
        <w:rPr>
          <w:i/>
          <w:spacing w:val="-1"/>
          <w:sz w:val="24"/>
        </w:rPr>
        <w:t xml:space="preserve"> </w:t>
      </w:r>
      <w:r>
        <w:rPr>
          <w:i/>
          <w:sz w:val="24"/>
        </w:rPr>
        <w:t>the</w:t>
      </w:r>
      <w:r>
        <w:rPr>
          <w:i/>
          <w:spacing w:val="-2"/>
          <w:sz w:val="24"/>
        </w:rPr>
        <w:t xml:space="preserve"> </w:t>
      </w:r>
      <w:r>
        <w:rPr>
          <w:i/>
          <w:sz w:val="24"/>
        </w:rPr>
        <w:t>development</w:t>
      </w:r>
      <w:r>
        <w:rPr>
          <w:i/>
          <w:spacing w:val="-1"/>
          <w:sz w:val="24"/>
        </w:rPr>
        <w:t xml:space="preserve"> </w:t>
      </w:r>
      <w:r>
        <w:rPr>
          <w:i/>
          <w:sz w:val="24"/>
        </w:rPr>
        <w:t>of an</w:t>
      </w:r>
      <w:r>
        <w:rPr>
          <w:i/>
          <w:spacing w:val="-1"/>
          <w:sz w:val="24"/>
        </w:rPr>
        <w:t xml:space="preserve"> </w:t>
      </w:r>
      <w:r>
        <w:rPr>
          <w:i/>
          <w:sz w:val="24"/>
        </w:rPr>
        <w:t>economic</w:t>
      </w:r>
      <w:r>
        <w:rPr>
          <w:i/>
          <w:spacing w:val="-2"/>
          <w:sz w:val="24"/>
        </w:rPr>
        <w:t xml:space="preserve"> </w:t>
      </w:r>
      <w:r>
        <w:rPr>
          <w:i/>
          <w:sz w:val="24"/>
        </w:rPr>
        <w:t>activity</w:t>
      </w:r>
    </w:p>
    <w:p w14:paraId="70ADB3D4" w14:textId="77777777" w:rsidR="004B799C" w:rsidRDefault="004B799C">
      <w:pPr>
        <w:pStyle w:val="BodyText"/>
        <w:spacing w:before="10"/>
        <w:rPr>
          <w:i/>
          <w:sz w:val="20"/>
        </w:rPr>
      </w:pPr>
    </w:p>
    <w:p w14:paraId="52D8BB5C" w14:textId="77777777" w:rsidR="004B799C" w:rsidRDefault="00CA4AAC">
      <w:pPr>
        <w:pStyle w:val="ListParagraph"/>
        <w:numPr>
          <w:ilvl w:val="3"/>
          <w:numId w:val="8"/>
        </w:numPr>
        <w:tabs>
          <w:tab w:val="left" w:pos="2302"/>
          <w:tab w:val="left" w:pos="2303"/>
        </w:tabs>
        <w:ind w:hanging="865"/>
        <w:rPr>
          <w:sz w:val="24"/>
        </w:rPr>
      </w:pPr>
      <w:bookmarkStart w:id="187" w:name="_bookmark172"/>
      <w:bookmarkEnd w:id="187"/>
      <w:r>
        <w:rPr>
          <w:sz w:val="24"/>
        </w:rPr>
        <w:t>Facilitating</w:t>
      </w:r>
      <w:r>
        <w:rPr>
          <w:spacing w:val="-5"/>
          <w:sz w:val="24"/>
        </w:rPr>
        <w:t xml:space="preserve"> </w:t>
      </w:r>
      <w:r>
        <w:rPr>
          <w:sz w:val="24"/>
        </w:rPr>
        <w:t>the</w:t>
      </w:r>
      <w:r>
        <w:rPr>
          <w:spacing w:val="-1"/>
          <w:sz w:val="24"/>
        </w:rPr>
        <w:t xml:space="preserve"> </w:t>
      </w:r>
      <w:r>
        <w:rPr>
          <w:sz w:val="24"/>
        </w:rPr>
        <w:t>development</w:t>
      </w:r>
      <w:r>
        <w:rPr>
          <w:spacing w:val="-1"/>
          <w:sz w:val="24"/>
        </w:rPr>
        <w:t xml:space="preserve"> </w:t>
      </w:r>
      <w:r>
        <w:rPr>
          <w:sz w:val="24"/>
        </w:rPr>
        <w:t>of</w:t>
      </w:r>
      <w:r>
        <w:rPr>
          <w:spacing w:val="-2"/>
          <w:sz w:val="24"/>
        </w:rPr>
        <w:t xml:space="preserve"> </w:t>
      </w:r>
      <w:r>
        <w:rPr>
          <w:sz w:val="24"/>
        </w:rPr>
        <w:t>certain</w:t>
      </w:r>
      <w:r>
        <w:rPr>
          <w:spacing w:val="-1"/>
          <w:sz w:val="24"/>
        </w:rPr>
        <w:t xml:space="preserve"> </w:t>
      </w:r>
      <w:r>
        <w:rPr>
          <w:sz w:val="24"/>
        </w:rPr>
        <w:t>economic</w:t>
      </w:r>
      <w:r>
        <w:rPr>
          <w:spacing w:val="-1"/>
          <w:sz w:val="24"/>
        </w:rPr>
        <w:t xml:space="preserve"> </w:t>
      </w:r>
      <w:r>
        <w:rPr>
          <w:sz w:val="24"/>
        </w:rPr>
        <w:t>activities</w:t>
      </w:r>
    </w:p>
    <w:p w14:paraId="5F988F43" w14:textId="77777777" w:rsidR="004B799C" w:rsidRDefault="004B799C">
      <w:pPr>
        <w:pStyle w:val="BodyText"/>
        <w:spacing w:before="10"/>
        <w:rPr>
          <w:sz w:val="20"/>
        </w:rPr>
      </w:pPr>
    </w:p>
    <w:p w14:paraId="7ABCEB2E" w14:textId="77777777" w:rsidR="004B799C" w:rsidRDefault="00CA4AAC">
      <w:pPr>
        <w:pStyle w:val="ListParagraph"/>
        <w:numPr>
          <w:ilvl w:val="0"/>
          <w:numId w:val="28"/>
        </w:numPr>
        <w:tabs>
          <w:tab w:val="left" w:pos="1559"/>
        </w:tabs>
        <w:ind w:left="1558" w:right="955" w:hanging="600"/>
        <w:jc w:val="both"/>
        <w:rPr>
          <w:sz w:val="24"/>
        </w:rPr>
      </w:pPr>
      <w:r>
        <w:rPr>
          <w:sz w:val="24"/>
        </w:rPr>
        <w:t>As part of their notification, Member States should identify the economic activities that</w:t>
      </w:r>
      <w:r>
        <w:rPr>
          <w:spacing w:val="1"/>
          <w:sz w:val="24"/>
        </w:rPr>
        <w:t xml:space="preserve"> </w:t>
      </w:r>
      <w:r>
        <w:rPr>
          <w:sz w:val="24"/>
        </w:rPr>
        <w:t>will be developed as a result of the aid. Aid for increasing the security of electricity</w:t>
      </w:r>
      <w:r>
        <w:rPr>
          <w:spacing w:val="1"/>
          <w:sz w:val="24"/>
        </w:rPr>
        <w:t xml:space="preserve"> </w:t>
      </w:r>
      <w:r>
        <w:rPr>
          <w:sz w:val="24"/>
        </w:rPr>
        <w:t>supply directly facilitates the development of economic activities linked to electricity</w:t>
      </w:r>
      <w:r>
        <w:rPr>
          <w:spacing w:val="1"/>
          <w:sz w:val="24"/>
        </w:rPr>
        <w:t xml:space="preserve"> </w:t>
      </w:r>
      <w:r>
        <w:rPr>
          <w:sz w:val="24"/>
        </w:rPr>
        <w:t>generation, storage and demand response, including new investments and the efficient</w:t>
      </w:r>
      <w:r>
        <w:rPr>
          <w:spacing w:val="1"/>
          <w:sz w:val="24"/>
        </w:rPr>
        <w:t xml:space="preserve"> </w:t>
      </w:r>
      <w:r>
        <w:rPr>
          <w:sz w:val="24"/>
        </w:rPr>
        <w:t>refurbishment and maintenance of existing assets. It may also indirectly support a wide</w:t>
      </w:r>
      <w:r>
        <w:rPr>
          <w:spacing w:val="1"/>
          <w:sz w:val="24"/>
        </w:rPr>
        <w:t xml:space="preserve"> </w:t>
      </w:r>
      <w:r>
        <w:rPr>
          <w:sz w:val="24"/>
        </w:rPr>
        <w:t>range</w:t>
      </w:r>
      <w:r>
        <w:rPr>
          <w:spacing w:val="1"/>
          <w:sz w:val="24"/>
        </w:rPr>
        <w:t xml:space="preserve"> </w:t>
      </w:r>
      <w:r>
        <w:rPr>
          <w:sz w:val="24"/>
        </w:rPr>
        <w:t>of</w:t>
      </w:r>
      <w:r>
        <w:rPr>
          <w:spacing w:val="1"/>
          <w:sz w:val="24"/>
        </w:rPr>
        <w:t xml:space="preserve"> </w:t>
      </w:r>
      <w:r>
        <w:rPr>
          <w:sz w:val="24"/>
        </w:rPr>
        <w:t>economic</w:t>
      </w:r>
      <w:r>
        <w:rPr>
          <w:spacing w:val="1"/>
          <w:sz w:val="24"/>
        </w:rPr>
        <w:t xml:space="preserve"> </w:t>
      </w:r>
      <w:r>
        <w:rPr>
          <w:sz w:val="24"/>
        </w:rPr>
        <w:t>activity</w:t>
      </w:r>
      <w:r>
        <w:rPr>
          <w:spacing w:val="1"/>
          <w:sz w:val="24"/>
        </w:rPr>
        <w:t xml:space="preserve"> </w:t>
      </w:r>
      <w:r>
        <w:rPr>
          <w:sz w:val="24"/>
        </w:rPr>
        <w:t>that</w:t>
      </w:r>
      <w:r>
        <w:rPr>
          <w:spacing w:val="1"/>
          <w:sz w:val="24"/>
        </w:rPr>
        <w:t xml:space="preserve"> </w:t>
      </w:r>
      <w:r>
        <w:rPr>
          <w:sz w:val="24"/>
        </w:rPr>
        <w:t>relies</w:t>
      </w:r>
      <w:r>
        <w:rPr>
          <w:spacing w:val="1"/>
          <w:sz w:val="24"/>
        </w:rPr>
        <w:t xml:space="preserve"> </w:t>
      </w:r>
      <w:r>
        <w:rPr>
          <w:sz w:val="24"/>
        </w:rPr>
        <w:t>on</w:t>
      </w:r>
      <w:r>
        <w:rPr>
          <w:spacing w:val="1"/>
          <w:sz w:val="24"/>
        </w:rPr>
        <w:t xml:space="preserve"> </w:t>
      </w:r>
      <w:r>
        <w:rPr>
          <w:sz w:val="24"/>
        </w:rPr>
        <w:t>electricity</w:t>
      </w:r>
      <w:r>
        <w:rPr>
          <w:spacing w:val="1"/>
          <w:sz w:val="24"/>
        </w:rPr>
        <w:t xml:space="preserve"> </w:t>
      </w:r>
      <w:r>
        <w:rPr>
          <w:sz w:val="24"/>
        </w:rPr>
        <w:t>as</w:t>
      </w:r>
      <w:r>
        <w:rPr>
          <w:spacing w:val="1"/>
          <w:sz w:val="24"/>
        </w:rPr>
        <w:t xml:space="preserve"> </w:t>
      </w:r>
      <w:r>
        <w:rPr>
          <w:sz w:val="24"/>
        </w:rPr>
        <w:t>an</w:t>
      </w:r>
      <w:r>
        <w:rPr>
          <w:spacing w:val="1"/>
          <w:sz w:val="24"/>
        </w:rPr>
        <w:t xml:space="preserve"> </w:t>
      </w:r>
      <w:r>
        <w:rPr>
          <w:sz w:val="24"/>
        </w:rPr>
        <w:t>input</w:t>
      </w:r>
      <w:r>
        <w:rPr>
          <w:spacing w:val="1"/>
          <w:sz w:val="24"/>
        </w:rPr>
        <w:t xml:space="preserve"> </w:t>
      </w:r>
      <w:r>
        <w:rPr>
          <w:sz w:val="24"/>
        </w:rPr>
        <w:t>including</w:t>
      </w:r>
      <w:r>
        <w:rPr>
          <w:spacing w:val="1"/>
          <w:sz w:val="24"/>
        </w:rPr>
        <w:t xml:space="preserve"> </w:t>
      </w:r>
      <w:r>
        <w:rPr>
          <w:sz w:val="24"/>
        </w:rPr>
        <w:t>the</w:t>
      </w:r>
      <w:r>
        <w:rPr>
          <w:spacing w:val="1"/>
          <w:sz w:val="24"/>
        </w:rPr>
        <w:t xml:space="preserve"> </w:t>
      </w:r>
      <w:r>
        <w:rPr>
          <w:sz w:val="24"/>
        </w:rPr>
        <w:t>electrification</w:t>
      </w:r>
      <w:r>
        <w:rPr>
          <w:spacing w:val="-1"/>
          <w:sz w:val="24"/>
        </w:rPr>
        <w:t xml:space="preserve"> </w:t>
      </w:r>
      <w:r>
        <w:rPr>
          <w:sz w:val="24"/>
        </w:rPr>
        <w:t>of</w:t>
      </w:r>
      <w:r>
        <w:rPr>
          <w:spacing w:val="-1"/>
          <w:sz w:val="24"/>
        </w:rPr>
        <w:t xml:space="preserve"> </w:t>
      </w:r>
      <w:r>
        <w:rPr>
          <w:sz w:val="24"/>
        </w:rPr>
        <w:t>heat</w:t>
      </w:r>
      <w:r>
        <w:rPr>
          <w:spacing w:val="2"/>
          <w:sz w:val="24"/>
        </w:rPr>
        <w:t xml:space="preserve"> </w:t>
      </w:r>
      <w:r>
        <w:rPr>
          <w:sz w:val="24"/>
        </w:rPr>
        <w:t>and transport.</w:t>
      </w:r>
    </w:p>
    <w:p w14:paraId="3C974EDA" w14:textId="77777777" w:rsidR="004B799C" w:rsidRDefault="004B799C">
      <w:pPr>
        <w:pStyle w:val="BodyText"/>
        <w:spacing w:before="11"/>
        <w:rPr>
          <w:sz w:val="20"/>
        </w:rPr>
      </w:pPr>
    </w:p>
    <w:p w14:paraId="13B8E6E0" w14:textId="77777777" w:rsidR="004B799C" w:rsidRDefault="00CA4AAC">
      <w:pPr>
        <w:pStyle w:val="ListParagraph"/>
        <w:numPr>
          <w:ilvl w:val="3"/>
          <w:numId w:val="8"/>
        </w:numPr>
        <w:tabs>
          <w:tab w:val="left" w:pos="2302"/>
          <w:tab w:val="left" w:pos="2303"/>
        </w:tabs>
        <w:ind w:hanging="865"/>
        <w:rPr>
          <w:sz w:val="24"/>
        </w:rPr>
      </w:pPr>
      <w:bookmarkStart w:id="188" w:name="_bookmark173"/>
      <w:bookmarkEnd w:id="188"/>
      <w:r>
        <w:rPr>
          <w:sz w:val="24"/>
        </w:rPr>
        <w:t>Incentive</w:t>
      </w:r>
      <w:r>
        <w:rPr>
          <w:spacing w:val="-6"/>
          <w:sz w:val="24"/>
        </w:rPr>
        <w:t xml:space="preserve"> </w:t>
      </w:r>
      <w:r>
        <w:rPr>
          <w:sz w:val="24"/>
        </w:rPr>
        <w:t>effect</w:t>
      </w:r>
    </w:p>
    <w:p w14:paraId="377DE582" w14:textId="77777777" w:rsidR="004B799C" w:rsidRDefault="004B799C">
      <w:pPr>
        <w:pStyle w:val="BodyText"/>
        <w:spacing w:before="10"/>
        <w:rPr>
          <w:sz w:val="20"/>
        </w:rPr>
      </w:pPr>
    </w:p>
    <w:p w14:paraId="73DA86AA" w14:textId="77777777" w:rsidR="004B799C" w:rsidRDefault="00CA4AAC">
      <w:pPr>
        <w:pStyle w:val="ListParagraph"/>
        <w:numPr>
          <w:ilvl w:val="0"/>
          <w:numId w:val="28"/>
        </w:numPr>
        <w:tabs>
          <w:tab w:val="left" w:pos="1559"/>
        </w:tabs>
        <w:ind w:left="1558" w:right="954" w:hanging="600"/>
        <w:jc w:val="both"/>
        <w:rPr>
          <w:sz w:val="24"/>
        </w:rPr>
      </w:pPr>
      <w:r>
        <w:rPr>
          <w:sz w:val="24"/>
        </w:rPr>
        <w:t>As an exception to points 25, 26 and 27, due to the general nature of the market failures</w:t>
      </w:r>
      <w:r>
        <w:rPr>
          <w:spacing w:val="1"/>
          <w:sz w:val="24"/>
        </w:rPr>
        <w:t xml:space="preserve"> </w:t>
      </w:r>
      <w:r>
        <w:rPr>
          <w:sz w:val="24"/>
        </w:rPr>
        <w:t>leading</w:t>
      </w:r>
      <w:r>
        <w:rPr>
          <w:spacing w:val="1"/>
          <w:sz w:val="24"/>
        </w:rPr>
        <w:t xml:space="preserve"> </w:t>
      </w:r>
      <w:r>
        <w:rPr>
          <w:sz w:val="24"/>
        </w:rPr>
        <w:t>to</w:t>
      </w:r>
      <w:r>
        <w:rPr>
          <w:spacing w:val="1"/>
          <w:sz w:val="24"/>
        </w:rPr>
        <w:t xml:space="preserve"> </w:t>
      </w:r>
      <w:r>
        <w:rPr>
          <w:sz w:val="24"/>
        </w:rPr>
        <w:t>a</w:t>
      </w:r>
      <w:r>
        <w:rPr>
          <w:spacing w:val="1"/>
          <w:sz w:val="24"/>
        </w:rPr>
        <w:t xml:space="preserve"> </w:t>
      </w:r>
      <w:r>
        <w:rPr>
          <w:sz w:val="24"/>
        </w:rPr>
        <w:t>potential</w:t>
      </w:r>
      <w:r>
        <w:rPr>
          <w:spacing w:val="1"/>
          <w:sz w:val="24"/>
        </w:rPr>
        <w:t xml:space="preserve"> </w:t>
      </w:r>
      <w:r>
        <w:rPr>
          <w:sz w:val="24"/>
        </w:rPr>
        <w:t>need</w:t>
      </w:r>
      <w:r>
        <w:rPr>
          <w:spacing w:val="1"/>
          <w:sz w:val="24"/>
        </w:rPr>
        <w:t xml:space="preserve"> </w:t>
      </w:r>
      <w:r>
        <w:rPr>
          <w:sz w:val="24"/>
        </w:rPr>
        <w:t>to</w:t>
      </w:r>
      <w:r>
        <w:rPr>
          <w:spacing w:val="1"/>
          <w:sz w:val="24"/>
        </w:rPr>
        <w:t xml:space="preserve"> </w:t>
      </w:r>
      <w:r>
        <w:rPr>
          <w:sz w:val="24"/>
        </w:rPr>
        <w:t>incentivise</w:t>
      </w:r>
      <w:r>
        <w:rPr>
          <w:spacing w:val="1"/>
          <w:sz w:val="24"/>
        </w:rPr>
        <w:t xml:space="preserve"> </w:t>
      </w:r>
      <w:r>
        <w:rPr>
          <w:sz w:val="24"/>
        </w:rPr>
        <w:t>additional</w:t>
      </w:r>
      <w:r>
        <w:rPr>
          <w:spacing w:val="1"/>
          <w:sz w:val="24"/>
        </w:rPr>
        <w:t xml:space="preserve"> </w:t>
      </w:r>
      <w:r>
        <w:rPr>
          <w:sz w:val="24"/>
        </w:rPr>
        <w:t>security</w:t>
      </w:r>
      <w:r>
        <w:rPr>
          <w:spacing w:val="1"/>
          <w:sz w:val="24"/>
        </w:rPr>
        <w:t xml:space="preserve"> </w:t>
      </w:r>
      <w:r>
        <w:rPr>
          <w:sz w:val="24"/>
        </w:rPr>
        <w:t>of</w:t>
      </w:r>
      <w:r>
        <w:rPr>
          <w:spacing w:val="1"/>
          <w:sz w:val="24"/>
        </w:rPr>
        <w:t xml:space="preserve"> </w:t>
      </w:r>
      <w:r>
        <w:rPr>
          <w:sz w:val="24"/>
        </w:rPr>
        <w:t>electricity</w:t>
      </w:r>
      <w:r>
        <w:rPr>
          <w:spacing w:val="1"/>
          <w:sz w:val="24"/>
        </w:rPr>
        <w:t xml:space="preserve"> </w:t>
      </w:r>
      <w:r>
        <w:rPr>
          <w:sz w:val="24"/>
        </w:rPr>
        <w:t>supply,</w:t>
      </w:r>
      <w:r>
        <w:rPr>
          <w:spacing w:val="1"/>
          <w:sz w:val="24"/>
        </w:rPr>
        <w:t xml:space="preserve"> </w:t>
      </w:r>
      <w:r>
        <w:rPr>
          <w:sz w:val="24"/>
        </w:rPr>
        <w:t>Member</w:t>
      </w:r>
      <w:r>
        <w:rPr>
          <w:spacing w:val="1"/>
          <w:sz w:val="24"/>
        </w:rPr>
        <w:t xml:space="preserve"> </w:t>
      </w:r>
      <w:r>
        <w:rPr>
          <w:sz w:val="24"/>
        </w:rPr>
        <w:t>States</w:t>
      </w:r>
      <w:r>
        <w:rPr>
          <w:spacing w:val="1"/>
          <w:sz w:val="24"/>
        </w:rPr>
        <w:t xml:space="preserve"> </w:t>
      </w:r>
      <w:r>
        <w:rPr>
          <w:sz w:val="24"/>
        </w:rPr>
        <w:t>may</w:t>
      </w:r>
      <w:r>
        <w:rPr>
          <w:spacing w:val="1"/>
          <w:sz w:val="24"/>
        </w:rPr>
        <w:t xml:space="preserve"> </w:t>
      </w:r>
      <w:r>
        <w:rPr>
          <w:sz w:val="24"/>
        </w:rPr>
        <w:t>rely</w:t>
      </w:r>
      <w:r>
        <w:rPr>
          <w:spacing w:val="1"/>
          <w:sz w:val="24"/>
        </w:rPr>
        <w:t xml:space="preserve"> </w:t>
      </w:r>
      <w:r>
        <w:rPr>
          <w:sz w:val="24"/>
        </w:rPr>
        <w:t>on</w:t>
      </w:r>
      <w:r>
        <w:rPr>
          <w:spacing w:val="1"/>
          <w:sz w:val="24"/>
        </w:rPr>
        <w:t xml:space="preserve"> </w:t>
      </w:r>
      <w:r>
        <w:rPr>
          <w:sz w:val="24"/>
        </w:rPr>
        <w:t>the</w:t>
      </w:r>
      <w:r>
        <w:rPr>
          <w:spacing w:val="1"/>
          <w:sz w:val="24"/>
        </w:rPr>
        <w:t xml:space="preserve"> </w:t>
      </w:r>
      <w:r>
        <w:rPr>
          <w:sz w:val="24"/>
        </w:rPr>
        <w:t>evidence</w:t>
      </w:r>
      <w:r>
        <w:rPr>
          <w:spacing w:val="1"/>
          <w:sz w:val="24"/>
        </w:rPr>
        <w:t xml:space="preserve"> </w:t>
      </w:r>
      <w:r>
        <w:rPr>
          <w:sz w:val="24"/>
        </w:rPr>
        <w:t>submitted</w:t>
      </w:r>
      <w:r>
        <w:rPr>
          <w:spacing w:val="1"/>
          <w:sz w:val="24"/>
        </w:rPr>
        <w:t xml:space="preserve"> </w:t>
      </w:r>
      <w:r>
        <w:rPr>
          <w:sz w:val="24"/>
        </w:rPr>
        <w:t>under</w:t>
      </w:r>
      <w:r>
        <w:rPr>
          <w:spacing w:val="1"/>
          <w:sz w:val="24"/>
        </w:rPr>
        <w:t xml:space="preserve"> </w:t>
      </w:r>
      <w:r>
        <w:rPr>
          <w:sz w:val="24"/>
        </w:rPr>
        <w:t>Section</w:t>
      </w:r>
      <w:r>
        <w:rPr>
          <w:spacing w:val="1"/>
          <w:sz w:val="24"/>
        </w:rPr>
        <w:t xml:space="preserve"> </w:t>
      </w:r>
      <w:r>
        <w:rPr>
          <w:sz w:val="24"/>
        </w:rPr>
        <w:t>4.8.4.1</w:t>
      </w:r>
      <w:r>
        <w:rPr>
          <w:spacing w:val="60"/>
          <w:sz w:val="24"/>
        </w:rPr>
        <w:t xml:space="preserve"> </w:t>
      </w:r>
      <w:r>
        <w:rPr>
          <w:sz w:val="24"/>
        </w:rPr>
        <w:t>to</w:t>
      </w:r>
      <w:r>
        <w:rPr>
          <w:spacing w:val="1"/>
          <w:sz w:val="24"/>
        </w:rPr>
        <w:t xml:space="preserve"> </w:t>
      </w:r>
      <w:r>
        <w:rPr>
          <w:sz w:val="24"/>
        </w:rPr>
        <w:t>demonstrate</w:t>
      </w:r>
      <w:r>
        <w:rPr>
          <w:spacing w:val="1"/>
          <w:sz w:val="24"/>
        </w:rPr>
        <w:t xml:space="preserve"> </w:t>
      </w:r>
      <w:r>
        <w:rPr>
          <w:sz w:val="24"/>
        </w:rPr>
        <w:t>the</w:t>
      </w:r>
      <w:r>
        <w:rPr>
          <w:spacing w:val="1"/>
          <w:sz w:val="24"/>
        </w:rPr>
        <w:t xml:space="preserve"> </w:t>
      </w:r>
      <w:r>
        <w:rPr>
          <w:sz w:val="24"/>
        </w:rPr>
        <w:t>incentive</w:t>
      </w:r>
      <w:r>
        <w:rPr>
          <w:spacing w:val="1"/>
          <w:sz w:val="24"/>
        </w:rPr>
        <w:t xml:space="preserve"> </w:t>
      </w:r>
      <w:r>
        <w:rPr>
          <w:sz w:val="24"/>
        </w:rPr>
        <w:t>effect</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proposed</w:t>
      </w:r>
      <w:r>
        <w:rPr>
          <w:spacing w:val="1"/>
          <w:sz w:val="24"/>
        </w:rPr>
        <w:t xml:space="preserve"> </w:t>
      </w:r>
      <w:r>
        <w:rPr>
          <w:sz w:val="24"/>
        </w:rPr>
        <w:t>measure</w:t>
      </w:r>
      <w:r>
        <w:rPr>
          <w:spacing w:val="1"/>
          <w:sz w:val="24"/>
        </w:rPr>
        <w:t xml:space="preserve"> </w:t>
      </w:r>
      <w:r>
        <w:rPr>
          <w:sz w:val="24"/>
        </w:rPr>
        <w:t>overall.</w:t>
      </w:r>
      <w:r>
        <w:rPr>
          <w:spacing w:val="1"/>
          <w:sz w:val="24"/>
        </w:rPr>
        <w:t xml:space="preserve"> </w:t>
      </w:r>
      <w:r>
        <w:rPr>
          <w:sz w:val="24"/>
        </w:rPr>
        <w:t>The</w:t>
      </w:r>
      <w:r>
        <w:rPr>
          <w:spacing w:val="1"/>
          <w:sz w:val="24"/>
        </w:rPr>
        <w:t xml:space="preserve"> </w:t>
      </w:r>
      <w:r>
        <w:rPr>
          <w:sz w:val="24"/>
        </w:rPr>
        <w:t>assessment</w:t>
      </w:r>
      <w:r>
        <w:rPr>
          <w:spacing w:val="-57"/>
          <w:sz w:val="24"/>
        </w:rPr>
        <w:t xml:space="preserve"> </w:t>
      </w:r>
      <w:r>
        <w:rPr>
          <w:sz w:val="24"/>
        </w:rPr>
        <w:t>required to demonstrate, analyse and quantify the necessity of a security of supply</w:t>
      </w:r>
      <w:r>
        <w:rPr>
          <w:spacing w:val="1"/>
          <w:sz w:val="24"/>
        </w:rPr>
        <w:t xml:space="preserve"> </w:t>
      </w:r>
      <w:r>
        <w:rPr>
          <w:sz w:val="24"/>
        </w:rPr>
        <w:t>measure allows a comparison of the security of supply situation with the measure and</w:t>
      </w:r>
      <w:r>
        <w:rPr>
          <w:spacing w:val="1"/>
          <w:sz w:val="24"/>
        </w:rPr>
        <w:t xml:space="preserve"> </w:t>
      </w:r>
      <w:r>
        <w:rPr>
          <w:sz w:val="24"/>
        </w:rPr>
        <w:t>the</w:t>
      </w:r>
      <w:r>
        <w:rPr>
          <w:spacing w:val="-1"/>
          <w:sz w:val="24"/>
        </w:rPr>
        <w:t xml:space="preserve"> </w:t>
      </w:r>
      <w:r>
        <w:rPr>
          <w:sz w:val="24"/>
        </w:rPr>
        <w:t>counterfactual situation without the measure.</w:t>
      </w:r>
    </w:p>
    <w:p w14:paraId="216D0AD1" w14:textId="77777777" w:rsidR="004B799C" w:rsidRDefault="004B799C">
      <w:pPr>
        <w:pStyle w:val="BodyText"/>
        <w:spacing w:before="10"/>
        <w:rPr>
          <w:sz w:val="20"/>
        </w:rPr>
      </w:pPr>
    </w:p>
    <w:p w14:paraId="6F44AC7E" w14:textId="77777777" w:rsidR="004B799C" w:rsidRDefault="00CA4AAC">
      <w:pPr>
        <w:pStyle w:val="ListParagraph"/>
        <w:numPr>
          <w:ilvl w:val="0"/>
          <w:numId w:val="28"/>
        </w:numPr>
        <w:tabs>
          <w:tab w:val="left" w:pos="1559"/>
        </w:tabs>
        <w:ind w:left="1558" w:hanging="601"/>
        <w:jc w:val="left"/>
        <w:rPr>
          <w:sz w:val="24"/>
        </w:rPr>
      </w:pPr>
      <w:r>
        <w:rPr>
          <w:sz w:val="24"/>
        </w:rPr>
        <w:t>The</w:t>
      </w:r>
      <w:r>
        <w:rPr>
          <w:spacing w:val="-3"/>
          <w:sz w:val="24"/>
        </w:rPr>
        <w:t xml:space="preserve"> </w:t>
      </w:r>
      <w:r>
        <w:rPr>
          <w:sz w:val="24"/>
        </w:rPr>
        <w:t>rules</w:t>
      </w:r>
      <w:r>
        <w:rPr>
          <w:spacing w:val="-1"/>
          <w:sz w:val="24"/>
        </w:rPr>
        <w:t xml:space="preserve"> </w:t>
      </w:r>
      <w:r>
        <w:rPr>
          <w:sz w:val="24"/>
        </w:rPr>
        <w:t>on</w:t>
      </w:r>
      <w:r>
        <w:rPr>
          <w:spacing w:val="-1"/>
          <w:sz w:val="24"/>
        </w:rPr>
        <w:t xml:space="preserve"> </w:t>
      </w:r>
      <w:r>
        <w:rPr>
          <w:sz w:val="24"/>
        </w:rPr>
        <w:t>incentive</w:t>
      </w:r>
      <w:r>
        <w:rPr>
          <w:spacing w:val="1"/>
          <w:sz w:val="24"/>
        </w:rPr>
        <w:t xml:space="preserve"> </w:t>
      </w:r>
      <w:r>
        <w:rPr>
          <w:sz w:val="24"/>
        </w:rPr>
        <w:t>effect</w:t>
      </w:r>
      <w:r>
        <w:rPr>
          <w:spacing w:val="-1"/>
          <w:sz w:val="24"/>
        </w:rPr>
        <w:t xml:space="preserve"> </w:t>
      </w:r>
      <w:r>
        <w:rPr>
          <w:sz w:val="24"/>
        </w:rPr>
        <w:t>in</w:t>
      </w:r>
      <w:r>
        <w:rPr>
          <w:spacing w:val="-1"/>
          <w:sz w:val="24"/>
        </w:rPr>
        <w:t xml:space="preserve"> </w:t>
      </w:r>
      <w:r>
        <w:rPr>
          <w:sz w:val="24"/>
        </w:rPr>
        <w:t>points</w:t>
      </w:r>
      <w:r>
        <w:rPr>
          <w:spacing w:val="1"/>
          <w:sz w:val="24"/>
        </w:rPr>
        <w:t xml:space="preserve"> </w:t>
      </w:r>
      <w:r>
        <w:rPr>
          <w:sz w:val="24"/>
        </w:rPr>
        <w:t>28,</w:t>
      </w:r>
      <w:r>
        <w:rPr>
          <w:spacing w:val="-1"/>
          <w:sz w:val="24"/>
        </w:rPr>
        <w:t xml:space="preserve"> </w:t>
      </w:r>
      <w:r>
        <w:rPr>
          <w:sz w:val="24"/>
        </w:rPr>
        <w:t>29, 30</w:t>
      </w:r>
      <w:r>
        <w:rPr>
          <w:spacing w:val="-1"/>
          <w:sz w:val="24"/>
        </w:rPr>
        <w:t xml:space="preserve"> </w:t>
      </w:r>
      <w:r>
        <w:rPr>
          <w:sz w:val="24"/>
        </w:rPr>
        <w:t>and</w:t>
      </w:r>
      <w:r>
        <w:rPr>
          <w:spacing w:val="-1"/>
          <w:sz w:val="24"/>
        </w:rPr>
        <w:t xml:space="preserve"> </w:t>
      </w:r>
      <w:r>
        <w:rPr>
          <w:sz w:val="24"/>
        </w:rPr>
        <w:t>31</w:t>
      </w:r>
      <w:r>
        <w:rPr>
          <w:spacing w:val="-1"/>
          <w:sz w:val="24"/>
        </w:rPr>
        <w:t xml:space="preserve"> </w:t>
      </w:r>
      <w:r>
        <w:rPr>
          <w:sz w:val="24"/>
        </w:rPr>
        <w:t>apply.</w:t>
      </w:r>
    </w:p>
    <w:p w14:paraId="389A634C" w14:textId="77777777" w:rsidR="004B799C" w:rsidRDefault="004B799C">
      <w:pPr>
        <w:pStyle w:val="BodyText"/>
        <w:spacing w:before="10"/>
        <w:rPr>
          <w:sz w:val="20"/>
        </w:rPr>
      </w:pPr>
    </w:p>
    <w:p w14:paraId="15E02876" w14:textId="77777777" w:rsidR="004B799C" w:rsidRDefault="00CA4AAC">
      <w:pPr>
        <w:spacing w:before="1"/>
        <w:ind w:left="1525"/>
        <w:jc w:val="both"/>
        <w:rPr>
          <w:i/>
          <w:sz w:val="24"/>
        </w:rPr>
      </w:pPr>
      <w:r>
        <w:rPr>
          <w:noProof/>
        </w:rPr>
        <w:drawing>
          <wp:anchor distT="0" distB="0" distL="0" distR="0" simplePos="0" relativeHeight="15798272" behindDoc="0" locked="0" layoutInCell="1" allowOverlap="1" wp14:anchorId="29C9CBAD" wp14:editId="3D9766AB">
            <wp:simplePos x="0" y="0"/>
            <wp:positionH relativeFrom="page">
              <wp:posOffset>903766</wp:posOffset>
            </wp:positionH>
            <wp:positionV relativeFrom="paragraph">
              <wp:posOffset>39633</wp:posOffset>
            </wp:positionV>
            <wp:extent cx="299431" cy="107345"/>
            <wp:effectExtent l="0" t="0" r="0" b="0"/>
            <wp:wrapNone/>
            <wp:docPr id="181" name="image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image83.png"/>
                    <pic:cNvPicPr/>
                  </pic:nvPicPr>
                  <pic:blipFill>
                    <a:blip r:embed="rId108" cstate="print"/>
                    <a:stretch>
                      <a:fillRect/>
                    </a:stretch>
                  </pic:blipFill>
                  <pic:spPr>
                    <a:xfrm>
                      <a:off x="0" y="0"/>
                      <a:ext cx="299431" cy="107345"/>
                    </a:xfrm>
                    <a:prstGeom prst="rect">
                      <a:avLst/>
                    </a:prstGeom>
                  </pic:spPr>
                </pic:pic>
              </a:graphicData>
            </a:graphic>
          </wp:anchor>
        </w:drawing>
      </w:r>
      <w:bookmarkStart w:id="189" w:name="_bookmark174"/>
      <w:bookmarkEnd w:id="189"/>
      <w:r>
        <w:rPr>
          <w:i/>
          <w:sz w:val="24"/>
        </w:rPr>
        <w:t>Minimisation</w:t>
      </w:r>
      <w:r>
        <w:rPr>
          <w:i/>
          <w:spacing w:val="-2"/>
          <w:sz w:val="24"/>
        </w:rPr>
        <w:t xml:space="preserve"> </w:t>
      </w:r>
      <w:r>
        <w:rPr>
          <w:i/>
          <w:sz w:val="24"/>
        </w:rPr>
        <w:t>of</w:t>
      </w:r>
      <w:r>
        <w:rPr>
          <w:i/>
          <w:spacing w:val="-2"/>
          <w:sz w:val="24"/>
        </w:rPr>
        <w:t xml:space="preserve"> </w:t>
      </w:r>
      <w:r>
        <w:rPr>
          <w:i/>
          <w:sz w:val="24"/>
        </w:rPr>
        <w:t>distortions of</w:t>
      </w:r>
      <w:r>
        <w:rPr>
          <w:i/>
          <w:spacing w:val="-1"/>
          <w:sz w:val="24"/>
        </w:rPr>
        <w:t xml:space="preserve"> </w:t>
      </w:r>
      <w:r>
        <w:rPr>
          <w:i/>
          <w:sz w:val="24"/>
        </w:rPr>
        <w:t>competition</w:t>
      </w:r>
      <w:r>
        <w:rPr>
          <w:i/>
          <w:spacing w:val="-2"/>
          <w:sz w:val="24"/>
        </w:rPr>
        <w:t xml:space="preserve"> </w:t>
      </w:r>
      <w:r>
        <w:rPr>
          <w:i/>
          <w:sz w:val="24"/>
        </w:rPr>
        <w:t>and</w:t>
      </w:r>
      <w:r>
        <w:rPr>
          <w:i/>
          <w:spacing w:val="-2"/>
          <w:sz w:val="24"/>
        </w:rPr>
        <w:t xml:space="preserve"> </w:t>
      </w:r>
      <w:r>
        <w:rPr>
          <w:i/>
          <w:sz w:val="24"/>
        </w:rPr>
        <w:t>trade</w:t>
      </w:r>
    </w:p>
    <w:p w14:paraId="537D0624" w14:textId="77777777" w:rsidR="004B799C" w:rsidRDefault="004B799C">
      <w:pPr>
        <w:pStyle w:val="BodyText"/>
        <w:spacing w:before="10"/>
        <w:rPr>
          <w:i/>
          <w:sz w:val="20"/>
        </w:rPr>
      </w:pPr>
    </w:p>
    <w:p w14:paraId="7E6173A8" w14:textId="77777777" w:rsidR="004B799C" w:rsidRDefault="00CA4AAC">
      <w:pPr>
        <w:pStyle w:val="ListParagraph"/>
        <w:numPr>
          <w:ilvl w:val="3"/>
          <w:numId w:val="7"/>
        </w:numPr>
        <w:tabs>
          <w:tab w:val="left" w:pos="2302"/>
          <w:tab w:val="left" w:pos="2303"/>
        </w:tabs>
        <w:ind w:hanging="865"/>
        <w:rPr>
          <w:sz w:val="24"/>
        </w:rPr>
      </w:pPr>
      <w:bookmarkStart w:id="190" w:name="_bookmark175"/>
      <w:bookmarkEnd w:id="190"/>
      <w:r>
        <w:rPr>
          <w:sz w:val="24"/>
        </w:rPr>
        <w:t>Necessity</w:t>
      </w:r>
    </w:p>
    <w:p w14:paraId="7B9EF966" w14:textId="77777777" w:rsidR="004B799C" w:rsidRDefault="004B799C">
      <w:pPr>
        <w:pStyle w:val="BodyText"/>
        <w:spacing w:before="10"/>
        <w:rPr>
          <w:sz w:val="20"/>
        </w:rPr>
      </w:pPr>
    </w:p>
    <w:p w14:paraId="1CD2CA8C" w14:textId="77777777" w:rsidR="004B799C" w:rsidRDefault="00CA4AAC">
      <w:pPr>
        <w:pStyle w:val="ListParagraph"/>
        <w:numPr>
          <w:ilvl w:val="0"/>
          <w:numId w:val="28"/>
        </w:numPr>
        <w:tabs>
          <w:tab w:val="left" w:pos="1559"/>
        </w:tabs>
        <w:ind w:left="1558" w:hanging="601"/>
        <w:jc w:val="left"/>
        <w:rPr>
          <w:sz w:val="24"/>
        </w:rPr>
      </w:pPr>
      <w:r>
        <w:rPr>
          <w:sz w:val="24"/>
        </w:rPr>
        <w:t>Section 3.2.1.1 does not apply</w:t>
      </w:r>
      <w:r>
        <w:rPr>
          <w:spacing w:val="-5"/>
          <w:sz w:val="24"/>
        </w:rPr>
        <w:t xml:space="preserve"> </w:t>
      </w:r>
      <w:r>
        <w:rPr>
          <w:sz w:val="24"/>
        </w:rPr>
        <w:t>to measures for</w:t>
      </w:r>
      <w:r>
        <w:rPr>
          <w:spacing w:val="1"/>
          <w:sz w:val="24"/>
        </w:rPr>
        <w:t xml:space="preserve"> </w:t>
      </w:r>
      <w:r>
        <w:rPr>
          <w:sz w:val="24"/>
        </w:rPr>
        <w:t>the</w:t>
      </w:r>
      <w:r>
        <w:rPr>
          <w:spacing w:val="4"/>
          <w:sz w:val="24"/>
        </w:rPr>
        <w:t xml:space="preserve"> </w:t>
      </w:r>
      <w:r>
        <w:rPr>
          <w:sz w:val="24"/>
        </w:rPr>
        <w:t>security</w:t>
      </w:r>
      <w:r>
        <w:rPr>
          <w:spacing w:val="-5"/>
          <w:sz w:val="24"/>
        </w:rPr>
        <w:t xml:space="preserve"> </w:t>
      </w:r>
      <w:r>
        <w:rPr>
          <w:sz w:val="24"/>
        </w:rPr>
        <w:t>of electricity</w:t>
      </w:r>
      <w:r>
        <w:rPr>
          <w:spacing w:val="-5"/>
          <w:sz w:val="24"/>
        </w:rPr>
        <w:t xml:space="preserve"> </w:t>
      </w:r>
      <w:r>
        <w:rPr>
          <w:sz w:val="24"/>
        </w:rPr>
        <w:t>supply.</w:t>
      </w:r>
    </w:p>
    <w:p w14:paraId="5DB12683" w14:textId="77777777" w:rsidR="004B799C" w:rsidRDefault="004B799C">
      <w:pPr>
        <w:rPr>
          <w:sz w:val="24"/>
        </w:rPr>
        <w:sectPr w:rsidR="004B799C">
          <w:pgSz w:w="11910" w:h="16840"/>
          <w:pgMar w:top="1020" w:right="460" w:bottom="1620" w:left="460" w:header="0" w:footer="1426" w:gutter="0"/>
          <w:cols w:space="720"/>
        </w:sectPr>
      </w:pPr>
    </w:p>
    <w:p w14:paraId="701F5EA2" w14:textId="77777777" w:rsidR="004B799C" w:rsidRDefault="00CA4AAC">
      <w:pPr>
        <w:pStyle w:val="ListParagraph"/>
        <w:numPr>
          <w:ilvl w:val="0"/>
          <w:numId w:val="28"/>
        </w:numPr>
        <w:tabs>
          <w:tab w:val="left" w:pos="1559"/>
        </w:tabs>
        <w:spacing w:before="72"/>
        <w:ind w:left="1558" w:right="953" w:hanging="600"/>
        <w:jc w:val="both"/>
        <w:rPr>
          <w:sz w:val="24"/>
        </w:rPr>
      </w:pPr>
      <w:r>
        <w:rPr>
          <w:sz w:val="24"/>
        </w:rPr>
        <w:lastRenderedPageBreak/>
        <w:t>The nature and causes of the security of electricity supply problem, and therefore of the</w:t>
      </w:r>
      <w:r>
        <w:rPr>
          <w:spacing w:val="1"/>
          <w:sz w:val="24"/>
        </w:rPr>
        <w:t xml:space="preserve"> </w:t>
      </w:r>
      <w:r>
        <w:rPr>
          <w:sz w:val="24"/>
        </w:rPr>
        <w:t>need for State</w:t>
      </w:r>
      <w:r>
        <w:rPr>
          <w:spacing w:val="1"/>
          <w:sz w:val="24"/>
        </w:rPr>
        <w:t xml:space="preserve"> </w:t>
      </w:r>
      <w:r>
        <w:rPr>
          <w:sz w:val="24"/>
        </w:rPr>
        <w:t>aid</w:t>
      </w:r>
      <w:r>
        <w:rPr>
          <w:spacing w:val="1"/>
          <w:sz w:val="24"/>
        </w:rPr>
        <w:t xml:space="preserve"> </w:t>
      </w:r>
      <w:r>
        <w:rPr>
          <w:sz w:val="24"/>
        </w:rPr>
        <w:t>to</w:t>
      </w:r>
      <w:r>
        <w:rPr>
          <w:spacing w:val="1"/>
          <w:sz w:val="24"/>
        </w:rPr>
        <w:t xml:space="preserve"> </w:t>
      </w:r>
      <w:r>
        <w:rPr>
          <w:sz w:val="24"/>
        </w:rPr>
        <w:t>ensure security of electricity supply,</w:t>
      </w:r>
      <w:r>
        <w:rPr>
          <w:spacing w:val="60"/>
          <w:sz w:val="24"/>
        </w:rPr>
        <w:t xml:space="preserve"> </w:t>
      </w:r>
      <w:r>
        <w:rPr>
          <w:sz w:val="24"/>
        </w:rPr>
        <w:t>must</w:t>
      </w:r>
      <w:r>
        <w:rPr>
          <w:spacing w:val="60"/>
          <w:sz w:val="24"/>
        </w:rPr>
        <w:t xml:space="preserve"> </w:t>
      </w:r>
      <w:r>
        <w:rPr>
          <w:sz w:val="24"/>
        </w:rPr>
        <w:t>be properly analysed</w:t>
      </w:r>
      <w:r>
        <w:rPr>
          <w:spacing w:val="1"/>
          <w:sz w:val="24"/>
        </w:rPr>
        <w:t xml:space="preserve"> </w:t>
      </w:r>
      <w:r>
        <w:rPr>
          <w:sz w:val="24"/>
        </w:rPr>
        <w:t>and</w:t>
      </w:r>
      <w:r>
        <w:rPr>
          <w:spacing w:val="1"/>
          <w:sz w:val="24"/>
        </w:rPr>
        <w:t xml:space="preserve"> </w:t>
      </w:r>
      <w:r>
        <w:rPr>
          <w:sz w:val="24"/>
        </w:rPr>
        <w:t>quantified,</w:t>
      </w:r>
      <w:r>
        <w:rPr>
          <w:spacing w:val="1"/>
          <w:sz w:val="24"/>
        </w:rPr>
        <w:t xml:space="preserve"> </w:t>
      </w:r>
      <w:r>
        <w:rPr>
          <w:sz w:val="24"/>
        </w:rPr>
        <w:t>including</w:t>
      </w:r>
      <w:r>
        <w:rPr>
          <w:spacing w:val="1"/>
          <w:sz w:val="24"/>
        </w:rPr>
        <w:t xml:space="preserve"> </w:t>
      </w:r>
      <w:r>
        <w:rPr>
          <w:sz w:val="24"/>
        </w:rPr>
        <w:t>when</w:t>
      </w:r>
      <w:r>
        <w:rPr>
          <w:spacing w:val="1"/>
          <w:sz w:val="24"/>
        </w:rPr>
        <w:t xml:space="preserve"> </w:t>
      </w:r>
      <w:r>
        <w:rPr>
          <w:sz w:val="24"/>
        </w:rPr>
        <w:t>and</w:t>
      </w:r>
      <w:r>
        <w:rPr>
          <w:spacing w:val="1"/>
          <w:sz w:val="24"/>
        </w:rPr>
        <w:t xml:space="preserve"> </w:t>
      </w:r>
      <w:r>
        <w:rPr>
          <w:sz w:val="24"/>
        </w:rPr>
        <w:t>where</w:t>
      </w:r>
      <w:r>
        <w:rPr>
          <w:spacing w:val="1"/>
          <w:sz w:val="24"/>
        </w:rPr>
        <w:t xml:space="preserve"> </w:t>
      </w:r>
      <w:r>
        <w:rPr>
          <w:sz w:val="24"/>
        </w:rPr>
        <w:t>the</w:t>
      </w:r>
      <w:r>
        <w:rPr>
          <w:spacing w:val="1"/>
          <w:sz w:val="24"/>
        </w:rPr>
        <w:t xml:space="preserve"> </w:t>
      </w:r>
      <w:r>
        <w:rPr>
          <w:sz w:val="24"/>
        </w:rPr>
        <w:t>problem</w:t>
      </w:r>
      <w:r>
        <w:rPr>
          <w:spacing w:val="1"/>
          <w:sz w:val="24"/>
        </w:rPr>
        <w:t xml:space="preserve"> </w:t>
      </w:r>
      <w:r>
        <w:rPr>
          <w:sz w:val="24"/>
        </w:rPr>
        <w:t>is</w:t>
      </w:r>
      <w:r>
        <w:rPr>
          <w:spacing w:val="1"/>
          <w:sz w:val="24"/>
        </w:rPr>
        <w:t xml:space="preserve"> </w:t>
      </w:r>
      <w:r>
        <w:rPr>
          <w:sz w:val="24"/>
        </w:rPr>
        <w:t>expected</w:t>
      </w:r>
      <w:r>
        <w:rPr>
          <w:spacing w:val="1"/>
          <w:sz w:val="24"/>
        </w:rPr>
        <w:t xml:space="preserve"> </w:t>
      </w:r>
      <w:r>
        <w:rPr>
          <w:sz w:val="24"/>
        </w:rPr>
        <w:t>to</w:t>
      </w:r>
      <w:r>
        <w:rPr>
          <w:spacing w:val="1"/>
          <w:sz w:val="24"/>
        </w:rPr>
        <w:t xml:space="preserve"> </w:t>
      </w:r>
      <w:r>
        <w:rPr>
          <w:sz w:val="24"/>
        </w:rPr>
        <w:t>arise</w:t>
      </w:r>
      <w:r>
        <w:rPr>
          <w:spacing w:val="1"/>
          <w:sz w:val="24"/>
        </w:rPr>
        <w:t xml:space="preserve"> </w:t>
      </w:r>
      <w:r>
        <w:rPr>
          <w:sz w:val="24"/>
        </w:rPr>
        <w:t>with</w:t>
      </w:r>
      <w:r>
        <w:rPr>
          <w:spacing w:val="1"/>
          <w:sz w:val="24"/>
        </w:rPr>
        <w:t xml:space="preserve"> </w:t>
      </w:r>
      <w:r>
        <w:rPr>
          <w:sz w:val="24"/>
        </w:rPr>
        <w:t>reference</w:t>
      </w:r>
      <w:r>
        <w:rPr>
          <w:spacing w:val="1"/>
          <w:sz w:val="24"/>
        </w:rPr>
        <w:t xml:space="preserve"> </w:t>
      </w:r>
      <w:r>
        <w:rPr>
          <w:sz w:val="24"/>
        </w:rPr>
        <w:t>to</w:t>
      </w:r>
      <w:r>
        <w:rPr>
          <w:spacing w:val="1"/>
          <w:sz w:val="24"/>
        </w:rPr>
        <w:t xml:space="preserve"> </w:t>
      </w:r>
      <w:r>
        <w:rPr>
          <w:sz w:val="24"/>
        </w:rPr>
        <w:t>the</w:t>
      </w:r>
      <w:r>
        <w:rPr>
          <w:spacing w:val="1"/>
          <w:sz w:val="24"/>
        </w:rPr>
        <w:t xml:space="preserve"> </w:t>
      </w:r>
      <w:r>
        <w:rPr>
          <w:sz w:val="24"/>
        </w:rPr>
        <w:t>reliability</w:t>
      </w:r>
      <w:r>
        <w:rPr>
          <w:spacing w:val="1"/>
          <w:sz w:val="24"/>
        </w:rPr>
        <w:t xml:space="preserve"> </w:t>
      </w:r>
      <w:r>
        <w:rPr>
          <w:sz w:val="24"/>
        </w:rPr>
        <w:t>standard</w:t>
      </w:r>
      <w:r>
        <w:rPr>
          <w:spacing w:val="1"/>
          <w:sz w:val="24"/>
        </w:rPr>
        <w:t xml:space="preserve"> </w:t>
      </w:r>
      <w:r>
        <w:rPr>
          <w:sz w:val="24"/>
        </w:rPr>
        <w:t>as</w:t>
      </w:r>
      <w:r>
        <w:rPr>
          <w:spacing w:val="1"/>
          <w:sz w:val="24"/>
        </w:rPr>
        <w:t xml:space="preserve"> </w:t>
      </w:r>
      <w:r>
        <w:rPr>
          <w:sz w:val="24"/>
        </w:rPr>
        <w:t>defined</w:t>
      </w:r>
      <w:r>
        <w:rPr>
          <w:spacing w:val="1"/>
          <w:sz w:val="24"/>
        </w:rPr>
        <w:t xml:space="preserve"> </w:t>
      </w:r>
      <w:r>
        <w:rPr>
          <w:sz w:val="24"/>
        </w:rPr>
        <w:t>in</w:t>
      </w:r>
      <w:r>
        <w:rPr>
          <w:spacing w:val="1"/>
          <w:sz w:val="24"/>
        </w:rPr>
        <w:t xml:space="preserve"> </w:t>
      </w:r>
      <w:r>
        <w:rPr>
          <w:sz w:val="24"/>
        </w:rPr>
        <w:t>Article</w:t>
      </w:r>
      <w:r>
        <w:rPr>
          <w:spacing w:val="1"/>
          <w:sz w:val="24"/>
        </w:rPr>
        <w:t xml:space="preserve"> </w:t>
      </w:r>
      <w:r>
        <w:rPr>
          <w:sz w:val="24"/>
        </w:rPr>
        <w:t>25</w:t>
      </w:r>
      <w:r>
        <w:rPr>
          <w:spacing w:val="1"/>
          <w:sz w:val="24"/>
        </w:rPr>
        <w:t xml:space="preserve"> </w:t>
      </w:r>
      <w:r>
        <w:rPr>
          <w:sz w:val="24"/>
        </w:rPr>
        <w:t>of</w:t>
      </w:r>
      <w:r>
        <w:rPr>
          <w:spacing w:val="1"/>
          <w:sz w:val="24"/>
        </w:rPr>
        <w:t xml:space="preserve"> </w:t>
      </w:r>
      <w:r>
        <w:rPr>
          <w:sz w:val="24"/>
        </w:rPr>
        <w:t>Regulation.</w:t>
      </w:r>
      <w:r>
        <w:rPr>
          <w:spacing w:val="1"/>
          <w:sz w:val="24"/>
        </w:rPr>
        <w:t xml:space="preserve"> </w:t>
      </w:r>
      <w:r>
        <w:rPr>
          <w:sz w:val="24"/>
        </w:rPr>
        <w:t>(EU)</w:t>
      </w:r>
      <w:r>
        <w:rPr>
          <w:spacing w:val="1"/>
          <w:sz w:val="24"/>
        </w:rPr>
        <w:t xml:space="preserve"> </w:t>
      </w:r>
      <w:r>
        <w:rPr>
          <w:sz w:val="24"/>
        </w:rPr>
        <w:t>2019/943. The unit of measure for quantification should be described and its method of</w:t>
      </w:r>
      <w:r>
        <w:rPr>
          <w:spacing w:val="1"/>
          <w:sz w:val="24"/>
        </w:rPr>
        <w:t xml:space="preserve"> </w:t>
      </w:r>
      <w:r>
        <w:rPr>
          <w:sz w:val="24"/>
        </w:rPr>
        <w:t>calculation should be provided, with reference to any relevant requirements in sectoral</w:t>
      </w:r>
      <w:r>
        <w:rPr>
          <w:spacing w:val="1"/>
          <w:sz w:val="24"/>
        </w:rPr>
        <w:t xml:space="preserve"> </w:t>
      </w:r>
      <w:r>
        <w:rPr>
          <w:sz w:val="24"/>
        </w:rPr>
        <w:t>legislation.</w:t>
      </w:r>
    </w:p>
    <w:p w14:paraId="7E7E4E08" w14:textId="77777777" w:rsidR="004B799C" w:rsidRDefault="004B799C">
      <w:pPr>
        <w:pStyle w:val="BodyText"/>
        <w:spacing w:before="10"/>
        <w:rPr>
          <w:sz w:val="20"/>
        </w:rPr>
      </w:pPr>
    </w:p>
    <w:p w14:paraId="4E847960" w14:textId="77777777" w:rsidR="004B799C" w:rsidRDefault="00CA4AAC">
      <w:pPr>
        <w:pStyle w:val="ListParagraph"/>
        <w:numPr>
          <w:ilvl w:val="0"/>
          <w:numId w:val="28"/>
        </w:numPr>
        <w:tabs>
          <w:tab w:val="left" w:pos="1559"/>
        </w:tabs>
        <w:ind w:left="1558" w:right="951" w:hanging="600"/>
        <w:jc w:val="both"/>
        <w:rPr>
          <w:sz w:val="24"/>
        </w:rPr>
      </w:pPr>
      <w:r>
        <w:rPr>
          <w:sz w:val="24"/>
        </w:rPr>
        <w:t>Where applicable, the</w:t>
      </w:r>
      <w:r>
        <w:rPr>
          <w:spacing w:val="1"/>
          <w:sz w:val="24"/>
        </w:rPr>
        <w:t xml:space="preserve"> </w:t>
      </w:r>
      <w:r>
        <w:rPr>
          <w:sz w:val="24"/>
        </w:rPr>
        <w:t>identification of</w:t>
      </w:r>
      <w:r>
        <w:rPr>
          <w:spacing w:val="60"/>
          <w:sz w:val="24"/>
        </w:rPr>
        <w:t xml:space="preserve"> </w:t>
      </w:r>
      <w:r>
        <w:rPr>
          <w:sz w:val="24"/>
        </w:rPr>
        <w:t>a security of electricity supply problem should</w:t>
      </w:r>
      <w:r>
        <w:rPr>
          <w:spacing w:val="1"/>
          <w:sz w:val="24"/>
        </w:rPr>
        <w:t xml:space="preserve"> </w:t>
      </w:r>
      <w:r>
        <w:rPr>
          <w:sz w:val="24"/>
        </w:rPr>
        <w:t>be</w:t>
      </w:r>
      <w:r>
        <w:rPr>
          <w:spacing w:val="19"/>
          <w:sz w:val="24"/>
        </w:rPr>
        <w:t xml:space="preserve"> </w:t>
      </w:r>
      <w:r>
        <w:rPr>
          <w:sz w:val="24"/>
        </w:rPr>
        <w:t>consistent</w:t>
      </w:r>
      <w:r>
        <w:rPr>
          <w:spacing w:val="21"/>
          <w:sz w:val="24"/>
        </w:rPr>
        <w:t xml:space="preserve"> </w:t>
      </w:r>
      <w:r>
        <w:rPr>
          <w:sz w:val="24"/>
        </w:rPr>
        <w:t>with</w:t>
      </w:r>
      <w:r>
        <w:rPr>
          <w:spacing w:val="21"/>
          <w:sz w:val="24"/>
        </w:rPr>
        <w:t xml:space="preserve"> </w:t>
      </w:r>
      <w:r>
        <w:rPr>
          <w:sz w:val="24"/>
        </w:rPr>
        <w:t>the</w:t>
      </w:r>
      <w:r>
        <w:rPr>
          <w:spacing w:val="17"/>
          <w:sz w:val="24"/>
        </w:rPr>
        <w:t xml:space="preserve"> </w:t>
      </w:r>
      <w:r>
        <w:rPr>
          <w:sz w:val="24"/>
        </w:rPr>
        <w:t>latest</w:t>
      </w:r>
      <w:r>
        <w:rPr>
          <w:spacing w:val="22"/>
          <w:sz w:val="24"/>
        </w:rPr>
        <w:t xml:space="preserve"> </w:t>
      </w:r>
      <w:r>
        <w:rPr>
          <w:sz w:val="24"/>
        </w:rPr>
        <w:t>available</w:t>
      </w:r>
      <w:r>
        <w:rPr>
          <w:spacing w:val="19"/>
          <w:sz w:val="24"/>
        </w:rPr>
        <w:t xml:space="preserve"> </w:t>
      </w:r>
      <w:r>
        <w:rPr>
          <w:sz w:val="24"/>
        </w:rPr>
        <w:t>analysis</w:t>
      </w:r>
      <w:r>
        <w:rPr>
          <w:spacing w:val="22"/>
          <w:sz w:val="24"/>
        </w:rPr>
        <w:t xml:space="preserve"> </w:t>
      </w:r>
      <w:r>
        <w:rPr>
          <w:sz w:val="24"/>
        </w:rPr>
        <w:t>carried</w:t>
      </w:r>
      <w:r>
        <w:rPr>
          <w:spacing w:val="19"/>
          <w:sz w:val="24"/>
        </w:rPr>
        <w:t xml:space="preserve"> </w:t>
      </w:r>
      <w:r>
        <w:rPr>
          <w:sz w:val="24"/>
        </w:rPr>
        <w:t>out</w:t>
      </w:r>
      <w:r>
        <w:rPr>
          <w:spacing w:val="21"/>
          <w:sz w:val="24"/>
        </w:rPr>
        <w:t xml:space="preserve"> </w:t>
      </w:r>
      <w:r>
        <w:rPr>
          <w:sz w:val="24"/>
        </w:rPr>
        <w:t>by</w:t>
      </w:r>
      <w:r>
        <w:rPr>
          <w:spacing w:val="13"/>
          <w:sz w:val="24"/>
        </w:rPr>
        <w:t xml:space="preserve"> </w:t>
      </w:r>
      <w:r>
        <w:rPr>
          <w:sz w:val="24"/>
        </w:rPr>
        <w:t>ENTSO-E</w:t>
      </w:r>
      <w:r>
        <w:rPr>
          <w:spacing w:val="21"/>
          <w:sz w:val="24"/>
        </w:rPr>
        <w:t xml:space="preserve"> </w:t>
      </w:r>
      <w:r>
        <w:rPr>
          <w:sz w:val="24"/>
        </w:rPr>
        <w:t>for</w:t>
      </w:r>
      <w:r>
        <w:rPr>
          <w:spacing w:val="19"/>
          <w:sz w:val="24"/>
        </w:rPr>
        <w:t xml:space="preserve"> </w:t>
      </w:r>
      <w:r>
        <w:rPr>
          <w:sz w:val="24"/>
        </w:rPr>
        <w:t>electricity</w:t>
      </w:r>
      <w:r>
        <w:rPr>
          <w:spacing w:val="-57"/>
          <w:sz w:val="24"/>
        </w:rPr>
        <w:t xml:space="preserve"> </w:t>
      </w:r>
      <w:r>
        <w:rPr>
          <w:sz w:val="24"/>
        </w:rPr>
        <w:t>in</w:t>
      </w:r>
      <w:r>
        <w:rPr>
          <w:spacing w:val="-1"/>
          <w:sz w:val="24"/>
        </w:rPr>
        <w:t xml:space="preserve"> </w:t>
      </w:r>
      <w:r>
        <w:rPr>
          <w:sz w:val="24"/>
        </w:rPr>
        <w:t>accordance</w:t>
      </w:r>
      <w:r>
        <w:rPr>
          <w:spacing w:val="1"/>
          <w:sz w:val="24"/>
        </w:rPr>
        <w:t xml:space="preserve"> </w:t>
      </w:r>
      <w:r>
        <w:rPr>
          <w:sz w:val="24"/>
        </w:rPr>
        <w:t>with the</w:t>
      </w:r>
      <w:r>
        <w:rPr>
          <w:spacing w:val="-2"/>
          <w:sz w:val="24"/>
        </w:rPr>
        <w:t xml:space="preserve"> </w:t>
      </w:r>
      <w:r>
        <w:rPr>
          <w:sz w:val="24"/>
        </w:rPr>
        <w:t>internal energy</w:t>
      </w:r>
      <w:r>
        <w:rPr>
          <w:spacing w:val="-5"/>
          <w:sz w:val="24"/>
        </w:rPr>
        <w:t xml:space="preserve"> </w:t>
      </w:r>
      <w:r>
        <w:rPr>
          <w:sz w:val="24"/>
        </w:rPr>
        <w:t>market</w:t>
      </w:r>
      <w:r>
        <w:rPr>
          <w:spacing w:val="-1"/>
          <w:sz w:val="24"/>
        </w:rPr>
        <w:t xml:space="preserve"> </w:t>
      </w:r>
      <w:r>
        <w:rPr>
          <w:sz w:val="24"/>
        </w:rPr>
        <w:t>legislation, notably:</w:t>
      </w:r>
    </w:p>
    <w:p w14:paraId="4B312414" w14:textId="77777777" w:rsidR="004B799C" w:rsidRDefault="004B799C">
      <w:pPr>
        <w:pStyle w:val="BodyText"/>
        <w:spacing w:before="10"/>
        <w:rPr>
          <w:sz w:val="20"/>
        </w:rPr>
      </w:pPr>
    </w:p>
    <w:p w14:paraId="3741E2B1" w14:textId="77777777" w:rsidR="004B799C" w:rsidRDefault="00CA4AAC">
      <w:pPr>
        <w:pStyle w:val="ListParagraph"/>
        <w:numPr>
          <w:ilvl w:val="1"/>
          <w:numId w:val="28"/>
        </w:numPr>
        <w:tabs>
          <w:tab w:val="left" w:pos="2092"/>
        </w:tabs>
        <w:ind w:right="953"/>
        <w:jc w:val="both"/>
        <w:rPr>
          <w:sz w:val="24"/>
        </w:rPr>
      </w:pPr>
      <w:r>
        <w:rPr>
          <w:sz w:val="24"/>
        </w:rPr>
        <w:t>for</w:t>
      </w:r>
      <w:r>
        <w:rPr>
          <w:spacing w:val="1"/>
          <w:sz w:val="24"/>
        </w:rPr>
        <w:t xml:space="preserve"> </w:t>
      </w:r>
      <w:r>
        <w:rPr>
          <w:sz w:val="24"/>
        </w:rPr>
        <w:t>measures</w:t>
      </w:r>
      <w:r>
        <w:rPr>
          <w:spacing w:val="1"/>
          <w:sz w:val="24"/>
        </w:rPr>
        <w:t xml:space="preserve"> </w:t>
      </w:r>
      <w:r>
        <w:rPr>
          <w:sz w:val="24"/>
        </w:rPr>
        <w:t>targeting</w:t>
      </w:r>
      <w:r>
        <w:rPr>
          <w:spacing w:val="1"/>
          <w:sz w:val="24"/>
        </w:rPr>
        <w:t xml:space="preserve"> </w:t>
      </w:r>
      <w:r>
        <w:rPr>
          <w:sz w:val="24"/>
        </w:rPr>
        <w:t>resource</w:t>
      </w:r>
      <w:r>
        <w:rPr>
          <w:spacing w:val="1"/>
          <w:sz w:val="24"/>
        </w:rPr>
        <w:t xml:space="preserve"> </w:t>
      </w:r>
      <w:r>
        <w:rPr>
          <w:sz w:val="24"/>
        </w:rPr>
        <w:t>adequacy,</w:t>
      </w:r>
      <w:r>
        <w:rPr>
          <w:spacing w:val="1"/>
          <w:sz w:val="24"/>
        </w:rPr>
        <w:t xml:space="preserve"> </w:t>
      </w:r>
      <w:r>
        <w:rPr>
          <w:sz w:val="24"/>
        </w:rPr>
        <w:t>the</w:t>
      </w:r>
      <w:r>
        <w:rPr>
          <w:spacing w:val="1"/>
          <w:sz w:val="24"/>
        </w:rPr>
        <w:t xml:space="preserve"> </w:t>
      </w:r>
      <w:r>
        <w:rPr>
          <w:sz w:val="24"/>
        </w:rPr>
        <w:t>European</w:t>
      </w:r>
      <w:r>
        <w:rPr>
          <w:spacing w:val="1"/>
          <w:sz w:val="24"/>
        </w:rPr>
        <w:t xml:space="preserve"> </w:t>
      </w:r>
      <w:r>
        <w:rPr>
          <w:sz w:val="24"/>
        </w:rPr>
        <w:t>resource</w:t>
      </w:r>
      <w:r>
        <w:rPr>
          <w:spacing w:val="1"/>
          <w:sz w:val="24"/>
        </w:rPr>
        <w:t xml:space="preserve"> </w:t>
      </w:r>
      <w:r>
        <w:rPr>
          <w:sz w:val="24"/>
        </w:rPr>
        <w:t>adequacy</w:t>
      </w:r>
      <w:r>
        <w:rPr>
          <w:spacing w:val="1"/>
          <w:sz w:val="24"/>
        </w:rPr>
        <w:t xml:space="preserve"> </w:t>
      </w:r>
      <w:r>
        <w:rPr>
          <w:sz w:val="24"/>
        </w:rPr>
        <w:t>assessments</w:t>
      </w:r>
      <w:r>
        <w:rPr>
          <w:spacing w:val="-1"/>
          <w:sz w:val="24"/>
        </w:rPr>
        <w:t xml:space="preserve"> </w:t>
      </w:r>
      <w:r>
        <w:rPr>
          <w:sz w:val="24"/>
        </w:rPr>
        <w:t>referred to</w:t>
      </w:r>
      <w:r>
        <w:rPr>
          <w:spacing w:val="1"/>
          <w:sz w:val="24"/>
        </w:rPr>
        <w:t xml:space="preserve"> </w:t>
      </w:r>
      <w:r>
        <w:rPr>
          <w:sz w:val="24"/>
        </w:rPr>
        <w:t>in Article</w:t>
      </w:r>
      <w:r>
        <w:rPr>
          <w:spacing w:val="-1"/>
          <w:sz w:val="24"/>
        </w:rPr>
        <w:t xml:space="preserve"> </w:t>
      </w:r>
      <w:r>
        <w:rPr>
          <w:sz w:val="24"/>
        </w:rPr>
        <w:t>23 of</w:t>
      </w:r>
      <w:r>
        <w:rPr>
          <w:spacing w:val="-2"/>
          <w:sz w:val="24"/>
        </w:rPr>
        <w:t xml:space="preserve"> </w:t>
      </w:r>
      <w:r>
        <w:rPr>
          <w:sz w:val="24"/>
        </w:rPr>
        <w:t>Regulation</w:t>
      </w:r>
      <w:r>
        <w:rPr>
          <w:spacing w:val="1"/>
          <w:sz w:val="24"/>
        </w:rPr>
        <w:t xml:space="preserve"> </w:t>
      </w:r>
      <w:r>
        <w:rPr>
          <w:sz w:val="24"/>
        </w:rPr>
        <w:t>(EU)</w:t>
      </w:r>
      <w:r>
        <w:rPr>
          <w:spacing w:val="-2"/>
          <w:sz w:val="24"/>
        </w:rPr>
        <w:t xml:space="preserve"> </w:t>
      </w:r>
      <w:r>
        <w:rPr>
          <w:sz w:val="24"/>
        </w:rPr>
        <w:t>2019/943;</w:t>
      </w:r>
    </w:p>
    <w:p w14:paraId="75A26874" w14:textId="77777777" w:rsidR="004B799C" w:rsidRDefault="004B799C">
      <w:pPr>
        <w:pStyle w:val="BodyText"/>
        <w:spacing w:before="10"/>
        <w:rPr>
          <w:sz w:val="20"/>
        </w:rPr>
      </w:pPr>
    </w:p>
    <w:p w14:paraId="728E2745" w14:textId="77777777" w:rsidR="004B799C" w:rsidRDefault="00CA4AAC">
      <w:pPr>
        <w:pStyle w:val="ListParagraph"/>
        <w:numPr>
          <w:ilvl w:val="1"/>
          <w:numId w:val="28"/>
        </w:numPr>
        <w:tabs>
          <w:tab w:val="left" w:pos="2092"/>
        </w:tabs>
        <w:ind w:right="958"/>
        <w:jc w:val="both"/>
        <w:rPr>
          <w:sz w:val="24"/>
        </w:rPr>
      </w:pPr>
      <w:r>
        <w:rPr>
          <w:sz w:val="24"/>
        </w:rPr>
        <w:t>for measures targeting structural congestion, the reports on structural congestions</w:t>
      </w:r>
      <w:r>
        <w:rPr>
          <w:spacing w:val="1"/>
          <w:sz w:val="24"/>
        </w:rPr>
        <w:t xml:space="preserve"> </w:t>
      </w:r>
      <w:r>
        <w:rPr>
          <w:sz w:val="24"/>
        </w:rPr>
        <w:t>and</w:t>
      </w:r>
      <w:r>
        <w:rPr>
          <w:spacing w:val="1"/>
          <w:sz w:val="24"/>
        </w:rPr>
        <w:t xml:space="preserve"> </w:t>
      </w:r>
      <w:r>
        <w:rPr>
          <w:sz w:val="24"/>
        </w:rPr>
        <w:t>other</w:t>
      </w:r>
      <w:r>
        <w:rPr>
          <w:spacing w:val="1"/>
          <w:sz w:val="24"/>
        </w:rPr>
        <w:t xml:space="preserve"> </w:t>
      </w:r>
      <w:r>
        <w:rPr>
          <w:sz w:val="24"/>
        </w:rPr>
        <w:t>major</w:t>
      </w:r>
      <w:r>
        <w:rPr>
          <w:spacing w:val="1"/>
          <w:sz w:val="24"/>
        </w:rPr>
        <w:t xml:space="preserve"> </w:t>
      </w:r>
      <w:r>
        <w:rPr>
          <w:sz w:val="24"/>
        </w:rPr>
        <w:t>physical</w:t>
      </w:r>
      <w:r>
        <w:rPr>
          <w:spacing w:val="1"/>
          <w:sz w:val="24"/>
        </w:rPr>
        <w:t xml:space="preserve"> </w:t>
      </w:r>
      <w:r>
        <w:rPr>
          <w:sz w:val="24"/>
        </w:rPr>
        <w:t>congestions</w:t>
      </w:r>
      <w:r>
        <w:rPr>
          <w:spacing w:val="1"/>
          <w:sz w:val="24"/>
        </w:rPr>
        <w:t xml:space="preserve"> </w:t>
      </w:r>
      <w:r>
        <w:rPr>
          <w:sz w:val="24"/>
        </w:rPr>
        <w:t>between</w:t>
      </w:r>
      <w:r>
        <w:rPr>
          <w:spacing w:val="1"/>
          <w:sz w:val="24"/>
        </w:rPr>
        <w:t xml:space="preserve"> </w:t>
      </w:r>
      <w:r>
        <w:rPr>
          <w:sz w:val="24"/>
        </w:rPr>
        <w:t>and</w:t>
      </w:r>
      <w:r>
        <w:rPr>
          <w:spacing w:val="1"/>
          <w:sz w:val="24"/>
        </w:rPr>
        <w:t xml:space="preserve"> </w:t>
      </w:r>
      <w:r>
        <w:rPr>
          <w:sz w:val="24"/>
        </w:rPr>
        <w:t>within</w:t>
      </w:r>
      <w:r>
        <w:rPr>
          <w:spacing w:val="1"/>
          <w:sz w:val="24"/>
        </w:rPr>
        <w:t xml:space="preserve"> </w:t>
      </w:r>
      <w:r>
        <w:rPr>
          <w:sz w:val="24"/>
        </w:rPr>
        <w:t>bidding</w:t>
      </w:r>
      <w:r>
        <w:rPr>
          <w:spacing w:val="1"/>
          <w:sz w:val="24"/>
        </w:rPr>
        <w:t xml:space="preserve"> </w:t>
      </w:r>
      <w:r>
        <w:rPr>
          <w:sz w:val="24"/>
        </w:rPr>
        <w:t>zones,</w:t>
      </w:r>
      <w:r>
        <w:rPr>
          <w:spacing w:val="1"/>
          <w:sz w:val="24"/>
        </w:rPr>
        <w:t xml:space="preserve"> </w:t>
      </w:r>
      <w:r>
        <w:rPr>
          <w:sz w:val="24"/>
        </w:rPr>
        <w:t>mentioned</w:t>
      </w:r>
      <w:r>
        <w:rPr>
          <w:spacing w:val="-1"/>
          <w:sz w:val="24"/>
        </w:rPr>
        <w:t xml:space="preserve"> </w:t>
      </w:r>
      <w:r>
        <w:rPr>
          <w:sz w:val="24"/>
        </w:rPr>
        <w:t>in Article 14,</w:t>
      </w:r>
      <w:r>
        <w:rPr>
          <w:spacing w:val="2"/>
          <w:sz w:val="24"/>
        </w:rPr>
        <w:t xml:space="preserve"> </w:t>
      </w:r>
      <w:r>
        <w:rPr>
          <w:sz w:val="24"/>
        </w:rPr>
        <w:t>point (2), of</w:t>
      </w:r>
      <w:r>
        <w:rPr>
          <w:spacing w:val="-1"/>
          <w:sz w:val="24"/>
        </w:rPr>
        <w:t xml:space="preserve"> </w:t>
      </w:r>
      <w:r>
        <w:rPr>
          <w:sz w:val="24"/>
        </w:rPr>
        <w:t>Regulation</w:t>
      </w:r>
      <w:r>
        <w:rPr>
          <w:spacing w:val="1"/>
          <w:sz w:val="24"/>
        </w:rPr>
        <w:t xml:space="preserve"> </w:t>
      </w:r>
      <w:r>
        <w:rPr>
          <w:sz w:val="24"/>
        </w:rPr>
        <w:t>(EU) 2019/943.</w:t>
      </w:r>
    </w:p>
    <w:p w14:paraId="52856918" w14:textId="77777777" w:rsidR="004B799C" w:rsidRDefault="004B799C">
      <w:pPr>
        <w:pStyle w:val="BodyText"/>
        <w:spacing w:before="11"/>
        <w:rPr>
          <w:sz w:val="20"/>
        </w:rPr>
      </w:pPr>
    </w:p>
    <w:p w14:paraId="631D8E44" w14:textId="77777777" w:rsidR="004B799C" w:rsidRDefault="00CA4AAC">
      <w:pPr>
        <w:pStyle w:val="ListParagraph"/>
        <w:numPr>
          <w:ilvl w:val="0"/>
          <w:numId w:val="28"/>
        </w:numPr>
        <w:tabs>
          <w:tab w:val="left" w:pos="1559"/>
        </w:tabs>
        <w:ind w:left="1558" w:right="961" w:hanging="600"/>
        <w:jc w:val="both"/>
        <w:rPr>
          <w:sz w:val="24"/>
        </w:rPr>
      </w:pPr>
      <w:r>
        <w:rPr>
          <w:sz w:val="24"/>
        </w:rPr>
        <w:t>Member</w:t>
      </w:r>
      <w:r>
        <w:rPr>
          <w:spacing w:val="1"/>
          <w:sz w:val="24"/>
        </w:rPr>
        <w:t xml:space="preserve"> </w:t>
      </w:r>
      <w:r>
        <w:rPr>
          <w:sz w:val="24"/>
        </w:rPr>
        <w:t>States</w:t>
      </w:r>
      <w:r>
        <w:rPr>
          <w:spacing w:val="1"/>
          <w:sz w:val="24"/>
        </w:rPr>
        <w:t xml:space="preserve"> </w:t>
      </w:r>
      <w:r>
        <w:rPr>
          <w:sz w:val="24"/>
        </w:rPr>
        <w:t>may</w:t>
      </w:r>
      <w:r>
        <w:rPr>
          <w:spacing w:val="1"/>
          <w:sz w:val="24"/>
        </w:rPr>
        <w:t xml:space="preserve"> </w:t>
      </w:r>
      <w:r>
        <w:rPr>
          <w:sz w:val="24"/>
        </w:rPr>
        <w:t>also</w:t>
      </w:r>
      <w:r>
        <w:rPr>
          <w:spacing w:val="1"/>
          <w:sz w:val="24"/>
        </w:rPr>
        <w:t xml:space="preserve"> </w:t>
      </w:r>
      <w:r>
        <w:rPr>
          <w:sz w:val="24"/>
        </w:rPr>
        <w:t>rely</w:t>
      </w:r>
      <w:r>
        <w:rPr>
          <w:spacing w:val="1"/>
          <w:sz w:val="24"/>
        </w:rPr>
        <w:t xml:space="preserve"> </w:t>
      </w:r>
      <w:r>
        <w:rPr>
          <w:sz w:val="24"/>
        </w:rPr>
        <w:t>on</w:t>
      </w:r>
      <w:r>
        <w:rPr>
          <w:spacing w:val="1"/>
          <w:sz w:val="24"/>
        </w:rPr>
        <w:t xml:space="preserve"> </w:t>
      </w:r>
      <w:r>
        <w:rPr>
          <w:sz w:val="24"/>
        </w:rPr>
        <w:t>national</w:t>
      </w:r>
      <w:r>
        <w:rPr>
          <w:spacing w:val="1"/>
          <w:sz w:val="24"/>
        </w:rPr>
        <w:t xml:space="preserve"> </w:t>
      </w:r>
      <w:r>
        <w:rPr>
          <w:sz w:val="24"/>
        </w:rPr>
        <w:t>resource</w:t>
      </w:r>
      <w:r>
        <w:rPr>
          <w:spacing w:val="1"/>
          <w:sz w:val="24"/>
        </w:rPr>
        <w:t xml:space="preserve"> </w:t>
      </w:r>
      <w:r>
        <w:rPr>
          <w:sz w:val="24"/>
        </w:rPr>
        <w:t>adequacy</w:t>
      </w:r>
      <w:r>
        <w:rPr>
          <w:spacing w:val="1"/>
          <w:sz w:val="24"/>
        </w:rPr>
        <w:t xml:space="preserve"> </w:t>
      </w:r>
      <w:r>
        <w:rPr>
          <w:sz w:val="24"/>
        </w:rPr>
        <w:t>assessments</w:t>
      </w:r>
      <w:r>
        <w:rPr>
          <w:spacing w:val="61"/>
          <w:sz w:val="24"/>
        </w:rPr>
        <w:t xml:space="preserve"> </w:t>
      </w:r>
      <w:r>
        <w:rPr>
          <w:sz w:val="24"/>
        </w:rPr>
        <w:t>to</w:t>
      </w:r>
      <w:r>
        <w:rPr>
          <w:spacing w:val="-57"/>
          <w:sz w:val="24"/>
        </w:rPr>
        <w:t xml:space="preserve"> </w:t>
      </w:r>
      <w:r>
        <w:rPr>
          <w:sz w:val="24"/>
        </w:rPr>
        <w:t>demonstrate the necessity of security of supply measures, to the extent permitted under</w:t>
      </w:r>
      <w:r>
        <w:rPr>
          <w:spacing w:val="1"/>
          <w:sz w:val="24"/>
        </w:rPr>
        <w:t xml:space="preserve"> </w:t>
      </w:r>
      <w:r>
        <w:rPr>
          <w:sz w:val="24"/>
        </w:rPr>
        <w:t>Article</w:t>
      </w:r>
      <w:r>
        <w:rPr>
          <w:spacing w:val="-1"/>
          <w:sz w:val="24"/>
        </w:rPr>
        <w:t xml:space="preserve"> </w:t>
      </w:r>
      <w:r>
        <w:rPr>
          <w:sz w:val="24"/>
        </w:rPr>
        <w:t>24 ofRegulation</w:t>
      </w:r>
      <w:r>
        <w:rPr>
          <w:spacing w:val="1"/>
          <w:sz w:val="24"/>
        </w:rPr>
        <w:t xml:space="preserve"> </w:t>
      </w:r>
      <w:r>
        <w:rPr>
          <w:sz w:val="24"/>
        </w:rPr>
        <w:t>(EU) 2019/943.</w:t>
      </w:r>
    </w:p>
    <w:p w14:paraId="7FE7AAA7" w14:textId="77777777" w:rsidR="004B799C" w:rsidRDefault="004B799C">
      <w:pPr>
        <w:pStyle w:val="BodyText"/>
        <w:spacing w:before="10"/>
        <w:rPr>
          <w:sz w:val="20"/>
        </w:rPr>
      </w:pPr>
    </w:p>
    <w:p w14:paraId="758AD4B5" w14:textId="77777777" w:rsidR="004B799C" w:rsidRDefault="00CA4AAC">
      <w:pPr>
        <w:pStyle w:val="ListParagraph"/>
        <w:numPr>
          <w:ilvl w:val="0"/>
          <w:numId w:val="28"/>
        </w:numPr>
        <w:tabs>
          <w:tab w:val="left" w:pos="1559"/>
        </w:tabs>
        <w:ind w:left="1558" w:right="954" w:hanging="600"/>
        <w:jc w:val="both"/>
        <w:rPr>
          <w:sz w:val="24"/>
        </w:rPr>
      </w:pPr>
      <w:r>
        <w:rPr>
          <w:sz w:val="24"/>
        </w:rPr>
        <w:t>Measures related to the risk of near term electricity crises should be identified in the</w:t>
      </w:r>
      <w:r>
        <w:rPr>
          <w:spacing w:val="1"/>
          <w:sz w:val="24"/>
        </w:rPr>
        <w:t xml:space="preserve"> </w:t>
      </w:r>
      <w:r>
        <w:rPr>
          <w:sz w:val="24"/>
        </w:rPr>
        <w:t>national</w:t>
      </w:r>
      <w:r>
        <w:rPr>
          <w:spacing w:val="1"/>
          <w:sz w:val="24"/>
        </w:rPr>
        <w:t xml:space="preserve"> </w:t>
      </w:r>
      <w:r>
        <w:rPr>
          <w:sz w:val="24"/>
        </w:rPr>
        <w:t>risk-preparedness</w:t>
      </w:r>
      <w:r>
        <w:rPr>
          <w:spacing w:val="1"/>
          <w:sz w:val="24"/>
        </w:rPr>
        <w:t xml:space="preserve"> </w:t>
      </w:r>
      <w:r>
        <w:rPr>
          <w:sz w:val="24"/>
        </w:rPr>
        <w:t>plan</w:t>
      </w:r>
      <w:r>
        <w:rPr>
          <w:spacing w:val="1"/>
          <w:sz w:val="24"/>
        </w:rPr>
        <w:t xml:space="preserve"> </w:t>
      </w:r>
      <w:r>
        <w:rPr>
          <w:sz w:val="24"/>
        </w:rPr>
        <w:t>provided</w:t>
      </w:r>
      <w:r>
        <w:rPr>
          <w:spacing w:val="1"/>
          <w:sz w:val="24"/>
        </w:rPr>
        <w:t xml:space="preserve"> </w:t>
      </w:r>
      <w:r>
        <w:rPr>
          <w:sz w:val="24"/>
        </w:rPr>
        <w:t>for</w:t>
      </w:r>
      <w:r>
        <w:rPr>
          <w:spacing w:val="1"/>
          <w:sz w:val="24"/>
        </w:rPr>
        <w:t xml:space="preserve"> </w:t>
      </w:r>
      <w:r>
        <w:rPr>
          <w:sz w:val="24"/>
        </w:rPr>
        <w:t>in</w:t>
      </w:r>
      <w:r>
        <w:rPr>
          <w:spacing w:val="1"/>
          <w:sz w:val="24"/>
        </w:rPr>
        <w:t xml:space="preserve"> </w:t>
      </w:r>
      <w:r>
        <w:rPr>
          <w:sz w:val="24"/>
        </w:rPr>
        <w:t>Article</w:t>
      </w:r>
      <w:r>
        <w:rPr>
          <w:spacing w:val="1"/>
          <w:sz w:val="24"/>
        </w:rPr>
        <w:t xml:space="preserve"> </w:t>
      </w:r>
      <w:r>
        <w:rPr>
          <w:sz w:val="24"/>
        </w:rPr>
        <w:t>11</w:t>
      </w:r>
      <w:r>
        <w:rPr>
          <w:spacing w:val="1"/>
          <w:sz w:val="24"/>
        </w:rPr>
        <w:t xml:space="preserve"> </w:t>
      </w:r>
      <w:r>
        <w:rPr>
          <w:sz w:val="24"/>
        </w:rPr>
        <w:t>of</w:t>
      </w:r>
      <w:r>
        <w:rPr>
          <w:spacing w:val="1"/>
          <w:sz w:val="24"/>
        </w:rPr>
        <w:t xml:space="preserve"> </w:t>
      </w:r>
      <w:r>
        <w:rPr>
          <w:sz w:val="24"/>
        </w:rPr>
        <w:t>Regulation</w:t>
      </w:r>
      <w:r>
        <w:rPr>
          <w:spacing w:val="1"/>
          <w:sz w:val="24"/>
        </w:rPr>
        <w:t xml:space="preserve"> </w:t>
      </w:r>
      <w:r>
        <w:rPr>
          <w:sz w:val="24"/>
        </w:rPr>
        <w:t>(EU)</w:t>
      </w:r>
      <w:r>
        <w:rPr>
          <w:spacing w:val="1"/>
          <w:sz w:val="24"/>
        </w:rPr>
        <w:t xml:space="preserve"> </w:t>
      </w:r>
      <w:r>
        <w:rPr>
          <w:sz w:val="24"/>
        </w:rPr>
        <w:t>2019/941</w:t>
      </w:r>
      <w:r>
        <w:rPr>
          <w:sz w:val="24"/>
          <w:vertAlign w:val="superscript"/>
        </w:rPr>
        <w:t>107</w:t>
      </w:r>
      <w:r>
        <w:rPr>
          <w:sz w:val="24"/>
        </w:rPr>
        <w:t>.</w:t>
      </w:r>
    </w:p>
    <w:p w14:paraId="6A0F1053" w14:textId="77777777" w:rsidR="004B799C" w:rsidRDefault="00CA4AAC">
      <w:pPr>
        <w:pStyle w:val="ListParagraph"/>
        <w:numPr>
          <w:ilvl w:val="0"/>
          <w:numId w:val="28"/>
        </w:numPr>
        <w:tabs>
          <w:tab w:val="left" w:pos="1559"/>
        </w:tabs>
        <w:spacing w:before="240"/>
        <w:ind w:left="1558" w:right="956" w:hanging="600"/>
        <w:jc w:val="both"/>
        <w:rPr>
          <w:sz w:val="24"/>
        </w:rPr>
      </w:pPr>
      <w:r>
        <w:rPr>
          <w:sz w:val="24"/>
        </w:rPr>
        <w:t>Member States proposing to introduce several measures targeting security of electricity</w:t>
      </w:r>
      <w:r>
        <w:rPr>
          <w:spacing w:val="1"/>
          <w:sz w:val="24"/>
        </w:rPr>
        <w:t xml:space="preserve"> </w:t>
      </w:r>
      <w:r>
        <w:rPr>
          <w:sz w:val="24"/>
        </w:rPr>
        <w:t>supply must clearly explain how they interact with one another in reaching (but not</w:t>
      </w:r>
      <w:r>
        <w:rPr>
          <w:spacing w:val="1"/>
          <w:sz w:val="24"/>
        </w:rPr>
        <w:t xml:space="preserve"> </w:t>
      </w:r>
      <w:r>
        <w:rPr>
          <w:sz w:val="24"/>
        </w:rPr>
        <w:t>going</w:t>
      </w:r>
      <w:r>
        <w:rPr>
          <w:spacing w:val="-3"/>
          <w:sz w:val="24"/>
        </w:rPr>
        <w:t xml:space="preserve"> </w:t>
      </w:r>
      <w:r>
        <w:rPr>
          <w:sz w:val="24"/>
        </w:rPr>
        <w:t>beyond) the</w:t>
      </w:r>
      <w:r>
        <w:rPr>
          <w:spacing w:val="-2"/>
          <w:sz w:val="24"/>
        </w:rPr>
        <w:t xml:space="preserve"> </w:t>
      </w:r>
      <w:r>
        <w:rPr>
          <w:sz w:val="24"/>
        </w:rPr>
        <w:t>reliability</w:t>
      </w:r>
      <w:r>
        <w:rPr>
          <w:spacing w:val="-8"/>
          <w:sz w:val="24"/>
        </w:rPr>
        <w:t xml:space="preserve"> </w:t>
      </w:r>
      <w:r>
        <w:rPr>
          <w:sz w:val="24"/>
        </w:rPr>
        <w:t>standard.</w:t>
      </w:r>
    </w:p>
    <w:p w14:paraId="5EF221A2" w14:textId="77777777" w:rsidR="004B799C" w:rsidRDefault="004B799C">
      <w:pPr>
        <w:pStyle w:val="BodyText"/>
        <w:spacing w:before="11"/>
        <w:rPr>
          <w:sz w:val="20"/>
        </w:rPr>
      </w:pPr>
    </w:p>
    <w:p w14:paraId="0A0129C2" w14:textId="77777777" w:rsidR="004B799C" w:rsidRDefault="00CA4AAC">
      <w:pPr>
        <w:pStyle w:val="ListParagraph"/>
        <w:numPr>
          <w:ilvl w:val="0"/>
          <w:numId w:val="28"/>
        </w:numPr>
        <w:tabs>
          <w:tab w:val="left" w:pos="1559"/>
        </w:tabs>
        <w:ind w:left="1558" w:right="957" w:hanging="600"/>
        <w:jc w:val="both"/>
        <w:rPr>
          <w:sz w:val="24"/>
        </w:rPr>
      </w:pPr>
      <w:r>
        <w:rPr>
          <w:sz w:val="24"/>
        </w:rPr>
        <w:t>The</w:t>
      </w:r>
      <w:r>
        <w:rPr>
          <w:spacing w:val="1"/>
          <w:sz w:val="24"/>
        </w:rPr>
        <w:t xml:space="preserve"> </w:t>
      </w:r>
      <w:r>
        <w:rPr>
          <w:sz w:val="24"/>
        </w:rPr>
        <w:t>regulatory</w:t>
      </w:r>
      <w:r>
        <w:rPr>
          <w:spacing w:val="1"/>
          <w:sz w:val="24"/>
        </w:rPr>
        <w:t xml:space="preserve"> </w:t>
      </w:r>
      <w:r>
        <w:rPr>
          <w:sz w:val="24"/>
        </w:rPr>
        <w:t>or</w:t>
      </w:r>
      <w:r>
        <w:rPr>
          <w:spacing w:val="1"/>
          <w:sz w:val="24"/>
        </w:rPr>
        <w:t xml:space="preserve"> </w:t>
      </w:r>
      <w:r>
        <w:rPr>
          <w:sz w:val="24"/>
        </w:rPr>
        <w:t>market</w:t>
      </w:r>
      <w:r>
        <w:rPr>
          <w:spacing w:val="1"/>
          <w:sz w:val="24"/>
        </w:rPr>
        <w:t xml:space="preserve"> </w:t>
      </w:r>
      <w:r>
        <w:rPr>
          <w:sz w:val="24"/>
        </w:rPr>
        <w:t>failure(s),</w:t>
      </w:r>
      <w:r>
        <w:rPr>
          <w:spacing w:val="1"/>
          <w:sz w:val="24"/>
        </w:rPr>
        <w:t xml:space="preserve"> </w:t>
      </w:r>
      <w:r>
        <w:rPr>
          <w:sz w:val="24"/>
        </w:rPr>
        <w:t>preventing</w:t>
      </w:r>
      <w:r>
        <w:rPr>
          <w:spacing w:val="1"/>
          <w:sz w:val="24"/>
        </w:rPr>
        <w:t xml:space="preserve"> </w:t>
      </w:r>
      <w:r>
        <w:rPr>
          <w:sz w:val="24"/>
        </w:rPr>
        <w:t>a</w:t>
      </w:r>
      <w:r>
        <w:rPr>
          <w:spacing w:val="1"/>
          <w:sz w:val="24"/>
        </w:rPr>
        <w:t xml:space="preserve"> </w:t>
      </w:r>
      <w:r>
        <w:rPr>
          <w:sz w:val="24"/>
        </w:rPr>
        <w:t>sufficient</w:t>
      </w:r>
      <w:r>
        <w:rPr>
          <w:spacing w:val="1"/>
          <w:sz w:val="24"/>
        </w:rPr>
        <w:t xml:space="preserve"> </w:t>
      </w:r>
      <w:r>
        <w:rPr>
          <w:sz w:val="24"/>
        </w:rPr>
        <w:t>level</w:t>
      </w:r>
      <w:r>
        <w:rPr>
          <w:spacing w:val="1"/>
          <w:sz w:val="24"/>
        </w:rPr>
        <w:t xml:space="preserve"> </w:t>
      </w:r>
      <w:r>
        <w:rPr>
          <w:sz w:val="24"/>
        </w:rPr>
        <w:t>of</w:t>
      </w:r>
      <w:r>
        <w:rPr>
          <w:spacing w:val="1"/>
          <w:sz w:val="24"/>
        </w:rPr>
        <w:t xml:space="preserve"> </w:t>
      </w:r>
      <w:r>
        <w:rPr>
          <w:sz w:val="24"/>
        </w:rPr>
        <w:t>security</w:t>
      </w:r>
      <w:r>
        <w:rPr>
          <w:spacing w:val="60"/>
          <w:sz w:val="24"/>
        </w:rPr>
        <w:t xml:space="preserve"> </w:t>
      </w:r>
      <w:r>
        <w:rPr>
          <w:sz w:val="24"/>
        </w:rPr>
        <w:t>of</w:t>
      </w:r>
      <w:r>
        <w:rPr>
          <w:spacing w:val="1"/>
          <w:sz w:val="24"/>
        </w:rPr>
        <w:t xml:space="preserve"> </w:t>
      </w:r>
      <w:r>
        <w:rPr>
          <w:sz w:val="24"/>
        </w:rPr>
        <w:t>electricity supply (and of environmental protection if relevant) being achieved in the</w:t>
      </w:r>
      <w:r>
        <w:rPr>
          <w:spacing w:val="1"/>
          <w:sz w:val="24"/>
        </w:rPr>
        <w:t xml:space="preserve"> </w:t>
      </w:r>
      <w:r>
        <w:rPr>
          <w:sz w:val="24"/>
        </w:rPr>
        <w:t>absence</w:t>
      </w:r>
      <w:r>
        <w:rPr>
          <w:spacing w:val="-2"/>
          <w:sz w:val="24"/>
        </w:rPr>
        <w:t xml:space="preserve"> </w:t>
      </w:r>
      <w:r>
        <w:rPr>
          <w:sz w:val="24"/>
        </w:rPr>
        <w:t>of intervention,</w:t>
      </w:r>
      <w:r>
        <w:rPr>
          <w:spacing w:val="2"/>
          <w:sz w:val="24"/>
        </w:rPr>
        <w:t xml:space="preserve"> </w:t>
      </w:r>
      <w:r>
        <w:rPr>
          <w:sz w:val="24"/>
        </w:rPr>
        <w:t>must be</w:t>
      </w:r>
      <w:r>
        <w:rPr>
          <w:spacing w:val="-1"/>
          <w:sz w:val="24"/>
        </w:rPr>
        <w:t xml:space="preserve"> </w:t>
      </w:r>
      <w:r>
        <w:rPr>
          <w:sz w:val="24"/>
        </w:rPr>
        <w:t>identified.</w:t>
      </w:r>
    </w:p>
    <w:p w14:paraId="69ABAC26" w14:textId="77777777" w:rsidR="004B799C" w:rsidRDefault="004B799C">
      <w:pPr>
        <w:pStyle w:val="BodyText"/>
        <w:spacing w:before="10"/>
        <w:rPr>
          <w:sz w:val="20"/>
        </w:rPr>
      </w:pPr>
    </w:p>
    <w:p w14:paraId="79F8223D" w14:textId="77777777" w:rsidR="004B799C" w:rsidRDefault="00CA4AAC">
      <w:pPr>
        <w:pStyle w:val="ListParagraph"/>
        <w:numPr>
          <w:ilvl w:val="0"/>
          <w:numId w:val="28"/>
        </w:numPr>
        <w:tabs>
          <w:tab w:val="left" w:pos="1559"/>
        </w:tabs>
        <w:ind w:left="1558" w:right="954" w:hanging="600"/>
        <w:jc w:val="both"/>
        <w:rPr>
          <w:sz w:val="24"/>
        </w:rPr>
      </w:pPr>
      <w:r>
        <w:rPr>
          <w:sz w:val="24"/>
        </w:rPr>
        <w:t>Existing</w:t>
      </w:r>
      <w:r>
        <w:rPr>
          <w:spacing w:val="1"/>
          <w:sz w:val="24"/>
        </w:rPr>
        <w:t xml:space="preserve"> </w:t>
      </w:r>
      <w:r>
        <w:rPr>
          <w:sz w:val="24"/>
        </w:rPr>
        <w:t>measures</w:t>
      </w:r>
      <w:r>
        <w:rPr>
          <w:spacing w:val="1"/>
          <w:sz w:val="24"/>
        </w:rPr>
        <w:t xml:space="preserve"> </w:t>
      </w:r>
      <w:r>
        <w:rPr>
          <w:sz w:val="24"/>
        </w:rPr>
        <w:t>that</w:t>
      </w:r>
      <w:r>
        <w:rPr>
          <w:spacing w:val="1"/>
          <w:sz w:val="24"/>
        </w:rPr>
        <w:t xml:space="preserve"> </w:t>
      </w:r>
      <w:r>
        <w:rPr>
          <w:sz w:val="24"/>
        </w:rPr>
        <w:t>already target</w:t>
      </w:r>
      <w:r>
        <w:rPr>
          <w:spacing w:val="1"/>
          <w:sz w:val="24"/>
        </w:rPr>
        <w:t xml:space="preserve"> </w:t>
      </w:r>
      <w:r>
        <w:rPr>
          <w:sz w:val="24"/>
        </w:rPr>
        <w:t>the</w:t>
      </w:r>
      <w:r>
        <w:rPr>
          <w:spacing w:val="1"/>
          <w:sz w:val="24"/>
        </w:rPr>
        <w:t xml:space="preserve"> </w:t>
      </w:r>
      <w:r>
        <w:rPr>
          <w:sz w:val="24"/>
        </w:rPr>
        <w:t>identified</w:t>
      </w:r>
      <w:r>
        <w:rPr>
          <w:spacing w:val="1"/>
          <w:sz w:val="24"/>
        </w:rPr>
        <w:t xml:space="preserve"> </w:t>
      </w:r>
      <w:r>
        <w:rPr>
          <w:sz w:val="24"/>
        </w:rPr>
        <w:t>market</w:t>
      </w:r>
      <w:r>
        <w:rPr>
          <w:spacing w:val="1"/>
          <w:sz w:val="24"/>
        </w:rPr>
        <w:t xml:space="preserve"> </w:t>
      </w:r>
      <w:r>
        <w:rPr>
          <w:sz w:val="24"/>
        </w:rPr>
        <w:t>failure(s)</w:t>
      </w:r>
      <w:r>
        <w:rPr>
          <w:spacing w:val="1"/>
          <w:sz w:val="24"/>
        </w:rPr>
        <w:t xml:space="preserve"> </w:t>
      </w:r>
      <w:r>
        <w:rPr>
          <w:sz w:val="24"/>
        </w:rPr>
        <w:t>must</w:t>
      </w:r>
      <w:r>
        <w:rPr>
          <w:spacing w:val="1"/>
          <w:sz w:val="24"/>
        </w:rPr>
        <w:t xml:space="preserve"> </w:t>
      </w:r>
      <w:r>
        <w:rPr>
          <w:sz w:val="24"/>
        </w:rPr>
        <w:t>also</w:t>
      </w:r>
      <w:r>
        <w:rPr>
          <w:spacing w:val="1"/>
          <w:sz w:val="24"/>
        </w:rPr>
        <w:t xml:space="preserve"> </w:t>
      </w:r>
      <w:r>
        <w:rPr>
          <w:sz w:val="24"/>
        </w:rPr>
        <w:t>be</w:t>
      </w:r>
      <w:r>
        <w:rPr>
          <w:spacing w:val="1"/>
          <w:sz w:val="24"/>
        </w:rPr>
        <w:t xml:space="preserve"> </w:t>
      </w:r>
      <w:r>
        <w:rPr>
          <w:sz w:val="24"/>
        </w:rPr>
        <w:t>identified.</w:t>
      </w:r>
    </w:p>
    <w:p w14:paraId="3F4688B4" w14:textId="77777777" w:rsidR="004B799C" w:rsidRDefault="004B799C">
      <w:pPr>
        <w:pStyle w:val="BodyText"/>
        <w:spacing w:before="10"/>
        <w:rPr>
          <w:sz w:val="20"/>
        </w:rPr>
      </w:pPr>
    </w:p>
    <w:p w14:paraId="0FF735B0" w14:textId="77777777" w:rsidR="004B799C" w:rsidRDefault="00CA4AAC">
      <w:pPr>
        <w:pStyle w:val="ListParagraph"/>
        <w:numPr>
          <w:ilvl w:val="0"/>
          <w:numId w:val="28"/>
        </w:numPr>
        <w:tabs>
          <w:tab w:val="left" w:pos="1559"/>
        </w:tabs>
        <w:ind w:left="1558" w:right="958" w:hanging="600"/>
        <w:jc w:val="both"/>
        <w:rPr>
          <w:sz w:val="24"/>
        </w:rPr>
      </w:pPr>
      <w:r>
        <w:rPr>
          <w:sz w:val="24"/>
        </w:rPr>
        <w:t>Member</w:t>
      </w:r>
      <w:r>
        <w:rPr>
          <w:spacing w:val="1"/>
          <w:sz w:val="24"/>
        </w:rPr>
        <w:t xml:space="preserve"> </w:t>
      </w:r>
      <w:r>
        <w:rPr>
          <w:sz w:val="24"/>
        </w:rPr>
        <w:t>States</w:t>
      </w:r>
      <w:r>
        <w:rPr>
          <w:spacing w:val="1"/>
          <w:sz w:val="24"/>
        </w:rPr>
        <w:t xml:space="preserve"> </w:t>
      </w:r>
      <w:r>
        <w:rPr>
          <w:sz w:val="24"/>
        </w:rPr>
        <w:t>must</w:t>
      </w:r>
      <w:r>
        <w:rPr>
          <w:spacing w:val="1"/>
          <w:sz w:val="24"/>
        </w:rPr>
        <w:t xml:space="preserve"> </w:t>
      </w:r>
      <w:r>
        <w:rPr>
          <w:sz w:val="24"/>
        </w:rPr>
        <w:t>clearly</w:t>
      </w:r>
      <w:r>
        <w:rPr>
          <w:spacing w:val="1"/>
          <w:sz w:val="24"/>
        </w:rPr>
        <w:t xml:space="preserve"> </w:t>
      </w:r>
      <w:r>
        <w:rPr>
          <w:sz w:val="24"/>
        </w:rPr>
        <w:t>demonstrate</w:t>
      </w:r>
      <w:r>
        <w:rPr>
          <w:spacing w:val="1"/>
          <w:sz w:val="24"/>
        </w:rPr>
        <w:t xml:space="preserve"> </w:t>
      </w:r>
      <w:r>
        <w:rPr>
          <w:sz w:val="24"/>
        </w:rPr>
        <w:t>the</w:t>
      </w:r>
      <w:r>
        <w:rPr>
          <w:spacing w:val="1"/>
          <w:sz w:val="24"/>
        </w:rPr>
        <w:t xml:space="preserve"> </w:t>
      </w:r>
      <w:r>
        <w:rPr>
          <w:sz w:val="24"/>
        </w:rPr>
        <w:t>reasons</w:t>
      </w:r>
      <w:r>
        <w:rPr>
          <w:spacing w:val="1"/>
          <w:sz w:val="24"/>
        </w:rPr>
        <w:t xml:space="preserve"> </w:t>
      </w:r>
      <w:r>
        <w:rPr>
          <w:sz w:val="24"/>
        </w:rPr>
        <w:t>why</w:t>
      </w:r>
      <w:r>
        <w:rPr>
          <w:spacing w:val="1"/>
          <w:sz w:val="24"/>
        </w:rPr>
        <w:t xml:space="preserve"> </w:t>
      </w:r>
      <w:r>
        <w:rPr>
          <w:sz w:val="24"/>
        </w:rPr>
        <w:t>the</w:t>
      </w:r>
      <w:r>
        <w:rPr>
          <w:spacing w:val="1"/>
          <w:sz w:val="24"/>
        </w:rPr>
        <w:t xml:space="preserve"> </w:t>
      </w:r>
      <w:r>
        <w:rPr>
          <w:sz w:val="24"/>
        </w:rPr>
        <w:t>market</w:t>
      </w:r>
      <w:r>
        <w:rPr>
          <w:spacing w:val="1"/>
          <w:sz w:val="24"/>
        </w:rPr>
        <w:t xml:space="preserve"> </w:t>
      </w:r>
      <w:r>
        <w:rPr>
          <w:sz w:val="24"/>
        </w:rPr>
        <w:t>cannot</w:t>
      </w:r>
      <w:r>
        <w:rPr>
          <w:spacing w:val="60"/>
          <w:sz w:val="24"/>
        </w:rPr>
        <w:t xml:space="preserve"> </w:t>
      </w:r>
      <w:r>
        <w:rPr>
          <w:sz w:val="24"/>
        </w:rPr>
        <w:t>be</w:t>
      </w:r>
      <w:r>
        <w:rPr>
          <w:spacing w:val="1"/>
          <w:sz w:val="24"/>
        </w:rPr>
        <w:t xml:space="preserve"> </w:t>
      </w:r>
      <w:r>
        <w:rPr>
          <w:sz w:val="24"/>
        </w:rPr>
        <w:t>expected to deliver security of electricity supply in the absence of State aid, by taking</w:t>
      </w:r>
      <w:r>
        <w:rPr>
          <w:spacing w:val="1"/>
          <w:sz w:val="24"/>
        </w:rPr>
        <w:t xml:space="preserve"> </w:t>
      </w:r>
      <w:r>
        <w:rPr>
          <w:sz w:val="24"/>
        </w:rPr>
        <w:t>account</w:t>
      </w:r>
      <w:r>
        <w:rPr>
          <w:spacing w:val="-1"/>
          <w:sz w:val="24"/>
        </w:rPr>
        <w:t xml:space="preserve"> </w:t>
      </w:r>
      <w:r>
        <w:rPr>
          <w:sz w:val="24"/>
        </w:rPr>
        <w:t>of on-going and</w:t>
      </w:r>
      <w:r>
        <w:rPr>
          <w:spacing w:val="1"/>
          <w:sz w:val="24"/>
        </w:rPr>
        <w:t xml:space="preserve"> </w:t>
      </w:r>
      <w:r>
        <w:rPr>
          <w:sz w:val="24"/>
        </w:rPr>
        <w:t>planned market</w:t>
      </w:r>
      <w:r>
        <w:rPr>
          <w:spacing w:val="2"/>
          <w:sz w:val="24"/>
        </w:rPr>
        <w:t xml:space="preserve"> </w:t>
      </w:r>
      <w:r>
        <w:rPr>
          <w:sz w:val="24"/>
        </w:rPr>
        <w:t>and technology</w:t>
      </w:r>
      <w:r>
        <w:rPr>
          <w:spacing w:val="-6"/>
          <w:sz w:val="24"/>
        </w:rPr>
        <w:t xml:space="preserve"> </w:t>
      </w:r>
      <w:r>
        <w:rPr>
          <w:sz w:val="24"/>
        </w:rPr>
        <w:t>developments.</w:t>
      </w:r>
    </w:p>
    <w:p w14:paraId="19D361AE" w14:textId="77777777" w:rsidR="004B799C" w:rsidRDefault="004B799C">
      <w:pPr>
        <w:pStyle w:val="BodyText"/>
        <w:spacing w:before="10"/>
        <w:rPr>
          <w:sz w:val="20"/>
        </w:rPr>
      </w:pPr>
    </w:p>
    <w:p w14:paraId="5D57014A" w14:textId="77777777" w:rsidR="004B799C" w:rsidRDefault="00CA4AAC">
      <w:pPr>
        <w:pStyle w:val="ListParagraph"/>
        <w:numPr>
          <w:ilvl w:val="0"/>
          <w:numId w:val="28"/>
        </w:numPr>
        <w:tabs>
          <w:tab w:val="left" w:pos="1559"/>
        </w:tabs>
        <w:ind w:left="1558" w:right="955" w:hanging="600"/>
        <w:jc w:val="both"/>
        <w:rPr>
          <w:sz w:val="24"/>
        </w:rPr>
      </w:pPr>
      <w:r>
        <w:rPr>
          <w:sz w:val="24"/>
        </w:rPr>
        <w:t>In its assessment, the Commission will take account of the following elements to be</w:t>
      </w:r>
      <w:r>
        <w:rPr>
          <w:spacing w:val="1"/>
          <w:sz w:val="24"/>
        </w:rPr>
        <w:t xml:space="preserve"> </w:t>
      </w:r>
      <w:r>
        <w:rPr>
          <w:sz w:val="24"/>
        </w:rPr>
        <w:t>provided</w:t>
      </w:r>
      <w:r>
        <w:rPr>
          <w:spacing w:val="-1"/>
          <w:sz w:val="24"/>
        </w:rPr>
        <w:t xml:space="preserve"> </w:t>
      </w:r>
      <w:r>
        <w:rPr>
          <w:sz w:val="24"/>
        </w:rPr>
        <w:t>by</w:t>
      </w:r>
      <w:r>
        <w:rPr>
          <w:spacing w:val="-5"/>
          <w:sz w:val="24"/>
        </w:rPr>
        <w:t xml:space="preserve"> </w:t>
      </w:r>
      <w:r>
        <w:rPr>
          <w:sz w:val="24"/>
        </w:rPr>
        <w:t>the Member State:</w:t>
      </w:r>
    </w:p>
    <w:p w14:paraId="6DD94CBF" w14:textId="77777777" w:rsidR="004B799C" w:rsidRDefault="004B799C">
      <w:pPr>
        <w:pStyle w:val="BodyText"/>
        <w:spacing w:before="10"/>
        <w:rPr>
          <w:sz w:val="20"/>
        </w:rPr>
      </w:pPr>
    </w:p>
    <w:p w14:paraId="4462258F" w14:textId="77777777" w:rsidR="004B799C" w:rsidRDefault="00CA4AAC">
      <w:pPr>
        <w:pStyle w:val="ListParagraph"/>
        <w:numPr>
          <w:ilvl w:val="1"/>
          <w:numId w:val="28"/>
        </w:numPr>
        <w:tabs>
          <w:tab w:val="left" w:pos="2092"/>
        </w:tabs>
        <w:spacing w:before="1"/>
        <w:ind w:right="957"/>
        <w:jc w:val="both"/>
        <w:rPr>
          <w:sz w:val="24"/>
        </w:rPr>
      </w:pPr>
      <w:r>
        <w:rPr>
          <w:sz w:val="24"/>
        </w:rPr>
        <w:t>an assessment of the impact of variable generation, including that originating from</w:t>
      </w:r>
      <w:r>
        <w:rPr>
          <w:spacing w:val="-57"/>
          <w:sz w:val="24"/>
        </w:rPr>
        <w:t xml:space="preserve"> </w:t>
      </w:r>
      <w:r>
        <w:rPr>
          <w:sz w:val="24"/>
        </w:rPr>
        <w:t>neighbouring</w:t>
      </w:r>
      <w:r>
        <w:rPr>
          <w:spacing w:val="-4"/>
          <w:sz w:val="24"/>
        </w:rPr>
        <w:t xml:space="preserve"> </w:t>
      </w:r>
      <w:r>
        <w:rPr>
          <w:sz w:val="24"/>
        </w:rPr>
        <w:t>systems;</w:t>
      </w:r>
    </w:p>
    <w:p w14:paraId="0447C7A1" w14:textId="3FA092C5" w:rsidR="004B799C" w:rsidRDefault="00161D3B">
      <w:pPr>
        <w:pStyle w:val="BodyText"/>
        <w:spacing w:before="3"/>
      </w:pPr>
      <w:r>
        <w:rPr>
          <w:noProof/>
        </w:rPr>
        <mc:AlternateContent>
          <mc:Choice Requires="wps">
            <w:drawing>
              <wp:anchor distT="0" distB="0" distL="0" distR="0" simplePos="0" relativeHeight="487657984" behindDoc="1" locked="0" layoutInCell="1" allowOverlap="1" wp14:anchorId="744A7826" wp14:editId="453C9157">
                <wp:simplePos x="0" y="0"/>
                <wp:positionH relativeFrom="page">
                  <wp:posOffset>901065</wp:posOffset>
                </wp:positionH>
                <wp:positionV relativeFrom="paragraph">
                  <wp:posOffset>192405</wp:posOffset>
                </wp:positionV>
                <wp:extent cx="1828800" cy="7620"/>
                <wp:effectExtent l="0" t="0" r="0" b="0"/>
                <wp:wrapTopAndBottom/>
                <wp:docPr id="48" name="docshape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F3D392" id="docshape55" o:spid="_x0000_s1026" style="position:absolute;margin-left:70.95pt;margin-top:15.15pt;width:2in;height:.6pt;z-index:-15658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" fillcolor="black" stroked="f">
                <w10:wrap type="topAndBottom" anchorx="page"/>
              </v:rect>
            </w:pict>
          </mc:Fallback>
        </mc:AlternateContent>
      </w:r>
    </w:p>
    <w:p w14:paraId="50C21573" w14:textId="77777777" w:rsidR="004B799C" w:rsidRDefault="00CA4AAC">
      <w:pPr>
        <w:tabs>
          <w:tab w:val="left" w:pos="1525"/>
        </w:tabs>
        <w:spacing w:before="103"/>
        <w:ind w:left="1525" w:right="955" w:hanging="567"/>
        <w:rPr>
          <w:i/>
          <w:sz w:val="20"/>
        </w:rPr>
      </w:pPr>
      <w:r>
        <w:rPr>
          <w:sz w:val="20"/>
          <w:vertAlign w:val="superscript"/>
        </w:rPr>
        <w:t>107</w:t>
      </w:r>
      <w:r>
        <w:rPr>
          <w:sz w:val="20"/>
        </w:rPr>
        <w:tab/>
        <w:t>Regulation</w:t>
      </w:r>
      <w:r>
        <w:rPr>
          <w:spacing w:val="41"/>
          <w:sz w:val="20"/>
        </w:rPr>
        <w:t xml:space="preserve"> </w:t>
      </w:r>
      <w:r>
        <w:rPr>
          <w:sz w:val="20"/>
        </w:rPr>
        <w:t>(EU)</w:t>
      </w:r>
      <w:r>
        <w:rPr>
          <w:spacing w:val="43"/>
          <w:sz w:val="20"/>
        </w:rPr>
        <w:t xml:space="preserve"> </w:t>
      </w:r>
      <w:r>
        <w:rPr>
          <w:sz w:val="20"/>
        </w:rPr>
        <w:t>2019/941</w:t>
      </w:r>
      <w:r>
        <w:rPr>
          <w:spacing w:val="43"/>
          <w:sz w:val="20"/>
        </w:rPr>
        <w:t xml:space="preserve"> </w:t>
      </w:r>
      <w:r>
        <w:rPr>
          <w:sz w:val="20"/>
        </w:rPr>
        <w:t>of</w:t>
      </w:r>
      <w:r>
        <w:rPr>
          <w:spacing w:val="40"/>
          <w:sz w:val="20"/>
        </w:rPr>
        <w:t xml:space="preserve"> </w:t>
      </w:r>
      <w:r>
        <w:rPr>
          <w:sz w:val="20"/>
        </w:rPr>
        <w:t>the</w:t>
      </w:r>
      <w:r>
        <w:rPr>
          <w:spacing w:val="42"/>
          <w:sz w:val="20"/>
        </w:rPr>
        <w:t xml:space="preserve"> </w:t>
      </w:r>
      <w:r>
        <w:rPr>
          <w:sz w:val="20"/>
        </w:rPr>
        <w:t>European</w:t>
      </w:r>
      <w:r>
        <w:rPr>
          <w:spacing w:val="42"/>
          <w:sz w:val="20"/>
        </w:rPr>
        <w:t xml:space="preserve"> </w:t>
      </w:r>
      <w:r>
        <w:rPr>
          <w:sz w:val="20"/>
        </w:rPr>
        <w:t>Parliament</w:t>
      </w:r>
      <w:r>
        <w:rPr>
          <w:spacing w:val="42"/>
          <w:sz w:val="20"/>
        </w:rPr>
        <w:t xml:space="preserve"> </w:t>
      </w:r>
      <w:r>
        <w:rPr>
          <w:sz w:val="20"/>
        </w:rPr>
        <w:t>and</w:t>
      </w:r>
      <w:r>
        <w:rPr>
          <w:spacing w:val="43"/>
          <w:sz w:val="20"/>
        </w:rPr>
        <w:t xml:space="preserve"> </w:t>
      </w:r>
      <w:r>
        <w:rPr>
          <w:sz w:val="20"/>
        </w:rPr>
        <w:t>of</w:t>
      </w:r>
      <w:r>
        <w:rPr>
          <w:spacing w:val="40"/>
          <w:sz w:val="20"/>
        </w:rPr>
        <w:t xml:space="preserve"> </w:t>
      </w:r>
      <w:r>
        <w:rPr>
          <w:sz w:val="20"/>
        </w:rPr>
        <w:t>the</w:t>
      </w:r>
      <w:r>
        <w:rPr>
          <w:spacing w:val="45"/>
          <w:sz w:val="20"/>
        </w:rPr>
        <w:t xml:space="preserve"> </w:t>
      </w:r>
      <w:r>
        <w:rPr>
          <w:sz w:val="20"/>
        </w:rPr>
        <w:t>Council</w:t>
      </w:r>
      <w:r>
        <w:rPr>
          <w:spacing w:val="43"/>
          <w:sz w:val="20"/>
        </w:rPr>
        <w:t xml:space="preserve"> </w:t>
      </w:r>
      <w:r>
        <w:rPr>
          <w:sz w:val="20"/>
        </w:rPr>
        <w:t>of</w:t>
      </w:r>
      <w:r>
        <w:rPr>
          <w:spacing w:val="40"/>
          <w:sz w:val="20"/>
        </w:rPr>
        <w:t xml:space="preserve"> </w:t>
      </w:r>
      <w:r>
        <w:rPr>
          <w:sz w:val="20"/>
        </w:rPr>
        <w:t>5</w:t>
      </w:r>
      <w:r>
        <w:rPr>
          <w:spacing w:val="43"/>
          <w:sz w:val="20"/>
        </w:rPr>
        <w:t xml:space="preserve"> </w:t>
      </w:r>
      <w:r>
        <w:rPr>
          <w:sz w:val="20"/>
        </w:rPr>
        <w:t>June</w:t>
      </w:r>
      <w:r>
        <w:rPr>
          <w:spacing w:val="45"/>
          <w:sz w:val="20"/>
        </w:rPr>
        <w:t xml:space="preserve"> </w:t>
      </w:r>
      <w:r>
        <w:rPr>
          <w:sz w:val="20"/>
        </w:rPr>
        <w:t>2019</w:t>
      </w:r>
      <w:r>
        <w:rPr>
          <w:spacing w:val="41"/>
          <w:sz w:val="20"/>
        </w:rPr>
        <w:t xml:space="preserve"> </w:t>
      </w:r>
      <w:r>
        <w:rPr>
          <w:sz w:val="20"/>
        </w:rPr>
        <w:t>on</w:t>
      </w:r>
      <w:r>
        <w:rPr>
          <w:spacing w:val="42"/>
          <w:sz w:val="20"/>
        </w:rPr>
        <w:t xml:space="preserve"> </w:t>
      </w:r>
      <w:r>
        <w:rPr>
          <w:sz w:val="20"/>
        </w:rPr>
        <w:t>risk-</w:t>
      </w:r>
      <w:r>
        <w:rPr>
          <w:spacing w:val="-47"/>
          <w:sz w:val="20"/>
        </w:rPr>
        <w:t xml:space="preserve"> </w:t>
      </w:r>
      <w:r>
        <w:rPr>
          <w:sz w:val="20"/>
        </w:rPr>
        <w:t>preparedness</w:t>
      </w:r>
      <w:r>
        <w:rPr>
          <w:spacing w:val="-2"/>
          <w:sz w:val="20"/>
        </w:rPr>
        <w:t xml:space="preserve"> </w:t>
      </w:r>
      <w:r>
        <w:rPr>
          <w:sz w:val="20"/>
        </w:rPr>
        <w:t>in</w:t>
      </w:r>
      <w:r>
        <w:rPr>
          <w:spacing w:val="-2"/>
          <w:sz w:val="20"/>
        </w:rPr>
        <w:t xml:space="preserve"> </w:t>
      </w:r>
      <w:r>
        <w:rPr>
          <w:sz w:val="20"/>
        </w:rPr>
        <w:t>the</w:t>
      </w:r>
      <w:r>
        <w:rPr>
          <w:spacing w:val="-1"/>
          <w:sz w:val="20"/>
        </w:rPr>
        <w:t xml:space="preserve"> </w:t>
      </w:r>
      <w:r>
        <w:rPr>
          <w:sz w:val="20"/>
        </w:rPr>
        <w:t>electricity</w:t>
      </w:r>
      <w:r>
        <w:rPr>
          <w:spacing w:val="-1"/>
          <w:sz w:val="20"/>
        </w:rPr>
        <w:t xml:space="preserve"> </w:t>
      </w:r>
      <w:r>
        <w:rPr>
          <w:sz w:val="20"/>
        </w:rPr>
        <w:t>sector</w:t>
      </w:r>
      <w:r>
        <w:rPr>
          <w:spacing w:val="-1"/>
          <w:sz w:val="20"/>
        </w:rPr>
        <w:t xml:space="preserve"> </w:t>
      </w:r>
      <w:r>
        <w:rPr>
          <w:sz w:val="20"/>
        </w:rPr>
        <w:t>(risk-preparedness</w:t>
      </w:r>
      <w:r>
        <w:rPr>
          <w:spacing w:val="-2"/>
          <w:sz w:val="20"/>
        </w:rPr>
        <w:t xml:space="preserve"> </w:t>
      </w:r>
      <w:r>
        <w:rPr>
          <w:sz w:val="20"/>
        </w:rPr>
        <w:t>regulation)</w:t>
      </w:r>
      <w:r>
        <w:rPr>
          <w:spacing w:val="3"/>
          <w:sz w:val="20"/>
        </w:rPr>
        <w:t xml:space="preserve"> </w:t>
      </w:r>
      <w:r>
        <w:rPr>
          <w:sz w:val="20"/>
        </w:rPr>
        <w:t>(</w:t>
      </w:r>
      <w:r>
        <w:rPr>
          <w:i/>
          <w:sz w:val="20"/>
        </w:rPr>
        <w:t>OJ</w:t>
      </w:r>
      <w:r>
        <w:rPr>
          <w:i/>
          <w:spacing w:val="-1"/>
          <w:sz w:val="20"/>
        </w:rPr>
        <w:t xml:space="preserve"> </w:t>
      </w:r>
      <w:r>
        <w:rPr>
          <w:i/>
          <w:sz w:val="20"/>
        </w:rPr>
        <w:t>L</w:t>
      </w:r>
      <w:r>
        <w:rPr>
          <w:i/>
          <w:spacing w:val="-2"/>
          <w:sz w:val="20"/>
        </w:rPr>
        <w:t xml:space="preserve"> </w:t>
      </w:r>
      <w:r>
        <w:rPr>
          <w:i/>
          <w:sz w:val="20"/>
        </w:rPr>
        <w:t>158, 14.6.2019,</w:t>
      </w:r>
      <w:r>
        <w:rPr>
          <w:i/>
          <w:spacing w:val="-3"/>
          <w:sz w:val="20"/>
        </w:rPr>
        <w:t xml:space="preserve"> </w:t>
      </w:r>
      <w:r>
        <w:rPr>
          <w:i/>
          <w:sz w:val="20"/>
        </w:rPr>
        <w:t>p.</w:t>
      </w:r>
      <w:r>
        <w:rPr>
          <w:i/>
          <w:spacing w:val="-1"/>
          <w:sz w:val="20"/>
        </w:rPr>
        <w:t xml:space="preserve"> </w:t>
      </w:r>
      <w:r>
        <w:rPr>
          <w:i/>
          <w:sz w:val="20"/>
        </w:rPr>
        <w:t>1).</w:t>
      </w:r>
    </w:p>
    <w:p w14:paraId="40BDABD4" w14:textId="77777777" w:rsidR="004B799C" w:rsidRDefault="004B799C">
      <w:pPr>
        <w:rPr>
          <w:sz w:val="20"/>
        </w:rPr>
        <w:sectPr w:rsidR="004B799C">
          <w:pgSz w:w="11910" w:h="16840"/>
          <w:pgMar w:top="1020" w:right="460" w:bottom="1620" w:left="460" w:header="0" w:footer="1426" w:gutter="0"/>
          <w:cols w:space="720"/>
        </w:sectPr>
      </w:pPr>
    </w:p>
    <w:p w14:paraId="4775AFB1" w14:textId="77777777" w:rsidR="004B799C" w:rsidRDefault="00CA4AAC">
      <w:pPr>
        <w:pStyle w:val="ListParagraph"/>
        <w:numPr>
          <w:ilvl w:val="1"/>
          <w:numId w:val="28"/>
        </w:numPr>
        <w:tabs>
          <w:tab w:val="left" w:pos="2092"/>
        </w:tabs>
        <w:spacing w:before="72"/>
        <w:ind w:right="957"/>
        <w:jc w:val="both"/>
        <w:rPr>
          <w:sz w:val="24"/>
        </w:rPr>
      </w:pPr>
      <w:r>
        <w:rPr>
          <w:sz w:val="24"/>
        </w:rPr>
        <w:lastRenderedPageBreak/>
        <w:t>an assessment of the impact of demand-side participation, including a description</w:t>
      </w:r>
      <w:r>
        <w:rPr>
          <w:spacing w:val="1"/>
          <w:sz w:val="24"/>
        </w:rPr>
        <w:t xml:space="preserve"> </w:t>
      </w:r>
      <w:r>
        <w:rPr>
          <w:sz w:val="24"/>
        </w:rPr>
        <w:t>of</w:t>
      </w:r>
      <w:r>
        <w:rPr>
          <w:spacing w:val="-1"/>
          <w:sz w:val="24"/>
        </w:rPr>
        <w:t xml:space="preserve"> </w:t>
      </w:r>
      <w:r>
        <w:rPr>
          <w:sz w:val="24"/>
        </w:rPr>
        <w:t>measures to</w:t>
      </w:r>
      <w:r>
        <w:rPr>
          <w:spacing w:val="2"/>
          <w:sz w:val="24"/>
        </w:rPr>
        <w:t xml:space="preserve"> </w:t>
      </w:r>
      <w:r>
        <w:rPr>
          <w:sz w:val="24"/>
        </w:rPr>
        <w:t>encourage</w:t>
      </w:r>
      <w:r>
        <w:rPr>
          <w:spacing w:val="1"/>
          <w:sz w:val="24"/>
        </w:rPr>
        <w:t xml:space="preserve"> </w:t>
      </w:r>
      <w:r>
        <w:rPr>
          <w:sz w:val="24"/>
        </w:rPr>
        <w:t>demand side</w:t>
      </w:r>
      <w:r>
        <w:rPr>
          <w:spacing w:val="-2"/>
          <w:sz w:val="24"/>
        </w:rPr>
        <w:t xml:space="preserve"> </w:t>
      </w:r>
      <w:r>
        <w:rPr>
          <w:sz w:val="24"/>
        </w:rPr>
        <w:t>management;</w:t>
      </w:r>
    </w:p>
    <w:p w14:paraId="08E204AD" w14:textId="77777777" w:rsidR="004B799C" w:rsidRDefault="004B799C">
      <w:pPr>
        <w:pStyle w:val="BodyText"/>
        <w:spacing w:before="10"/>
        <w:rPr>
          <w:sz w:val="20"/>
        </w:rPr>
      </w:pPr>
    </w:p>
    <w:p w14:paraId="61DA1F7C" w14:textId="77777777" w:rsidR="004B799C" w:rsidRDefault="00CA4AAC">
      <w:pPr>
        <w:pStyle w:val="ListParagraph"/>
        <w:numPr>
          <w:ilvl w:val="1"/>
          <w:numId w:val="28"/>
        </w:numPr>
        <w:tabs>
          <w:tab w:val="left" w:pos="2092"/>
        </w:tabs>
        <w:ind w:right="958"/>
        <w:jc w:val="both"/>
        <w:rPr>
          <w:sz w:val="24"/>
        </w:rPr>
      </w:pPr>
      <w:r>
        <w:rPr>
          <w:sz w:val="24"/>
        </w:rPr>
        <w:t>an assessment of the actual or potential existence of interconnectors and major</w:t>
      </w:r>
      <w:r>
        <w:rPr>
          <w:spacing w:val="1"/>
          <w:sz w:val="24"/>
        </w:rPr>
        <w:t xml:space="preserve"> </w:t>
      </w:r>
      <w:r>
        <w:rPr>
          <w:sz w:val="24"/>
        </w:rPr>
        <w:t>transmission</w:t>
      </w:r>
      <w:r>
        <w:rPr>
          <w:spacing w:val="1"/>
          <w:sz w:val="24"/>
        </w:rPr>
        <w:t xml:space="preserve"> </w:t>
      </w:r>
      <w:r>
        <w:rPr>
          <w:sz w:val="24"/>
        </w:rPr>
        <w:t>grid</w:t>
      </w:r>
      <w:r>
        <w:rPr>
          <w:spacing w:val="1"/>
          <w:sz w:val="24"/>
        </w:rPr>
        <w:t xml:space="preserve"> </w:t>
      </w:r>
      <w:r>
        <w:rPr>
          <w:sz w:val="24"/>
        </w:rPr>
        <w:t>infrastructure,</w:t>
      </w:r>
      <w:r>
        <w:rPr>
          <w:spacing w:val="1"/>
          <w:sz w:val="24"/>
        </w:rPr>
        <w:t xml:space="preserve"> </w:t>
      </w:r>
      <w:r>
        <w:rPr>
          <w:sz w:val="24"/>
        </w:rPr>
        <w:t>including</w:t>
      </w:r>
      <w:r>
        <w:rPr>
          <w:spacing w:val="1"/>
          <w:sz w:val="24"/>
        </w:rPr>
        <w:t xml:space="preserve"> </w:t>
      </w:r>
      <w:r>
        <w:rPr>
          <w:sz w:val="24"/>
        </w:rPr>
        <w:t>a</w:t>
      </w:r>
      <w:r>
        <w:rPr>
          <w:spacing w:val="1"/>
          <w:sz w:val="24"/>
        </w:rPr>
        <w:t xml:space="preserve"> </w:t>
      </w:r>
      <w:r>
        <w:rPr>
          <w:sz w:val="24"/>
        </w:rPr>
        <w:t>description</w:t>
      </w:r>
      <w:r>
        <w:rPr>
          <w:spacing w:val="1"/>
          <w:sz w:val="24"/>
        </w:rPr>
        <w:t xml:space="preserve"> </w:t>
      </w:r>
      <w:r>
        <w:rPr>
          <w:sz w:val="24"/>
        </w:rPr>
        <w:t>of</w:t>
      </w:r>
      <w:r>
        <w:rPr>
          <w:spacing w:val="1"/>
          <w:sz w:val="24"/>
        </w:rPr>
        <w:t xml:space="preserve"> </w:t>
      </w:r>
      <w:r>
        <w:rPr>
          <w:sz w:val="24"/>
        </w:rPr>
        <w:t>projects</w:t>
      </w:r>
      <w:r>
        <w:rPr>
          <w:spacing w:val="1"/>
          <w:sz w:val="24"/>
        </w:rPr>
        <w:t xml:space="preserve"> </w:t>
      </w:r>
      <w:r>
        <w:rPr>
          <w:sz w:val="24"/>
        </w:rPr>
        <w:t>under</w:t>
      </w:r>
      <w:r>
        <w:rPr>
          <w:spacing w:val="1"/>
          <w:sz w:val="24"/>
        </w:rPr>
        <w:t xml:space="preserve"> </w:t>
      </w:r>
      <w:r>
        <w:rPr>
          <w:sz w:val="24"/>
        </w:rPr>
        <w:t>construction</w:t>
      </w:r>
      <w:r>
        <w:rPr>
          <w:spacing w:val="-1"/>
          <w:sz w:val="24"/>
        </w:rPr>
        <w:t xml:space="preserve"> </w:t>
      </w:r>
      <w:r>
        <w:rPr>
          <w:sz w:val="24"/>
        </w:rPr>
        <w:t>and planned;</w:t>
      </w:r>
    </w:p>
    <w:p w14:paraId="07F6D28F" w14:textId="77777777" w:rsidR="004B799C" w:rsidRDefault="004B799C">
      <w:pPr>
        <w:pStyle w:val="BodyText"/>
        <w:spacing w:before="10"/>
        <w:rPr>
          <w:sz w:val="20"/>
        </w:rPr>
      </w:pPr>
    </w:p>
    <w:p w14:paraId="22F86AC1" w14:textId="77777777" w:rsidR="004B799C" w:rsidRDefault="00CA4AAC">
      <w:pPr>
        <w:pStyle w:val="ListParagraph"/>
        <w:numPr>
          <w:ilvl w:val="1"/>
          <w:numId w:val="28"/>
        </w:numPr>
        <w:tabs>
          <w:tab w:val="left" w:pos="2092"/>
        </w:tabs>
        <w:ind w:right="953"/>
        <w:jc w:val="both"/>
        <w:rPr>
          <w:sz w:val="24"/>
        </w:rPr>
      </w:pPr>
      <w:r>
        <w:rPr>
          <w:sz w:val="24"/>
        </w:rPr>
        <w:t>an assessment of any other element which might cause or exacerbate the security</w:t>
      </w:r>
      <w:r>
        <w:rPr>
          <w:spacing w:val="1"/>
          <w:sz w:val="24"/>
        </w:rPr>
        <w:t xml:space="preserve"> </w:t>
      </w:r>
      <w:r>
        <w:rPr>
          <w:sz w:val="24"/>
        </w:rPr>
        <w:t>of electricity supply problem, such as caps on wholesale prices or other regulatory</w:t>
      </w:r>
      <w:r>
        <w:rPr>
          <w:spacing w:val="-57"/>
          <w:sz w:val="24"/>
        </w:rPr>
        <w:t xml:space="preserve"> </w:t>
      </w:r>
      <w:r>
        <w:rPr>
          <w:sz w:val="24"/>
        </w:rPr>
        <w:t>or</w:t>
      </w:r>
      <w:r>
        <w:rPr>
          <w:spacing w:val="1"/>
          <w:sz w:val="24"/>
        </w:rPr>
        <w:t xml:space="preserve"> </w:t>
      </w:r>
      <w:r>
        <w:rPr>
          <w:sz w:val="24"/>
        </w:rPr>
        <w:t>market</w:t>
      </w:r>
      <w:r>
        <w:rPr>
          <w:spacing w:val="1"/>
          <w:sz w:val="24"/>
        </w:rPr>
        <w:t xml:space="preserve"> </w:t>
      </w:r>
      <w:r>
        <w:rPr>
          <w:sz w:val="24"/>
        </w:rPr>
        <w:t>failures.</w:t>
      </w:r>
      <w:r>
        <w:rPr>
          <w:spacing w:val="1"/>
          <w:sz w:val="24"/>
        </w:rPr>
        <w:t xml:space="preserve"> </w:t>
      </w:r>
      <w:r>
        <w:rPr>
          <w:sz w:val="24"/>
        </w:rPr>
        <w:t>Where</w:t>
      </w:r>
      <w:r>
        <w:rPr>
          <w:spacing w:val="1"/>
          <w:sz w:val="24"/>
        </w:rPr>
        <w:t xml:space="preserve"> </w:t>
      </w:r>
      <w:r>
        <w:rPr>
          <w:sz w:val="24"/>
        </w:rPr>
        <w:t>required</w:t>
      </w:r>
      <w:r>
        <w:rPr>
          <w:spacing w:val="1"/>
          <w:sz w:val="24"/>
        </w:rPr>
        <w:t xml:space="preserve"> </w:t>
      </w:r>
      <w:r>
        <w:rPr>
          <w:sz w:val="24"/>
        </w:rPr>
        <w:t>under</w:t>
      </w:r>
      <w:r>
        <w:rPr>
          <w:spacing w:val="1"/>
          <w:sz w:val="24"/>
        </w:rPr>
        <w:t xml:space="preserve"> </w:t>
      </w:r>
      <w:r>
        <w:rPr>
          <w:sz w:val="24"/>
        </w:rPr>
        <w:t>Regulation</w:t>
      </w:r>
      <w:r>
        <w:rPr>
          <w:spacing w:val="1"/>
          <w:sz w:val="24"/>
        </w:rPr>
        <w:t xml:space="preserve"> </w:t>
      </w:r>
      <w:r>
        <w:rPr>
          <w:sz w:val="24"/>
        </w:rPr>
        <w:t>(EU)</w:t>
      </w:r>
      <w:r>
        <w:rPr>
          <w:spacing w:val="1"/>
          <w:sz w:val="24"/>
        </w:rPr>
        <w:t xml:space="preserve"> </w:t>
      </w:r>
      <w:r>
        <w:rPr>
          <w:sz w:val="24"/>
        </w:rPr>
        <w:t>2019/943,</w:t>
      </w:r>
      <w:r>
        <w:rPr>
          <w:spacing w:val="1"/>
          <w:sz w:val="24"/>
        </w:rPr>
        <w:t xml:space="preserve"> </w:t>
      </w:r>
      <w:r>
        <w:rPr>
          <w:sz w:val="24"/>
        </w:rPr>
        <w:t>the</w:t>
      </w:r>
      <w:r>
        <w:rPr>
          <w:spacing w:val="1"/>
          <w:sz w:val="24"/>
        </w:rPr>
        <w:t xml:space="preserve"> </w:t>
      </w:r>
      <w:r>
        <w:rPr>
          <w:sz w:val="24"/>
        </w:rPr>
        <w:t>implementation plan referred</w:t>
      </w:r>
      <w:r>
        <w:rPr>
          <w:spacing w:val="1"/>
          <w:sz w:val="24"/>
        </w:rPr>
        <w:t xml:space="preserve"> </w:t>
      </w:r>
      <w:r>
        <w:rPr>
          <w:sz w:val="24"/>
        </w:rPr>
        <w:t>to in</w:t>
      </w:r>
      <w:r>
        <w:rPr>
          <w:spacing w:val="1"/>
          <w:sz w:val="24"/>
        </w:rPr>
        <w:t xml:space="preserve"> </w:t>
      </w:r>
      <w:r>
        <w:rPr>
          <w:sz w:val="24"/>
        </w:rPr>
        <w:t>Article 20</w:t>
      </w:r>
      <w:r>
        <w:rPr>
          <w:spacing w:val="1"/>
          <w:sz w:val="24"/>
        </w:rPr>
        <w:t xml:space="preserve"> </w:t>
      </w:r>
      <w:r>
        <w:rPr>
          <w:sz w:val="24"/>
        </w:rPr>
        <w:t>(3) of that</w:t>
      </w:r>
      <w:r>
        <w:rPr>
          <w:spacing w:val="1"/>
          <w:sz w:val="24"/>
        </w:rPr>
        <w:t xml:space="preserve"> </w:t>
      </w:r>
      <w:r>
        <w:rPr>
          <w:sz w:val="24"/>
        </w:rPr>
        <w:t>Regulation</w:t>
      </w:r>
      <w:r>
        <w:rPr>
          <w:spacing w:val="1"/>
          <w:sz w:val="24"/>
        </w:rPr>
        <w:t xml:space="preserve"> </w:t>
      </w:r>
      <w:r>
        <w:rPr>
          <w:sz w:val="24"/>
        </w:rPr>
        <w:t>must be</w:t>
      </w:r>
      <w:r>
        <w:rPr>
          <w:spacing w:val="1"/>
          <w:sz w:val="24"/>
        </w:rPr>
        <w:t xml:space="preserve"> </w:t>
      </w:r>
      <w:r>
        <w:rPr>
          <w:sz w:val="24"/>
        </w:rPr>
        <w:t>subject to a Commission opinion before aid can be granted. The implementation</w:t>
      </w:r>
      <w:r>
        <w:rPr>
          <w:spacing w:val="1"/>
          <w:sz w:val="24"/>
        </w:rPr>
        <w:t xml:space="preserve"> </w:t>
      </w:r>
      <w:r>
        <w:rPr>
          <w:sz w:val="24"/>
        </w:rPr>
        <w:t>plan</w:t>
      </w:r>
      <w:r>
        <w:rPr>
          <w:spacing w:val="-1"/>
          <w:sz w:val="24"/>
        </w:rPr>
        <w:t xml:space="preserve"> </w:t>
      </w:r>
      <w:r>
        <w:rPr>
          <w:sz w:val="24"/>
        </w:rPr>
        <w:t>and opinion will be</w:t>
      </w:r>
      <w:r>
        <w:rPr>
          <w:spacing w:val="-1"/>
          <w:sz w:val="24"/>
        </w:rPr>
        <w:t xml:space="preserve"> </w:t>
      </w:r>
      <w:r>
        <w:rPr>
          <w:sz w:val="24"/>
        </w:rPr>
        <w:t>taken into account in the</w:t>
      </w:r>
      <w:r>
        <w:rPr>
          <w:spacing w:val="1"/>
          <w:sz w:val="24"/>
        </w:rPr>
        <w:t xml:space="preserve"> </w:t>
      </w:r>
      <w:r>
        <w:rPr>
          <w:sz w:val="24"/>
        </w:rPr>
        <w:t>necessity</w:t>
      </w:r>
      <w:r>
        <w:rPr>
          <w:spacing w:val="-5"/>
          <w:sz w:val="24"/>
        </w:rPr>
        <w:t xml:space="preserve"> </w:t>
      </w:r>
      <w:r>
        <w:rPr>
          <w:sz w:val="24"/>
        </w:rPr>
        <w:t>assessment.</w:t>
      </w:r>
    </w:p>
    <w:p w14:paraId="2F24276F" w14:textId="77777777" w:rsidR="004B799C" w:rsidRDefault="004B799C">
      <w:pPr>
        <w:pStyle w:val="BodyText"/>
        <w:spacing w:before="10"/>
        <w:rPr>
          <w:sz w:val="20"/>
        </w:rPr>
      </w:pPr>
    </w:p>
    <w:p w14:paraId="1909A571" w14:textId="77777777" w:rsidR="004B799C" w:rsidRDefault="00CA4AAC">
      <w:pPr>
        <w:pStyle w:val="ListParagraph"/>
        <w:numPr>
          <w:ilvl w:val="3"/>
          <w:numId w:val="7"/>
        </w:numPr>
        <w:tabs>
          <w:tab w:val="left" w:pos="2302"/>
          <w:tab w:val="left" w:pos="2303"/>
        </w:tabs>
        <w:ind w:hanging="865"/>
        <w:rPr>
          <w:sz w:val="24"/>
        </w:rPr>
      </w:pPr>
      <w:bookmarkStart w:id="191" w:name="_bookmark176"/>
      <w:bookmarkEnd w:id="191"/>
      <w:r>
        <w:rPr>
          <w:sz w:val="24"/>
        </w:rPr>
        <w:t>Appropriateness</w:t>
      </w:r>
    </w:p>
    <w:p w14:paraId="221CAAE8" w14:textId="77777777" w:rsidR="004B799C" w:rsidRDefault="004B799C">
      <w:pPr>
        <w:pStyle w:val="BodyText"/>
        <w:spacing w:before="10"/>
        <w:rPr>
          <w:sz w:val="20"/>
        </w:rPr>
      </w:pPr>
    </w:p>
    <w:p w14:paraId="40D54B5E" w14:textId="77777777" w:rsidR="004B799C" w:rsidRDefault="00CA4AAC">
      <w:pPr>
        <w:pStyle w:val="ListParagraph"/>
        <w:numPr>
          <w:ilvl w:val="0"/>
          <w:numId w:val="28"/>
        </w:numPr>
        <w:tabs>
          <w:tab w:val="left" w:pos="1559"/>
        </w:tabs>
        <w:ind w:left="1558" w:hanging="601"/>
        <w:jc w:val="left"/>
        <w:rPr>
          <w:sz w:val="24"/>
        </w:rPr>
      </w:pPr>
      <w:r>
        <w:rPr>
          <w:sz w:val="24"/>
        </w:rPr>
        <w:t>Section 3.2.1.2 does not apply</w:t>
      </w:r>
      <w:r>
        <w:rPr>
          <w:spacing w:val="-4"/>
          <w:sz w:val="24"/>
        </w:rPr>
        <w:t xml:space="preserve"> </w:t>
      </w:r>
      <w:r>
        <w:rPr>
          <w:sz w:val="24"/>
        </w:rPr>
        <w:t>to measures for</w:t>
      </w:r>
      <w:r>
        <w:rPr>
          <w:spacing w:val="1"/>
          <w:sz w:val="24"/>
        </w:rPr>
        <w:t xml:space="preserve"> </w:t>
      </w:r>
      <w:r>
        <w:rPr>
          <w:sz w:val="24"/>
        </w:rPr>
        <w:t>the</w:t>
      </w:r>
      <w:r>
        <w:rPr>
          <w:spacing w:val="1"/>
          <w:sz w:val="24"/>
        </w:rPr>
        <w:t xml:space="preserve"> </w:t>
      </w:r>
      <w:r>
        <w:rPr>
          <w:sz w:val="24"/>
        </w:rPr>
        <w:t>security</w:t>
      </w:r>
      <w:r>
        <w:rPr>
          <w:spacing w:val="-4"/>
          <w:sz w:val="24"/>
        </w:rPr>
        <w:t xml:space="preserve"> </w:t>
      </w:r>
      <w:r>
        <w:rPr>
          <w:sz w:val="24"/>
        </w:rPr>
        <w:t>of electricity</w:t>
      </w:r>
      <w:r>
        <w:rPr>
          <w:spacing w:val="-5"/>
          <w:sz w:val="24"/>
        </w:rPr>
        <w:t xml:space="preserve"> </w:t>
      </w:r>
      <w:r>
        <w:rPr>
          <w:sz w:val="24"/>
        </w:rPr>
        <w:t>supply.</w:t>
      </w:r>
    </w:p>
    <w:p w14:paraId="51B91AC2" w14:textId="77777777" w:rsidR="004B799C" w:rsidRDefault="004B799C">
      <w:pPr>
        <w:pStyle w:val="BodyText"/>
        <w:spacing w:before="11"/>
        <w:rPr>
          <w:sz w:val="20"/>
        </w:rPr>
      </w:pPr>
    </w:p>
    <w:p w14:paraId="45445480" w14:textId="77777777" w:rsidR="004B799C" w:rsidRDefault="00CA4AAC">
      <w:pPr>
        <w:pStyle w:val="ListParagraph"/>
        <w:numPr>
          <w:ilvl w:val="0"/>
          <w:numId w:val="28"/>
        </w:numPr>
        <w:tabs>
          <w:tab w:val="left" w:pos="1559"/>
        </w:tabs>
        <w:ind w:left="1558" w:right="952" w:hanging="600"/>
        <w:jc w:val="both"/>
        <w:rPr>
          <w:sz w:val="24"/>
        </w:rPr>
      </w:pPr>
      <w:r>
        <w:rPr>
          <w:sz w:val="24"/>
        </w:rPr>
        <w:t>Member States should primarily consider alternative ways of achieving security of</w:t>
      </w:r>
      <w:r>
        <w:rPr>
          <w:spacing w:val="1"/>
          <w:sz w:val="24"/>
        </w:rPr>
        <w:t xml:space="preserve"> </w:t>
      </w:r>
      <w:r>
        <w:rPr>
          <w:sz w:val="24"/>
        </w:rPr>
        <w:t>electricity</w:t>
      </w:r>
      <w:r>
        <w:rPr>
          <w:spacing w:val="1"/>
          <w:sz w:val="24"/>
        </w:rPr>
        <w:t xml:space="preserve"> </w:t>
      </w:r>
      <w:r>
        <w:rPr>
          <w:sz w:val="24"/>
        </w:rPr>
        <w:t>supply,</w:t>
      </w:r>
      <w:r>
        <w:rPr>
          <w:spacing w:val="1"/>
          <w:sz w:val="24"/>
        </w:rPr>
        <w:t xml:space="preserve"> </w:t>
      </w:r>
      <w:r>
        <w:rPr>
          <w:sz w:val="24"/>
        </w:rPr>
        <w:t>in</w:t>
      </w:r>
      <w:r>
        <w:rPr>
          <w:spacing w:val="1"/>
          <w:sz w:val="24"/>
        </w:rPr>
        <w:t xml:space="preserve"> </w:t>
      </w:r>
      <w:r>
        <w:rPr>
          <w:sz w:val="24"/>
        </w:rPr>
        <w:t>particular</w:t>
      </w:r>
      <w:r>
        <w:rPr>
          <w:spacing w:val="1"/>
          <w:sz w:val="24"/>
        </w:rPr>
        <w:t xml:space="preserve"> </w:t>
      </w:r>
      <w:r>
        <w:rPr>
          <w:sz w:val="24"/>
        </w:rPr>
        <w:t>more</w:t>
      </w:r>
      <w:r>
        <w:rPr>
          <w:spacing w:val="1"/>
          <w:sz w:val="24"/>
        </w:rPr>
        <w:t xml:space="preserve"> </w:t>
      </w:r>
      <w:r>
        <w:rPr>
          <w:sz w:val="24"/>
        </w:rPr>
        <w:t>efficient</w:t>
      </w:r>
      <w:r>
        <w:rPr>
          <w:spacing w:val="1"/>
          <w:sz w:val="24"/>
        </w:rPr>
        <w:t xml:space="preserve"> </w:t>
      </w:r>
      <w:r>
        <w:rPr>
          <w:sz w:val="24"/>
        </w:rPr>
        <w:t>electricity</w:t>
      </w:r>
      <w:r>
        <w:rPr>
          <w:spacing w:val="1"/>
          <w:sz w:val="24"/>
        </w:rPr>
        <w:t xml:space="preserve"> </w:t>
      </w:r>
      <w:r>
        <w:rPr>
          <w:sz w:val="24"/>
        </w:rPr>
        <w:t>market</w:t>
      </w:r>
      <w:r>
        <w:rPr>
          <w:spacing w:val="1"/>
          <w:sz w:val="24"/>
        </w:rPr>
        <w:t xml:space="preserve"> </w:t>
      </w:r>
      <w:r>
        <w:rPr>
          <w:sz w:val="24"/>
        </w:rPr>
        <w:t>design</w:t>
      </w:r>
      <w:r>
        <w:rPr>
          <w:spacing w:val="60"/>
          <w:sz w:val="24"/>
        </w:rPr>
        <w:t xml:space="preserve"> </w:t>
      </w:r>
      <w:r>
        <w:rPr>
          <w:sz w:val="24"/>
        </w:rPr>
        <w:t>that</w:t>
      </w:r>
      <w:r>
        <w:rPr>
          <w:spacing w:val="60"/>
          <w:sz w:val="24"/>
        </w:rPr>
        <w:t xml:space="preserve"> </w:t>
      </w:r>
      <w:r>
        <w:rPr>
          <w:sz w:val="24"/>
        </w:rPr>
        <w:t>can</w:t>
      </w:r>
      <w:r>
        <w:rPr>
          <w:spacing w:val="1"/>
          <w:sz w:val="24"/>
        </w:rPr>
        <w:t xml:space="preserve"> </w:t>
      </w:r>
      <w:r>
        <w:rPr>
          <w:sz w:val="24"/>
        </w:rPr>
        <w:t>alleviate the market failures that undermine security of electricity supply. For instance,</w:t>
      </w:r>
      <w:r>
        <w:rPr>
          <w:spacing w:val="1"/>
          <w:sz w:val="24"/>
        </w:rPr>
        <w:t xml:space="preserve"> </w:t>
      </w:r>
      <w:r>
        <w:rPr>
          <w:sz w:val="24"/>
        </w:rPr>
        <w:t>improving</w:t>
      </w:r>
      <w:r>
        <w:rPr>
          <w:spacing w:val="1"/>
          <w:sz w:val="24"/>
        </w:rPr>
        <w:t xml:space="preserve"> </w:t>
      </w:r>
      <w:r>
        <w:rPr>
          <w:sz w:val="24"/>
        </w:rPr>
        <w:t>the</w:t>
      </w:r>
      <w:r>
        <w:rPr>
          <w:spacing w:val="1"/>
          <w:sz w:val="24"/>
        </w:rPr>
        <w:t xml:space="preserve"> </w:t>
      </w:r>
      <w:r>
        <w:rPr>
          <w:sz w:val="24"/>
        </w:rPr>
        <w:t>functioning</w:t>
      </w:r>
      <w:r>
        <w:rPr>
          <w:spacing w:val="1"/>
          <w:sz w:val="24"/>
        </w:rPr>
        <w:t xml:space="preserve"> </w:t>
      </w:r>
      <w:r>
        <w:rPr>
          <w:sz w:val="24"/>
        </w:rPr>
        <w:t>of</w:t>
      </w:r>
      <w:r>
        <w:rPr>
          <w:spacing w:val="1"/>
          <w:sz w:val="24"/>
        </w:rPr>
        <w:t xml:space="preserve"> </w:t>
      </w:r>
      <w:r>
        <w:rPr>
          <w:sz w:val="24"/>
        </w:rPr>
        <w:t>electricity</w:t>
      </w:r>
      <w:r>
        <w:rPr>
          <w:spacing w:val="1"/>
          <w:sz w:val="24"/>
        </w:rPr>
        <w:t xml:space="preserve"> </w:t>
      </w:r>
      <w:r>
        <w:rPr>
          <w:sz w:val="24"/>
        </w:rPr>
        <w:t>imbalance</w:t>
      </w:r>
      <w:r>
        <w:rPr>
          <w:spacing w:val="1"/>
          <w:sz w:val="24"/>
        </w:rPr>
        <w:t xml:space="preserve"> </w:t>
      </w:r>
      <w:r>
        <w:rPr>
          <w:sz w:val="24"/>
        </w:rPr>
        <w:t>settlement,</w:t>
      </w:r>
      <w:r>
        <w:rPr>
          <w:spacing w:val="1"/>
          <w:sz w:val="24"/>
        </w:rPr>
        <w:t xml:space="preserve"> </w:t>
      </w:r>
      <w:r>
        <w:rPr>
          <w:sz w:val="24"/>
        </w:rPr>
        <w:t>better</w:t>
      </w:r>
      <w:r>
        <w:rPr>
          <w:spacing w:val="60"/>
          <w:sz w:val="24"/>
        </w:rPr>
        <w:t xml:space="preserve"> </w:t>
      </w:r>
      <w:r>
        <w:rPr>
          <w:sz w:val="24"/>
        </w:rPr>
        <w:t>integrating</w:t>
      </w:r>
      <w:r>
        <w:rPr>
          <w:spacing w:val="1"/>
          <w:sz w:val="24"/>
        </w:rPr>
        <w:t xml:space="preserve"> </w:t>
      </w:r>
      <w:r>
        <w:rPr>
          <w:sz w:val="24"/>
        </w:rPr>
        <w:t>variable</w:t>
      </w:r>
      <w:r>
        <w:rPr>
          <w:spacing w:val="1"/>
          <w:sz w:val="24"/>
        </w:rPr>
        <w:t xml:space="preserve"> </w:t>
      </w:r>
      <w:r>
        <w:rPr>
          <w:sz w:val="24"/>
        </w:rPr>
        <w:t>generation,</w:t>
      </w:r>
      <w:r>
        <w:rPr>
          <w:spacing w:val="1"/>
          <w:sz w:val="24"/>
        </w:rPr>
        <w:t xml:space="preserve"> </w:t>
      </w:r>
      <w:r>
        <w:rPr>
          <w:sz w:val="24"/>
        </w:rPr>
        <w:t>incentivising</w:t>
      </w:r>
      <w:r>
        <w:rPr>
          <w:spacing w:val="1"/>
          <w:sz w:val="24"/>
        </w:rPr>
        <w:t xml:space="preserve"> </w:t>
      </w:r>
      <w:r>
        <w:rPr>
          <w:sz w:val="24"/>
        </w:rPr>
        <w:t>and</w:t>
      </w:r>
      <w:r>
        <w:rPr>
          <w:spacing w:val="1"/>
          <w:sz w:val="24"/>
        </w:rPr>
        <w:t xml:space="preserve"> </w:t>
      </w:r>
      <w:r>
        <w:rPr>
          <w:sz w:val="24"/>
        </w:rPr>
        <w:t>integrating</w:t>
      </w:r>
      <w:r>
        <w:rPr>
          <w:spacing w:val="1"/>
          <w:sz w:val="24"/>
        </w:rPr>
        <w:t xml:space="preserve"> </w:t>
      </w:r>
      <w:r>
        <w:rPr>
          <w:sz w:val="24"/>
        </w:rPr>
        <w:t>demand</w:t>
      </w:r>
      <w:r>
        <w:rPr>
          <w:spacing w:val="1"/>
          <w:sz w:val="24"/>
        </w:rPr>
        <w:t xml:space="preserve"> </w:t>
      </w:r>
      <w:r>
        <w:rPr>
          <w:sz w:val="24"/>
        </w:rPr>
        <w:t>response</w:t>
      </w:r>
      <w:r>
        <w:rPr>
          <w:spacing w:val="1"/>
          <w:sz w:val="24"/>
        </w:rPr>
        <w:t xml:space="preserve"> </w:t>
      </w:r>
      <w:r>
        <w:rPr>
          <w:sz w:val="24"/>
        </w:rPr>
        <w:t>and</w:t>
      </w:r>
      <w:r>
        <w:rPr>
          <w:spacing w:val="60"/>
          <w:sz w:val="24"/>
        </w:rPr>
        <w:t xml:space="preserve"> </w:t>
      </w:r>
      <w:r>
        <w:rPr>
          <w:sz w:val="24"/>
        </w:rPr>
        <w:t>storage,</w:t>
      </w:r>
      <w:r>
        <w:rPr>
          <w:spacing w:val="1"/>
          <w:sz w:val="24"/>
        </w:rPr>
        <w:t xml:space="preserve"> </w:t>
      </w:r>
      <w:r>
        <w:rPr>
          <w:sz w:val="24"/>
        </w:rPr>
        <w:t>enabling efficient price signals, removing barriers to cross-border trade, and improving</w:t>
      </w:r>
      <w:r>
        <w:rPr>
          <w:spacing w:val="1"/>
          <w:sz w:val="24"/>
        </w:rPr>
        <w:t xml:space="preserve"> </w:t>
      </w:r>
      <w:r>
        <w:rPr>
          <w:sz w:val="24"/>
        </w:rPr>
        <w:t>infrastructure including interconnection. Aid may be found appropriate for security of</w:t>
      </w:r>
      <w:r>
        <w:rPr>
          <w:spacing w:val="1"/>
          <w:sz w:val="24"/>
        </w:rPr>
        <w:t xml:space="preserve"> </w:t>
      </w:r>
      <w:r>
        <w:rPr>
          <w:sz w:val="24"/>
        </w:rPr>
        <w:t>supply</w:t>
      </w:r>
      <w:r>
        <w:rPr>
          <w:spacing w:val="1"/>
          <w:sz w:val="24"/>
        </w:rPr>
        <w:t xml:space="preserve"> </w:t>
      </w:r>
      <w:r>
        <w:rPr>
          <w:sz w:val="24"/>
        </w:rPr>
        <w:t>measures</w:t>
      </w:r>
      <w:r>
        <w:rPr>
          <w:spacing w:val="1"/>
          <w:sz w:val="24"/>
        </w:rPr>
        <w:t xml:space="preserve"> </w:t>
      </w:r>
      <w:r>
        <w:rPr>
          <w:sz w:val="24"/>
        </w:rPr>
        <w:t>where,</w:t>
      </w:r>
      <w:r>
        <w:rPr>
          <w:spacing w:val="1"/>
          <w:sz w:val="24"/>
        </w:rPr>
        <w:t xml:space="preserve"> </w:t>
      </w:r>
      <w:r>
        <w:rPr>
          <w:sz w:val="24"/>
        </w:rPr>
        <w:t>despite</w:t>
      </w:r>
      <w:r>
        <w:rPr>
          <w:spacing w:val="1"/>
          <w:sz w:val="24"/>
        </w:rPr>
        <w:t xml:space="preserve"> </w:t>
      </w:r>
      <w:r>
        <w:rPr>
          <w:sz w:val="24"/>
        </w:rPr>
        <w:t>appropriate</w:t>
      </w:r>
      <w:r>
        <w:rPr>
          <w:spacing w:val="1"/>
          <w:sz w:val="24"/>
        </w:rPr>
        <w:t xml:space="preserve"> </w:t>
      </w:r>
      <w:r>
        <w:rPr>
          <w:sz w:val="24"/>
        </w:rPr>
        <w:t>improvements</w:t>
      </w:r>
      <w:r>
        <w:rPr>
          <w:spacing w:val="1"/>
          <w:sz w:val="24"/>
        </w:rPr>
        <w:t xml:space="preserve"> </w:t>
      </w:r>
      <w:r>
        <w:rPr>
          <w:sz w:val="24"/>
        </w:rPr>
        <w:t>to</w:t>
      </w:r>
      <w:r>
        <w:rPr>
          <w:spacing w:val="1"/>
          <w:sz w:val="24"/>
        </w:rPr>
        <w:t xml:space="preserve"> </w:t>
      </w:r>
      <w:r>
        <w:rPr>
          <w:sz w:val="24"/>
        </w:rPr>
        <w:t>market</w:t>
      </w:r>
      <w:r>
        <w:rPr>
          <w:spacing w:val="1"/>
          <w:sz w:val="24"/>
        </w:rPr>
        <w:t xml:space="preserve"> </w:t>
      </w:r>
      <w:r>
        <w:rPr>
          <w:sz w:val="24"/>
        </w:rPr>
        <w:t>design</w:t>
      </w:r>
      <w:r>
        <w:rPr>
          <w:spacing w:val="1"/>
          <w:sz w:val="24"/>
        </w:rPr>
        <w:t xml:space="preserve"> </w:t>
      </w:r>
      <w:r>
        <w:rPr>
          <w:sz w:val="24"/>
        </w:rPr>
        <w:t>and</w:t>
      </w:r>
      <w:r>
        <w:rPr>
          <w:spacing w:val="1"/>
          <w:sz w:val="24"/>
        </w:rPr>
        <w:t xml:space="preserve"> </w:t>
      </w:r>
      <w:r>
        <w:rPr>
          <w:sz w:val="24"/>
        </w:rPr>
        <w:t>investments in network assets, whether already implemented or planned, a security of</w:t>
      </w:r>
      <w:r>
        <w:rPr>
          <w:spacing w:val="1"/>
          <w:sz w:val="24"/>
        </w:rPr>
        <w:t xml:space="preserve"> </w:t>
      </w:r>
      <w:r>
        <w:rPr>
          <w:sz w:val="24"/>
        </w:rPr>
        <w:t>supply</w:t>
      </w:r>
      <w:r>
        <w:rPr>
          <w:spacing w:val="-6"/>
          <w:sz w:val="24"/>
        </w:rPr>
        <w:t xml:space="preserve"> </w:t>
      </w:r>
      <w:r>
        <w:rPr>
          <w:sz w:val="24"/>
        </w:rPr>
        <w:t>concern</w:t>
      </w:r>
      <w:r>
        <w:rPr>
          <w:spacing w:val="2"/>
          <w:sz w:val="24"/>
        </w:rPr>
        <w:t xml:space="preserve"> </w:t>
      </w:r>
      <w:r>
        <w:rPr>
          <w:sz w:val="24"/>
        </w:rPr>
        <w:t>remains.</w:t>
      </w:r>
    </w:p>
    <w:p w14:paraId="696A8C09" w14:textId="77777777" w:rsidR="004B799C" w:rsidRDefault="004B799C">
      <w:pPr>
        <w:pStyle w:val="BodyText"/>
        <w:spacing w:before="10"/>
        <w:rPr>
          <w:sz w:val="20"/>
        </w:rPr>
      </w:pPr>
    </w:p>
    <w:p w14:paraId="378B37CC" w14:textId="77777777" w:rsidR="004B799C" w:rsidRDefault="00CA4AAC">
      <w:pPr>
        <w:pStyle w:val="ListParagraph"/>
        <w:numPr>
          <w:ilvl w:val="3"/>
          <w:numId w:val="7"/>
        </w:numPr>
        <w:tabs>
          <w:tab w:val="left" w:pos="2302"/>
          <w:tab w:val="left" w:pos="2303"/>
        </w:tabs>
        <w:ind w:hanging="865"/>
        <w:rPr>
          <w:sz w:val="24"/>
        </w:rPr>
      </w:pPr>
      <w:bookmarkStart w:id="192" w:name="_bookmark177"/>
      <w:bookmarkEnd w:id="192"/>
      <w:r>
        <w:rPr>
          <w:sz w:val="24"/>
        </w:rPr>
        <w:t>Eligibility</w:t>
      </w:r>
    </w:p>
    <w:p w14:paraId="72E8509E" w14:textId="77777777" w:rsidR="004B799C" w:rsidRDefault="004B799C">
      <w:pPr>
        <w:pStyle w:val="BodyText"/>
        <w:spacing w:before="11"/>
        <w:rPr>
          <w:sz w:val="20"/>
        </w:rPr>
      </w:pPr>
    </w:p>
    <w:p w14:paraId="5569B07D" w14:textId="77777777" w:rsidR="004B799C" w:rsidRDefault="00CA4AAC">
      <w:pPr>
        <w:pStyle w:val="ListParagraph"/>
        <w:numPr>
          <w:ilvl w:val="0"/>
          <w:numId w:val="28"/>
        </w:numPr>
        <w:tabs>
          <w:tab w:val="left" w:pos="1559"/>
        </w:tabs>
        <w:ind w:left="1558" w:right="955" w:hanging="600"/>
        <w:jc w:val="both"/>
        <w:rPr>
          <w:sz w:val="24"/>
        </w:rPr>
      </w:pPr>
      <w:r>
        <w:rPr>
          <w:sz w:val="24"/>
        </w:rPr>
        <w:t>The aid measure should be open to all beneficiaries or projects technically capable of</w:t>
      </w:r>
      <w:r>
        <w:rPr>
          <w:spacing w:val="1"/>
          <w:sz w:val="24"/>
        </w:rPr>
        <w:t xml:space="preserve"> </w:t>
      </w:r>
      <w:r>
        <w:rPr>
          <w:sz w:val="24"/>
        </w:rPr>
        <w:t>contributing efficiently to the achievement of the security of supply objective. This</w:t>
      </w:r>
      <w:r>
        <w:rPr>
          <w:spacing w:val="1"/>
          <w:sz w:val="24"/>
        </w:rPr>
        <w:t xml:space="preserve"> </w:t>
      </w:r>
      <w:r>
        <w:rPr>
          <w:sz w:val="24"/>
        </w:rPr>
        <w:t>includes generation, storage and demand response, as well as the aggregation of small</w:t>
      </w:r>
      <w:r>
        <w:rPr>
          <w:spacing w:val="1"/>
          <w:sz w:val="24"/>
        </w:rPr>
        <w:t xml:space="preserve"> </w:t>
      </w:r>
      <w:r>
        <w:rPr>
          <w:sz w:val="24"/>
        </w:rPr>
        <w:t>units</w:t>
      </w:r>
      <w:r>
        <w:rPr>
          <w:spacing w:val="-1"/>
          <w:sz w:val="24"/>
        </w:rPr>
        <w:t xml:space="preserve"> </w:t>
      </w:r>
      <w:r>
        <w:rPr>
          <w:sz w:val="24"/>
        </w:rPr>
        <w:t>of these</w:t>
      </w:r>
      <w:r>
        <w:rPr>
          <w:spacing w:val="-1"/>
          <w:sz w:val="24"/>
        </w:rPr>
        <w:t xml:space="preserve"> </w:t>
      </w:r>
      <w:r>
        <w:rPr>
          <w:sz w:val="24"/>
        </w:rPr>
        <w:t>forms of capacity</w:t>
      </w:r>
      <w:r>
        <w:rPr>
          <w:spacing w:val="-5"/>
          <w:sz w:val="24"/>
        </w:rPr>
        <w:t xml:space="preserve"> </w:t>
      </w:r>
      <w:r>
        <w:rPr>
          <w:sz w:val="24"/>
        </w:rPr>
        <w:t>into larger blocks.</w:t>
      </w:r>
    </w:p>
    <w:p w14:paraId="52A48540" w14:textId="77777777" w:rsidR="004B799C" w:rsidRDefault="004B799C">
      <w:pPr>
        <w:pStyle w:val="BodyText"/>
        <w:spacing w:before="10"/>
        <w:rPr>
          <w:sz w:val="20"/>
        </w:rPr>
      </w:pPr>
    </w:p>
    <w:p w14:paraId="0C98B9ED" w14:textId="77777777" w:rsidR="004B799C" w:rsidRDefault="00CA4AAC">
      <w:pPr>
        <w:pStyle w:val="ListParagraph"/>
        <w:numPr>
          <w:ilvl w:val="0"/>
          <w:numId w:val="28"/>
        </w:numPr>
        <w:tabs>
          <w:tab w:val="left" w:pos="1559"/>
        </w:tabs>
        <w:ind w:left="1558" w:right="953" w:hanging="600"/>
        <w:jc w:val="both"/>
        <w:rPr>
          <w:sz w:val="24"/>
        </w:rPr>
      </w:pPr>
      <w:r>
        <w:rPr>
          <w:sz w:val="24"/>
        </w:rPr>
        <w:t>Limitations on participation in security of supply measures that aim to ensure those</w:t>
      </w:r>
      <w:r>
        <w:rPr>
          <w:spacing w:val="1"/>
          <w:sz w:val="24"/>
        </w:rPr>
        <w:t xml:space="preserve"> </w:t>
      </w:r>
      <w:r>
        <w:rPr>
          <w:sz w:val="24"/>
        </w:rPr>
        <w:t>measures</w:t>
      </w:r>
      <w:r>
        <w:rPr>
          <w:spacing w:val="1"/>
          <w:sz w:val="24"/>
        </w:rPr>
        <w:t xml:space="preserve"> </w:t>
      </w:r>
      <w:r>
        <w:rPr>
          <w:sz w:val="24"/>
        </w:rPr>
        <w:t>do</w:t>
      </w:r>
      <w:r>
        <w:rPr>
          <w:spacing w:val="1"/>
          <w:sz w:val="24"/>
        </w:rPr>
        <w:t xml:space="preserve"> </w:t>
      </w:r>
      <w:r>
        <w:rPr>
          <w:sz w:val="24"/>
        </w:rPr>
        <w:t>not</w:t>
      </w:r>
      <w:r>
        <w:rPr>
          <w:spacing w:val="1"/>
          <w:sz w:val="24"/>
        </w:rPr>
        <w:t xml:space="preserve"> </w:t>
      </w:r>
      <w:r>
        <w:rPr>
          <w:sz w:val="24"/>
        </w:rPr>
        <w:t>undermine</w:t>
      </w:r>
      <w:r>
        <w:rPr>
          <w:spacing w:val="1"/>
          <w:sz w:val="24"/>
        </w:rPr>
        <w:t xml:space="preserve"> </w:t>
      </w:r>
      <w:r>
        <w:rPr>
          <w:sz w:val="24"/>
        </w:rPr>
        <w:t>environmental</w:t>
      </w:r>
      <w:r>
        <w:rPr>
          <w:spacing w:val="1"/>
          <w:sz w:val="24"/>
        </w:rPr>
        <w:t xml:space="preserve"> </w:t>
      </w:r>
      <w:r>
        <w:rPr>
          <w:sz w:val="24"/>
        </w:rPr>
        <w:t>protection</w:t>
      </w:r>
      <w:r>
        <w:rPr>
          <w:spacing w:val="1"/>
          <w:sz w:val="24"/>
        </w:rPr>
        <w:t xml:space="preserve"> </w:t>
      </w:r>
      <w:r>
        <w:rPr>
          <w:sz w:val="24"/>
        </w:rPr>
        <w:t>are</w:t>
      </w:r>
      <w:r>
        <w:rPr>
          <w:spacing w:val="1"/>
          <w:sz w:val="24"/>
        </w:rPr>
        <w:t xml:space="preserve"> </w:t>
      </w:r>
      <w:r>
        <w:rPr>
          <w:sz w:val="24"/>
        </w:rPr>
        <w:t>deemed</w:t>
      </w:r>
      <w:r>
        <w:rPr>
          <w:spacing w:val="1"/>
          <w:sz w:val="24"/>
        </w:rPr>
        <w:t xml:space="preserve"> </w:t>
      </w:r>
      <w:r>
        <w:rPr>
          <w:sz w:val="24"/>
        </w:rPr>
        <w:t>appropriate</w:t>
      </w:r>
      <w:r>
        <w:rPr>
          <w:spacing w:val="60"/>
          <w:sz w:val="24"/>
        </w:rPr>
        <w:t xml:space="preserve"> </w:t>
      </w:r>
      <w:r>
        <w:rPr>
          <w:sz w:val="24"/>
        </w:rPr>
        <w:t>(see</w:t>
      </w:r>
      <w:r>
        <w:rPr>
          <w:spacing w:val="-57"/>
          <w:sz w:val="24"/>
        </w:rPr>
        <w:t xml:space="preserve"> </w:t>
      </w:r>
      <w:r>
        <w:rPr>
          <w:sz w:val="24"/>
        </w:rPr>
        <w:t>points 325</w:t>
      </w:r>
      <w:r>
        <w:rPr>
          <w:spacing w:val="-1"/>
          <w:sz w:val="24"/>
        </w:rPr>
        <w:t xml:space="preserve"> </w:t>
      </w:r>
      <w:r>
        <w:rPr>
          <w:sz w:val="24"/>
        </w:rPr>
        <w:t>and 326).</w:t>
      </w:r>
    </w:p>
    <w:p w14:paraId="5A216C1F" w14:textId="77777777" w:rsidR="004B799C" w:rsidRDefault="004B799C">
      <w:pPr>
        <w:pStyle w:val="BodyText"/>
        <w:spacing w:before="10"/>
        <w:rPr>
          <w:sz w:val="20"/>
        </w:rPr>
      </w:pPr>
    </w:p>
    <w:p w14:paraId="4F3DD5D9" w14:textId="77777777" w:rsidR="004B799C" w:rsidRDefault="00CA4AAC">
      <w:pPr>
        <w:pStyle w:val="ListParagraph"/>
        <w:numPr>
          <w:ilvl w:val="0"/>
          <w:numId w:val="28"/>
        </w:numPr>
        <w:tabs>
          <w:tab w:val="left" w:pos="1559"/>
        </w:tabs>
        <w:ind w:left="1558" w:right="956" w:hanging="600"/>
        <w:jc w:val="both"/>
        <w:rPr>
          <w:sz w:val="24"/>
        </w:rPr>
      </w:pPr>
      <w:r>
        <w:rPr>
          <w:sz w:val="24"/>
        </w:rPr>
        <w:t>Member</w:t>
      </w:r>
      <w:r>
        <w:rPr>
          <w:spacing w:val="1"/>
          <w:sz w:val="24"/>
        </w:rPr>
        <w:t xml:space="preserve"> </w:t>
      </w:r>
      <w:r>
        <w:rPr>
          <w:sz w:val="24"/>
        </w:rPr>
        <w:t>States</w:t>
      </w:r>
      <w:r>
        <w:rPr>
          <w:spacing w:val="1"/>
          <w:sz w:val="24"/>
        </w:rPr>
        <w:t xml:space="preserve"> </w:t>
      </w:r>
      <w:r>
        <w:rPr>
          <w:sz w:val="24"/>
        </w:rPr>
        <w:t>are</w:t>
      </w:r>
      <w:r>
        <w:rPr>
          <w:spacing w:val="1"/>
          <w:sz w:val="24"/>
        </w:rPr>
        <w:t xml:space="preserve"> </w:t>
      </w:r>
      <w:r>
        <w:rPr>
          <w:sz w:val="24"/>
        </w:rPr>
        <w:t>encouraged</w:t>
      </w:r>
      <w:r>
        <w:rPr>
          <w:spacing w:val="1"/>
          <w:sz w:val="24"/>
        </w:rPr>
        <w:t xml:space="preserve"> </w:t>
      </w:r>
      <w:r>
        <w:rPr>
          <w:sz w:val="24"/>
        </w:rPr>
        <w:t>to</w:t>
      </w:r>
      <w:r>
        <w:rPr>
          <w:spacing w:val="1"/>
          <w:sz w:val="24"/>
        </w:rPr>
        <w:t xml:space="preserve"> </w:t>
      </w:r>
      <w:r>
        <w:rPr>
          <w:sz w:val="24"/>
        </w:rPr>
        <w:t>introduce</w:t>
      </w:r>
      <w:r>
        <w:rPr>
          <w:spacing w:val="1"/>
          <w:sz w:val="24"/>
        </w:rPr>
        <w:t xml:space="preserve"> </w:t>
      </w:r>
      <w:r>
        <w:rPr>
          <w:sz w:val="24"/>
        </w:rPr>
        <w:t>additional</w:t>
      </w:r>
      <w:r>
        <w:rPr>
          <w:spacing w:val="1"/>
          <w:sz w:val="24"/>
        </w:rPr>
        <w:t xml:space="preserve"> </w:t>
      </w:r>
      <w:r>
        <w:rPr>
          <w:sz w:val="24"/>
        </w:rPr>
        <w:t>criteria</w:t>
      </w:r>
      <w:r>
        <w:rPr>
          <w:spacing w:val="1"/>
          <w:sz w:val="24"/>
        </w:rPr>
        <w:t xml:space="preserve"> </w:t>
      </w:r>
      <w:r>
        <w:rPr>
          <w:sz w:val="24"/>
        </w:rPr>
        <w:t>or</w:t>
      </w:r>
      <w:r>
        <w:rPr>
          <w:spacing w:val="1"/>
          <w:sz w:val="24"/>
        </w:rPr>
        <w:t xml:space="preserve"> </w:t>
      </w:r>
      <w:r>
        <w:rPr>
          <w:sz w:val="24"/>
        </w:rPr>
        <w:t>features</w:t>
      </w:r>
      <w:r>
        <w:rPr>
          <w:spacing w:val="1"/>
          <w:sz w:val="24"/>
        </w:rPr>
        <w:t xml:space="preserve"> </w:t>
      </w:r>
      <w:r>
        <w:rPr>
          <w:sz w:val="24"/>
        </w:rPr>
        <w:t>in</w:t>
      </w:r>
      <w:r>
        <w:rPr>
          <w:spacing w:val="1"/>
          <w:sz w:val="24"/>
        </w:rPr>
        <w:t xml:space="preserve"> </w:t>
      </w:r>
      <w:r>
        <w:rPr>
          <w:sz w:val="24"/>
        </w:rPr>
        <w:t>their</w:t>
      </w:r>
      <w:r>
        <w:rPr>
          <w:spacing w:val="-57"/>
          <w:sz w:val="24"/>
        </w:rPr>
        <w:t xml:space="preserve"> </w:t>
      </w:r>
      <w:r>
        <w:rPr>
          <w:sz w:val="24"/>
        </w:rPr>
        <w:t>security of supply measures to promote the participation of greener technologies (or</w:t>
      </w:r>
      <w:r>
        <w:rPr>
          <w:spacing w:val="1"/>
          <w:sz w:val="24"/>
        </w:rPr>
        <w:t xml:space="preserve"> </w:t>
      </w:r>
      <w:r>
        <w:rPr>
          <w:sz w:val="24"/>
        </w:rPr>
        <w:t>reduce the participation of polluting technologies) necessary to support the delivery of</w:t>
      </w:r>
      <w:r>
        <w:rPr>
          <w:spacing w:val="1"/>
          <w:sz w:val="24"/>
        </w:rPr>
        <w:t xml:space="preserve"> </w:t>
      </w:r>
      <w:r>
        <w:rPr>
          <w:sz w:val="24"/>
        </w:rPr>
        <w:t>the Union’s environmental protection objectives. Such additional criteria or features</w:t>
      </w:r>
      <w:r>
        <w:rPr>
          <w:spacing w:val="1"/>
          <w:sz w:val="24"/>
        </w:rPr>
        <w:t xml:space="preserve"> </w:t>
      </w:r>
      <w:r>
        <w:rPr>
          <w:sz w:val="24"/>
        </w:rPr>
        <w:t>must be objective, transparent and non-discriminatory in relation to clearly identified</w:t>
      </w:r>
      <w:r>
        <w:rPr>
          <w:spacing w:val="1"/>
          <w:sz w:val="24"/>
        </w:rPr>
        <w:t xml:space="preserve"> </w:t>
      </w:r>
      <w:r>
        <w:rPr>
          <w:sz w:val="24"/>
        </w:rPr>
        <w:t>environmental protection objectives, and must not result in the overcompensation of</w:t>
      </w:r>
      <w:r>
        <w:rPr>
          <w:spacing w:val="1"/>
          <w:sz w:val="24"/>
        </w:rPr>
        <w:t xml:space="preserve"> </w:t>
      </w:r>
      <w:r>
        <w:rPr>
          <w:sz w:val="24"/>
        </w:rPr>
        <w:t>beneficiaries.</w:t>
      </w:r>
    </w:p>
    <w:p w14:paraId="1241D7F3" w14:textId="77777777" w:rsidR="004B799C" w:rsidRDefault="004B799C">
      <w:pPr>
        <w:pStyle w:val="BodyText"/>
        <w:spacing w:before="11"/>
        <w:rPr>
          <w:sz w:val="20"/>
        </w:rPr>
      </w:pPr>
    </w:p>
    <w:p w14:paraId="03065142" w14:textId="77777777" w:rsidR="004B799C" w:rsidRDefault="00CA4AAC">
      <w:pPr>
        <w:pStyle w:val="ListParagraph"/>
        <w:numPr>
          <w:ilvl w:val="0"/>
          <w:numId w:val="28"/>
        </w:numPr>
        <w:tabs>
          <w:tab w:val="left" w:pos="1559"/>
        </w:tabs>
        <w:ind w:left="1558" w:right="955" w:hanging="600"/>
        <w:jc w:val="both"/>
        <w:rPr>
          <w:sz w:val="24"/>
        </w:rPr>
      </w:pPr>
      <w:r>
        <w:rPr>
          <w:sz w:val="24"/>
        </w:rPr>
        <w:t>Where technically feasible, measures for security of electricity supply must be open to</w:t>
      </w:r>
      <w:r>
        <w:rPr>
          <w:spacing w:val="1"/>
          <w:sz w:val="24"/>
        </w:rPr>
        <w:t xml:space="preserve"> </w:t>
      </w:r>
      <w:r>
        <w:rPr>
          <w:sz w:val="24"/>
        </w:rPr>
        <w:t>direct cross-border participation of capacity providers located in another Member State.</w:t>
      </w:r>
      <w:r>
        <w:rPr>
          <w:spacing w:val="1"/>
          <w:sz w:val="24"/>
        </w:rPr>
        <w:t xml:space="preserve"> </w:t>
      </w:r>
      <w:r>
        <w:rPr>
          <w:sz w:val="24"/>
        </w:rPr>
        <w:t>Member</w:t>
      </w:r>
      <w:r>
        <w:rPr>
          <w:spacing w:val="6"/>
          <w:sz w:val="24"/>
        </w:rPr>
        <w:t xml:space="preserve"> </w:t>
      </w:r>
      <w:r>
        <w:rPr>
          <w:sz w:val="24"/>
        </w:rPr>
        <w:t>States</w:t>
      </w:r>
      <w:r>
        <w:rPr>
          <w:spacing w:val="9"/>
          <w:sz w:val="24"/>
        </w:rPr>
        <w:t xml:space="preserve"> </w:t>
      </w:r>
      <w:r>
        <w:rPr>
          <w:sz w:val="24"/>
        </w:rPr>
        <w:t>must</w:t>
      </w:r>
      <w:r>
        <w:rPr>
          <w:spacing w:val="10"/>
          <w:sz w:val="24"/>
        </w:rPr>
        <w:t xml:space="preserve"> </w:t>
      </w:r>
      <w:r>
        <w:rPr>
          <w:sz w:val="24"/>
        </w:rPr>
        <w:t>ensure</w:t>
      </w:r>
      <w:r>
        <w:rPr>
          <w:spacing w:val="7"/>
          <w:sz w:val="24"/>
        </w:rPr>
        <w:t xml:space="preserve"> </w:t>
      </w:r>
      <w:r>
        <w:rPr>
          <w:sz w:val="24"/>
        </w:rPr>
        <w:t>that</w:t>
      </w:r>
      <w:r>
        <w:rPr>
          <w:spacing w:val="8"/>
          <w:sz w:val="24"/>
        </w:rPr>
        <w:t xml:space="preserve"> </w:t>
      </w:r>
      <w:r>
        <w:rPr>
          <w:sz w:val="24"/>
        </w:rPr>
        <w:t>foreign</w:t>
      </w:r>
      <w:r>
        <w:rPr>
          <w:spacing w:val="10"/>
          <w:sz w:val="24"/>
        </w:rPr>
        <w:t xml:space="preserve"> </w:t>
      </w:r>
      <w:r>
        <w:rPr>
          <w:sz w:val="24"/>
        </w:rPr>
        <w:t>capacity</w:t>
      </w:r>
      <w:r>
        <w:rPr>
          <w:spacing w:val="3"/>
          <w:sz w:val="24"/>
        </w:rPr>
        <w:t xml:space="preserve"> </w:t>
      </w:r>
      <w:r>
        <w:rPr>
          <w:sz w:val="24"/>
        </w:rPr>
        <w:t>capable</w:t>
      </w:r>
      <w:r>
        <w:rPr>
          <w:spacing w:val="7"/>
          <w:sz w:val="24"/>
        </w:rPr>
        <w:t xml:space="preserve"> </w:t>
      </w:r>
      <w:r>
        <w:rPr>
          <w:sz w:val="24"/>
        </w:rPr>
        <w:t>of</w:t>
      </w:r>
      <w:r>
        <w:rPr>
          <w:spacing w:val="7"/>
          <w:sz w:val="24"/>
        </w:rPr>
        <w:t xml:space="preserve"> </w:t>
      </w:r>
      <w:r>
        <w:rPr>
          <w:sz w:val="24"/>
        </w:rPr>
        <w:t>providing</w:t>
      </w:r>
      <w:r>
        <w:rPr>
          <w:spacing w:val="5"/>
          <w:sz w:val="24"/>
        </w:rPr>
        <w:t xml:space="preserve"> </w:t>
      </w:r>
      <w:r>
        <w:rPr>
          <w:sz w:val="24"/>
        </w:rPr>
        <w:t>equivalent</w:t>
      </w:r>
    </w:p>
    <w:p w14:paraId="24680B7F" w14:textId="77777777" w:rsidR="004B799C" w:rsidRDefault="004B799C">
      <w:pPr>
        <w:jc w:val="both"/>
        <w:rPr>
          <w:sz w:val="24"/>
        </w:rPr>
        <w:sectPr w:rsidR="004B799C">
          <w:pgSz w:w="11910" w:h="16840"/>
          <w:pgMar w:top="1020" w:right="460" w:bottom="1620" w:left="460" w:header="0" w:footer="1426" w:gutter="0"/>
          <w:cols w:space="720"/>
        </w:sectPr>
      </w:pPr>
    </w:p>
    <w:p w14:paraId="468DDBA8" w14:textId="77777777" w:rsidR="004B799C" w:rsidRDefault="00CA4AAC">
      <w:pPr>
        <w:pStyle w:val="BodyText"/>
        <w:spacing w:before="72"/>
        <w:ind w:left="1558" w:right="955"/>
        <w:jc w:val="both"/>
      </w:pPr>
      <w:r>
        <w:lastRenderedPageBreak/>
        <w:t>technical performance to domestic capacities has the opportunity to participate in the</w:t>
      </w:r>
      <w:r>
        <w:rPr>
          <w:spacing w:val="1"/>
        </w:rPr>
        <w:t xml:space="preserve"> </w:t>
      </w:r>
      <w:r>
        <w:t>same competitive process as domestic capacity. Member States may require foreign</w:t>
      </w:r>
      <w:r>
        <w:rPr>
          <w:spacing w:val="1"/>
        </w:rPr>
        <w:t xml:space="preserve"> </w:t>
      </w:r>
      <w:r>
        <w:t>capacity to be located in a Member State that has a direct network connection with the</w:t>
      </w:r>
      <w:r>
        <w:rPr>
          <w:spacing w:val="1"/>
        </w:rPr>
        <w:t xml:space="preserve"> </w:t>
      </w:r>
      <w:r>
        <w:t>Member</w:t>
      </w:r>
      <w:r>
        <w:rPr>
          <w:spacing w:val="1"/>
        </w:rPr>
        <w:t xml:space="preserve"> </w:t>
      </w:r>
      <w:r>
        <w:t>State</w:t>
      </w:r>
      <w:r>
        <w:rPr>
          <w:spacing w:val="1"/>
        </w:rPr>
        <w:t xml:space="preserve"> </w:t>
      </w:r>
      <w:r>
        <w:t>applying</w:t>
      </w:r>
      <w:r>
        <w:rPr>
          <w:spacing w:val="1"/>
        </w:rPr>
        <w:t xml:space="preserve"> </w:t>
      </w:r>
      <w:r>
        <w:t>the</w:t>
      </w:r>
      <w:r>
        <w:rPr>
          <w:spacing w:val="1"/>
        </w:rPr>
        <w:t xml:space="preserve"> </w:t>
      </w:r>
      <w:r>
        <w:t>measure.</w:t>
      </w:r>
      <w:r>
        <w:rPr>
          <w:spacing w:val="1"/>
        </w:rPr>
        <w:t xml:space="preserve"> </w:t>
      </w:r>
      <w:r>
        <w:t>The</w:t>
      </w:r>
      <w:r>
        <w:rPr>
          <w:spacing w:val="1"/>
        </w:rPr>
        <w:t xml:space="preserve"> </w:t>
      </w:r>
      <w:r>
        <w:t>relevant</w:t>
      </w:r>
      <w:r>
        <w:rPr>
          <w:spacing w:val="1"/>
        </w:rPr>
        <w:t xml:space="preserve"> </w:t>
      </w:r>
      <w:r>
        <w:t>rules</w:t>
      </w:r>
      <w:r>
        <w:rPr>
          <w:spacing w:val="1"/>
        </w:rPr>
        <w:t xml:space="preserve"> </w:t>
      </w:r>
      <w:r>
        <w:t>set</w:t>
      </w:r>
      <w:r>
        <w:rPr>
          <w:spacing w:val="1"/>
        </w:rPr>
        <w:t xml:space="preserve"> </w:t>
      </w:r>
      <w:r>
        <w:t>out</w:t>
      </w:r>
      <w:r>
        <w:rPr>
          <w:spacing w:val="1"/>
        </w:rPr>
        <w:t xml:space="preserve"> </w:t>
      </w:r>
      <w:r>
        <w:t>in</w:t>
      </w:r>
      <w:r>
        <w:rPr>
          <w:spacing w:val="1"/>
        </w:rPr>
        <w:t xml:space="preserve"> </w:t>
      </w:r>
      <w:r>
        <w:t>Article</w:t>
      </w:r>
      <w:r>
        <w:rPr>
          <w:spacing w:val="1"/>
        </w:rPr>
        <w:t xml:space="preserve"> </w:t>
      </w:r>
      <w:r>
        <w:t>26</w:t>
      </w:r>
      <w:r>
        <w:rPr>
          <w:spacing w:val="1"/>
        </w:rPr>
        <w:t xml:space="preserve"> </w:t>
      </w:r>
      <w:r>
        <w:t>of</w:t>
      </w:r>
      <w:r>
        <w:rPr>
          <w:spacing w:val="1"/>
        </w:rPr>
        <w:t xml:space="preserve"> </w:t>
      </w:r>
      <w:r>
        <w:t>Regulation</w:t>
      </w:r>
      <w:r>
        <w:rPr>
          <w:spacing w:val="-1"/>
        </w:rPr>
        <w:t xml:space="preserve"> </w:t>
      </w:r>
      <w:r>
        <w:t>(EU) 2019/943</w:t>
      </w:r>
      <w:r>
        <w:rPr>
          <w:spacing w:val="1"/>
        </w:rPr>
        <w:t xml:space="preserve"> </w:t>
      </w:r>
      <w:r>
        <w:t>must also be</w:t>
      </w:r>
      <w:r>
        <w:rPr>
          <w:spacing w:val="-1"/>
        </w:rPr>
        <w:t xml:space="preserve"> </w:t>
      </w:r>
      <w:r>
        <w:t>complied with.</w:t>
      </w:r>
    </w:p>
    <w:p w14:paraId="4B30A8AD" w14:textId="77777777" w:rsidR="004B799C" w:rsidRDefault="004B799C">
      <w:pPr>
        <w:pStyle w:val="BodyText"/>
        <w:spacing w:before="10"/>
        <w:rPr>
          <w:sz w:val="20"/>
        </w:rPr>
      </w:pPr>
    </w:p>
    <w:p w14:paraId="24C3DD3A" w14:textId="77777777" w:rsidR="004B799C" w:rsidRDefault="00CA4AAC">
      <w:pPr>
        <w:pStyle w:val="ListParagraph"/>
        <w:numPr>
          <w:ilvl w:val="3"/>
          <w:numId w:val="7"/>
        </w:numPr>
        <w:tabs>
          <w:tab w:val="left" w:pos="2303"/>
        </w:tabs>
        <w:ind w:hanging="865"/>
        <w:jc w:val="both"/>
        <w:rPr>
          <w:sz w:val="24"/>
        </w:rPr>
      </w:pPr>
      <w:bookmarkStart w:id="193" w:name="_bookmark178"/>
      <w:bookmarkEnd w:id="193"/>
      <w:r>
        <w:rPr>
          <w:sz w:val="24"/>
        </w:rPr>
        <w:t>Public</w:t>
      </w:r>
      <w:r>
        <w:rPr>
          <w:spacing w:val="-3"/>
          <w:sz w:val="24"/>
        </w:rPr>
        <w:t xml:space="preserve"> </w:t>
      </w:r>
      <w:r>
        <w:rPr>
          <w:sz w:val="24"/>
        </w:rPr>
        <w:t>consultation</w:t>
      </w:r>
    </w:p>
    <w:p w14:paraId="090AAE86" w14:textId="77777777" w:rsidR="004B799C" w:rsidRDefault="004B799C">
      <w:pPr>
        <w:pStyle w:val="BodyText"/>
        <w:spacing w:before="10"/>
        <w:rPr>
          <w:sz w:val="20"/>
        </w:rPr>
      </w:pPr>
    </w:p>
    <w:p w14:paraId="79D603D9" w14:textId="77777777" w:rsidR="004B799C" w:rsidRDefault="00CA4AAC">
      <w:pPr>
        <w:pStyle w:val="ListParagraph"/>
        <w:numPr>
          <w:ilvl w:val="0"/>
          <w:numId w:val="28"/>
        </w:numPr>
        <w:tabs>
          <w:tab w:val="left" w:pos="1526"/>
        </w:tabs>
        <w:ind w:right="956"/>
        <w:jc w:val="both"/>
        <w:rPr>
          <w:sz w:val="24"/>
        </w:rPr>
      </w:pPr>
      <w:r>
        <w:rPr>
          <w:sz w:val="24"/>
        </w:rPr>
        <w:t>Prior to the notification of aid, other than in duly justified exceptional circumstances,</w:t>
      </w:r>
      <w:r>
        <w:rPr>
          <w:spacing w:val="1"/>
          <w:sz w:val="24"/>
        </w:rPr>
        <w:t xml:space="preserve"> </w:t>
      </w:r>
      <w:r>
        <w:rPr>
          <w:sz w:val="24"/>
        </w:rPr>
        <w:t>Member States must consult publicly on measures to be notified under this Section. The</w:t>
      </w:r>
      <w:r>
        <w:rPr>
          <w:spacing w:val="-57"/>
          <w:sz w:val="24"/>
        </w:rPr>
        <w:t xml:space="preserve"> </w:t>
      </w:r>
      <w:r>
        <w:rPr>
          <w:sz w:val="24"/>
        </w:rPr>
        <w:t>obligation to consult does not apply in respect of amendments to already approved</w:t>
      </w:r>
      <w:r>
        <w:rPr>
          <w:spacing w:val="1"/>
          <w:sz w:val="24"/>
        </w:rPr>
        <w:t xml:space="preserve"> </w:t>
      </w:r>
      <w:r>
        <w:rPr>
          <w:sz w:val="24"/>
        </w:rPr>
        <w:t>measures</w:t>
      </w:r>
      <w:r>
        <w:rPr>
          <w:spacing w:val="27"/>
          <w:sz w:val="24"/>
        </w:rPr>
        <w:t xml:space="preserve"> </w:t>
      </w:r>
      <w:r>
        <w:rPr>
          <w:sz w:val="24"/>
        </w:rPr>
        <w:t>that</w:t>
      </w:r>
      <w:r>
        <w:rPr>
          <w:spacing w:val="27"/>
          <w:sz w:val="24"/>
        </w:rPr>
        <w:t xml:space="preserve"> </w:t>
      </w:r>
      <w:r>
        <w:rPr>
          <w:sz w:val="24"/>
        </w:rPr>
        <w:t>do</w:t>
      </w:r>
      <w:r>
        <w:rPr>
          <w:spacing w:val="27"/>
          <w:sz w:val="24"/>
        </w:rPr>
        <w:t xml:space="preserve"> </w:t>
      </w:r>
      <w:r>
        <w:rPr>
          <w:sz w:val="24"/>
        </w:rPr>
        <w:t>not</w:t>
      </w:r>
      <w:r>
        <w:rPr>
          <w:spacing w:val="28"/>
          <w:sz w:val="24"/>
        </w:rPr>
        <w:t xml:space="preserve"> </w:t>
      </w:r>
      <w:r>
        <w:rPr>
          <w:sz w:val="24"/>
        </w:rPr>
        <w:t>alter</w:t>
      </w:r>
      <w:r>
        <w:rPr>
          <w:spacing w:val="27"/>
          <w:sz w:val="24"/>
        </w:rPr>
        <w:t xml:space="preserve"> </w:t>
      </w:r>
      <w:r>
        <w:rPr>
          <w:sz w:val="24"/>
        </w:rPr>
        <w:t>their</w:t>
      </w:r>
      <w:r>
        <w:rPr>
          <w:spacing w:val="26"/>
          <w:sz w:val="24"/>
        </w:rPr>
        <w:t xml:space="preserve"> </w:t>
      </w:r>
      <w:r>
        <w:rPr>
          <w:sz w:val="24"/>
        </w:rPr>
        <w:t>scope</w:t>
      </w:r>
      <w:r>
        <w:rPr>
          <w:spacing w:val="26"/>
          <w:sz w:val="24"/>
        </w:rPr>
        <w:t xml:space="preserve"> </w:t>
      </w:r>
      <w:r>
        <w:rPr>
          <w:sz w:val="24"/>
        </w:rPr>
        <w:t>or</w:t>
      </w:r>
      <w:r>
        <w:rPr>
          <w:spacing w:val="29"/>
          <w:sz w:val="24"/>
        </w:rPr>
        <w:t xml:space="preserve"> </w:t>
      </w:r>
      <w:r>
        <w:rPr>
          <w:sz w:val="24"/>
        </w:rPr>
        <w:t>eligibility,</w:t>
      </w:r>
      <w:r>
        <w:rPr>
          <w:spacing w:val="27"/>
          <w:sz w:val="24"/>
        </w:rPr>
        <w:t xml:space="preserve"> </w:t>
      </w:r>
      <w:r>
        <w:rPr>
          <w:sz w:val="24"/>
        </w:rPr>
        <w:t>and</w:t>
      </w:r>
      <w:r>
        <w:rPr>
          <w:spacing w:val="28"/>
          <w:sz w:val="24"/>
        </w:rPr>
        <w:t xml:space="preserve"> </w:t>
      </w:r>
      <w:r>
        <w:rPr>
          <w:sz w:val="24"/>
        </w:rPr>
        <w:t>the</w:t>
      </w:r>
      <w:r>
        <w:rPr>
          <w:spacing w:val="27"/>
          <w:sz w:val="24"/>
        </w:rPr>
        <w:t xml:space="preserve"> </w:t>
      </w:r>
      <w:r>
        <w:rPr>
          <w:sz w:val="24"/>
        </w:rPr>
        <w:t>cases</w:t>
      </w:r>
      <w:r>
        <w:rPr>
          <w:spacing w:val="27"/>
          <w:sz w:val="24"/>
        </w:rPr>
        <w:t xml:space="preserve"> </w:t>
      </w:r>
      <w:r>
        <w:rPr>
          <w:sz w:val="24"/>
        </w:rPr>
        <w:t>referred</w:t>
      </w:r>
      <w:r>
        <w:rPr>
          <w:spacing w:val="27"/>
          <w:sz w:val="24"/>
        </w:rPr>
        <w:t xml:space="preserve"> </w:t>
      </w:r>
      <w:r>
        <w:rPr>
          <w:sz w:val="24"/>
        </w:rPr>
        <w:t>to</w:t>
      </w:r>
      <w:r>
        <w:rPr>
          <w:spacing w:val="28"/>
          <w:sz w:val="24"/>
        </w:rPr>
        <w:t xml:space="preserve"> </w:t>
      </w:r>
      <w:r>
        <w:rPr>
          <w:sz w:val="24"/>
        </w:rPr>
        <w:t>in</w:t>
      </w:r>
      <w:r>
        <w:rPr>
          <w:spacing w:val="29"/>
          <w:sz w:val="24"/>
        </w:rPr>
        <w:t xml:space="preserve"> </w:t>
      </w:r>
      <w:r>
        <w:rPr>
          <w:sz w:val="24"/>
        </w:rPr>
        <w:t>point</w:t>
      </w:r>
    </w:p>
    <w:p w14:paraId="225E8C60" w14:textId="77777777" w:rsidR="004B799C" w:rsidRDefault="00CA4AAC">
      <w:pPr>
        <w:pStyle w:val="ListParagraph"/>
        <w:numPr>
          <w:ilvl w:val="0"/>
          <w:numId w:val="28"/>
        </w:numPr>
        <w:tabs>
          <w:tab w:val="left" w:pos="2025"/>
        </w:tabs>
        <w:ind w:right="964" w:firstLine="0"/>
        <w:jc w:val="both"/>
        <w:rPr>
          <w:sz w:val="24"/>
        </w:rPr>
      </w:pPr>
      <w:r>
        <w:rPr>
          <w:sz w:val="24"/>
        </w:rPr>
        <w:t>To determine whether a measure is justified, bearing in mind the criteria in these</w:t>
      </w:r>
      <w:r>
        <w:rPr>
          <w:spacing w:val="1"/>
          <w:sz w:val="24"/>
        </w:rPr>
        <w:t xml:space="preserve"> </w:t>
      </w:r>
      <w:r>
        <w:rPr>
          <w:sz w:val="24"/>
        </w:rPr>
        <w:t>guidelines,</w:t>
      </w:r>
      <w:r>
        <w:rPr>
          <w:spacing w:val="-1"/>
          <w:sz w:val="24"/>
        </w:rPr>
        <w:t xml:space="preserve"> </w:t>
      </w:r>
      <w:r>
        <w:rPr>
          <w:sz w:val="24"/>
        </w:rPr>
        <w:t>the</w:t>
      </w:r>
      <w:r>
        <w:rPr>
          <w:spacing w:val="1"/>
          <w:sz w:val="24"/>
        </w:rPr>
        <w:t xml:space="preserve"> </w:t>
      </w:r>
      <w:r>
        <w:rPr>
          <w:sz w:val="24"/>
        </w:rPr>
        <w:t>following public</w:t>
      </w:r>
      <w:r>
        <w:rPr>
          <w:spacing w:val="-1"/>
          <w:sz w:val="24"/>
        </w:rPr>
        <w:t xml:space="preserve"> </w:t>
      </w:r>
      <w:r>
        <w:rPr>
          <w:sz w:val="24"/>
        </w:rPr>
        <w:t>consultation is required:</w:t>
      </w:r>
    </w:p>
    <w:p w14:paraId="203C121F" w14:textId="77777777" w:rsidR="004B799C" w:rsidRDefault="004B799C">
      <w:pPr>
        <w:pStyle w:val="BodyText"/>
        <w:spacing w:before="10"/>
        <w:rPr>
          <w:sz w:val="20"/>
        </w:rPr>
      </w:pPr>
    </w:p>
    <w:p w14:paraId="3B900189" w14:textId="77777777" w:rsidR="004B799C" w:rsidRDefault="00CA4AAC">
      <w:pPr>
        <w:pStyle w:val="ListParagraph"/>
        <w:numPr>
          <w:ilvl w:val="0"/>
          <w:numId w:val="6"/>
        </w:numPr>
        <w:tabs>
          <w:tab w:val="left" w:pos="2091"/>
          <w:tab w:val="left" w:pos="2092"/>
        </w:tabs>
        <w:ind w:right="958"/>
        <w:rPr>
          <w:sz w:val="24"/>
        </w:rPr>
      </w:pPr>
      <w:r>
        <w:rPr>
          <w:sz w:val="24"/>
        </w:rPr>
        <w:t>for</w:t>
      </w:r>
      <w:r>
        <w:rPr>
          <w:spacing w:val="10"/>
          <w:sz w:val="24"/>
        </w:rPr>
        <w:t xml:space="preserve"> </w:t>
      </w:r>
      <w:r>
        <w:rPr>
          <w:sz w:val="24"/>
        </w:rPr>
        <w:t>measures</w:t>
      </w:r>
      <w:r>
        <w:rPr>
          <w:spacing w:val="13"/>
          <w:sz w:val="24"/>
        </w:rPr>
        <w:t xml:space="preserve"> </w:t>
      </w:r>
      <w:r>
        <w:rPr>
          <w:sz w:val="24"/>
        </w:rPr>
        <w:t>where</w:t>
      </w:r>
      <w:r>
        <w:rPr>
          <w:spacing w:val="11"/>
          <w:sz w:val="24"/>
        </w:rPr>
        <w:t xml:space="preserve"> </w:t>
      </w:r>
      <w:r>
        <w:rPr>
          <w:sz w:val="24"/>
        </w:rPr>
        <w:t>the</w:t>
      </w:r>
      <w:r>
        <w:rPr>
          <w:spacing w:val="12"/>
          <w:sz w:val="24"/>
        </w:rPr>
        <w:t xml:space="preserve"> </w:t>
      </w:r>
      <w:r>
        <w:rPr>
          <w:sz w:val="24"/>
        </w:rPr>
        <w:t>estimated</w:t>
      </w:r>
      <w:r>
        <w:rPr>
          <w:spacing w:val="10"/>
          <w:sz w:val="24"/>
        </w:rPr>
        <w:t xml:space="preserve"> </w:t>
      </w:r>
      <w:r>
        <w:rPr>
          <w:sz w:val="24"/>
        </w:rPr>
        <w:t>average</w:t>
      </w:r>
      <w:r>
        <w:rPr>
          <w:spacing w:val="12"/>
          <w:sz w:val="24"/>
        </w:rPr>
        <w:t xml:space="preserve"> </w:t>
      </w:r>
      <w:r>
        <w:rPr>
          <w:sz w:val="24"/>
        </w:rPr>
        <w:t>annual</w:t>
      </w:r>
      <w:r>
        <w:rPr>
          <w:spacing w:val="14"/>
          <w:sz w:val="24"/>
        </w:rPr>
        <w:t xml:space="preserve"> </w:t>
      </w:r>
      <w:r>
        <w:rPr>
          <w:sz w:val="24"/>
        </w:rPr>
        <w:t>aid</w:t>
      </w:r>
      <w:r>
        <w:rPr>
          <w:spacing w:val="13"/>
          <w:sz w:val="24"/>
        </w:rPr>
        <w:t xml:space="preserve"> </w:t>
      </w:r>
      <w:r>
        <w:rPr>
          <w:sz w:val="24"/>
        </w:rPr>
        <w:t>to</w:t>
      </w:r>
      <w:r>
        <w:rPr>
          <w:spacing w:val="11"/>
          <w:sz w:val="24"/>
        </w:rPr>
        <w:t xml:space="preserve"> </w:t>
      </w:r>
      <w:r>
        <w:rPr>
          <w:sz w:val="24"/>
        </w:rPr>
        <w:t>be</w:t>
      </w:r>
      <w:r>
        <w:rPr>
          <w:spacing w:val="12"/>
          <w:sz w:val="24"/>
        </w:rPr>
        <w:t xml:space="preserve"> </w:t>
      </w:r>
      <w:r>
        <w:rPr>
          <w:sz w:val="24"/>
        </w:rPr>
        <w:t>granted</w:t>
      </w:r>
      <w:r>
        <w:rPr>
          <w:spacing w:val="13"/>
          <w:sz w:val="24"/>
        </w:rPr>
        <w:t xml:space="preserve"> </w:t>
      </w:r>
      <w:r>
        <w:rPr>
          <w:sz w:val="24"/>
        </w:rPr>
        <w:t>is</w:t>
      </w:r>
      <w:r>
        <w:rPr>
          <w:spacing w:val="11"/>
          <w:sz w:val="24"/>
        </w:rPr>
        <w:t xml:space="preserve"> </w:t>
      </w:r>
      <w:r>
        <w:rPr>
          <w:sz w:val="24"/>
        </w:rPr>
        <w:t>≥</w:t>
      </w:r>
      <w:r>
        <w:rPr>
          <w:spacing w:val="11"/>
          <w:sz w:val="24"/>
        </w:rPr>
        <w:t xml:space="preserve"> </w:t>
      </w:r>
      <w:r>
        <w:rPr>
          <w:sz w:val="24"/>
        </w:rPr>
        <w:t>EUR</w:t>
      </w:r>
      <w:r>
        <w:rPr>
          <w:spacing w:val="11"/>
          <w:sz w:val="24"/>
        </w:rPr>
        <w:t xml:space="preserve"> </w:t>
      </w:r>
      <w:r>
        <w:rPr>
          <w:sz w:val="24"/>
        </w:rPr>
        <w:t>100</w:t>
      </w:r>
      <w:r>
        <w:rPr>
          <w:spacing w:val="-57"/>
          <w:sz w:val="24"/>
        </w:rPr>
        <w:t xml:space="preserve"> </w:t>
      </w:r>
      <w:r>
        <w:rPr>
          <w:sz w:val="24"/>
        </w:rPr>
        <w:t>million</w:t>
      </w:r>
      <w:r>
        <w:rPr>
          <w:spacing w:val="-1"/>
          <w:sz w:val="24"/>
        </w:rPr>
        <w:t xml:space="preserve"> </w:t>
      </w:r>
      <w:r>
        <w:rPr>
          <w:sz w:val="24"/>
        </w:rPr>
        <w:t>per</w:t>
      </w:r>
      <w:r>
        <w:rPr>
          <w:spacing w:val="-1"/>
          <w:sz w:val="24"/>
        </w:rPr>
        <w:t xml:space="preserve"> </w:t>
      </w:r>
      <w:r>
        <w:rPr>
          <w:sz w:val="24"/>
        </w:rPr>
        <w:t>year,</w:t>
      </w:r>
      <w:r>
        <w:rPr>
          <w:spacing w:val="-1"/>
          <w:sz w:val="24"/>
        </w:rPr>
        <w:t xml:space="preserve"> </w:t>
      </w:r>
      <w:r>
        <w:rPr>
          <w:sz w:val="24"/>
        </w:rPr>
        <w:t>a</w:t>
      </w:r>
      <w:r>
        <w:rPr>
          <w:spacing w:val="-2"/>
          <w:sz w:val="24"/>
        </w:rPr>
        <w:t xml:space="preserve"> </w:t>
      </w:r>
      <w:r>
        <w:rPr>
          <w:sz w:val="24"/>
        </w:rPr>
        <w:t>public</w:t>
      </w:r>
      <w:r>
        <w:rPr>
          <w:spacing w:val="1"/>
          <w:sz w:val="24"/>
        </w:rPr>
        <w:t xml:space="preserve"> </w:t>
      </w:r>
      <w:r>
        <w:rPr>
          <w:sz w:val="24"/>
        </w:rPr>
        <w:t>consultation</w:t>
      </w:r>
      <w:r>
        <w:rPr>
          <w:spacing w:val="-1"/>
          <w:sz w:val="24"/>
        </w:rPr>
        <w:t xml:space="preserve"> </w:t>
      </w:r>
      <w:r>
        <w:rPr>
          <w:sz w:val="24"/>
        </w:rPr>
        <w:t>of</w:t>
      </w:r>
      <w:r>
        <w:rPr>
          <w:spacing w:val="-1"/>
          <w:sz w:val="24"/>
        </w:rPr>
        <w:t xml:space="preserve"> </w:t>
      </w:r>
      <w:r>
        <w:rPr>
          <w:sz w:val="24"/>
        </w:rPr>
        <w:t>at</w:t>
      </w:r>
      <w:r>
        <w:rPr>
          <w:spacing w:val="-1"/>
          <w:sz w:val="24"/>
        </w:rPr>
        <w:t xml:space="preserve"> </w:t>
      </w:r>
      <w:r>
        <w:rPr>
          <w:sz w:val="24"/>
        </w:rPr>
        <w:t>least</w:t>
      </w:r>
      <w:r>
        <w:rPr>
          <w:spacing w:val="-2"/>
          <w:sz w:val="24"/>
        </w:rPr>
        <w:t xml:space="preserve"> </w:t>
      </w:r>
      <w:r>
        <w:rPr>
          <w:sz w:val="24"/>
        </w:rPr>
        <w:t>8</w:t>
      </w:r>
      <w:r>
        <w:rPr>
          <w:spacing w:val="2"/>
          <w:sz w:val="24"/>
        </w:rPr>
        <w:t xml:space="preserve"> </w:t>
      </w:r>
      <w:r>
        <w:rPr>
          <w:sz w:val="24"/>
        </w:rPr>
        <w:t>weeks’</w:t>
      </w:r>
      <w:r>
        <w:rPr>
          <w:spacing w:val="-1"/>
          <w:sz w:val="24"/>
        </w:rPr>
        <w:t xml:space="preserve"> </w:t>
      </w:r>
      <w:r>
        <w:rPr>
          <w:sz w:val="24"/>
        </w:rPr>
        <w:t>duration,</w:t>
      </w:r>
      <w:r>
        <w:rPr>
          <w:spacing w:val="-1"/>
          <w:sz w:val="24"/>
        </w:rPr>
        <w:t xml:space="preserve"> </w:t>
      </w:r>
      <w:r>
        <w:rPr>
          <w:sz w:val="24"/>
        </w:rPr>
        <w:t>covering:</w:t>
      </w:r>
    </w:p>
    <w:p w14:paraId="1E97A92E" w14:textId="77777777" w:rsidR="004B799C" w:rsidRDefault="004B799C">
      <w:pPr>
        <w:pStyle w:val="BodyText"/>
        <w:spacing w:before="11"/>
        <w:rPr>
          <w:sz w:val="20"/>
        </w:rPr>
      </w:pPr>
    </w:p>
    <w:p w14:paraId="3B421D55" w14:textId="77777777" w:rsidR="004B799C" w:rsidRDefault="00CA4AAC">
      <w:pPr>
        <w:pStyle w:val="ListParagraph"/>
        <w:numPr>
          <w:ilvl w:val="1"/>
          <w:numId w:val="6"/>
        </w:numPr>
        <w:tabs>
          <w:tab w:val="left" w:pos="2943"/>
          <w:tab w:val="left" w:pos="2944"/>
        </w:tabs>
        <w:rPr>
          <w:sz w:val="24"/>
        </w:rPr>
      </w:pPr>
      <w:r>
        <w:rPr>
          <w:sz w:val="24"/>
        </w:rPr>
        <w:t>eligibility;</w:t>
      </w:r>
    </w:p>
    <w:p w14:paraId="726C14A0" w14:textId="77777777" w:rsidR="004B799C" w:rsidRDefault="004B799C">
      <w:pPr>
        <w:pStyle w:val="BodyText"/>
        <w:spacing w:before="10"/>
        <w:rPr>
          <w:sz w:val="20"/>
        </w:rPr>
      </w:pPr>
    </w:p>
    <w:p w14:paraId="37603AA8" w14:textId="77777777" w:rsidR="004B799C" w:rsidRDefault="00CA4AAC">
      <w:pPr>
        <w:pStyle w:val="ListParagraph"/>
        <w:numPr>
          <w:ilvl w:val="1"/>
          <w:numId w:val="6"/>
        </w:numPr>
        <w:tabs>
          <w:tab w:val="left" w:pos="2944"/>
        </w:tabs>
        <w:ind w:right="957"/>
        <w:jc w:val="both"/>
      </w:pPr>
      <w:r>
        <w:rPr>
          <w:sz w:val="24"/>
        </w:rPr>
        <w:t>proposed</w:t>
      </w:r>
      <w:r>
        <w:rPr>
          <w:spacing w:val="1"/>
          <w:sz w:val="24"/>
        </w:rPr>
        <w:t xml:space="preserve"> </w:t>
      </w:r>
      <w:r>
        <w:rPr>
          <w:sz w:val="24"/>
        </w:rPr>
        <w:t>use</w:t>
      </w:r>
      <w:r>
        <w:rPr>
          <w:spacing w:val="1"/>
          <w:sz w:val="24"/>
        </w:rPr>
        <w:t xml:space="preserve"> </w:t>
      </w:r>
      <w:r>
        <w:rPr>
          <w:sz w:val="24"/>
        </w:rPr>
        <w:t>and</w:t>
      </w:r>
      <w:r>
        <w:rPr>
          <w:spacing w:val="1"/>
          <w:sz w:val="24"/>
        </w:rPr>
        <w:t xml:space="preserve"> </w:t>
      </w:r>
      <w:r>
        <w:rPr>
          <w:sz w:val="24"/>
        </w:rPr>
        <w:t>scope</w:t>
      </w:r>
      <w:r>
        <w:rPr>
          <w:spacing w:val="1"/>
          <w:sz w:val="24"/>
        </w:rPr>
        <w:t xml:space="preserve"> </w:t>
      </w:r>
      <w:r>
        <w:rPr>
          <w:sz w:val="24"/>
        </w:rPr>
        <w:t>of</w:t>
      </w:r>
      <w:r>
        <w:rPr>
          <w:spacing w:val="1"/>
          <w:sz w:val="24"/>
        </w:rPr>
        <w:t xml:space="preserve"> </w:t>
      </w:r>
      <w:r>
        <w:rPr>
          <w:sz w:val="24"/>
        </w:rPr>
        <w:t>competitive</w:t>
      </w:r>
      <w:r>
        <w:rPr>
          <w:spacing w:val="1"/>
          <w:sz w:val="24"/>
        </w:rPr>
        <w:t xml:space="preserve"> </w:t>
      </w:r>
      <w:r>
        <w:rPr>
          <w:sz w:val="24"/>
        </w:rPr>
        <w:t>bidding</w:t>
      </w:r>
      <w:r>
        <w:rPr>
          <w:spacing w:val="1"/>
          <w:sz w:val="24"/>
        </w:rPr>
        <w:t xml:space="preserve"> </w:t>
      </w:r>
      <w:r>
        <w:rPr>
          <w:sz w:val="24"/>
        </w:rPr>
        <w:t>processes</w:t>
      </w:r>
      <w:r>
        <w:rPr>
          <w:spacing w:val="1"/>
          <w:sz w:val="24"/>
        </w:rPr>
        <w:t xml:space="preserve"> </w:t>
      </w:r>
      <w:r>
        <w:rPr>
          <w:sz w:val="24"/>
        </w:rPr>
        <w:t>and</w:t>
      </w:r>
      <w:r>
        <w:rPr>
          <w:spacing w:val="1"/>
          <w:sz w:val="24"/>
        </w:rPr>
        <w:t xml:space="preserve"> </w:t>
      </w:r>
      <w:r>
        <w:rPr>
          <w:sz w:val="24"/>
        </w:rPr>
        <w:t>any</w:t>
      </w:r>
      <w:r>
        <w:rPr>
          <w:spacing w:val="1"/>
          <w:sz w:val="24"/>
        </w:rPr>
        <w:t xml:space="preserve"> </w:t>
      </w:r>
      <w:r>
        <w:rPr>
          <w:sz w:val="24"/>
        </w:rPr>
        <w:t>proposed</w:t>
      </w:r>
      <w:r>
        <w:rPr>
          <w:spacing w:val="-1"/>
          <w:sz w:val="24"/>
        </w:rPr>
        <w:t xml:space="preserve"> </w:t>
      </w:r>
      <w:r>
        <w:rPr>
          <w:sz w:val="24"/>
        </w:rPr>
        <w:t>exceptions;</w:t>
      </w:r>
    </w:p>
    <w:p w14:paraId="01B714AE" w14:textId="77777777" w:rsidR="004B799C" w:rsidRDefault="004B799C">
      <w:pPr>
        <w:pStyle w:val="BodyText"/>
        <w:spacing w:before="10"/>
        <w:rPr>
          <w:sz w:val="20"/>
        </w:rPr>
      </w:pPr>
    </w:p>
    <w:p w14:paraId="67A0FBEC" w14:textId="77777777" w:rsidR="004B799C" w:rsidRDefault="00CA4AAC">
      <w:pPr>
        <w:pStyle w:val="ListParagraph"/>
        <w:numPr>
          <w:ilvl w:val="1"/>
          <w:numId w:val="6"/>
        </w:numPr>
        <w:tabs>
          <w:tab w:val="left" w:pos="2944"/>
        </w:tabs>
        <w:ind w:right="951"/>
        <w:jc w:val="both"/>
      </w:pPr>
      <w:r>
        <w:rPr>
          <w:sz w:val="24"/>
        </w:rPr>
        <w:t>main parameters for the aid allocation process</w:t>
      </w:r>
      <w:r>
        <w:rPr>
          <w:sz w:val="24"/>
          <w:vertAlign w:val="superscript"/>
        </w:rPr>
        <w:t>108</w:t>
      </w:r>
      <w:r>
        <w:rPr>
          <w:sz w:val="24"/>
        </w:rPr>
        <w:t xml:space="preserve"> including for enabling</w:t>
      </w:r>
      <w:r>
        <w:rPr>
          <w:spacing w:val="1"/>
          <w:sz w:val="24"/>
        </w:rPr>
        <w:t xml:space="preserve"> </w:t>
      </w:r>
      <w:r>
        <w:rPr>
          <w:sz w:val="24"/>
        </w:rPr>
        <w:t>competition between different types of beneficiary</w:t>
      </w:r>
      <w:r>
        <w:rPr>
          <w:sz w:val="24"/>
          <w:vertAlign w:val="superscript"/>
        </w:rPr>
        <w:t>109</w:t>
      </w:r>
      <w:r>
        <w:rPr>
          <w:sz w:val="24"/>
        </w:rPr>
        <w:t>;</w:t>
      </w:r>
    </w:p>
    <w:p w14:paraId="25ED8D17" w14:textId="77777777" w:rsidR="004B799C" w:rsidRDefault="00CA4AAC">
      <w:pPr>
        <w:pStyle w:val="ListParagraph"/>
        <w:numPr>
          <w:ilvl w:val="1"/>
          <w:numId w:val="6"/>
        </w:numPr>
        <w:tabs>
          <w:tab w:val="left" w:pos="2944"/>
        </w:tabs>
        <w:spacing w:before="240"/>
        <w:ind w:right="959"/>
        <w:jc w:val="both"/>
      </w:pPr>
      <w:r>
        <w:rPr>
          <w:sz w:val="24"/>
        </w:rPr>
        <w:t>if a competitive bidding process is not used, the assumptions and data</w:t>
      </w:r>
      <w:r>
        <w:rPr>
          <w:spacing w:val="1"/>
          <w:sz w:val="24"/>
        </w:rPr>
        <w:t xml:space="preserve"> </w:t>
      </w:r>
      <w:r>
        <w:rPr>
          <w:sz w:val="24"/>
        </w:rPr>
        <w:t>informing the quantification used to demonstrate the proportionality of</w:t>
      </w:r>
      <w:r>
        <w:rPr>
          <w:spacing w:val="1"/>
          <w:sz w:val="24"/>
        </w:rPr>
        <w:t xml:space="preserve"> </w:t>
      </w:r>
      <w:r>
        <w:rPr>
          <w:sz w:val="24"/>
        </w:rPr>
        <w:t>the aid, including costs, revenues,</w:t>
      </w:r>
      <w:r>
        <w:rPr>
          <w:spacing w:val="60"/>
          <w:sz w:val="24"/>
        </w:rPr>
        <w:t xml:space="preserve"> </w:t>
      </w:r>
      <w:r>
        <w:rPr>
          <w:sz w:val="24"/>
        </w:rPr>
        <w:t>operating assumptions and lifetime,</w:t>
      </w:r>
      <w:r>
        <w:rPr>
          <w:spacing w:val="1"/>
          <w:sz w:val="24"/>
        </w:rPr>
        <w:t xml:space="preserve"> </w:t>
      </w:r>
      <w:r>
        <w:rPr>
          <w:sz w:val="24"/>
        </w:rPr>
        <w:t>and WACC; and</w:t>
      </w:r>
    </w:p>
    <w:p w14:paraId="254A7B9B" w14:textId="77777777" w:rsidR="004B799C" w:rsidRDefault="004B799C">
      <w:pPr>
        <w:pStyle w:val="BodyText"/>
        <w:spacing w:before="11"/>
        <w:rPr>
          <w:sz w:val="20"/>
        </w:rPr>
      </w:pPr>
    </w:p>
    <w:p w14:paraId="3574B164" w14:textId="77777777" w:rsidR="004B799C" w:rsidRDefault="00CA4AAC">
      <w:pPr>
        <w:pStyle w:val="ListParagraph"/>
        <w:numPr>
          <w:ilvl w:val="1"/>
          <w:numId w:val="6"/>
        </w:numPr>
        <w:tabs>
          <w:tab w:val="left" w:pos="2944"/>
        </w:tabs>
        <w:ind w:right="961"/>
        <w:jc w:val="both"/>
      </w:pPr>
      <w:r>
        <w:rPr>
          <w:sz w:val="24"/>
        </w:rPr>
        <w:t>where</w:t>
      </w:r>
      <w:r>
        <w:rPr>
          <w:spacing w:val="1"/>
          <w:sz w:val="24"/>
        </w:rPr>
        <w:t xml:space="preserve"> </w:t>
      </w:r>
      <w:r>
        <w:rPr>
          <w:sz w:val="24"/>
        </w:rPr>
        <w:t>new</w:t>
      </w:r>
      <w:r>
        <w:rPr>
          <w:spacing w:val="1"/>
          <w:sz w:val="24"/>
        </w:rPr>
        <w:t xml:space="preserve"> </w:t>
      </w:r>
      <w:r>
        <w:rPr>
          <w:sz w:val="24"/>
        </w:rPr>
        <w:t>investments</w:t>
      </w:r>
      <w:r>
        <w:rPr>
          <w:spacing w:val="1"/>
          <w:sz w:val="24"/>
        </w:rPr>
        <w:t xml:space="preserve"> </w:t>
      </w:r>
      <w:r>
        <w:rPr>
          <w:sz w:val="24"/>
        </w:rPr>
        <w:t>in</w:t>
      </w:r>
      <w:r>
        <w:rPr>
          <w:spacing w:val="1"/>
          <w:sz w:val="24"/>
        </w:rPr>
        <w:t xml:space="preserve"> </w:t>
      </w:r>
      <w:r>
        <w:rPr>
          <w:sz w:val="24"/>
        </w:rPr>
        <w:t>natural</w:t>
      </w:r>
      <w:r>
        <w:rPr>
          <w:spacing w:val="1"/>
          <w:sz w:val="24"/>
        </w:rPr>
        <w:t xml:space="preserve"> </w:t>
      </w:r>
      <w:r>
        <w:rPr>
          <w:sz w:val="24"/>
        </w:rPr>
        <w:t>gas</w:t>
      </w:r>
      <w:r>
        <w:rPr>
          <w:spacing w:val="1"/>
          <w:sz w:val="24"/>
        </w:rPr>
        <w:t xml:space="preserve"> </w:t>
      </w:r>
      <w:r>
        <w:rPr>
          <w:sz w:val="24"/>
        </w:rPr>
        <w:t>based</w:t>
      </w:r>
      <w:r>
        <w:rPr>
          <w:spacing w:val="1"/>
          <w:sz w:val="24"/>
        </w:rPr>
        <w:t xml:space="preserve"> </w:t>
      </w:r>
      <w:r>
        <w:rPr>
          <w:sz w:val="24"/>
        </w:rPr>
        <w:t>generation</w:t>
      </w:r>
      <w:r>
        <w:rPr>
          <w:spacing w:val="1"/>
          <w:sz w:val="24"/>
        </w:rPr>
        <w:t xml:space="preserve"> </w:t>
      </w:r>
      <w:r>
        <w:rPr>
          <w:sz w:val="24"/>
        </w:rPr>
        <w:t>may</w:t>
      </w:r>
      <w:r>
        <w:rPr>
          <w:spacing w:val="60"/>
          <w:sz w:val="24"/>
        </w:rPr>
        <w:t xml:space="preserve"> </w:t>
      </w:r>
      <w:r>
        <w:rPr>
          <w:sz w:val="24"/>
        </w:rPr>
        <w:t>be</w:t>
      </w:r>
      <w:r>
        <w:rPr>
          <w:spacing w:val="1"/>
          <w:sz w:val="24"/>
        </w:rPr>
        <w:t xml:space="preserve"> </w:t>
      </w:r>
      <w:r>
        <w:rPr>
          <w:sz w:val="24"/>
        </w:rPr>
        <w:t>supported, proposed safeguards to ensure consistency with the Union’s</w:t>
      </w:r>
      <w:r>
        <w:rPr>
          <w:spacing w:val="1"/>
          <w:sz w:val="24"/>
        </w:rPr>
        <w:t xml:space="preserve"> </w:t>
      </w:r>
      <w:r>
        <w:rPr>
          <w:sz w:val="24"/>
        </w:rPr>
        <w:t>climate</w:t>
      </w:r>
      <w:r>
        <w:rPr>
          <w:spacing w:val="-1"/>
          <w:sz w:val="24"/>
        </w:rPr>
        <w:t xml:space="preserve"> </w:t>
      </w:r>
      <w:r>
        <w:rPr>
          <w:sz w:val="24"/>
        </w:rPr>
        <w:t>targets.</w:t>
      </w:r>
    </w:p>
    <w:p w14:paraId="58C61920" w14:textId="77777777" w:rsidR="004B799C" w:rsidRDefault="004B799C">
      <w:pPr>
        <w:pStyle w:val="BodyText"/>
        <w:spacing w:before="10"/>
        <w:rPr>
          <w:sz w:val="20"/>
        </w:rPr>
      </w:pPr>
    </w:p>
    <w:p w14:paraId="42BECB9F" w14:textId="77777777" w:rsidR="004B799C" w:rsidRDefault="00CA4AAC">
      <w:pPr>
        <w:pStyle w:val="ListParagraph"/>
        <w:numPr>
          <w:ilvl w:val="0"/>
          <w:numId w:val="6"/>
        </w:numPr>
        <w:tabs>
          <w:tab w:val="left" w:pos="2091"/>
          <w:tab w:val="left" w:pos="2092"/>
        </w:tabs>
        <w:ind w:right="956"/>
        <w:rPr>
          <w:sz w:val="24"/>
        </w:rPr>
      </w:pPr>
      <w:r>
        <w:rPr>
          <w:sz w:val="24"/>
        </w:rPr>
        <w:t>for</w:t>
      </w:r>
      <w:r>
        <w:rPr>
          <w:spacing w:val="57"/>
          <w:sz w:val="24"/>
        </w:rPr>
        <w:t xml:space="preserve"> </w:t>
      </w:r>
      <w:r>
        <w:rPr>
          <w:sz w:val="24"/>
        </w:rPr>
        <w:t>measures</w:t>
      </w:r>
      <w:r>
        <w:rPr>
          <w:spacing w:val="59"/>
          <w:sz w:val="24"/>
        </w:rPr>
        <w:t xml:space="preserve"> </w:t>
      </w:r>
      <w:r>
        <w:rPr>
          <w:sz w:val="24"/>
        </w:rPr>
        <w:t>where</w:t>
      </w:r>
      <w:r>
        <w:rPr>
          <w:spacing w:val="58"/>
          <w:sz w:val="24"/>
        </w:rPr>
        <w:t xml:space="preserve"> </w:t>
      </w:r>
      <w:r>
        <w:rPr>
          <w:sz w:val="24"/>
        </w:rPr>
        <w:t>the</w:t>
      </w:r>
      <w:r>
        <w:rPr>
          <w:spacing w:val="59"/>
          <w:sz w:val="24"/>
        </w:rPr>
        <w:t xml:space="preserve"> </w:t>
      </w:r>
      <w:r>
        <w:rPr>
          <w:sz w:val="24"/>
        </w:rPr>
        <w:t>estimated</w:t>
      </w:r>
      <w:r>
        <w:rPr>
          <w:spacing w:val="58"/>
          <w:sz w:val="24"/>
        </w:rPr>
        <w:t xml:space="preserve"> </w:t>
      </w:r>
      <w:r>
        <w:rPr>
          <w:sz w:val="24"/>
        </w:rPr>
        <w:t>average</w:t>
      </w:r>
      <w:r>
        <w:rPr>
          <w:spacing w:val="57"/>
          <w:sz w:val="24"/>
        </w:rPr>
        <w:t xml:space="preserve"> </w:t>
      </w:r>
      <w:r>
        <w:rPr>
          <w:sz w:val="24"/>
        </w:rPr>
        <w:t>annual</w:t>
      </w:r>
      <w:r>
        <w:rPr>
          <w:spacing w:val="58"/>
          <w:sz w:val="24"/>
        </w:rPr>
        <w:t xml:space="preserve"> </w:t>
      </w:r>
      <w:r>
        <w:rPr>
          <w:sz w:val="24"/>
        </w:rPr>
        <w:t>aid</w:t>
      </w:r>
      <w:r>
        <w:rPr>
          <w:spacing w:val="59"/>
          <w:sz w:val="24"/>
        </w:rPr>
        <w:t xml:space="preserve"> </w:t>
      </w:r>
      <w:r>
        <w:rPr>
          <w:sz w:val="24"/>
        </w:rPr>
        <w:t>granted</w:t>
      </w:r>
      <w:r>
        <w:rPr>
          <w:spacing w:val="58"/>
          <w:sz w:val="24"/>
        </w:rPr>
        <w:t xml:space="preserve"> </w:t>
      </w:r>
      <w:r>
        <w:rPr>
          <w:sz w:val="24"/>
        </w:rPr>
        <w:t>is</w:t>
      </w:r>
      <w:r>
        <w:rPr>
          <w:spacing w:val="58"/>
          <w:sz w:val="24"/>
        </w:rPr>
        <w:t xml:space="preserve"> </w:t>
      </w:r>
      <w:r>
        <w:rPr>
          <w:sz w:val="24"/>
        </w:rPr>
        <w:t>&lt;</w:t>
      </w:r>
      <w:r>
        <w:rPr>
          <w:spacing w:val="57"/>
          <w:sz w:val="24"/>
        </w:rPr>
        <w:t xml:space="preserve"> </w:t>
      </w:r>
      <w:r>
        <w:rPr>
          <w:sz w:val="24"/>
        </w:rPr>
        <w:t>EUR</w:t>
      </w:r>
      <w:r>
        <w:rPr>
          <w:spacing w:val="59"/>
          <w:sz w:val="24"/>
        </w:rPr>
        <w:t xml:space="preserve"> </w:t>
      </w:r>
      <w:r>
        <w:rPr>
          <w:sz w:val="24"/>
        </w:rPr>
        <w:t>100</w:t>
      </w:r>
      <w:r>
        <w:rPr>
          <w:spacing w:val="-57"/>
          <w:sz w:val="24"/>
        </w:rPr>
        <w:t xml:space="preserve"> </w:t>
      </w:r>
      <w:r>
        <w:rPr>
          <w:sz w:val="24"/>
        </w:rPr>
        <w:t>million</w:t>
      </w:r>
      <w:r>
        <w:rPr>
          <w:spacing w:val="-1"/>
          <w:sz w:val="24"/>
        </w:rPr>
        <w:t xml:space="preserve"> </w:t>
      </w:r>
      <w:r>
        <w:rPr>
          <w:sz w:val="24"/>
        </w:rPr>
        <w:t>per</w:t>
      </w:r>
      <w:r>
        <w:rPr>
          <w:spacing w:val="-1"/>
          <w:sz w:val="24"/>
        </w:rPr>
        <w:t xml:space="preserve"> </w:t>
      </w:r>
      <w:r>
        <w:rPr>
          <w:sz w:val="24"/>
        </w:rPr>
        <w:t>year,</w:t>
      </w:r>
      <w:r>
        <w:rPr>
          <w:spacing w:val="-1"/>
          <w:sz w:val="24"/>
        </w:rPr>
        <w:t xml:space="preserve"> </w:t>
      </w:r>
      <w:r>
        <w:rPr>
          <w:sz w:val="24"/>
        </w:rPr>
        <w:t>a</w:t>
      </w:r>
      <w:r>
        <w:rPr>
          <w:spacing w:val="-2"/>
          <w:sz w:val="24"/>
        </w:rPr>
        <w:t xml:space="preserve"> </w:t>
      </w:r>
      <w:r>
        <w:rPr>
          <w:sz w:val="24"/>
        </w:rPr>
        <w:t>public</w:t>
      </w:r>
      <w:r>
        <w:rPr>
          <w:spacing w:val="1"/>
          <w:sz w:val="24"/>
        </w:rPr>
        <w:t xml:space="preserve"> </w:t>
      </w:r>
      <w:r>
        <w:rPr>
          <w:sz w:val="24"/>
        </w:rPr>
        <w:t>consultation</w:t>
      </w:r>
      <w:r>
        <w:rPr>
          <w:spacing w:val="-1"/>
          <w:sz w:val="24"/>
        </w:rPr>
        <w:t xml:space="preserve"> </w:t>
      </w:r>
      <w:r>
        <w:rPr>
          <w:sz w:val="24"/>
        </w:rPr>
        <w:t>of</w:t>
      </w:r>
      <w:r>
        <w:rPr>
          <w:spacing w:val="-1"/>
          <w:sz w:val="24"/>
        </w:rPr>
        <w:t xml:space="preserve"> </w:t>
      </w:r>
      <w:r>
        <w:rPr>
          <w:sz w:val="24"/>
        </w:rPr>
        <w:t>at</w:t>
      </w:r>
      <w:r>
        <w:rPr>
          <w:spacing w:val="-1"/>
          <w:sz w:val="24"/>
        </w:rPr>
        <w:t xml:space="preserve"> </w:t>
      </w:r>
      <w:r>
        <w:rPr>
          <w:sz w:val="24"/>
        </w:rPr>
        <w:t>least</w:t>
      </w:r>
      <w:r>
        <w:rPr>
          <w:spacing w:val="-2"/>
          <w:sz w:val="24"/>
        </w:rPr>
        <w:t xml:space="preserve"> </w:t>
      </w:r>
      <w:r>
        <w:rPr>
          <w:sz w:val="24"/>
        </w:rPr>
        <w:t>4</w:t>
      </w:r>
      <w:r>
        <w:rPr>
          <w:spacing w:val="2"/>
          <w:sz w:val="24"/>
        </w:rPr>
        <w:t xml:space="preserve"> </w:t>
      </w:r>
      <w:r>
        <w:rPr>
          <w:sz w:val="24"/>
        </w:rPr>
        <w:t>weeks’</w:t>
      </w:r>
      <w:r>
        <w:rPr>
          <w:spacing w:val="-1"/>
          <w:sz w:val="24"/>
        </w:rPr>
        <w:t xml:space="preserve"> </w:t>
      </w:r>
      <w:r>
        <w:rPr>
          <w:sz w:val="24"/>
        </w:rPr>
        <w:t>duration,</w:t>
      </w:r>
      <w:r>
        <w:rPr>
          <w:spacing w:val="-1"/>
          <w:sz w:val="24"/>
        </w:rPr>
        <w:t xml:space="preserve"> </w:t>
      </w:r>
      <w:r>
        <w:rPr>
          <w:sz w:val="24"/>
        </w:rPr>
        <w:t>covering:</w:t>
      </w:r>
    </w:p>
    <w:p w14:paraId="2C967B4A" w14:textId="77777777" w:rsidR="004B799C" w:rsidRDefault="004B799C">
      <w:pPr>
        <w:pStyle w:val="BodyText"/>
        <w:spacing w:before="10"/>
        <w:rPr>
          <w:sz w:val="20"/>
        </w:rPr>
      </w:pPr>
    </w:p>
    <w:p w14:paraId="24048845" w14:textId="77777777" w:rsidR="004B799C" w:rsidRDefault="00CA4AAC">
      <w:pPr>
        <w:pStyle w:val="ListParagraph"/>
        <w:numPr>
          <w:ilvl w:val="1"/>
          <w:numId w:val="6"/>
        </w:numPr>
        <w:tabs>
          <w:tab w:val="left" w:pos="2943"/>
          <w:tab w:val="left" w:pos="2944"/>
        </w:tabs>
        <w:rPr>
          <w:sz w:val="24"/>
        </w:rPr>
      </w:pPr>
      <w:r>
        <w:rPr>
          <w:sz w:val="24"/>
        </w:rPr>
        <w:t>eligibility;</w:t>
      </w:r>
    </w:p>
    <w:p w14:paraId="5CEC965B" w14:textId="77777777" w:rsidR="004B799C" w:rsidRDefault="004B799C">
      <w:pPr>
        <w:pStyle w:val="BodyText"/>
        <w:spacing w:before="10"/>
        <w:rPr>
          <w:sz w:val="20"/>
        </w:rPr>
      </w:pPr>
    </w:p>
    <w:p w14:paraId="7B511259" w14:textId="77777777" w:rsidR="004B799C" w:rsidRDefault="00CA4AAC">
      <w:pPr>
        <w:pStyle w:val="ListParagraph"/>
        <w:numPr>
          <w:ilvl w:val="1"/>
          <w:numId w:val="6"/>
        </w:numPr>
        <w:tabs>
          <w:tab w:val="left" w:pos="2944"/>
        </w:tabs>
        <w:ind w:right="957"/>
        <w:jc w:val="both"/>
        <w:rPr>
          <w:sz w:val="24"/>
        </w:rPr>
      </w:pPr>
      <w:r>
        <w:rPr>
          <w:sz w:val="24"/>
        </w:rPr>
        <w:t>proposed</w:t>
      </w:r>
      <w:r>
        <w:rPr>
          <w:spacing w:val="1"/>
          <w:sz w:val="24"/>
        </w:rPr>
        <w:t xml:space="preserve"> </w:t>
      </w:r>
      <w:r>
        <w:rPr>
          <w:sz w:val="24"/>
        </w:rPr>
        <w:t>use</w:t>
      </w:r>
      <w:r>
        <w:rPr>
          <w:spacing w:val="1"/>
          <w:sz w:val="24"/>
        </w:rPr>
        <w:t xml:space="preserve"> </w:t>
      </w:r>
      <w:r>
        <w:rPr>
          <w:sz w:val="24"/>
        </w:rPr>
        <w:t>and</w:t>
      </w:r>
      <w:r>
        <w:rPr>
          <w:spacing w:val="1"/>
          <w:sz w:val="24"/>
        </w:rPr>
        <w:t xml:space="preserve"> </w:t>
      </w:r>
      <w:r>
        <w:rPr>
          <w:sz w:val="24"/>
        </w:rPr>
        <w:t>scope</w:t>
      </w:r>
      <w:r>
        <w:rPr>
          <w:spacing w:val="1"/>
          <w:sz w:val="24"/>
        </w:rPr>
        <w:t xml:space="preserve"> </w:t>
      </w:r>
      <w:r>
        <w:rPr>
          <w:sz w:val="24"/>
        </w:rPr>
        <w:t>of</w:t>
      </w:r>
      <w:r>
        <w:rPr>
          <w:spacing w:val="1"/>
          <w:sz w:val="24"/>
        </w:rPr>
        <w:t xml:space="preserve"> </w:t>
      </w:r>
      <w:r>
        <w:rPr>
          <w:sz w:val="24"/>
        </w:rPr>
        <w:t>competitive</w:t>
      </w:r>
      <w:r>
        <w:rPr>
          <w:spacing w:val="1"/>
          <w:sz w:val="24"/>
        </w:rPr>
        <w:t xml:space="preserve"> </w:t>
      </w:r>
      <w:r>
        <w:rPr>
          <w:sz w:val="24"/>
        </w:rPr>
        <w:t>bidding</w:t>
      </w:r>
      <w:r>
        <w:rPr>
          <w:spacing w:val="1"/>
          <w:sz w:val="24"/>
        </w:rPr>
        <w:t xml:space="preserve"> </w:t>
      </w:r>
      <w:r>
        <w:rPr>
          <w:sz w:val="24"/>
        </w:rPr>
        <w:t>processes</w:t>
      </w:r>
      <w:r>
        <w:rPr>
          <w:spacing w:val="1"/>
          <w:sz w:val="24"/>
        </w:rPr>
        <w:t xml:space="preserve"> </w:t>
      </w:r>
      <w:r>
        <w:rPr>
          <w:sz w:val="24"/>
        </w:rPr>
        <w:t>and</w:t>
      </w:r>
      <w:r>
        <w:rPr>
          <w:spacing w:val="1"/>
          <w:sz w:val="24"/>
        </w:rPr>
        <w:t xml:space="preserve"> </w:t>
      </w:r>
      <w:r>
        <w:rPr>
          <w:sz w:val="24"/>
        </w:rPr>
        <w:t>any</w:t>
      </w:r>
      <w:r>
        <w:rPr>
          <w:spacing w:val="1"/>
          <w:sz w:val="24"/>
        </w:rPr>
        <w:t xml:space="preserve"> </w:t>
      </w:r>
      <w:r>
        <w:rPr>
          <w:sz w:val="24"/>
        </w:rPr>
        <w:t>proposed</w:t>
      </w:r>
      <w:r>
        <w:rPr>
          <w:spacing w:val="-1"/>
          <w:sz w:val="24"/>
        </w:rPr>
        <w:t xml:space="preserve"> </w:t>
      </w:r>
      <w:r>
        <w:rPr>
          <w:sz w:val="24"/>
        </w:rPr>
        <w:t>exceptions; and</w:t>
      </w:r>
    </w:p>
    <w:p w14:paraId="7039D2BF" w14:textId="77777777" w:rsidR="004B799C" w:rsidRDefault="004B799C">
      <w:pPr>
        <w:pStyle w:val="BodyText"/>
        <w:rPr>
          <w:sz w:val="20"/>
        </w:rPr>
      </w:pPr>
    </w:p>
    <w:p w14:paraId="7556D14F" w14:textId="77777777" w:rsidR="004B799C" w:rsidRDefault="004B799C">
      <w:pPr>
        <w:pStyle w:val="BodyText"/>
        <w:rPr>
          <w:sz w:val="20"/>
        </w:rPr>
      </w:pPr>
    </w:p>
    <w:p w14:paraId="1EA8C182" w14:textId="77777777" w:rsidR="004B799C" w:rsidRDefault="004B799C">
      <w:pPr>
        <w:pStyle w:val="BodyText"/>
        <w:rPr>
          <w:sz w:val="20"/>
        </w:rPr>
      </w:pPr>
    </w:p>
    <w:p w14:paraId="4B144ACE" w14:textId="0A07C9E1" w:rsidR="004B799C" w:rsidRDefault="00161D3B">
      <w:pPr>
        <w:pStyle w:val="BodyText"/>
        <w:spacing w:before="5"/>
      </w:pPr>
      <w:r>
        <w:rPr>
          <w:noProof/>
        </w:rPr>
        <mc:AlternateContent>
          <mc:Choice Requires="wps">
            <w:drawing>
              <wp:anchor distT="0" distB="0" distL="0" distR="0" simplePos="0" relativeHeight="487658496" behindDoc="1" locked="0" layoutInCell="1" allowOverlap="1" wp14:anchorId="67F03553" wp14:editId="29786001">
                <wp:simplePos x="0" y="0"/>
                <wp:positionH relativeFrom="page">
                  <wp:posOffset>901065</wp:posOffset>
                </wp:positionH>
                <wp:positionV relativeFrom="paragraph">
                  <wp:posOffset>193675</wp:posOffset>
                </wp:positionV>
                <wp:extent cx="1828800" cy="7620"/>
                <wp:effectExtent l="0" t="0" r="0" b="0"/>
                <wp:wrapTopAndBottom/>
                <wp:docPr id="46" name="docshape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ED4982" id="docshape56" o:spid="_x0000_s1026" style="position:absolute;margin-left:70.95pt;margin-top:15.25pt;width:2in;height:.6pt;z-index:-156579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" fillcolor="black" stroked="f">
                <w10:wrap type="topAndBottom" anchorx="page"/>
              </v:rect>
            </w:pict>
          </mc:Fallback>
        </mc:AlternateContent>
      </w:r>
    </w:p>
    <w:p w14:paraId="64868B9D" w14:textId="77777777" w:rsidR="004B799C" w:rsidRDefault="00CA4AAC">
      <w:pPr>
        <w:spacing w:before="103"/>
        <w:ind w:left="1525" w:right="958" w:hanging="567"/>
        <w:jc w:val="both"/>
        <w:rPr>
          <w:sz w:val="20"/>
        </w:rPr>
      </w:pPr>
      <w:r>
        <w:rPr>
          <w:sz w:val="20"/>
          <w:vertAlign w:val="superscript"/>
        </w:rPr>
        <w:t>108</w:t>
      </w:r>
      <w:r>
        <w:rPr>
          <w:sz w:val="20"/>
        </w:rPr>
        <w:t xml:space="preserve">       For example the lead-time between the competitive process and the delivery period,</w:t>
      </w:r>
      <w:r>
        <w:rPr>
          <w:spacing w:val="50"/>
          <w:sz w:val="20"/>
        </w:rPr>
        <w:t xml:space="preserve"> </w:t>
      </w:r>
      <w:r>
        <w:rPr>
          <w:sz w:val="20"/>
        </w:rPr>
        <w:t>bid/offer rules,</w:t>
      </w:r>
      <w:r>
        <w:rPr>
          <w:spacing w:val="1"/>
          <w:sz w:val="20"/>
        </w:rPr>
        <w:t xml:space="preserve"> </w:t>
      </w:r>
      <w:r>
        <w:rPr>
          <w:sz w:val="20"/>
        </w:rPr>
        <w:t>pricing</w:t>
      </w:r>
      <w:r>
        <w:rPr>
          <w:spacing w:val="-2"/>
          <w:sz w:val="20"/>
        </w:rPr>
        <w:t xml:space="preserve"> </w:t>
      </w:r>
      <w:r>
        <w:rPr>
          <w:sz w:val="20"/>
        </w:rPr>
        <w:t>rules.</w:t>
      </w:r>
    </w:p>
    <w:p w14:paraId="18A6EA84" w14:textId="77777777" w:rsidR="004B799C" w:rsidRDefault="00CA4AAC">
      <w:pPr>
        <w:ind w:left="1525" w:right="967" w:hanging="567"/>
        <w:jc w:val="both"/>
        <w:rPr>
          <w:sz w:val="20"/>
        </w:rPr>
      </w:pPr>
      <w:r>
        <w:rPr>
          <w:sz w:val="20"/>
          <w:vertAlign w:val="superscript"/>
        </w:rPr>
        <w:t>109</w:t>
      </w:r>
      <w:r>
        <w:rPr>
          <w:sz w:val="20"/>
        </w:rPr>
        <w:t xml:space="preserve">    </w:t>
      </w:r>
      <w:r>
        <w:rPr>
          <w:spacing w:val="11"/>
          <w:sz w:val="20"/>
        </w:rPr>
        <w:t xml:space="preserve"> </w:t>
      </w:r>
      <w:r>
        <w:rPr>
          <w:sz w:val="20"/>
        </w:rPr>
        <w:t>For</w:t>
      </w:r>
      <w:r>
        <w:rPr>
          <w:spacing w:val="12"/>
          <w:sz w:val="20"/>
        </w:rPr>
        <w:t xml:space="preserve"> </w:t>
      </w:r>
      <w:r>
        <w:rPr>
          <w:sz w:val="20"/>
        </w:rPr>
        <w:t>example</w:t>
      </w:r>
      <w:r>
        <w:rPr>
          <w:spacing w:val="12"/>
          <w:sz w:val="20"/>
        </w:rPr>
        <w:t xml:space="preserve"> </w:t>
      </w:r>
      <w:r>
        <w:rPr>
          <w:sz w:val="20"/>
        </w:rPr>
        <w:t>if</w:t>
      </w:r>
      <w:r>
        <w:rPr>
          <w:spacing w:val="10"/>
          <w:sz w:val="20"/>
        </w:rPr>
        <w:t xml:space="preserve"> </w:t>
      </w:r>
      <w:r>
        <w:rPr>
          <w:sz w:val="20"/>
        </w:rPr>
        <w:t>there</w:t>
      </w:r>
      <w:r>
        <w:rPr>
          <w:spacing w:val="12"/>
          <w:sz w:val="20"/>
        </w:rPr>
        <w:t xml:space="preserve"> </w:t>
      </w:r>
      <w:r>
        <w:rPr>
          <w:sz w:val="20"/>
        </w:rPr>
        <w:t>are</w:t>
      </w:r>
      <w:r>
        <w:rPr>
          <w:spacing w:val="12"/>
          <w:sz w:val="20"/>
        </w:rPr>
        <w:t xml:space="preserve"> </w:t>
      </w:r>
      <w:r>
        <w:rPr>
          <w:sz w:val="20"/>
        </w:rPr>
        <w:t>different</w:t>
      </w:r>
      <w:r>
        <w:rPr>
          <w:spacing w:val="12"/>
          <w:sz w:val="20"/>
        </w:rPr>
        <w:t xml:space="preserve"> </w:t>
      </w:r>
      <w:r>
        <w:rPr>
          <w:sz w:val="20"/>
        </w:rPr>
        <w:t>contract</w:t>
      </w:r>
      <w:r>
        <w:rPr>
          <w:spacing w:val="12"/>
          <w:sz w:val="20"/>
        </w:rPr>
        <w:t xml:space="preserve"> </w:t>
      </w:r>
      <w:r>
        <w:rPr>
          <w:sz w:val="20"/>
        </w:rPr>
        <w:t>durations,</w:t>
      </w:r>
      <w:r>
        <w:rPr>
          <w:spacing w:val="12"/>
          <w:sz w:val="20"/>
        </w:rPr>
        <w:t xml:space="preserve"> </w:t>
      </w:r>
      <w:r>
        <w:rPr>
          <w:sz w:val="20"/>
        </w:rPr>
        <w:t>different</w:t>
      </w:r>
      <w:r>
        <w:rPr>
          <w:spacing w:val="13"/>
          <w:sz w:val="20"/>
        </w:rPr>
        <w:t xml:space="preserve"> </w:t>
      </w:r>
      <w:r>
        <w:rPr>
          <w:sz w:val="20"/>
        </w:rPr>
        <w:t>methodologies</w:t>
      </w:r>
      <w:r>
        <w:rPr>
          <w:spacing w:val="14"/>
          <w:sz w:val="20"/>
        </w:rPr>
        <w:t xml:space="preserve"> </w:t>
      </w:r>
      <w:r>
        <w:rPr>
          <w:sz w:val="20"/>
        </w:rPr>
        <w:t>for</w:t>
      </w:r>
      <w:r>
        <w:rPr>
          <w:spacing w:val="13"/>
          <w:sz w:val="20"/>
        </w:rPr>
        <w:t xml:space="preserve"> </w:t>
      </w:r>
      <w:r>
        <w:rPr>
          <w:sz w:val="20"/>
        </w:rPr>
        <w:t>calculating</w:t>
      </w:r>
      <w:r>
        <w:rPr>
          <w:spacing w:val="11"/>
          <w:sz w:val="20"/>
        </w:rPr>
        <w:t xml:space="preserve"> </w:t>
      </w:r>
      <w:r>
        <w:rPr>
          <w:sz w:val="20"/>
        </w:rPr>
        <w:t>the</w:t>
      </w:r>
      <w:r>
        <w:rPr>
          <w:spacing w:val="12"/>
          <w:sz w:val="20"/>
        </w:rPr>
        <w:t xml:space="preserve"> </w:t>
      </w:r>
      <w:r>
        <w:rPr>
          <w:sz w:val="20"/>
        </w:rPr>
        <w:t>amount</w:t>
      </w:r>
      <w:r>
        <w:rPr>
          <w:spacing w:val="-48"/>
          <w:sz w:val="20"/>
        </w:rPr>
        <w:t xml:space="preserve"> </w:t>
      </w:r>
      <w:r>
        <w:rPr>
          <w:sz w:val="20"/>
        </w:rPr>
        <w:t>of eligible capacity / output from different technologies, different methodologies for calculating or paying</w:t>
      </w:r>
      <w:r>
        <w:rPr>
          <w:spacing w:val="-47"/>
          <w:sz w:val="20"/>
        </w:rPr>
        <w:t xml:space="preserve"> </w:t>
      </w:r>
      <w:r>
        <w:rPr>
          <w:sz w:val="20"/>
        </w:rPr>
        <w:t>subsidies.</w:t>
      </w:r>
    </w:p>
    <w:p w14:paraId="567F93AE" w14:textId="77777777" w:rsidR="004B799C" w:rsidRDefault="004B799C">
      <w:pPr>
        <w:jc w:val="both"/>
        <w:rPr>
          <w:sz w:val="20"/>
        </w:rPr>
        <w:sectPr w:rsidR="004B799C">
          <w:pgSz w:w="11910" w:h="16840"/>
          <w:pgMar w:top="1020" w:right="460" w:bottom="1620" w:left="460" w:header="0" w:footer="1426" w:gutter="0"/>
          <w:cols w:space="720"/>
        </w:sectPr>
      </w:pPr>
    </w:p>
    <w:p w14:paraId="77517038" w14:textId="77777777" w:rsidR="004B799C" w:rsidRDefault="00CA4AAC">
      <w:pPr>
        <w:pStyle w:val="ListParagraph"/>
        <w:numPr>
          <w:ilvl w:val="1"/>
          <w:numId w:val="6"/>
        </w:numPr>
        <w:tabs>
          <w:tab w:val="left" w:pos="2944"/>
        </w:tabs>
        <w:spacing w:before="72"/>
        <w:ind w:right="957"/>
        <w:jc w:val="both"/>
        <w:rPr>
          <w:sz w:val="24"/>
        </w:rPr>
      </w:pPr>
      <w:r>
        <w:rPr>
          <w:sz w:val="24"/>
        </w:rPr>
        <w:lastRenderedPageBreak/>
        <w:t>where</w:t>
      </w:r>
      <w:r>
        <w:rPr>
          <w:spacing w:val="1"/>
          <w:sz w:val="24"/>
        </w:rPr>
        <w:t xml:space="preserve"> </w:t>
      </w:r>
      <w:r>
        <w:rPr>
          <w:sz w:val="24"/>
        </w:rPr>
        <w:t>new</w:t>
      </w:r>
      <w:r>
        <w:rPr>
          <w:spacing w:val="1"/>
          <w:sz w:val="24"/>
        </w:rPr>
        <w:t xml:space="preserve"> </w:t>
      </w:r>
      <w:r>
        <w:rPr>
          <w:sz w:val="24"/>
        </w:rPr>
        <w:t>investments</w:t>
      </w:r>
      <w:r>
        <w:rPr>
          <w:spacing w:val="1"/>
          <w:sz w:val="24"/>
        </w:rPr>
        <w:t xml:space="preserve"> </w:t>
      </w:r>
      <w:r>
        <w:rPr>
          <w:sz w:val="24"/>
        </w:rPr>
        <w:t>in</w:t>
      </w:r>
      <w:r>
        <w:rPr>
          <w:spacing w:val="1"/>
          <w:sz w:val="24"/>
        </w:rPr>
        <w:t xml:space="preserve"> </w:t>
      </w:r>
      <w:r>
        <w:rPr>
          <w:sz w:val="24"/>
        </w:rPr>
        <w:t>natural</w:t>
      </w:r>
      <w:r>
        <w:rPr>
          <w:spacing w:val="1"/>
          <w:sz w:val="24"/>
        </w:rPr>
        <w:t xml:space="preserve"> </w:t>
      </w:r>
      <w:r>
        <w:rPr>
          <w:sz w:val="24"/>
        </w:rPr>
        <w:t>gas</w:t>
      </w:r>
      <w:r>
        <w:rPr>
          <w:spacing w:val="1"/>
          <w:sz w:val="24"/>
        </w:rPr>
        <w:t xml:space="preserve"> </w:t>
      </w:r>
      <w:r>
        <w:rPr>
          <w:sz w:val="24"/>
        </w:rPr>
        <w:t>based</w:t>
      </w:r>
      <w:r>
        <w:rPr>
          <w:spacing w:val="1"/>
          <w:sz w:val="24"/>
        </w:rPr>
        <w:t xml:space="preserve"> </w:t>
      </w:r>
      <w:r>
        <w:rPr>
          <w:sz w:val="24"/>
        </w:rPr>
        <w:t>generation</w:t>
      </w:r>
      <w:r>
        <w:rPr>
          <w:spacing w:val="1"/>
          <w:sz w:val="24"/>
        </w:rPr>
        <w:t xml:space="preserve"> </w:t>
      </w:r>
      <w:r>
        <w:rPr>
          <w:sz w:val="24"/>
        </w:rPr>
        <w:t>may</w:t>
      </w:r>
      <w:r>
        <w:rPr>
          <w:spacing w:val="60"/>
          <w:sz w:val="24"/>
        </w:rPr>
        <w:t xml:space="preserve"> </w:t>
      </w:r>
      <w:r>
        <w:rPr>
          <w:sz w:val="24"/>
        </w:rPr>
        <w:t>be</w:t>
      </w:r>
      <w:r>
        <w:rPr>
          <w:spacing w:val="1"/>
          <w:sz w:val="24"/>
        </w:rPr>
        <w:t xml:space="preserve"> </w:t>
      </w:r>
      <w:r>
        <w:rPr>
          <w:sz w:val="24"/>
        </w:rPr>
        <w:t>supported, proposed safeguards to ensure consistency with the Union’s</w:t>
      </w:r>
      <w:r>
        <w:rPr>
          <w:spacing w:val="1"/>
          <w:sz w:val="24"/>
        </w:rPr>
        <w:t xml:space="preserve"> </w:t>
      </w:r>
      <w:r>
        <w:rPr>
          <w:sz w:val="24"/>
        </w:rPr>
        <w:t>climate</w:t>
      </w:r>
      <w:r>
        <w:rPr>
          <w:spacing w:val="-2"/>
          <w:sz w:val="24"/>
        </w:rPr>
        <w:t xml:space="preserve"> </w:t>
      </w:r>
      <w:r>
        <w:rPr>
          <w:sz w:val="24"/>
        </w:rPr>
        <w:t>targets.</w:t>
      </w:r>
    </w:p>
    <w:p w14:paraId="0A4B17C6" w14:textId="77777777" w:rsidR="004B799C" w:rsidRDefault="004B799C">
      <w:pPr>
        <w:pStyle w:val="BodyText"/>
        <w:spacing w:before="10"/>
        <w:rPr>
          <w:sz w:val="20"/>
        </w:rPr>
      </w:pPr>
    </w:p>
    <w:p w14:paraId="7DDBAB1E" w14:textId="77777777" w:rsidR="004B799C" w:rsidRDefault="00CA4AAC">
      <w:pPr>
        <w:pStyle w:val="ListParagraph"/>
        <w:numPr>
          <w:ilvl w:val="0"/>
          <w:numId w:val="5"/>
        </w:numPr>
        <w:tabs>
          <w:tab w:val="left" w:pos="1679"/>
        </w:tabs>
        <w:ind w:right="955"/>
        <w:jc w:val="both"/>
        <w:rPr>
          <w:sz w:val="24"/>
        </w:rPr>
      </w:pPr>
      <w:r>
        <w:rPr>
          <w:sz w:val="24"/>
        </w:rPr>
        <w:t>No public consultation is required for measures falling under point 306 (b) where</w:t>
      </w:r>
      <w:r>
        <w:rPr>
          <w:spacing w:val="1"/>
          <w:sz w:val="24"/>
        </w:rPr>
        <w:t xml:space="preserve"> </w:t>
      </w:r>
      <w:r>
        <w:rPr>
          <w:sz w:val="24"/>
        </w:rPr>
        <w:t>competitive bidding processes are used and the measure does not support investments</w:t>
      </w:r>
      <w:r>
        <w:rPr>
          <w:spacing w:val="1"/>
          <w:sz w:val="24"/>
        </w:rPr>
        <w:t xml:space="preserve"> </w:t>
      </w:r>
      <w:r>
        <w:rPr>
          <w:sz w:val="24"/>
        </w:rPr>
        <w:t>in</w:t>
      </w:r>
      <w:r>
        <w:rPr>
          <w:spacing w:val="-1"/>
          <w:sz w:val="24"/>
        </w:rPr>
        <w:t xml:space="preserve"> </w:t>
      </w:r>
      <w:r>
        <w:rPr>
          <w:sz w:val="24"/>
        </w:rPr>
        <w:t>fossil-fuel based energy</w:t>
      </w:r>
      <w:r>
        <w:rPr>
          <w:spacing w:val="-3"/>
          <w:sz w:val="24"/>
        </w:rPr>
        <w:t xml:space="preserve"> </w:t>
      </w:r>
      <w:r>
        <w:rPr>
          <w:sz w:val="24"/>
        </w:rPr>
        <w:t>generation.</w:t>
      </w:r>
    </w:p>
    <w:p w14:paraId="6F4093D5" w14:textId="77777777" w:rsidR="004B799C" w:rsidRDefault="004B799C">
      <w:pPr>
        <w:pStyle w:val="BodyText"/>
        <w:spacing w:before="10"/>
        <w:rPr>
          <w:sz w:val="20"/>
        </w:rPr>
      </w:pPr>
    </w:p>
    <w:p w14:paraId="1B744EFD" w14:textId="77777777" w:rsidR="004B799C" w:rsidRDefault="00CA4AAC">
      <w:pPr>
        <w:pStyle w:val="ListParagraph"/>
        <w:numPr>
          <w:ilvl w:val="0"/>
          <w:numId w:val="5"/>
        </w:numPr>
        <w:tabs>
          <w:tab w:val="left" w:pos="1679"/>
        </w:tabs>
        <w:ind w:right="957"/>
        <w:jc w:val="both"/>
        <w:rPr>
          <w:sz w:val="24"/>
        </w:rPr>
      </w:pPr>
      <w:r>
        <w:rPr>
          <w:sz w:val="24"/>
        </w:rPr>
        <w:t>Consultation questionnaires must be published on a public website. Member States</w:t>
      </w:r>
      <w:r>
        <w:rPr>
          <w:spacing w:val="1"/>
          <w:sz w:val="24"/>
        </w:rPr>
        <w:t xml:space="preserve"> </w:t>
      </w:r>
      <w:r>
        <w:rPr>
          <w:sz w:val="24"/>
        </w:rPr>
        <w:t>must publish a response to the consultation summarising and addressing the responses</w:t>
      </w:r>
      <w:r>
        <w:rPr>
          <w:spacing w:val="1"/>
          <w:sz w:val="24"/>
        </w:rPr>
        <w:t xml:space="preserve"> </w:t>
      </w:r>
      <w:r>
        <w:rPr>
          <w:sz w:val="24"/>
        </w:rPr>
        <w:t>received. This should include explaining how possible impacts on competition have</w:t>
      </w:r>
      <w:r>
        <w:rPr>
          <w:spacing w:val="1"/>
          <w:sz w:val="24"/>
        </w:rPr>
        <w:t xml:space="preserve"> </w:t>
      </w:r>
      <w:r>
        <w:rPr>
          <w:sz w:val="24"/>
        </w:rPr>
        <w:t>been minimised through the scope/eligibility of the proposed measure. Member States</w:t>
      </w:r>
      <w:r>
        <w:rPr>
          <w:spacing w:val="1"/>
          <w:sz w:val="24"/>
        </w:rPr>
        <w:t xml:space="preserve"> </w:t>
      </w:r>
      <w:r>
        <w:rPr>
          <w:sz w:val="24"/>
        </w:rPr>
        <w:t>must provide a link to their consultation response as part of the notification of aid</w:t>
      </w:r>
      <w:r>
        <w:rPr>
          <w:spacing w:val="1"/>
          <w:sz w:val="24"/>
        </w:rPr>
        <w:t xml:space="preserve"> </w:t>
      </w:r>
      <w:r>
        <w:rPr>
          <w:sz w:val="24"/>
        </w:rPr>
        <w:t>measures</w:t>
      </w:r>
      <w:r>
        <w:rPr>
          <w:spacing w:val="-1"/>
          <w:sz w:val="24"/>
        </w:rPr>
        <w:t xml:space="preserve"> </w:t>
      </w:r>
      <w:r>
        <w:rPr>
          <w:sz w:val="24"/>
        </w:rPr>
        <w:t>under this section.</w:t>
      </w:r>
    </w:p>
    <w:p w14:paraId="5806F615" w14:textId="77777777" w:rsidR="004B799C" w:rsidRDefault="004B799C">
      <w:pPr>
        <w:pStyle w:val="BodyText"/>
        <w:spacing w:before="10"/>
        <w:rPr>
          <w:sz w:val="20"/>
        </w:rPr>
      </w:pPr>
    </w:p>
    <w:p w14:paraId="1E1B69FC" w14:textId="77777777" w:rsidR="004B799C" w:rsidRDefault="00CA4AAC">
      <w:pPr>
        <w:pStyle w:val="ListParagraph"/>
        <w:numPr>
          <w:ilvl w:val="0"/>
          <w:numId w:val="5"/>
        </w:numPr>
        <w:tabs>
          <w:tab w:val="left" w:pos="1679"/>
        </w:tabs>
        <w:ind w:right="955"/>
        <w:jc w:val="both"/>
        <w:rPr>
          <w:sz w:val="24"/>
        </w:rPr>
      </w:pPr>
      <w:r>
        <w:rPr>
          <w:sz w:val="24"/>
        </w:rPr>
        <w:t>In exceptional and duly justified cases, the Commission might consider alternative</w:t>
      </w:r>
      <w:r>
        <w:rPr>
          <w:spacing w:val="1"/>
          <w:sz w:val="24"/>
        </w:rPr>
        <w:t xml:space="preserve"> </w:t>
      </w:r>
      <w:r>
        <w:rPr>
          <w:sz w:val="24"/>
        </w:rPr>
        <w:t>methods of consultation provided that the views of interested parties are taken into</w:t>
      </w:r>
      <w:r>
        <w:rPr>
          <w:spacing w:val="1"/>
          <w:sz w:val="24"/>
        </w:rPr>
        <w:t xml:space="preserve"> </w:t>
      </w:r>
      <w:r>
        <w:rPr>
          <w:sz w:val="24"/>
        </w:rPr>
        <w:t>account in the (continued) implementation of the aid. In such cases, the consultation</w:t>
      </w:r>
      <w:r>
        <w:rPr>
          <w:spacing w:val="1"/>
          <w:sz w:val="24"/>
        </w:rPr>
        <w:t xml:space="preserve"> </w:t>
      </w:r>
      <w:r>
        <w:rPr>
          <w:sz w:val="24"/>
        </w:rPr>
        <w:t>might have to be combined with corrective actions to minimise possible distortive</w:t>
      </w:r>
      <w:r>
        <w:rPr>
          <w:spacing w:val="1"/>
          <w:sz w:val="24"/>
        </w:rPr>
        <w:t xml:space="preserve"> </w:t>
      </w:r>
      <w:r>
        <w:rPr>
          <w:sz w:val="24"/>
        </w:rPr>
        <w:t>effects</w:t>
      </w:r>
      <w:r>
        <w:rPr>
          <w:spacing w:val="-1"/>
          <w:sz w:val="24"/>
        </w:rPr>
        <w:t xml:space="preserve"> </w:t>
      </w:r>
      <w:r>
        <w:rPr>
          <w:sz w:val="24"/>
        </w:rPr>
        <w:t>of the measure.</w:t>
      </w:r>
    </w:p>
    <w:p w14:paraId="1CBDA0AC" w14:textId="77777777" w:rsidR="004B799C" w:rsidRDefault="004B799C">
      <w:pPr>
        <w:pStyle w:val="BodyText"/>
        <w:spacing w:before="11"/>
        <w:rPr>
          <w:sz w:val="20"/>
        </w:rPr>
      </w:pPr>
    </w:p>
    <w:p w14:paraId="31C99BD6" w14:textId="77777777" w:rsidR="004B799C" w:rsidRDefault="00CA4AAC">
      <w:pPr>
        <w:pStyle w:val="ListParagraph"/>
        <w:numPr>
          <w:ilvl w:val="3"/>
          <w:numId w:val="7"/>
        </w:numPr>
        <w:tabs>
          <w:tab w:val="left" w:pos="2302"/>
          <w:tab w:val="left" w:pos="2303"/>
        </w:tabs>
        <w:ind w:hanging="865"/>
        <w:rPr>
          <w:sz w:val="24"/>
        </w:rPr>
      </w:pPr>
      <w:bookmarkStart w:id="194" w:name="_bookmark179"/>
      <w:bookmarkEnd w:id="194"/>
      <w:r>
        <w:rPr>
          <w:sz w:val="24"/>
        </w:rPr>
        <w:t>Proportionality</w:t>
      </w:r>
    </w:p>
    <w:p w14:paraId="1E6C20CF" w14:textId="77777777" w:rsidR="004B799C" w:rsidRDefault="004B799C">
      <w:pPr>
        <w:pStyle w:val="BodyText"/>
        <w:spacing w:before="10"/>
        <w:rPr>
          <w:sz w:val="20"/>
        </w:rPr>
      </w:pPr>
    </w:p>
    <w:p w14:paraId="3533644A" w14:textId="77777777" w:rsidR="004B799C" w:rsidRDefault="00CA4AAC">
      <w:pPr>
        <w:pStyle w:val="ListParagraph"/>
        <w:numPr>
          <w:ilvl w:val="0"/>
          <w:numId w:val="5"/>
        </w:numPr>
        <w:tabs>
          <w:tab w:val="left" w:pos="1559"/>
        </w:tabs>
        <w:ind w:left="1558" w:right="952" w:hanging="600"/>
        <w:jc w:val="both"/>
        <w:rPr>
          <w:sz w:val="24"/>
        </w:rPr>
      </w:pPr>
      <w:r>
        <w:rPr>
          <w:sz w:val="24"/>
        </w:rPr>
        <w:t>The rules set out in points 311, 312, 313 and 314 apply in addition to the rules set out in</w:t>
      </w:r>
      <w:r>
        <w:rPr>
          <w:spacing w:val="-57"/>
          <w:sz w:val="24"/>
        </w:rPr>
        <w:t xml:space="preserve"> </w:t>
      </w:r>
      <w:r>
        <w:rPr>
          <w:sz w:val="24"/>
        </w:rPr>
        <w:t>points 48,</w:t>
      </w:r>
      <w:r>
        <w:rPr>
          <w:spacing w:val="-1"/>
          <w:sz w:val="24"/>
        </w:rPr>
        <w:t xml:space="preserve"> </w:t>
      </w:r>
      <w:r>
        <w:rPr>
          <w:sz w:val="24"/>
        </w:rPr>
        <w:t>49 and 50.</w:t>
      </w:r>
    </w:p>
    <w:p w14:paraId="0F9B427A" w14:textId="77777777" w:rsidR="004B799C" w:rsidRDefault="004B799C">
      <w:pPr>
        <w:pStyle w:val="BodyText"/>
        <w:spacing w:before="10"/>
        <w:rPr>
          <w:sz w:val="20"/>
        </w:rPr>
      </w:pPr>
    </w:p>
    <w:p w14:paraId="525202C2" w14:textId="77777777" w:rsidR="004B799C" w:rsidRDefault="00CA4AAC">
      <w:pPr>
        <w:pStyle w:val="ListParagraph"/>
        <w:numPr>
          <w:ilvl w:val="0"/>
          <w:numId w:val="5"/>
        </w:numPr>
        <w:tabs>
          <w:tab w:val="left" w:pos="1559"/>
        </w:tabs>
        <w:ind w:left="1558" w:right="957" w:hanging="600"/>
        <w:jc w:val="both"/>
        <w:rPr>
          <w:sz w:val="24"/>
        </w:rPr>
      </w:pPr>
      <w:r>
        <w:rPr>
          <w:sz w:val="24"/>
        </w:rPr>
        <w:t>The</w:t>
      </w:r>
      <w:r>
        <w:rPr>
          <w:spacing w:val="14"/>
          <w:sz w:val="24"/>
        </w:rPr>
        <w:t xml:space="preserve"> </w:t>
      </w:r>
      <w:r>
        <w:rPr>
          <w:sz w:val="24"/>
        </w:rPr>
        <w:t>lead-time</w:t>
      </w:r>
      <w:r>
        <w:rPr>
          <w:spacing w:val="16"/>
          <w:sz w:val="24"/>
        </w:rPr>
        <w:t xml:space="preserve"> </w:t>
      </w:r>
      <w:r>
        <w:rPr>
          <w:sz w:val="24"/>
        </w:rPr>
        <w:t>between</w:t>
      </w:r>
      <w:r>
        <w:rPr>
          <w:spacing w:val="16"/>
          <w:sz w:val="24"/>
        </w:rPr>
        <w:t xml:space="preserve"> </w:t>
      </w:r>
      <w:r>
        <w:rPr>
          <w:sz w:val="24"/>
        </w:rPr>
        <w:t>the</w:t>
      </w:r>
      <w:r>
        <w:rPr>
          <w:spacing w:val="15"/>
          <w:sz w:val="24"/>
        </w:rPr>
        <w:t xml:space="preserve"> </w:t>
      </w:r>
      <w:r>
        <w:rPr>
          <w:sz w:val="24"/>
        </w:rPr>
        <w:t>granting</w:t>
      </w:r>
      <w:r>
        <w:rPr>
          <w:spacing w:val="13"/>
          <w:sz w:val="24"/>
        </w:rPr>
        <w:t xml:space="preserve"> </w:t>
      </w:r>
      <w:r>
        <w:rPr>
          <w:sz w:val="24"/>
        </w:rPr>
        <w:t>of</w:t>
      </w:r>
      <w:r>
        <w:rPr>
          <w:spacing w:val="15"/>
          <w:sz w:val="24"/>
        </w:rPr>
        <w:t xml:space="preserve"> </w:t>
      </w:r>
      <w:r>
        <w:rPr>
          <w:sz w:val="24"/>
        </w:rPr>
        <w:t>the</w:t>
      </w:r>
      <w:r>
        <w:rPr>
          <w:spacing w:val="16"/>
          <w:sz w:val="24"/>
        </w:rPr>
        <w:t xml:space="preserve"> </w:t>
      </w:r>
      <w:r>
        <w:rPr>
          <w:sz w:val="24"/>
        </w:rPr>
        <w:t>aid</w:t>
      </w:r>
      <w:r>
        <w:rPr>
          <w:spacing w:val="18"/>
          <w:sz w:val="24"/>
        </w:rPr>
        <w:t xml:space="preserve"> </w:t>
      </w:r>
      <w:r>
        <w:rPr>
          <w:sz w:val="24"/>
        </w:rPr>
        <w:t>and</w:t>
      </w:r>
      <w:r>
        <w:rPr>
          <w:spacing w:val="16"/>
          <w:sz w:val="24"/>
        </w:rPr>
        <w:t xml:space="preserve"> </w:t>
      </w:r>
      <w:r>
        <w:rPr>
          <w:sz w:val="24"/>
        </w:rPr>
        <w:t>the</w:t>
      </w:r>
      <w:r>
        <w:rPr>
          <w:spacing w:val="16"/>
          <w:sz w:val="24"/>
        </w:rPr>
        <w:t xml:space="preserve"> </w:t>
      </w:r>
      <w:r>
        <w:rPr>
          <w:sz w:val="24"/>
        </w:rPr>
        <w:t>deadline</w:t>
      </w:r>
      <w:r>
        <w:rPr>
          <w:spacing w:val="16"/>
          <w:sz w:val="24"/>
        </w:rPr>
        <w:t xml:space="preserve"> </w:t>
      </w:r>
      <w:r>
        <w:rPr>
          <w:sz w:val="24"/>
        </w:rPr>
        <w:t>by</w:t>
      </w:r>
      <w:r>
        <w:rPr>
          <w:spacing w:val="11"/>
          <w:sz w:val="24"/>
        </w:rPr>
        <w:t xml:space="preserve"> </w:t>
      </w:r>
      <w:r>
        <w:rPr>
          <w:sz w:val="24"/>
        </w:rPr>
        <w:t>when</w:t>
      </w:r>
      <w:r>
        <w:rPr>
          <w:spacing w:val="18"/>
          <w:sz w:val="24"/>
        </w:rPr>
        <w:t xml:space="preserve"> </w:t>
      </w:r>
      <w:r>
        <w:rPr>
          <w:sz w:val="24"/>
        </w:rPr>
        <w:t>projects</w:t>
      </w:r>
      <w:r>
        <w:rPr>
          <w:spacing w:val="16"/>
          <w:sz w:val="24"/>
        </w:rPr>
        <w:t xml:space="preserve"> </w:t>
      </w:r>
      <w:r>
        <w:rPr>
          <w:sz w:val="24"/>
        </w:rPr>
        <w:t>must</w:t>
      </w:r>
      <w:r>
        <w:rPr>
          <w:spacing w:val="-57"/>
          <w:sz w:val="24"/>
        </w:rPr>
        <w:t xml:space="preserve"> </w:t>
      </w:r>
      <w:r>
        <w:rPr>
          <w:sz w:val="24"/>
        </w:rPr>
        <w:t>be</w:t>
      </w:r>
      <w:r>
        <w:rPr>
          <w:spacing w:val="-3"/>
          <w:sz w:val="24"/>
        </w:rPr>
        <w:t xml:space="preserve"> </w:t>
      </w:r>
      <w:r>
        <w:rPr>
          <w:sz w:val="24"/>
        </w:rPr>
        <w:t>delivered</w:t>
      </w:r>
      <w:r>
        <w:rPr>
          <w:spacing w:val="-1"/>
          <w:sz w:val="24"/>
        </w:rPr>
        <w:t xml:space="preserve"> </w:t>
      </w:r>
      <w:r>
        <w:rPr>
          <w:sz w:val="24"/>
        </w:rPr>
        <w:t>should</w:t>
      </w:r>
      <w:r>
        <w:rPr>
          <w:spacing w:val="1"/>
          <w:sz w:val="24"/>
        </w:rPr>
        <w:t xml:space="preserve"> </w:t>
      </w:r>
      <w:r>
        <w:rPr>
          <w:sz w:val="24"/>
        </w:rPr>
        <w:t>allow</w:t>
      </w:r>
      <w:r>
        <w:rPr>
          <w:spacing w:val="-1"/>
          <w:sz w:val="24"/>
        </w:rPr>
        <w:t xml:space="preserve"> </w:t>
      </w:r>
      <w:r>
        <w:rPr>
          <w:sz w:val="24"/>
        </w:rPr>
        <w:t>effective</w:t>
      </w:r>
      <w:r>
        <w:rPr>
          <w:spacing w:val="-2"/>
          <w:sz w:val="24"/>
        </w:rPr>
        <w:t xml:space="preserve"> </w:t>
      </w:r>
      <w:r>
        <w:rPr>
          <w:sz w:val="24"/>
        </w:rPr>
        <w:t>competition</w:t>
      </w:r>
      <w:r>
        <w:rPr>
          <w:spacing w:val="-1"/>
          <w:sz w:val="24"/>
        </w:rPr>
        <w:t xml:space="preserve"> </w:t>
      </w:r>
      <w:r>
        <w:rPr>
          <w:sz w:val="24"/>
        </w:rPr>
        <w:t>between</w:t>
      </w:r>
      <w:r>
        <w:rPr>
          <w:spacing w:val="-1"/>
          <w:sz w:val="24"/>
        </w:rPr>
        <w:t xml:space="preserve"> </w:t>
      </w:r>
      <w:r>
        <w:rPr>
          <w:sz w:val="24"/>
        </w:rPr>
        <w:t>the</w:t>
      </w:r>
      <w:r>
        <w:rPr>
          <w:spacing w:val="-1"/>
          <w:sz w:val="24"/>
        </w:rPr>
        <w:t xml:space="preserve"> </w:t>
      </w:r>
      <w:r>
        <w:rPr>
          <w:sz w:val="24"/>
        </w:rPr>
        <w:t>various</w:t>
      </w:r>
      <w:r>
        <w:rPr>
          <w:spacing w:val="-1"/>
          <w:sz w:val="24"/>
        </w:rPr>
        <w:t xml:space="preserve"> </w:t>
      </w:r>
      <w:r>
        <w:rPr>
          <w:sz w:val="24"/>
        </w:rPr>
        <w:t>eligible</w:t>
      </w:r>
      <w:r>
        <w:rPr>
          <w:spacing w:val="-1"/>
          <w:sz w:val="24"/>
        </w:rPr>
        <w:t xml:space="preserve"> </w:t>
      </w:r>
      <w:r>
        <w:rPr>
          <w:sz w:val="24"/>
        </w:rPr>
        <w:t>projects.</w:t>
      </w:r>
    </w:p>
    <w:p w14:paraId="2F40AE69" w14:textId="77777777" w:rsidR="004B799C" w:rsidRDefault="004B799C">
      <w:pPr>
        <w:pStyle w:val="BodyText"/>
        <w:spacing w:before="10"/>
        <w:rPr>
          <w:sz w:val="20"/>
        </w:rPr>
      </w:pPr>
    </w:p>
    <w:p w14:paraId="5F6FB521" w14:textId="77777777" w:rsidR="004B799C" w:rsidRDefault="00CA4AAC">
      <w:pPr>
        <w:pStyle w:val="ListParagraph"/>
        <w:numPr>
          <w:ilvl w:val="0"/>
          <w:numId w:val="5"/>
        </w:numPr>
        <w:tabs>
          <w:tab w:val="left" w:pos="1559"/>
        </w:tabs>
        <w:ind w:left="1558" w:right="954" w:hanging="600"/>
        <w:jc w:val="both"/>
        <w:rPr>
          <w:sz w:val="24"/>
        </w:rPr>
      </w:pPr>
      <w:r>
        <w:rPr>
          <w:sz w:val="24"/>
        </w:rPr>
        <w:t>Exceptions from the requirement to allocate aid and determine the aid level through a</w:t>
      </w:r>
      <w:r>
        <w:rPr>
          <w:spacing w:val="1"/>
          <w:sz w:val="24"/>
        </w:rPr>
        <w:t xml:space="preserve"> </w:t>
      </w:r>
      <w:r>
        <w:rPr>
          <w:sz w:val="24"/>
        </w:rPr>
        <w:t>competitive bidding process can only be justified where evidence is provided, including</w:t>
      </w:r>
      <w:r>
        <w:rPr>
          <w:spacing w:val="-57"/>
          <w:sz w:val="24"/>
        </w:rPr>
        <w:t xml:space="preserve"> </w:t>
      </w:r>
      <w:r>
        <w:rPr>
          <w:sz w:val="24"/>
        </w:rPr>
        <w:t>any evidence gathered in the public consultation, demonstrating that there is likely to be</w:t>
      </w:r>
      <w:r>
        <w:rPr>
          <w:spacing w:val="-57"/>
          <w:sz w:val="24"/>
        </w:rPr>
        <w:t xml:space="preserve"> </w:t>
      </w:r>
      <w:r>
        <w:rPr>
          <w:sz w:val="24"/>
        </w:rPr>
        <w:t>insufficient</w:t>
      </w:r>
      <w:r>
        <w:rPr>
          <w:spacing w:val="-1"/>
          <w:sz w:val="24"/>
        </w:rPr>
        <w:t xml:space="preserve"> </w:t>
      </w:r>
      <w:r>
        <w:rPr>
          <w:sz w:val="24"/>
        </w:rPr>
        <w:t>potential participation</w:t>
      </w:r>
      <w:r>
        <w:rPr>
          <w:spacing w:val="-1"/>
          <w:sz w:val="24"/>
        </w:rPr>
        <w:t xml:space="preserve"> </w:t>
      </w:r>
      <w:r>
        <w:rPr>
          <w:sz w:val="24"/>
        </w:rPr>
        <w:t>in such</w:t>
      </w:r>
      <w:r>
        <w:rPr>
          <w:spacing w:val="-1"/>
          <w:sz w:val="24"/>
        </w:rPr>
        <w:t xml:space="preserve"> </w:t>
      </w:r>
      <w:r>
        <w:rPr>
          <w:sz w:val="24"/>
        </w:rPr>
        <w:t>a</w:t>
      </w:r>
      <w:r>
        <w:rPr>
          <w:spacing w:val="-1"/>
          <w:sz w:val="24"/>
        </w:rPr>
        <w:t xml:space="preserve"> </w:t>
      </w:r>
      <w:r>
        <w:rPr>
          <w:sz w:val="24"/>
        </w:rPr>
        <w:t>bidding</w:t>
      </w:r>
      <w:r>
        <w:rPr>
          <w:spacing w:val="-3"/>
          <w:sz w:val="24"/>
        </w:rPr>
        <w:t xml:space="preserve"> </w:t>
      </w:r>
      <w:r>
        <w:rPr>
          <w:sz w:val="24"/>
        </w:rPr>
        <w:t>process</w:t>
      </w:r>
      <w:r>
        <w:rPr>
          <w:spacing w:val="-1"/>
          <w:sz w:val="24"/>
        </w:rPr>
        <w:t xml:space="preserve"> </w:t>
      </w:r>
      <w:r>
        <w:rPr>
          <w:sz w:val="24"/>
        </w:rPr>
        <w:t>to ensure</w:t>
      </w:r>
      <w:r>
        <w:rPr>
          <w:spacing w:val="-2"/>
          <w:sz w:val="24"/>
        </w:rPr>
        <w:t xml:space="preserve"> </w:t>
      </w:r>
      <w:r>
        <w:rPr>
          <w:sz w:val="24"/>
        </w:rPr>
        <w:t>competition.</w:t>
      </w:r>
    </w:p>
    <w:p w14:paraId="5B849BA9" w14:textId="77777777" w:rsidR="004B799C" w:rsidRDefault="004B799C">
      <w:pPr>
        <w:pStyle w:val="BodyText"/>
        <w:spacing w:before="11"/>
        <w:rPr>
          <w:sz w:val="20"/>
        </w:rPr>
      </w:pPr>
    </w:p>
    <w:p w14:paraId="09549916" w14:textId="77777777" w:rsidR="004B799C" w:rsidRDefault="00CA4AAC">
      <w:pPr>
        <w:pStyle w:val="ListParagraph"/>
        <w:numPr>
          <w:ilvl w:val="0"/>
          <w:numId w:val="5"/>
        </w:numPr>
        <w:tabs>
          <w:tab w:val="left" w:pos="1559"/>
        </w:tabs>
        <w:ind w:left="1558" w:right="959" w:hanging="600"/>
        <w:jc w:val="both"/>
        <w:rPr>
          <w:sz w:val="24"/>
        </w:rPr>
      </w:pPr>
      <w:r>
        <w:rPr>
          <w:sz w:val="24"/>
        </w:rPr>
        <w:t>For individual aid awards not awarded through a competitive bidding process, Member</w:t>
      </w:r>
      <w:r>
        <w:rPr>
          <w:spacing w:val="1"/>
          <w:sz w:val="24"/>
        </w:rPr>
        <w:t xml:space="preserve"> </w:t>
      </w:r>
      <w:r>
        <w:rPr>
          <w:sz w:val="24"/>
        </w:rPr>
        <w:t>States must justify the proposed aid levels based on individual business plans for the</w:t>
      </w:r>
      <w:r>
        <w:rPr>
          <w:spacing w:val="1"/>
          <w:sz w:val="24"/>
        </w:rPr>
        <w:t xml:space="preserve"> </w:t>
      </w:r>
      <w:r>
        <w:rPr>
          <w:sz w:val="24"/>
        </w:rPr>
        <w:t>specific</w:t>
      </w:r>
      <w:r>
        <w:rPr>
          <w:spacing w:val="-2"/>
          <w:sz w:val="24"/>
        </w:rPr>
        <w:t xml:space="preserve"> </w:t>
      </w:r>
      <w:r>
        <w:rPr>
          <w:sz w:val="24"/>
        </w:rPr>
        <w:t>project to</w:t>
      </w:r>
      <w:r>
        <w:rPr>
          <w:spacing w:val="-1"/>
          <w:sz w:val="24"/>
        </w:rPr>
        <w:t xml:space="preserve"> </w:t>
      </w:r>
      <w:r>
        <w:rPr>
          <w:sz w:val="24"/>
        </w:rPr>
        <w:t>be</w:t>
      </w:r>
      <w:r>
        <w:rPr>
          <w:spacing w:val="-1"/>
          <w:sz w:val="24"/>
        </w:rPr>
        <w:t xml:space="preserve"> </w:t>
      </w:r>
      <w:r>
        <w:rPr>
          <w:sz w:val="24"/>
        </w:rPr>
        <w:t>aided, including</w:t>
      </w:r>
      <w:r>
        <w:rPr>
          <w:spacing w:val="-1"/>
          <w:sz w:val="24"/>
        </w:rPr>
        <w:t xml:space="preserve"> </w:t>
      </w:r>
      <w:r>
        <w:rPr>
          <w:sz w:val="24"/>
        </w:rPr>
        <w:t>all the</w:t>
      </w:r>
      <w:r>
        <w:rPr>
          <w:spacing w:val="-1"/>
          <w:sz w:val="24"/>
        </w:rPr>
        <w:t xml:space="preserve"> </w:t>
      </w:r>
      <w:r>
        <w:rPr>
          <w:sz w:val="24"/>
        </w:rPr>
        <w:t>elements listed in</w:t>
      </w:r>
      <w:r>
        <w:rPr>
          <w:spacing w:val="-1"/>
          <w:sz w:val="24"/>
        </w:rPr>
        <w:t xml:space="preserve"> </w:t>
      </w:r>
      <w:r>
        <w:rPr>
          <w:sz w:val="24"/>
        </w:rPr>
        <w:t>points</w:t>
      </w:r>
      <w:r>
        <w:rPr>
          <w:spacing w:val="4"/>
          <w:sz w:val="24"/>
        </w:rPr>
        <w:t xml:space="preserve"> </w:t>
      </w:r>
      <w:r>
        <w:rPr>
          <w:sz w:val="24"/>
        </w:rPr>
        <w:t>50 and</w:t>
      </w:r>
      <w:r>
        <w:rPr>
          <w:spacing w:val="-1"/>
          <w:sz w:val="24"/>
        </w:rPr>
        <w:t xml:space="preserve"> </w:t>
      </w:r>
      <w:r>
        <w:rPr>
          <w:sz w:val="24"/>
        </w:rPr>
        <w:t>51.</w:t>
      </w:r>
    </w:p>
    <w:p w14:paraId="0D8189AF" w14:textId="77777777" w:rsidR="004B799C" w:rsidRDefault="004B799C">
      <w:pPr>
        <w:pStyle w:val="BodyText"/>
        <w:spacing w:before="10"/>
        <w:rPr>
          <w:sz w:val="20"/>
        </w:rPr>
      </w:pPr>
    </w:p>
    <w:p w14:paraId="3D8BA3E4" w14:textId="77777777" w:rsidR="004B799C" w:rsidRDefault="00CA4AAC">
      <w:pPr>
        <w:pStyle w:val="ListParagraph"/>
        <w:numPr>
          <w:ilvl w:val="0"/>
          <w:numId w:val="5"/>
        </w:numPr>
        <w:tabs>
          <w:tab w:val="left" w:pos="1559"/>
        </w:tabs>
        <w:ind w:left="1558" w:right="959" w:hanging="600"/>
        <w:jc w:val="both"/>
        <w:rPr>
          <w:sz w:val="24"/>
        </w:rPr>
      </w:pPr>
      <w:r>
        <w:rPr>
          <w:sz w:val="24"/>
        </w:rPr>
        <w:t>Member</w:t>
      </w:r>
      <w:r>
        <w:rPr>
          <w:spacing w:val="1"/>
          <w:sz w:val="24"/>
        </w:rPr>
        <w:t xml:space="preserve"> </w:t>
      </w:r>
      <w:r>
        <w:rPr>
          <w:sz w:val="24"/>
        </w:rPr>
        <w:t>States</w:t>
      </w:r>
      <w:r>
        <w:rPr>
          <w:spacing w:val="1"/>
          <w:sz w:val="24"/>
        </w:rPr>
        <w:t xml:space="preserve"> </w:t>
      </w:r>
      <w:r>
        <w:rPr>
          <w:sz w:val="24"/>
        </w:rPr>
        <w:t>may</w:t>
      </w:r>
      <w:r>
        <w:rPr>
          <w:spacing w:val="1"/>
          <w:sz w:val="24"/>
        </w:rPr>
        <w:t xml:space="preserve"> </w:t>
      </w:r>
      <w:r>
        <w:rPr>
          <w:sz w:val="24"/>
        </w:rPr>
        <w:t>also</w:t>
      </w:r>
      <w:r>
        <w:rPr>
          <w:spacing w:val="1"/>
          <w:sz w:val="24"/>
        </w:rPr>
        <w:t xml:space="preserve"> </w:t>
      </w:r>
      <w:r>
        <w:rPr>
          <w:sz w:val="24"/>
        </w:rPr>
        <w:t>use</w:t>
      </w:r>
      <w:r>
        <w:rPr>
          <w:spacing w:val="1"/>
          <w:sz w:val="24"/>
        </w:rPr>
        <w:t xml:space="preserve"> </w:t>
      </w:r>
      <w:r>
        <w:rPr>
          <w:sz w:val="24"/>
        </w:rPr>
        <w:t>competitive</w:t>
      </w:r>
      <w:r>
        <w:rPr>
          <w:spacing w:val="1"/>
          <w:sz w:val="24"/>
        </w:rPr>
        <w:t xml:space="preserve"> </w:t>
      </w:r>
      <w:r>
        <w:rPr>
          <w:sz w:val="24"/>
        </w:rPr>
        <w:t>certificates/supplier</w:t>
      </w:r>
      <w:r>
        <w:rPr>
          <w:spacing w:val="1"/>
          <w:sz w:val="24"/>
        </w:rPr>
        <w:t xml:space="preserve"> </w:t>
      </w:r>
      <w:r>
        <w:rPr>
          <w:sz w:val="24"/>
        </w:rPr>
        <w:t>obligation</w:t>
      </w:r>
      <w:r>
        <w:rPr>
          <w:spacing w:val="1"/>
          <w:sz w:val="24"/>
        </w:rPr>
        <w:t xml:space="preserve"> </w:t>
      </w:r>
      <w:r>
        <w:rPr>
          <w:sz w:val="24"/>
        </w:rPr>
        <w:t>schemes,</w:t>
      </w:r>
      <w:r>
        <w:rPr>
          <w:spacing w:val="1"/>
          <w:sz w:val="24"/>
        </w:rPr>
        <w:t xml:space="preserve"> </w:t>
      </w:r>
      <w:r>
        <w:rPr>
          <w:sz w:val="24"/>
        </w:rPr>
        <w:t>provided</w:t>
      </w:r>
      <w:r>
        <w:rPr>
          <w:spacing w:val="-1"/>
          <w:sz w:val="24"/>
        </w:rPr>
        <w:t xml:space="preserve"> </w:t>
      </w:r>
      <w:r>
        <w:rPr>
          <w:sz w:val="24"/>
        </w:rPr>
        <w:t>that:</w:t>
      </w:r>
    </w:p>
    <w:p w14:paraId="311B26D7" w14:textId="77777777" w:rsidR="004B799C" w:rsidRDefault="004B799C">
      <w:pPr>
        <w:pStyle w:val="BodyText"/>
        <w:spacing w:before="10"/>
        <w:rPr>
          <w:sz w:val="20"/>
        </w:rPr>
      </w:pPr>
    </w:p>
    <w:p w14:paraId="79ADC4BE" w14:textId="77777777" w:rsidR="004B799C" w:rsidRDefault="00CA4AAC">
      <w:pPr>
        <w:pStyle w:val="ListParagraph"/>
        <w:numPr>
          <w:ilvl w:val="1"/>
          <w:numId w:val="5"/>
        </w:numPr>
        <w:tabs>
          <w:tab w:val="left" w:pos="2091"/>
          <w:tab w:val="left" w:pos="2092"/>
        </w:tabs>
        <w:rPr>
          <w:sz w:val="24"/>
        </w:rPr>
      </w:pPr>
      <w:r>
        <w:rPr>
          <w:sz w:val="24"/>
        </w:rPr>
        <w:t>demand</w:t>
      </w:r>
      <w:r>
        <w:rPr>
          <w:spacing w:val="-2"/>
          <w:sz w:val="24"/>
        </w:rPr>
        <w:t xml:space="preserve"> </w:t>
      </w:r>
      <w:r>
        <w:rPr>
          <w:sz w:val="24"/>
        </w:rPr>
        <w:t>in</w:t>
      </w:r>
      <w:r>
        <w:rPr>
          <w:spacing w:val="-1"/>
          <w:sz w:val="24"/>
        </w:rPr>
        <w:t xml:space="preserve"> </w:t>
      </w:r>
      <w:r>
        <w:rPr>
          <w:sz w:val="24"/>
        </w:rPr>
        <w:t>the</w:t>
      </w:r>
      <w:r>
        <w:rPr>
          <w:spacing w:val="-1"/>
          <w:sz w:val="24"/>
        </w:rPr>
        <w:t xml:space="preserve"> </w:t>
      </w:r>
      <w:r>
        <w:rPr>
          <w:sz w:val="24"/>
        </w:rPr>
        <w:t>scheme</w:t>
      </w:r>
      <w:r>
        <w:rPr>
          <w:spacing w:val="-2"/>
          <w:sz w:val="24"/>
        </w:rPr>
        <w:t xml:space="preserve"> </w:t>
      </w:r>
      <w:r>
        <w:rPr>
          <w:sz w:val="24"/>
        </w:rPr>
        <w:t>is</w:t>
      </w:r>
      <w:r>
        <w:rPr>
          <w:spacing w:val="1"/>
          <w:sz w:val="24"/>
        </w:rPr>
        <w:t xml:space="preserve"> </w:t>
      </w:r>
      <w:r>
        <w:rPr>
          <w:sz w:val="24"/>
        </w:rPr>
        <w:t>set</w:t>
      </w:r>
      <w:r>
        <w:rPr>
          <w:spacing w:val="-1"/>
          <w:sz w:val="24"/>
        </w:rPr>
        <w:t xml:space="preserve"> </w:t>
      </w:r>
      <w:r>
        <w:rPr>
          <w:sz w:val="24"/>
        </w:rPr>
        <w:t>below</w:t>
      </w:r>
      <w:r>
        <w:rPr>
          <w:spacing w:val="-1"/>
          <w:sz w:val="24"/>
        </w:rPr>
        <w:t xml:space="preserve"> </w:t>
      </w:r>
      <w:r>
        <w:rPr>
          <w:sz w:val="24"/>
        </w:rPr>
        <w:t>potential</w:t>
      </w:r>
      <w:r>
        <w:rPr>
          <w:spacing w:val="-2"/>
          <w:sz w:val="24"/>
        </w:rPr>
        <w:t xml:space="preserve"> </w:t>
      </w:r>
      <w:r>
        <w:rPr>
          <w:sz w:val="24"/>
        </w:rPr>
        <w:t>supply;</w:t>
      </w:r>
      <w:r>
        <w:rPr>
          <w:spacing w:val="1"/>
          <w:sz w:val="24"/>
        </w:rPr>
        <w:t xml:space="preserve"> </w:t>
      </w:r>
      <w:r>
        <w:rPr>
          <w:sz w:val="24"/>
        </w:rPr>
        <w:t>and</w:t>
      </w:r>
    </w:p>
    <w:p w14:paraId="1A61A789" w14:textId="77777777" w:rsidR="004B799C" w:rsidRDefault="004B799C">
      <w:pPr>
        <w:pStyle w:val="BodyText"/>
        <w:spacing w:before="10"/>
        <w:rPr>
          <w:sz w:val="20"/>
        </w:rPr>
      </w:pPr>
    </w:p>
    <w:p w14:paraId="2F64E5A6" w14:textId="77777777" w:rsidR="004B799C" w:rsidRDefault="00CA4AAC">
      <w:pPr>
        <w:pStyle w:val="ListParagraph"/>
        <w:numPr>
          <w:ilvl w:val="1"/>
          <w:numId w:val="5"/>
        </w:numPr>
        <w:tabs>
          <w:tab w:val="left" w:pos="2092"/>
        </w:tabs>
        <w:ind w:right="961"/>
        <w:jc w:val="both"/>
        <w:rPr>
          <w:sz w:val="24"/>
        </w:rPr>
      </w:pPr>
      <w:r>
        <w:rPr>
          <w:sz w:val="24"/>
        </w:rPr>
        <w:t>the</w:t>
      </w:r>
      <w:r>
        <w:rPr>
          <w:spacing w:val="26"/>
          <w:sz w:val="24"/>
        </w:rPr>
        <w:t xml:space="preserve"> </w:t>
      </w:r>
      <w:r>
        <w:rPr>
          <w:sz w:val="24"/>
        </w:rPr>
        <w:t>buyout/penalty</w:t>
      </w:r>
      <w:r>
        <w:rPr>
          <w:spacing w:val="22"/>
          <w:sz w:val="24"/>
        </w:rPr>
        <w:t xml:space="preserve"> </w:t>
      </w:r>
      <w:r>
        <w:rPr>
          <w:sz w:val="24"/>
        </w:rPr>
        <w:t>price</w:t>
      </w:r>
      <w:r>
        <w:rPr>
          <w:spacing w:val="27"/>
          <w:sz w:val="24"/>
        </w:rPr>
        <w:t xml:space="preserve"> </w:t>
      </w:r>
      <w:r>
        <w:rPr>
          <w:sz w:val="24"/>
        </w:rPr>
        <w:t>that</w:t>
      </w:r>
      <w:r>
        <w:rPr>
          <w:spacing w:val="27"/>
          <w:sz w:val="24"/>
        </w:rPr>
        <w:t xml:space="preserve"> </w:t>
      </w:r>
      <w:r>
        <w:rPr>
          <w:sz w:val="24"/>
        </w:rPr>
        <w:t>applies</w:t>
      </w:r>
      <w:r>
        <w:rPr>
          <w:spacing w:val="26"/>
          <w:sz w:val="24"/>
        </w:rPr>
        <w:t xml:space="preserve"> </w:t>
      </w:r>
      <w:r>
        <w:rPr>
          <w:sz w:val="24"/>
        </w:rPr>
        <w:t>to</w:t>
      </w:r>
      <w:r>
        <w:rPr>
          <w:spacing w:val="25"/>
          <w:sz w:val="24"/>
        </w:rPr>
        <w:t xml:space="preserve"> </w:t>
      </w:r>
      <w:r>
        <w:rPr>
          <w:sz w:val="24"/>
        </w:rPr>
        <w:t>a</w:t>
      </w:r>
      <w:r>
        <w:rPr>
          <w:spacing w:val="26"/>
          <w:sz w:val="24"/>
        </w:rPr>
        <w:t xml:space="preserve"> </w:t>
      </w:r>
      <w:r>
        <w:rPr>
          <w:sz w:val="24"/>
        </w:rPr>
        <w:t>consumer/supplier</w:t>
      </w:r>
      <w:r>
        <w:rPr>
          <w:spacing w:val="25"/>
          <w:sz w:val="24"/>
        </w:rPr>
        <w:t xml:space="preserve"> </w:t>
      </w:r>
      <w:r>
        <w:rPr>
          <w:sz w:val="24"/>
        </w:rPr>
        <w:t>that</w:t>
      </w:r>
      <w:r>
        <w:rPr>
          <w:spacing w:val="27"/>
          <w:sz w:val="24"/>
        </w:rPr>
        <w:t xml:space="preserve"> </w:t>
      </w:r>
      <w:r>
        <w:rPr>
          <w:sz w:val="24"/>
        </w:rPr>
        <w:t>has</w:t>
      </w:r>
      <w:r>
        <w:rPr>
          <w:spacing w:val="26"/>
          <w:sz w:val="24"/>
        </w:rPr>
        <w:t xml:space="preserve"> </w:t>
      </w:r>
      <w:r>
        <w:rPr>
          <w:sz w:val="24"/>
        </w:rPr>
        <w:t>not</w:t>
      </w:r>
      <w:r>
        <w:rPr>
          <w:spacing w:val="28"/>
          <w:sz w:val="24"/>
        </w:rPr>
        <w:t xml:space="preserve"> </w:t>
      </w:r>
      <w:r>
        <w:rPr>
          <w:sz w:val="24"/>
        </w:rPr>
        <w:t>bought</w:t>
      </w:r>
      <w:r>
        <w:rPr>
          <w:spacing w:val="-58"/>
          <w:sz w:val="24"/>
        </w:rPr>
        <w:t xml:space="preserve"> </w:t>
      </w:r>
      <w:r>
        <w:rPr>
          <w:sz w:val="24"/>
        </w:rPr>
        <w:t>the number of certificates required (i.e. the price which constitutes the maximum</w:t>
      </w:r>
      <w:r>
        <w:rPr>
          <w:spacing w:val="1"/>
          <w:sz w:val="24"/>
        </w:rPr>
        <w:t xml:space="preserve"> </w:t>
      </w:r>
      <w:r>
        <w:rPr>
          <w:sz w:val="24"/>
        </w:rPr>
        <w:t>that</w:t>
      </w:r>
      <w:r>
        <w:rPr>
          <w:spacing w:val="-1"/>
          <w:sz w:val="24"/>
        </w:rPr>
        <w:t xml:space="preserve"> </w:t>
      </w:r>
      <w:r>
        <w:rPr>
          <w:sz w:val="24"/>
        </w:rPr>
        <w:t>can be</w:t>
      </w:r>
      <w:r>
        <w:rPr>
          <w:spacing w:val="-1"/>
          <w:sz w:val="24"/>
        </w:rPr>
        <w:t xml:space="preserve"> </w:t>
      </w:r>
      <w:r>
        <w:rPr>
          <w:sz w:val="24"/>
        </w:rPr>
        <w:t>paid for</w:t>
      </w:r>
      <w:r>
        <w:rPr>
          <w:spacing w:val="-1"/>
          <w:sz w:val="24"/>
        </w:rPr>
        <w:t xml:space="preserve"> </w:t>
      </w:r>
      <w:r>
        <w:rPr>
          <w:sz w:val="24"/>
        </w:rPr>
        <w:t>support)</w:t>
      </w:r>
      <w:r>
        <w:rPr>
          <w:spacing w:val="-1"/>
          <w:sz w:val="24"/>
        </w:rPr>
        <w:t xml:space="preserve"> </w:t>
      </w:r>
      <w:r>
        <w:rPr>
          <w:sz w:val="24"/>
        </w:rPr>
        <w:t>is set based on the value of</w:t>
      </w:r>
      <w:r>
        <w:rPr>
          <w:spacing w:val="-2"/>
          <w:sz w:val="24"/>
        </w:rPr>
        <w:t xml:space="preserve"> </w:t>
      </w:r>
      <w:r>
        <w:rPr>
          <w:sz w:val="24"/>
        </w:rPr>
        <w:t>lost load.</w:t>
      </w:r>
    </w:p>
    <w:p w14:paraId="4CCAD198" w14:textId="77777777" w:rsidR="004B799C" w:rsidRDefault="004B799C">
      <w:pPr>
        <w:pStyle w:val="BodyText"/>
        <w:spacing w:before="11"/>
        <w:rPr>
          <w:sz w:val="20"/>
        </w:rPr>
      </w:pPr>
    </w:p>
    <w:p w14:paraId="1BD78837" w14:textId="77777777" w:rsidR="004B799C" w:rsidRDefault="00CA4AAC">
      <w:pPr>
        <w:ind w:left="1525"/>
        <w:rPr>
          <w:i/>
          <w:sz w:val="24"/>
        </w:rPr>
      </w:pPr>
      <w:r>
        <w:rPr>
          <w:noProof/>
        </w:rPr>
        <w:drawing>
          <wp:anchor distT="0" distB="0" distL="0" distR="0" simplePos="0" relativeHeight="15799808" behindDoc="0" locked="0" layoutInCell="1" allowOverlap="1" wp14:anchorId="053AA42C" wp14:editId="35B8D87E">
            <wp:simplePos x="0" y="0"/>
            <wp:positionH relativeFrom="page">
              <wp:posOffset>903767</wp:posOffset>
            </wp:positionH>
            <wp:positionV relativeFrom="paragraph">
              <wp:posOffset>38998</wp:posOffset>
            </wp:positionV>
            <wp:extent cx="294858" cy="107345"/>
            <wp:effectExtent l="0" t="0" r="0" b="0"/>
            <wp:wrapNone/>
            <wp:docPr id="183" name="image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image84.png"/>
                    <pic:cNvPicPr/>
                  </pic:nvPicPr>
                  <pic:blipFill>
                    <a:blip r:embed="rId109" cstate="print"/>
                    <a:stretch>
                      <a:fillRect/>
                    </a:stretch>
                  </pic:blipFill>
                  <pic:spPr>
                    <a:xfrm>
                      <a:off x="0" y="0"/>
                      <a:ext cx="294858" cy="107345"/>
                    </a:xfrm>
                    <a:prstGeom prst="rect">
                      <a:avLst/>
                    </a:prstGeom>
                  </pic:spPr>
                </pic:pic>
              </a:graphicData>
            </a:graphic>
          </wp:anchor>
        </w:drawing>
      </w:r>
      <w:bookmarkStart w:id="195" w:name="_bookmark180"/>
      <w:bookmarkEnd w:id="195"/>
      <w:r>
        <w:rPr>
          <w:i/>
          <w:sz w:val="24"/>
        </w:rPr>
        <w:t>Avoidance</w:t>
      </w:r>
      <w:r>
        <w:rPr>
          <w:i/>
          <w:spacing w:val="-3"/>
          <w:sz w:val="24"/>
        </w:rPr>
        <w:t xml:space="preserve"> </w:t>
      </w:r>
      <w:r>
        <w:rPr>
          <w:i/>
          <w:sz w:val="24"/>
        </w:rPr>
        <w:t>of undue negative</w:t>
      </w:r>
      <w:r>
        <w:rPr>
          <w:i/>
          <w:spacing w:val="-2"/>
          <w:sz w:val="24"/>
        </w:rPr>
        <w:t xml:space="preserve"> </w:t>
      </w:r>
      <w:r>
        <w:rPr>
          <w:i/>
          <w:sz w:val="24"/>
        </w:rPr>
        <w:t>effects on competition</w:t>
      </w:r>
      <w:r>
        <w:rPr>
          <w:i/>
          <w:spacing w:val="-1"/>
          <w:sz w:val="24"/>
        </w:rPr>
        <w:t xml:space="preserve"> </w:t>
      </w:r>
      <w:r>
        <w:rPr>
          <w:i/>
          <w:sz w:val="24"/>
        </w:rPr>
        <w:t>and trade</w:t>
      </w:r>
      <w:r>
        <w:rPr>
          <w:i/>
          <w:spacing w:val="-1"/>
          <w:sz w:val="24"/>
        </w:rPr>
        <w:t xml:space="preserve"> </w:t>
      </w:r>
      <w:r>
        <w:rPr>
          <w:i/>
          <w:sz w:val="24"/>
        </w:rPr>
        <w:t>and</w:t>
      </w:r>
      <w:r>
        <w:rPr>
          <w:i/>
          <w:spacing w:val="-1"/>
          <w:sz w:val="24"/>
        </w:rPr>
        <w:t xml:space="preserve"> </w:t>
      </w:r>
      <w:r>
        <w:rPr>
          <w:i/>
          <w:sz w:val="24"/>
        </w:rPr>
        <w:t>balancing</w:t>
      </w:r>
    </w:p>
    <w:p w14:paraId="36917136" w14:textId="77777777" w:rsidR="004B799C" w:rsidRDefault="004B799C">
      <w:pPr>
        <w:pStyle w:val="BodyText"/>
        <w:spacing w:before="10"/>
        <w:rPr>
          <w:i/>
          <w:sz w:val="20"/>
        </w:rPr>
      </w:pPr>
    </w:p>
    <w:p w14:paraId="04B0E62F" w14:textId="77777777" w:rsidR="004B799C" w:rsidRDefault="00CA4AAC">
      <w:pPr>
        <w:pStyle w:val="ListParagraph"/>
        <w:numPr>
          <w:ilvl w:val="0"/>
          <w:numId w:val="5"/>
        </w:numPr>
        <w:tabs>
          <w:tab w:val="left" w:pos="1559"/>
        </w:tabs>
        <w:ind w:left="1558" w:hanging="601"/>
        <w:rPr>
          <w:sz w:val="24"/>
        </w:rPr>
      </w:pPr>
      <w:r>
        <w:rPr>
          <w:sz w:val="24"/>
        </w:rPr>
        <w:t>Section 3.2.2 does</w:t>
      </w:r>
      <w:r>
        <w:rPr>
          <w:spacing w:val="1"/>
          <w:sz w:val="24"/>
        </w:rPr>
        <w:t xml:space="preserve"> </w:t>
      </w:r>
      <w:r>
        <w:rPr>
          <w:sz w:val="24"/>
        </w:rPr>
        <w:t>not apply</w:t>
      </w:r>
      <w:r>
        <w:rPr>
          <w:spacing w:val="-5"/>
          <w:sz w:val="24"/>
        </w:rPr>
        <w:t xml:space="preserve"> </w:t>
      </w:r>
      <w:r>
        <w:rPr>
          <w:sz w:val="24"/>
        </w:rPr>
        <w:t>to</w:t>
      </w:r>
      <w:r>
        <w:rPr>
          <w:spacing w:val="1"/>
          <w:sz w:val="24"/>
        </w:rPr>
        <w:t xml:space="preserve"> </w:t>
      </w:r>
      <w:r>
        <w:rPr>
          <w:sz w:val="24"/>
        </w:rPr>
        <w:t>measures for</w:t>
      </w:r>
      <w:r>
        <w:rPr>
          <w:spacing w:val="-2"/>
          <w:sz w:val="24"/>
        </w:rPr>
        <w:t xml:space="preserve"> </w:t>
      </w:r>
      <w:r>
        <w:rPr>
          <w:sz w:val="24"/>
        </w:rPr>
        <w:t>the</w:t>
      </w:r>
      <w:r>
        <w:rPr>
          <w:spacing w:val="1"/>
          <w:sz w:val="24"/>
        </w:rPr>
        <w:t xml:space="preserve"> </w:t>
      </w:r>
      <w:r>
        <w:rPr>
          <w:sz w:val="24"/>
        </w:rPr>
        <w:t>security</w:t>
      </w:r>
      <w:r>
        <w:rPr>
          <w:spacing w:val="-5"/>
          <w:sz w:val="24"/>
        </w:rPr>
        <w:t xml:space="preserve"> </w:t>
      </w:r>
      <w:r>
        <w:rPr>
          <w:sz w:val="24"/>
        </w:rPr>
        <w:t>of electricity</w:t>
      </w:r>
      <w:r>
        <w:rPr>
          <w:spacing w:val="-4"/>
          <w:sz w:val="24"/>
        </w:rPr>
        <w:t xml:space="preserve"> </w:t>
      </w:r>
      <w:r>
        <w:rPr>
          <w:sz w:val="24"/>
        </w:rPr>
        <w:t>supply.</w:t>
      </w:r>
    </w:p>
    <w:p w14:paraId="117B4A15" w14:textId="77777777" w:rsidR="004B799C" w:rsidRDefault="004B799C">
      <w:pPr>
        <w:rPr>
          <w:sz w:val="24"/>
        </w:rPr>
        <w:sectPr w:rsidR="004B799C">
          <w:pgSz w:w="11910" w:h="16840"/>
          <w:pgMar w:top="1020" w:right="460" w:bottom="1620" w:left="460" w:header="0" w:footer="1426" w:gutter="0"/>
          <w:cols w:space="720"/>
        </w:sectPr>
      </w:pPr>
    </w:p>
    <w:p w14:paraId="41D5B32A" w14:textId="77777777" w:rsidR="004B799C" w:rsidRDefault="00CA4AAC">
      <w:pPr>
        <w:pStyle w:val="ListParagraph"/>
        <w:numPr>
          <w:ilvl w:val="0"/>
          <w:numId w:val="5"/>
        </w:numPr>
        <w:tabs>
          <w:tab w:val="left" w:pos="1559"/>
        </w:tabs>
        <w:spacing w:before="72"/>
        <w:ind w:left="1558" w:right="961" w:hanging="600"/>
        <w:jc w:val="both"/>
        <w:rPr>
          <w:sz w:val="24"/>
        </w:rPr>
      </w:pPr>
      <w:r>
        <w:rPr>
          <w:sz w:val="24"/>
        </w:rPr>
        <w:lastRenderedPageBreak/>
        <w:t>Security of supply measures often aim to produce efficient incentives for sufficient</w:t>
      </w:r>
      <w:r>
        <w:rPr>
          <w:spacing w:val="1"/>
          <w:sz w:val="24"/>
        </w:rPr>
        <w:t xml:space="preserve"> </w:t>
      </w:r>
      <w:r>
        <w:rPr>
          <w:sz w:val="24"/>
        </w:rPr>
        <w:t>overall investment across the system to reach the target reliability standard and are</w:t>
      </w:r>
      <w:r>
        <w:rPr>
          <w:spacing w:val="1"/>
          <w:sz w:val="24"/>
        </w:rPr>
        <w:t xml:space="preserve"> </w:t>
      </w:r>
      <w:r>
        <w:rPr>
          <w:sz w:val="24"/>
        </w:rPr>
        <w:t>hence</w:t>
      </w:r>
      <w:r>
        <w:rPr>
          <w:spacing w:val="-2"/>
          <w:sz w:val="24"/>
        </w:rPr>
        <w:t xml:space="preserve"> </w:t>
      </w:r>
      <w:r>
        <w:rPr>
          <w:sz w:val="24"/>
        </w:rPr>
        <w:t>not always linked to specific</w:t>
      </w:r>
      <w:r>
        <w:rPr>
          <w:spacing w:val="-2"/>
          <w:sz w:val="24"/>
        </w:rPr>
        <w:t xml:space="preserve"> </w:t>
      </w:r>
      <w:r>
        <w:rPr>
          <w:sz w:val="24"/>
        </w:rPr>
        <w:t>identifiable investments by</w:t>
      </w:r>
      <w:r>
        <w:rPr>
          <w:spacing w:val="-5"/>
          <w:sz w:val="24"/>
        </w:rPr>
        <w:t xml:space="preserve"> </w:t>
      </w:r>
      <w:r>
        <w:rPr>
          <w:sz w:val="24"/>
        </w:rPr>
        <w:t>every</w:t>
      </w:r>
      <w:r>
        <w:rPr>
          <w:spacing w:val="-5"/>
          <w:sz w:val="24"/>
        </w:rPr>
        <w:t xml:space="preserve"> </w:t>
      </w:r>
      <w:r>
        <w:rPr>
          <w:sz w:val="24"/>
        </w:rPr>
        <w:t>beneficiary.</w:t>
      </w:r>
    </w:p>
    <w:p w14:paraId="3E471A30" w14:textId="77777777" w:rsidR="004B799C" w:rsidRDefault="004B799C">
      <w:pPr>
        <w:pStyle w:val="BodyText"/>
        <w:spacing w:before="10"/>
        <w:rPr>
          <w:sz w:val="20"/>
        </w:rPr>
      </w:pPr>
    </w:p>
    <w:p w14:paraId="48C48BAA" w14:textId="77777777" w:rsidR="004B799C" w:rsidRDefault="00CA4AAC">
      <w:pPr>
        <w:pStyle w:val="ListParagraph"/>
        <w:numPr>
          <w:ilvl w:val="0"/>
          <w:numId w:val="5"/>
        </w:numPr>
        <w:tabs>
          <w:tab w:val="left" w:pos="1559"/>
        </w:tabs>
        <w:ind w:left="1558" w:right="962" w:hanging="600"/>
        <w:jc w:val="both"/>
        <w:rPr>
          <w:sz w:val="24"/>
        </w:rPr>
      </w:pPr>
      <w:r>
        <w:rPr>
          <w:sz w:val="24"/>
        </w:rPr>
        <w:t>The aid must be designed to maintain the efficient functioning of markets and preserve</w:t>
      </w:r>
      <w:r>
        <w:rPr>
          <w:spacing w:val="1"/>
          <w:sz w:val="24"/>
        </w:rPr>
        <w:t xml:space="preserve"> </w:t>
      </w:r>
      <w:r>
        <w:rPr>
          <w:sz w:val="24"/>
        </w:rPr>
        <w:t>efficient</w:t>
      </w:r>
      <w:r>
        <w:rPr>
          <w:spacing w:val="-1"/>
          <w:sz w:val="24"/>
        </w:rPr>
        <w:t xml:space="preserve"> </w:t>
      </w:r>
      <w:r>
        <w:rPr>
          <w:sz w:val="24"/>
        </w:rPr>
        <w:t>operating</w:t>
      </w:r>
      <w:r>
        <w:rPr>
          <w:spacing w:val="-3"/>
          <w:sz w:val="24"/>
        </w:rPr>
        <w:t xml:space="preserve"> </w:t>
      </w:r>
      <w:r>
        <w:rPr>
          <w:sz w:val="24"/>
        </w:rPr>
        <w:t>incentives and price</w:t>
      </w:r>
      <w:r>
        <w:rPr>
          <w:spacing w:val="-2"/>
          <w:sz w:val="24"/>
        </w:rPr>
        <w:t xml:space="preserve"> </w:t>
      </w:r>
      <w:r>
        <w:rPr>
          <w:sz w:val="24"/>
        </w:rPr>
        <w:t>signals.</w:t>
      </w:r>
    </w:p>
    <w:p w14:paraId="372EC5A3" w14:textId="77777777" w:rsidR="004B799C" w:rsidRDefault="004B799C">
      <w:pPr>
        <w:pStyle w:val="BodyText"/>
        <w:spacing w:before="10"/>
        <w:rPr>
          <w:sz w:val="20"/>
        </w:rPr>
      </w:pPr>
    </w:p>
    <w:p w14:paraId="1860BFA1" w14:textId="77777777" w:rsidR="004B799C" w:rsidRDefault="00CA4AAC">
      <w:pPr>
        <w:pStyle w:val="ListParagraph"/>
        <w:numPr>
          <w:ilvl w:val="0"/>
          <w:numId w:val="5"/>
        </w:numPr>
        <w:tabs>
          <w:tab w:val="left" w:pos="1559"/>
        </w:tabs>
        <w:ind w:left="1558" w:right="961" w:hanging="600"/>
        <w:jc w:val="both"/>
        <w:rPr>
          <w:sz w:val="24"/>
        </w:rPr>
      </w:pPr>
      <w:r>
        <w:rPr>
          <w:sz w:val="24"/>
        </w:rPr>
        <w:t>Incentives must not be provided for generation</w:t>
      </w:r>
      <w:r>
        <w:rPr>
          <w:spacing w:val="1"/>
          <w:sz w:val="24"/>
        </w:rPr>
        <w:t xml:space="preserve"> </w:t>
      </w:r>
      <w:r>
        <w:rPr>
          <w:sz w:val="24"/>
        </w:rPr>
        <w:t>of energy that would</w:t>
      </w:r>
      <w:r>
        <w:rPr>
          <w:spacing w:val="1"/>
          <w:sz w:val="24"/>
        </w:rPr>
        <w:t xml:space="preserve"> </w:t>
      </w:r>
      <w:r>
        <w:rPr>
          <w:sz w:val="24"/>
        </w:rPr>
        <w:t>displace less</w:t>
      </w:r>
      <w:r>
        <w:rPr>
          <w:spacing w:val="1"/>
          <w:sz w:val="24"/>
        </w:rPr>
        <w:t xml:space="preserve"> </w:t>
      </w:r>
      <w:r>
        <w:rPr>
          <w:sz w:val="24"/>
        </w:rPr>
        <w:t>polluting</w:t>
      </w:r>
      <w:r>
        <w:rPr>
          <w:spacing w:val="-4"/>
          <w:sz w:val="24"/>
        </w:rPr>
        <w:t xml:space="preserve"> </w:t>
      </w:r>
      <w:r>
        <w:rPr>
          <w:sz w:val="24"/>
        </w:rPr>
        <w:t>forms of energy.</w:t>
      </w:r>
    </w:p>
    <w:p w14:paraId="52A44CEB" w14:textId="77777777" w:rsidR="004B799C" w:rsidRDefault="004B799C">
      <w:pPr>
        <w:pStyle w:val="BodyText"/>
        <w:spacing w:before="10"/>
        <w:rPr>
          <w:sz w:val="20"/>
        </w:rPr>
      </w:pPr>
    </w:p>
    <w:p w14:paraId="0427AD84" w14:textId="77777777" w:rsidR="004B799C" w:rsidRDefault="00CA4AAC">
      <w:pPr>
        <w:pStyle w:val="ListParagraph"/>
        <w:numPr>
          <w:ilvl w:val="0"/>
          <w:numId w:val="5"/>
        </w:numPr>
        <w:tabs>
          <w:tab w:val="left" w:pos="1559"/>
        </w:tabs>
        <w:ind w:left="1558" w:right="957" w:hanging="600"/>
        <w:jc w:val="both"/>
        <w:rPr>
          <w:sz w:val="24"/>
        </w:rPr>
      </w:pPr>
      <w:r>
        <w:rPr>
          <w:sz w:val="24"/>
        </w:rPr>
        <w:t>The requirements in points 317 and 318 will generally be met when a measure pays for</w:t>
      </w:r>
      <w:r>
        <w:rPr>
          <w:spacing w:val="1"/>
          <w:sz w:val="24"/>
        </w:rPr>
        <w:t xml:space="preserve"> </w:t>
      </w:r>
      <w:r>
        <w:rPr>
          <w:sz w:val="24"/>
        </w:rPr>
        <w:t>capacity (EUR per megawatt (MW)) rather than for electricity output (EUR/MWh).</w:t>
      </w:r>
      <w:r>
        <w:rPr>
          <w:spacing w:val="1"/>
          <w:sz w:val="24"/>
        </w:rPr>
        <w:t xml:space="preserve"> </w:t>
      </w:r>
      <w:r>
        <w:rPr>
          <w:sz w:val="24"/>
        </w:rPr>
        <w:t>Where there is a payment per MWh, additional attention is needed to ensure adverse</w:t>
      </w:r>
      <w:r>
        <w:rPr>
          <w:spacing w:val="1"/>
          <w:sz w:val="24"/>
        </w:rPr>
        <w:t xml:space="preserve"> </w:t>
      </w:r>
      <w:r>
        <w:rPr>
          <w:sz w:val="24"/>
        </w:rPr>
        <w:t>market</w:t>
      </w:r>
      <w:r>
        <w:rPr>
          <w:spacing w:val="-1"/>
          <w:sz w:val="24"/>
        </w:rPr>
        <w:t xml:space="preserve"> </w:t>
      </w:r>
      <w:r>
        <w:rPr>
          <w:sz w:val="24"/>
        </w:rPr>
        <w:t>effects</w:t>
      </w:r>
      <w:r>
        <w:rPr>
          <w:spacing w:val="1"/>
          <w:sz w:val="24"/>
        </w:rPr>
        <w:t xml:space="preserve"> </w:t>
      </w:r>
      <w:r>
        <w:rPr>
          <w:sz w:val="24"/>
        </w:rPr>
        <w:t>are</w:t>
      </w:r>
      <w:r>
        <w:rPr>
          <w:spacing w:val="-1"/>
          <w:sz w:val="24"/>
        </w:rPr>
        <w:t xml:space="preserve"> </w:t>
      </w:r>
      <w:r>
        <w:rPr>
          <w:sz w:val="24"/>
        </w:rPr>
        <w:t>avoided,</w:t>
      </w:r>
      <w:r>
        <w:rPr>
          <w:spacing w:val="-1"/>
          <w:sz w:val="24"/>
        </w:rPr>
        <w:t xml:space="preserve"> </w:t>
      </w:r>
      <w:r>
        <w:rPr>
          <w:sz w:val="24"/>
        </w:rPr>
        <w:t>and</w:t>
      </w:r>
      <w:r>
        <w:rPr>
          <w:spacing w:val="-1"/>
          <w:sz w:val="24"/>
        </w:rPr>
        <w:t xml:space="preserve"> </w:t>
      </w:r>
      <w:r>
        <w:rPr>
          <w:sz w:val="24"/>
        </w:rPr>
        <w:t>less</w:t>
      </w:r>
      <w:r>
        <w:rPr>
          <w:spacing w:val="-1"/>
          <w:sz w:val="24"/>
        </w:rPr>
        <w:t xml:space="preserve"> </w:t>
      </w:r>
      <w:r>
        <w:rPr>
          <w:sz w:val="24"/>
        </w:rPr>
        <w:t>polluting</w:t>
      </w:r>
      <w:r>
        <w:rPr>
          <w:spacing w:val="-2"/>
          <w:sz w:val="24"/>
        </w:rPr>
        <w:t xml:space="preserve"> </w:t>
      </w:r>
      <w:r>
        <w:rPr>
          <w:sz w:val="24"/>
        </w:rPr>
        <w:t>generation</w:t>
      </w:r>
      <w:r>
        <w:rPr>
          <w:spacing w:val="-1"/>
          <w:sz w:val="24"/>
        </w:rPr>
        <w:t xml:space="preserve"> </w:t>
      </w:r>
      <w:r>
        <w:rPr>
          <w:sz w:val="24"/>
        </w:rPr>
        <w:t>sources</w:t>
      </w:r>
      <w:r>
        <w:rPr>
          <w:spacing w:val="1"/>
          <w:sz w:val="24"/>
        </w:rPr>
        <w:t xml:space="preserve"> </w:t>
      </w:r>
      <w:r>
        <w:rPr>
          <w:sz w:val="24"/>
        </w:rPr>
        <w:t>are</w:t>
      </w:r>
      <w:r>
        <w:rPr>
          <w:spacing w:val="-3"/>
          <w:sz w:val="24"/>
        </w:rPr>
        <w:t xml:space="preserve"> </w:t>
      </w:r>
      <w:r>
        <w:rPr>
          <w:sz w:val="24"/>
        </w:rPr>
        <w:t>not displaced.</w:t>
      </w:r>
    </w:p>
    <w:p w14:paraId="013841C7" w14:textId="77777777" w:rsidR="004B799C" w:rsidRDefault="004B799C">
      <w:pPr>
        <w:pStyle w:val="BodyText"/>
        <w:spacing w:before="10"/>
        <w:rPr>
          <w:sz w:val="20"/>
        </w:rPr>
      </w:pPr>
    </w:p>
    <w:p w14:paraId="664011D5" w14:textId="77777777" w:rsidR="004B799C" w:rsidRDefault="00CA4AAC">
      <w:pPr>
        <w:pStyle w:val="ListParagraph"/>
        <w:numPr>
          <w:ilvl w:val="0"/>
          <w:numId w:val="5"/>
        </w:numPr>
        <w:tabs>
          <w:tab w:val="left" w:pos="1559"/>
        </w:tabs>
        <w:ind w:left="1558" w:right="961" w:hanging="600"/>
        <w:jc w:val="both"/>
        <w:rPr>
          <w:sz w:val="24"/>
        </w:rPr>
      </w:pPr>
      <w:r>
        <w:rPr>
          <w:sz w:val="24"/>
        </w:rPr>
        <w:t>Security of supply measures must meet any relevant design conditions in Article 22 of</w:t>
      </w:r>
      <w:r>
        <w:rPr>
          <w:spacing w:val="1"/>
          <w:sz w:val="24"/>
        </w:rPr>
        <w:t xml:space="preserve"> </w:t>
      </w:r>
      <w:r>
        <w:rPr>
          <w:sz w:val="24"/>
        </w:rPr>
        <w:t>Regulation (EU) 2019/943</w:t>
      </w:r>
      <w:r>
        <w:rPr>
          <w:sz w:val="24"/>
          <w:vertAlign w:val="superscript"/>
        </w:rPr>
        <w:t>110</w:t>
      </w:r>
      <w:r>
        <w:rPr>
          <w:sz w:val="24"/>
        </w:rPr>
        <w:t>.</w:t>
      </w:r>
    </w:p>
    <w:p w14:paraId="42F90E78" w14:textId="77777777" w:rsidR="004B799C" w:rsidRDefault="00CA4AAC">
      <w:pPr>
        <w:pStyle w:val="ListParagraph"/>
        <w:numPr>
          <w:ilvl w:val="0"/>
          <w:numId w:val="5"/>
        </w:numPr>
        <w:tabs>
          <w:tab w:val="left" w:pos="1559"/>
        </w:tabs>
        <w:spacing w:before="241"/>
        <w:ind w:left="1558" w:right="954" w:hanging="600"/>
        <w:jc w:val="both"/>
        <w:rPr>
          <w:sz w:val="24"/>
        </w:rPr>
      </w:pPr>
      <w:r>
        <w:rPr>
          <w:sz w:val="24"/>
        </w:rPr>
        <w:t>For strategic reserves and any other measures where capacity is held outside the market,</w:t>
      </w:r>
      <w:r>
        <w:rPr>
          <w:spacing w:val="-57"/>
          <w:sz w:val="24"/>
        </w:rPr>
        <w:t xml:space="preserve"> </w:t>
      </w:r>
      <w:r>
        <w:rPr>
          <w:sz w:val="24"/>
        </w:rPr>
        <w:t>to ensure market price formation is not distorted the following additional cumulative</w:t>
      </w:r>
      <w:r>
        <w:rPr>
          <w:spacing w:val="1"/>
          <w:sz w:val="24"/>
        </w:rPr>
        <w:t xml:space="preserve"> </w:t>
      </w:r>
      <w:r>
        <w:rPr>
          <w:sz w:val="24"/>
        </w:rPr>
        <w:t>requirements</w:t>
      </w:r>
      <w:r>
        <w:rPr>
          <w:spacing w:val="-1"/>
          <w:sz w:val="24"/>
        </w:rPr>
        <w:t xml:space="preserve"> </w:t>
      </w:r>
      <w:r>
        <w:rPr>
          <w:sz w:val="24"/>
        </w:rPr>
        <w:t>apply:</w:t>
      </w:r>
    </w:p>
    <w:p w14:paraId="67ACDAB9" w14:textId="77777777" w:rsidR="004B799C" w:rsidRDefault="004B799C">
      <w:pPr>
        <w:pStyle w:val="BodyText"/>
        <w:spacing w:before="10"/>
        <w:rPr>
          <w:sz w:val="20"/>
        </w:rPr>
      </w:pPr>
    </w:p>
    <w:p w14:paraId="6D4FCFD5" w14:textId="77777777" w:rsidR="004B799C" w:rsidRDefault="00CA4AAC">
      <w:pPr>
        <w:pStyle w:val="ListParagraph"/>
        <w:numPr>
          <w:ilvl w:val="1"/>
          <w:numId w:val="5"/>
        </w:numPr>
        <w:tabs>
          <w:tab w:val="left" w:pos="2092"/>
        </w:tabs>
        <w:ind w:right="958"/>
        <w:jc w:val="both"/>
        <w:rPr>
          <w:sz w:val="24"/>
        </w:rPr>
      </w:pPr>
      <w:r>
        <w:rPr>
          <w:sz w:val="24"/>
        </w:rPr>
        <w:t>the resources of the measure are to be dispatched only if the transmission system</w:t>
      </w:r>
      <w:r>
        <w:rPr>
          <w:spacing w:val="1"/>
          <w:sz w:val="24"/>
        </w:rPr>
        <w:t xml:space="preserve"> </w:t>
      </w:r>
      <w:r>
        <w:rPr>
          <w:sz w:val="24"/>
        </w:rPr>
        <w:t>operators</w:t>
      </w:r>
      <w:r>
        <w:rPr>
          <w:spacing w:val="1"/>
          <w:sz w:val="24"/>
        </w:rPr>
        <w:t xml:space="preserve"> </w:t>
      </w:r>
      <w:r>
        <w:rPr>
          <w:sz w:val="24"/>
        </w:rPr>
        <w:t>are</w:t>
      </w:r>
      <w:r>
        <w:rPr>
          <w:spacing w:val="1"/>
          <w:sz w:val="24"/>
        </w:rPr>
        <w:t xml:space="preserve"> </w:t>
      </w:r>
      <w:r>
        <w:rPr>
          <w:sz w:val="24"/>
        </w:rPr>
        <w:t>likely</w:t>
      </w:r>
      <w:r>
        <w:rPr>
          <w:spacing w:val="1"/>
          <w:sz w:val="24"/>
        </w:rPr>
        <w:t xml:space="preserve"> </w:t>
      </w:r>
      <w:r>
        <w:rPr>
          <w:sz w:val="24"/>
        </w:rPr>
        <w:t>to</w:t>
      </w:r>
      <w:r>
        <w:rPr>
          <w:spacing w:val="1"/>
          <w:sz w:val="24"/>
        </w:rPr>
        <w:t xml:space="preserve"> </w:t>
      </w:r>
      <w:r>
        <w:rPr>
          <w:sz w:val="24"/>
        </w:rPr>
        <w:t>exhaust</w:t>
      </w:r>
      <w:r>
        <w:rPr>
          <w:spacing w:val="1"/>
          <w:sz w:val="24"/>
        </w:rPr>
        <w:t xml:space="preserve"> </w:t>
      </w:r>
      <w:r>
        <w:rPr>
          <w:sz w:val="24"/>
        </w:rPr>
        <w:t>their</w:t>
      </w:r>
      <w:r>
        <w:rPr>
          <w:spacing w:val="1"/>
          <w:sz w:val="24"/>
        </w:rPr>
        <w:t xml:space="preserve"> </w:t>
      </w:r>
      <w:r>
        <w:rPr>
          <w:sz w:val="24"/>
        </w:rPr>
        <w:t>balancing</w:t>
      </w:r>
      <w:r>
        <w:rPr>
          <w:spacing w:val="1"/>
          <w:sz w:val="24"/>
        </w:rPr>
        <w:t xml:space="preserve"> </w:t>
      </w:r>
      <w:r>
        <w:rPr>
          <w:sz w:val="24"/>
        </w:rPr>
        <w:t>resources</w:t>
      </w:r>
      <w:r>
        <w:rPr>
          <w:spacing w:val="1"/>
          <w:sz w:val="24"/>
        </w:rPr>
        <w:t xml:space="preserve"> </w:t>
      </w:r>
      <w:r>
        <w:rPr>
          <w:sz w:val="24"/>
        </w:rPr>
        <w:t>to</w:t>
      </w:r>
      <w:r>
        <w:rPr>
          <w:spacing w:val="1"/>
          <w:sz w:val="24"/>
        </w:rPr>
        <w:t xml:space="preserve"> </w:t>
      </w:r>
      <w:r>
        <w:rPr>
          <w:sz w:val="24"/>
        </w:rPr>
        <w:t>establish</w:t>
      </w:r>
      <w:r>
        <w:rPr>
          <w:spacing w:val="60"/>
          <w:sz w:val="24"/>
        </w:rPr>
        <w:t xml:space="preserve"> </w:t>
      </w:r>
      <w:r>
        <w:rPr>
          <w:sz w:val="24"/>
        </w:rPr>
        <w:t>an</w:t>
      </w:r>
      <w:r>
        <w:rPr>
          <w:spacing w:val="1"/>
          <w:sz w:val="24"/>
        </w:rPr>
        <w:t xml:space="preserve"> </w:t>
      </w:r>
      <w:r>
        <w:rPr>
          <w:sz w:val="24"/>
        </w:rPr>
        <w:t>equilibrium between demand and supply</w:t>
      </w:r>
      <w:r>
        <w:rPr>
          <w:sz w:val="24"/>
          <w:vertAlign w:val="superscript"/>
        </w:rPr>
        <w:t>111</w:t>
      </w:r>
      <w:r>
        <w:rPr>
          <w:sz w:val="24"/>
        </w:rPr>
        <w:t>;</w:t>
      </w:r>
    </w:p>
    <w:p w14:paraId="29E51C69" w14:textId="77777777" w:rsidR="004B799C" w:rsidRDefault="00CA4AAC">
      <w:pPr>
        <w:pStyle w:val="ListParagraph"/>
        <w:numPr>
          <w:ilvl w:val="1"/>
          <w:numId w:val="5"/>
        </w:numPr>
        <w:tabs>
          <w:tab w:val="left" w:pos="2092"/>
        </w:tabs>
        <w:spacing w:before="240"/>
        <w:ind w:right="952"/>
        <w:jc w:val="both"/>
        <w:rPr>
          <w:sz w:val="24"/>
        </w:rPr>
      </w:pPr>
      <w:r>
        <w:rPr>
          <w:sz w:val="24"/>
        </w:rPr>
        <w:t>during</w:t>
      </w:r>
      <w:r>
        <w:rPr>
          <w:spacing w:val="1"/>
          <w:sz w:val="24"/>
        </w:rPr>
        <w:t xml:space="preserve"> </w:t>
      </w:r>
      <w:r>
        <w:rPr>
          <w:sz w:val="24"/>
        </w:rPr>
        <w:t>imbalance</w:t>
      </w:r>
      <w:r>
        <w:rPr>
          <w:spacing w:val="1"/>
          <w:sz w:val="24"/>
        </w:rPr>
        <w:t xml:space="preserve"> </w:t>
      </w:r>
      <w:r>
        <w:rPr>
          <w:sz w:val="24"/>
        </w:rPr>
        <w:t>settlement</w:t>
      </w:r>
      <w:r>
        <w:rPr>
          <w:spacing w:val="1"/>
          <w:sz w:val="24"/>
        </w:rPr>
        <w:t xml:space="preserve"> </w:t>
      </w:r>
      <w:r>
        <w:rPr>
          <w:sz w:val="24"/>
        </w:rPr>
        <w:t>periods</w:t>
      </w:r>
      <w:r>
        <w:rPr>
          <w:spacing w:val="1"/>
          <w:sz w:val="24"/>
        </w:rPr>
        <w:t xml:space="preserve"> </w:t>
      </w:r>
      <w:r>
        <w:rPr>
          <w:sz w:val="24"/>
        </w:rPr>
        <w:t>where</w:t>
      </w:r>
      <w:r>
        <w:rPr>
          <w:spacing w:val="1"/>
          <w:sz w:val="24"/>
        </w:rPr>
        <w:t xml:space="preserve"> </w:t>
      </w:r>
      <w:r>
        <w:rPr>
          <w:sz w:val="24"/>
        </w:rPr>
        <w:t>resources</w:t>
      </w:r>
      <w:r>
        <w:rPr>
          <w:spacing w:val="1"/>
          <w:sz w:val="24"/>
        </w:rPr>
        <w:t xml:space="preserve"> </w:t>
      </w:r>
      <w:r>
        <w:rPr>
          <w:sz w:val="24"/>
        </w:rPr>
        <w:t>in</w:t>
      </w:r>
      <w:r>
        <w:rPr>
          <w:spacing w:val="1"/>
          <w:sz w:val="24"/>
        </w:rPr>
        <w:t xml:space="preserve"> </w:t>
      </w:r>
      <w:r>
        <w:rPr>
          <w:sz w:val="24"/>
        </w:rPr>
        <w:t>the</w:t>
      </w:r>
      <w:r>
        <w:rPr>
          <w:spacing w:val="1"/>
          <w:sz w:val="24"/>
        </w:rPr>
        <w:t xml:space="preserve"> </w:t>
      </w:r>
      <w:r>
        <w:rPr>
          <w:sz w:val="24"/>
        </w:rPr>
        <w:t>measure</w:t>
      </w:r>
      <w:r>
        <w:rPr>
          <w:spacing w:val="1"/>
          <w:sz w:val="24"/>
        </w:rPr>
        <w:t xml:space="preserve"> </w:t>
      </w:r>
      <w:r>
        <w:rPr>
          <w:sz w:val="24"/>
        </w:rPr>
        <w:t>are</w:t>
      </w:r>
      <w:r>
        <w:rPr>
          <w:spacing w:val="1"/>
          <w:sz w:val="24"/>
        </w:rPr>
        <w:t xml:space="preserve"> </w:t>
      </w:r>
      <w:r>
        <w:rPr>
          <w:sz w:val="24"/>
        </w:rPr>
        <w:t>dispatched, imbalances in the market are to be settled at least at the value of lost</w:t>
      </w:r>
      <w:r>
        <w:rPr>
          <w:spacing w:val="1"/>
          <w:sz w:val="24"/>
        </w:rPr>
        <w:t xml:space="preserve"> </w:t>
      </w:r>
      <w:r>
        <w:rPr>
          <w:sz w:val="24"/>
        </w:rPr>
        <w:t>load</w:t>
      </w:r>
      <w:r>
        <w:rPr>
          <w:sz w:val="24"/>
          <w:vertAlign w:val="superscript"/>
        </w:rPr>
        <w:t>112</w:t>
      </w:r>
      <w:r>
        <w:rPr>
          <w:sz w:val="24"/>
        </w:rPr>
        <w:t xml:space="preserve"> or at a higher value than the intraday technical price limit</w:t>
      </w:r>
      <w:r>
        <w:rPr>
          <w:sz w:val="24"/>
          <w:vertAlign w:val="superscript"/>
        </w:rPr>
        <w:t>113</w:t>
      </w:r>
      <w:r>
        <w:rPr>
          <w:sz w:val="24"/>
        </w:rPr>
        <w:t>, whichever is</w:t>
      </w:r>
      <w:r>
        <w:rPr>
          <w:spacing w:val="1"/>
          <w:sz w:val="24"/>
        </w:rPr>
        <w:t xml:space="preserve"> </w:t>
      </w:r>
      <w:r>
        <w:rPr>
          <w:sz w:val="24"/>
        </w:rPr>
        <w:t>higher;</w:t>
      </w:r>
    </w:p>
    <w:p w14:paraId="557FAFB3" w14:textId="77777777" w:rsidR="004B799C" w:rsidRDefault="004B799C">
      <w:pPr>
        <w:pStyle w:val="BodyText"/>
        <w:spacing w:before="11"/>
        <w:rPr>
          <w:sz w:val="20"/>
        </w:rPr>
      </w:pPr>
    </w:p>
    <w:p w14:paraId="1E8451C7" w14:textId="77777777" w:rsidR="004B799C" w:rsidRDefault="00CA4AAC">
      <w:pPr>
        <w:pStyle w:val="ListParagraph"/>
        <w:numPr>
          <w:ilvl w:val="1"/>
          <w:numId w:val="5"/>
        </w:numPr>
        <w:tabs>
          <w:tab w:val="left" w:pos="2092"/>
        </w:tabs>
        <w:ind w:right="959"/>
        <w:jc w:val="both"/>
        <w:rPr>
          <w:sz w:val="24"/>
        </w:rPr>
      </w:pPr>
      <w:r>
        <w:rPr>
          <w:sz w:val="24"/>
        </w:rPr>
        <w:t>the</w:t>
      </w:r>
      <w:r>
        <w:rPr>
          <w:spacing w:val="1"/>
          <w:sz w:val="24"/>
        </w:rPr>
        <w:t xml:space="preserve"> </w:t>
      </w:r>
      <w:r>
        <w:rPr>
          <w:sz w:val="24"/>
        </w:rPr>
        <w:t>output</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measure</w:t>
      </w:r>
      <w:r>
        <w:rPr>
          <w:spacing w:val="1"/>
          <w:sz w:val="24"/>
        </w:rPr>
        <w:t xml:space="preserve"> </w:t>
      </w:r>
      <w:r>
        <w:rPr>
          <w:sz w:val="24"/>
        </w:rPr>
        <w:t>following</w:t>
      </w:r>
      <w:r>
        <w:rPr>
          <w:spacing w:val="1"/>
          <w:sz w:val="24"/>
        </w:rPr>
        <w:t xml:space="preserve"> </w:t>
      </w:r>
      <w:r>
        <w:rPr>
          <w:sz w:val="24"/>
        </w:rPr>
        <w:t>dispatch</w:t>
      </w:r>
      <w:r>
        <w:rPr>
          <w:spacing w:val="1"/>
          <w:sz w:val="24"/>
        </w:rPr>
        <w:t xml:space="preserve"> </w:t>
      </w:r>
      <w:r>
        <w:rPr>
          <w:sz w:val="24"/>
        </w:rPr>
        <w:t>is</w:t>
      </w:r>
      <w:r>
        <w:rPr>
          <w:spacing w:val="1"/>
          <w:sz w:val="24"/>
        </w:rPr>
        <w:t xml:space="preserve"> </w:t>
      </w:r>
      <w:r>
        <w:rPr>
          <w:sz w:val="24"/>
        </w:rPr>
        <w:t>to</w:t>
      </w:r>
      <w:r>
        <w:rPr>
          <w:spacing w:val="1"/>
          <w:sz w:val="24"/>
        </w:rPr>
        <w:t xml:space="preserve"> </w:t>
      </w:r>
      <w:r>
        <w:rPr>
          <w:sz w:val="24"/>
        </w:rPr>
        <w:t>be</w:t>
      </w:r>
      <w:r>
        <w:rPr>
          <w:spacing w:val="1"/>
          <w:sz w:val="24"/>
        </w:rPr>
        <w:t xml:space="preserve"> </w:t>
      </w:r>
      <w:r>
        <w:rPr>
          <w:sz w:val="24"/>
        </w:rPr>
        <w:t>attributed</w:t>
      </w:r>
      <w:r>
        <w:rPr>
          <w:spacing w:val="1"/>
          <w:sz w:val="24"/>
        </w:rPr>
        <w:t xml:space="preserve"> </w:t>
      </w:r>
      <w:r>
        <w:rPr>
          <w:sz w:val="24"/>
        </w:rPr>
        <w:t>to</w:t>
      </w:r>
      <w:r>
        <w:rPr>
          <w:spacing w:val="1"/>
          <w:sz w:val="24"/>
        </w:rPr>
        <w:t xml:space="preserve"> </w:t>
      </w:r>
      <w:r>
        <w:rPr>
          <w:sz w:val="24"/>
        </w:rPr>
        <w:t>balance</w:t>
      </w:r>
      <w:r>
        <w:rPr>
          <w:spacing w:val="1"/>
          <w:sz w:val="24"/>
        </w:rPr>
        <w:t xml:space="preserve"> </w:t>
      </w:r>
      <w:r>
        <w:rPr>
          <w:sz w:val="24"/>
        </w:rPr>
        <w:t>responsible</w:t>
      </w:r>
      <w:r>
        <w:rPr>
          <w:spacing w:val="-1"/>
          <w:sz w:val="24"/>
        </w:rPr>
        <w:t xml:space="preserve"> </w:t>
      </w:r>
      <w:r>
        <w:rPr>
          <w:sz w:val="24"/>
        </w:rPr>
        <w:t>parties through the imbalance</w:t>
      </w:r>
      <w:r>
        <w:rPr>
          <w:spacing w:val="-2"/>
          <w:sz w:val="24"/>
        </w:rPr>
        <w:t xml:space="preserve"> </w:t>
      </w:r>
      <w:r>
        <w:rPr>
          <w:sz w:val="24"/>
        </w:rPr>
        <w:t>settlement mechanism;</w:t>
      </w:r>
    </w:p>
    <w:p w14:paraId="5541FA69" w14:textId="77777777" w:rsidR="004B799C" w:rsidRDefault="004B799C">
      <w:pPr>
        <w:pStyle w:val="BodyText"/>
        <w:spacing w:before="10"/>
        <w:rPr>
          <w:sz w:val="20"/>
        </w:rPr>
      </w:pPr>
    </w:p>
    <w:p w14:paraId="5F30740C" w14:textId="77777777" w:rsidR="004B799C" w:rsidRDefault="00CA4AAC">
      <w:pPr>
        <w:pStyle w:val="ListParagraph"/>
        <w:numPr>
          <w:ilvl w:val="1"/>
          <w:numId w:val="5"/>
        </w:numPr>
        <w:tabs>
          <w:tab w:val="left" w:pos="2092"/>
        </w:tabs>
        <w:ind w:right="962"/>
        <w:jc w:val="both"/>
        <w:rPr>
          <w:sz w:val="24"/>
        </w:rPr>
      </w:pPr>
      <w:r>
        <w:rPr>
          <w:sz w:val="24"/>
        </w:rPr>
        <w:t>the resources in the measure are to be held outside the energy markets for at least</w:t>
      </w:r>
      <w:r>
        <w:rPr>
          <w:spacing w:val="1"/>
          <w:sz w:val="24"/>
        </w:rPr>
        <w:t xml:space="preserve"> </w:t>
      </w:r>
      <w:r>
        <w:rPr>
          <w:sz w:val="24"/>
        </w:rPr>
        <w:t>the</w:t>
      </w:r>
      <w:r>
        <w:rPr>
          <w:spacing w:val="-1"/>
          <w:sz w:val="24"/>
        </w:rPr>
        <w:t xml:space="preserve"> </w:t>
      </w:r>
      <w:r>
        <w:rPr>
          <w:sz w:val="24"/>
        </w:rPr>
        <w:t>duration of</w:t>
      </w:r>
      <w:r>
        <w:rPr>
          <w:spacing w:val="-1"/>
          <w:sz w:val="24"/>
        </w:rPr>
        <w:t xml:space="preserve"> </w:t>
      </w:r>
      <w:r>
        <w:rPr>
          <w:sz w:val="24"/>
        </w:rPr>
        <w:t>the contractual period.</w:t>
      </w:r>
    </w:p>
    <w:p w14:paraId="60E0CB65" w14:textId="77777777" w:rsidR="004B799C" w:rsidRDefault="004B799C">
      <w:pPr>
        <w:pStyle w:val="BodyText"/>
        <w:spacing w:before="10"/>
        <w:rPr>
          <w:sz w:val="20"/>
        </w:rPr>
      </w:pPr>
    </w:p>
    <w:p w14:paraId="2AE7D622" w14:textId="77777777" w:rsidR="004B799C" w:rsidRDefault="00CA4AAC">
      <w:pPr>
        <w:pStyle w:val="ListParagraph"/>
        <w:numPr>
          <w:ilvl w:val="0"/>
          <w:numId w:val="5"/>
        </w:numPr>
        <w:tabs>
          <w:tab w:val="left" w:pos="1559"/>
        </w:tabs>
        <w:ind w:left="1558" w:right="961" w:hanging="600"/>
        <w:jc w:val="both"/>
        <w:rPr>
          <w:sz w:val="24"/>
        </w:rPr>
      </w:pPr>
      <w:r>
        <w:rPr>
          <w:sz w:val="24"/>
        </w:rPr>
        <w:t>For capacity mechanisms, Member States must ensure that capacity obligations are</w:t>
      </w:r>
      <w:r>
        <w:rPr>
          <w:spacing w:val="1"/>
          <w:sz w:val="24"/>
        </w:rPr>
        <w:t xml:space="preserve"> </w:t>
      </w:r>
      <w:r>
        <w:rPr>
          <w:sz w:val="24"/>
        </w:rPr>
        <w:t>transferable</w:t>
      </w:r>
      <w:r>
        <w:rPr>
          <w:spacing w:val="-1"/>
          <w:sz w:val="24"/>
        </w:rPr>
        <w:t xml:space="preserve"> </w:t>
      </w:r>
      <w:r>
        <w:rPr>
          <w:sz w:val="24"/>
        </w:rPr>
        <w:t>between</w:t>
      </w:r>
      <w:r>
        <w:rPr>
          <w:spacing w:val="2"/>
          <w:sz w:val="24"/>
        </w:rPr>
        <w:t xml:space="preserve"> </w:t>
      </w:r>
      <w:r>
        <w:rPr>
          <w:sz w:val="24"/>
        </w:rPr>
        <w:t>eligible</w:t>
      </w:r>
      <w:r>
        <w:rPr>
          <w:spacing w:val="-1"/>
          <w:sz w:val="24"/>
        </w:rPr>
        <w:t xml:space="preserve"> </w:t>
      </w:r>
      <w:r>
        <w:rPr>
          <w:sz w:val="24"/>
        </w:rPr>
        <w:t>capacity</w:t>
      </w:r>
      <w:r>
        <w:rPr>
          <w:spacing w:val="-5"/>
          <w:sz w:val="24"/>
        </w:rPr>
        <w:t xml:space="preserve"> </w:t>
      </w:r>
      <w:r>
        <w:rPr>
          <w:sz w:val="24"/>
        </w:rPr>
        <w:t>providers.</w:t>
      </w:r>
    </w:p>
    <w:p w14:paraId="1B0E942C" w14:textId="77777777" w:rsidR="004B799C" w:rsidRDefault="004B799C">
      <w:pPr>
        <w:pStyle w:val="BodyText"/>
        <w:spacing w:before="10"/>
        <w:rPr>
          <w:sz w:val="20"/>
        </w:rPr>
      </w:pPr>
    </w:p>
    <w:p w14:paraId="195709D8" w14:textId="77777777" w:rsidR="004B799C" w:rsidRDefault="00CA4AAC">
      <w:pPr>
        <w:pStyle w:val="ListParagraph"/>
        <w:numPr>
          <w:ilvl w:val="0"/>
          <w:numId w:val="5"/>
        </w:numPr>
        <w:tabs>
          <w:tab w:val="left" w:pos="1559"/>
        </w:tabs>
        <w:ind w:left="1558" w:hanging="601"/>
        <w:rPr>
          <w:sz w:val="24"/>
        </w:rPr>
      </w:pPr>
      <w:r>
        <w:rPr>
          <w:sz w:val="24"/>
        </w:rPr>
        <w:t>Security</w:t>
      </w:r>
      <w:r>
        <w:rPr>
          <w:spacing w:val="-5"/>
          <w:sz w:val="24"/>
        </w:rPr>
        <w:t xml:space="preserve"> </w:t>
      </w:r>
      <w:r>
        <w:rPr>
          <w:sz w:val="24"/>
        </w:rPr>
        <w:t>of</w:t>
      </w:r>
      <w:r>
        <w:rPr>
          <w:spacing w:val="1"/>
          <w:sz w:val="24"/>
        </w:rPr>
        <w:t xml:space="preserve"> </w:t>
      </w:r>
      <w:r>
        <w:rPr>
          <w:sz w:val="24"/>
        </w:rPr>
        <w:t>electricity</w:t>
      </w:r>
      <w:r>
        <w:rPr>
          <w:spacing w:val="-5"/>
          <w:sz w:val="24"/>
        </w:rPr>
        <w:t xml:space="preserve"> </w:t>
      </w:r>
      <w:r>
        <w:rPr>
          <w:sz w:val="24"/>
        </w:rPr>
        <w:t>supply</w:t>
      </w:r>
      <w:r>
        <w:rPr>
          <w:spacing w:val="-4"/>
          <w:sz w:val="24"/>
        </w:rPr>
        <w:t xml:space="preserve"> </w:t>
      </w:r>
      <w:r>
        <w:rPr>
          <w:sz w:val="24"/>
        </w:rPr>
        <w:t>measures should</w:t>
      </w:r>
      <w:r>
        <w:rPr>
          <w:spacing w:val="3"/>
          <w:sz w:val="24"/>
        </w:rPr>
        <w:t xml:space="preserve"> </w:t>
      </w:r>
      <w:r>
        <w:rPr>
          <w:sz w:val="24"/>
        </w:rPr>
        <w:t>not:</w:t>
      </w:r>
    </w:p>
    <w:p w14:paraId="3B215D3D" w14:textId="77777777" w:rsidR="004B799C" w:rsidRDefault="004B799C">
      <w:pPr>
        <w:pStyle w:val="BodyText"/>
        <w:rPr>
          <w:sz w:val="20"/>
        </w:rPr>
      </w:pPr>
    </w:p>
    <w:p w14:paraId="0A02C8BA" w14:textId="4691C282" w:rsidR="004B799C" w:rsidRDefault="00161D3B">
      <w:pPr>
        <w:pStyle w:val="BodyText"/>
        <w:spacing w:before="3"/>
        <w:rPr>
          <w:sz w:val="28"/>
        </w:rPr>
      </w:pPr>
      <w:r>
        <w:rPr>
          <w:noProof/>
        </w:rPr>
        <mc:AlternateContent>
          <mc:Choice Requires="wps">
            <w:drawing>
              <wp:anchor distT="0" distB="0" distL="0" distR="0" simplePos="0" relativeHeight="487659520" behindDoc="1" locked="0" layoutInCell="1" allowOverlap="1" wp14:anchorId="0F562F92" wp14:editId="08DAA251">
                <wp:simplePos x="0" y="0"/>
                <wp:positionH relativeFrom="page">
                  <wp:posOffset>901065</wp:posOffset>
                </wp:positionH>
                <wp:positionV relativeFrom="paragraph">
                  <wp:posOffset>221615</wp:posOffset>
                </wp:positionV>
                <wp:extent cx="1828800" cy="7620"/>
                <wp:effectExtent l="0" t="0" r="0" b="0"/>
                <wp:wrapTopAndBottom/>
                <wp:docPr id="44" name="docshape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28C4C4" id="docshape57" o:spid="_x0000_s1026" style="position:absolute;margin-left:70.95pt;margin-top:17.45pt;width:2in;height:.6pt;z-index:-156569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" fillcolor="black" stroked="f">
                <w10:wrap type="topAndBottom" anchorx="page"/>
              </v:rect>
            </w:pict>
          </mc:Fallback>
        </mc:AlternateContent>
      </w:r>
    </w:p>
    <w:p w14:paraId="27DB39B3" w14:textId="77777777" w:rsidR="004B799C" w:rsidRDefault="00CA4AAC">
      <w:pPr>
        <w:spacing w:before="103"/>
        <w:ind w:left="1525" w:right="953" w:hanging="567"/>
        <w:jc w:val="both"/>
        <w:rPr>
          <w:sz w:val="20"/>
        </w:rPr>
      </w:pPr>
      <w:r>
        <w:rPr>
          <w:sz w:val="20"/>
          <w:vertAlign w:val="superscript"/>
        </w:rPr>
        <w:t>110</w:t>
      </w:r>
      <w:r>
        <w:rPr>
          <w:sz w:val="20"/>
        </w:rPr>
        <w:t xml:space="preserve">   </w:t>
      </w:r>
      <w:r>
        <w:rPr>
          <w:spacing w:val="1"/>
          <w:sz w:val="20"/>
        </w:rPr>
        <w:t xml:space="preserve"> </w:t>
      </w:r>
      <w:r>
        <w:rPr>
          <w:sz w:val="20"/>
        </w:rPr>
        <w:t>For measures included in the risk preparedness plan referred to in Regulation (EU) 2019/941, see also</w:t>
      </w:r>
      <w:r>
        <w:rPr>
          <w:spacing w:val="1"/>
          <w:sz w:val="20"/>
        </w:rPr>
        <w:t xml:space="preserve"> </w:t>
      </w:r>
      <w:r>
        <w:rPr>
          <w:sz w:val="20"/>
        </w:rPr>
        <w:t>Article</w:t>
      </w:r>
      <w:r>
        <w:rPr>
          <w:spacing w:val="-1"/>
          <w:sz w:val="20"/>
        </w:rPr>
        <w:t xml:space="preserve"> </w:t>
      </w:r>
      <w:r>
        <w:rPr>
          <w:sz w:val="20"/>
        </w:rPr>
        <w:t>16(1) of</w:t>
      </w:r>
      <w:r>
        <w:rPr>
          <w:spacing w:val="-2"/>
          <w:sz w:val="20"/>
        </w:rPr>
        <w:t xml:space="preserve"> </w:t>
      </w:r>
      <w:r>
        <w:rPr>
          <w:sz w:val="20"/>
        </w:rPr>
        <w:t>that Regulation.</w:t>
      </w:r>
    </w:p>
    <w:p w14:paraId="20414F5D" w14:textId="77777777" w:rsidR="004B799C" w:rsidRDefault="00CA4AAC">
      <w:pPr>
        <w:spacing w:before="2"/>
        <w:ind w:left="1525" w:right="956" w:hanging="567"/>
        <w:jc w:val="both"/>
        <w:rPr>
          <w:sz w:val="20"/>
        </w:rPr>
      </w:pPr>
      <w:r>
        <w:rPr>
          <w:sz w:val="20"/>
          <w:vertAlign w:val="superscript"/>
        </w:rPr>
        <w:t>111</w:t>
      </w:r>
      <w:r>
        <w:rPr>
          <w:sz w:val="20"/>
        </w:rPr>
        <w:t xml:space="preserve">    </w:t>
      </w:r>
      <w:r>
        <w:rPr>
          <w:spacing w:val="1"/>
          <w:sz w:val="20"/>
        </w:rPr>
        <w:t xml:space="preserve"> </w:t>
      </w:r>
      <w:r>
        <w:rPr>
          <w:sz w:val="20"/>
        </w:rPr>
        <w:t>That requirement is without prejudice to the activation of resources before actual dispatch in order to</w:t>
      </w:r>
      <w:r>
        <w:rPr>
          <w:spacing w:val="1"/>
          <w:sz w:val="20"/>
        </w:rPr>
        <w:t xml:space="preserve"> </w:t>
      </w:r>
      <w:r>
        <w:rPr>
          <w:sz w:val="20"/>
        </w:rPr>
        <w:t>respect the ramping constraints and operating requirements of the resources. The output of the strategic</w:t>
      </w:r>
      <w:r>
        <w:rPr>
          <w:spacing w:val="1"/>
          <w:sz w:val="20"/>
        </w:rPr>
        <w:t xml:space="preserve"> </w:t>
      </w:r>
      <w:r>
        <w:rPr>
          <w:sz w:val="20"/>
        </w:rPr>
        <w:t>reserve during activation must not be attributed to balance groups through wholesale markets and</w:t>
      </w:r>
      <w:r>
        <w:rPr>
          <w:spacing w:val="50"/>
          <w:sz w:val="20"/>
        </w:rPr>
        <w:t xml:space="preserve"> </w:t>
      </w:r>
      <w:r>
        <w:rPr>
          <w:sz w:val="20"/>
        </w:rPr>
        <w:t>must</w:t>
      </w:r>
      <w:r>
        <w:rPr>
          <w:spacing w:val="1"/>
          <w:sz w:val="20"/>
        </w:rPr>
        <w:t xml:space="preserve"> </w:t>
      </w:r>
      <w:r>
        <w:rPr>
          <w:sz w:val="20"/>
        </w:rPr>
        <w:t>not</w:t>
      </w:r>
      <w:r>
        <w:rPr>
          <w:spacing w:val="-2"/>
          <w:sz w:val="20"/>
        </w:rPr>
        <w:t xml:space="preserve"> </w:t>
      </w:r>
      <w:r>
        <w:rPr>
          <w:sz w:val="20"/>
        </w:rPr>
        <w:t>change their</w:t>
      </w:r>
      <w:r>
        <w:rPr>
          <w:spacing w:val="1"/>
          <w:sz w:val="20"/>
        </w:rPr>
        <w:t xml:space="preserve"> </w:t>
      </w:r>
      <w:r>
        <w:rPr>
          <w:sz w:val="20"/>
        </w:rPr>
        <w:t>imbalances.</w:t>
      </w:r>
    </w:p>
    <w:p w14:paraId="048E5345" w14:textId="77777777" w:rsidR="004B799C" w:rsidRDefault="00CA4AAC">
      <w:pPr>
        <w:spacing w:line="229" w:lineRule="exact"/>
        <w:ind w:left="958"/>
        <w:jc w:val="both"/>
        <w:rPr>
          <w:sz w:val="20"/>
        </w:rPr>
      </w:pPr>
      <w:r>
        <w:rPr>
          <w:sz w:val="20"/>
          <w:vertAlign w:val="superscript"/>
        </w:rPr>
        <w:t>112</w:t>
      </w:r>
      <w:r>
        <w:rPr>
          <w:sz w:val="20"/>
        </w:rPr>
        <w:t xml:space="preserve">     </w:t>
      </w:r>
      <w:r>
        <w:rPr>
          <w:spacing w:val="16"/>
          <w:sz w:val="20"/>
        </w:rPr>
        <w:t xml:space="preserve"> </w:t>
      </w:r>
      <w:r>
        <w:rPr>
          <w:sz w:val="20"/>
        </w:rPr>
        <w:t>As</w:t>
      </w:r>
      <w:r>
        <w:rPr>
          <w:spacing w:val="-2"/>
          <w:sz w:val="20"/>
        </w:rPr>
        <w:t xml:space="preserve"> </w:t>
      </w:r>
      <w:r>
        <w:rPr>
          <w:sz w:val="20"/>
        </w:rPr>
        <w:t>determined according</w:t>
      </w:r>
      <w:r>
        <w:rPr>
          <w:spacing w:val="-2"/>
          <w:sz w:val="20"/>
        </w:rPr>
        <w:t xml:space="preserve"> </w:t>
      </w:r>
      <w:r>
        <w:rPr>
          <w:sz w:val="20"/>
        </w:rPr>
        <w:t>to</w:t>
      </w:r>
      <w:r>
        <w:rPr>
          <w:spacing w:val="3"/>
          <w:sz w:val="20"/>
        </w:rPr>
        <w:t xml:space="preserve"> </w:t>
      </w:r>
      <w:r>
        <w:rPr>
          <w:sz w:val="20"/>
        </w:rPr>
        <w:t>Article</w:t>
      </w:r>
      <w:r>
        <w:rPr>
          <w:spacing w:val="-1"/>
          <w:sz w:val="20"/>
        </w:rPr>
        <w:t xml:space="preserve"> </w:t>
      </w:r>
      <w:r>
        <w:rPr>
          <w:sz w:val="20"/>
        </w:rPr>
        <w:t>11 of</w:t>
      </w:r>
      <w:r>
        <w:rPr>
          <w:spacing w:val="-1"/>
          <w:sz w:val="20"/>
        </w:rPr>
        <w:t xml:space="preserve"> </w:t>
      </w:r>
      <w:r>
        <w:rPr>
          <w:sz w:val="20"/>
        </w:rPr>
        <w:t>Regulation</w:t>
      </w:r>
      <w:r>
        <w:rPr>
          <w:spacing w:val="-2"/>
          <w:sz w:val="20"/>
        </w:rPr>
        <w:t xml:space="preserve"> </w:t>
      </w:r>
      <w:r>
        <w:rPr>
          <w:sz w:val="20"/>
        </w:rPr>
        <w:t>(EU)</w:t>
      </w:r>
      <w:r>
        <w:rPr>
          <w:spacing w:val="1"/>
          <w:sz w:val="20"/>
        </w:rPr>
        <w:t xml:space="preserve"> </w:t>
      </w:r>
      <w:r>
        <w:rPr>
          <w:sz w:val="20"/>
        </w:rPr>
        <w:t>2019/943.</w:t>
      </w:r>
    </w:p>
    <w:p w14:paraId="631D1F2F" w14:textId="77777777" w:rsidR="004B799C" w:rsidRDefault="00CA4AAC">
      <w:pPr>
        <w:ind w:left="958"/>
        <w:jc w:val="both"/>
        <w:rPr>
          <w:sz w:val="20"/>
        </w:rPr>
      </w:pPr>
      <w:r>
        <w:rPr>
          <w:sz w:val="20"/>
          <w:vertAlign w:val="superscript"/>
        </w:rPr>
        <w:t>113</w:t>
      </w:r>
      <w:r>
        <w:rPr>
          <w:sz w:val="20"/>
        </w:rPr>
        <w:t xml:space="preserve">     </w:t>
      </w:r>
      <w:r>
        <w:rPr>
          <w:spacing w:val="18"/>
          <w:sz w:val="20"/>
        </w:rPr>
        <w:t xml:space="preserve"> </w:t>
      </w:r>
      <w:r>
        <w:rPr>
          <w:sz w:val="20"/>
        </w:rPr>
        <w:t>As</w:t>
      </w:r>
      <w:r>
        <w:rPr>
          <w:spacing w:val="-2"/>
          <w:sz w:val="20"/>
        </w:rPr>
        <w:t xml:space="preserve"> </w:t>
      </w:r>
      <w:r>
        <w:rPr>
          <w:sz w:val="20"/>
        </w:rPr>
        <w:t>referred</w:t>
      </w:r>
      <w:r>
        <w:rPr>
          <w:spacing w:val="1"/>
          <w:sz w:val="20"/>
        </w:rPr>
        <w:t xml:space="preserve"> </w:t>
      </w:r>
      <w:r>
        <w:rPr>
          <w:sz w:val="20"/>
        </w:rPr>
        <w:t>to in</w:t>
      </w:r>
      <w:r>
        <w:rPr>
          <w:spacing w:val="-2"/>
          <w:sz w:val="20"/>
        </w:rPr>
        <w:t xml:space="preserve"> </w:t>
      </w:r>
      <w:r>
        <w:rPr>
          <w:sz w:val="20"/>
        </w:rPr>
        <w:t>Article</w:t>
      </w:r>
      <w:r>
        <w:rPr>
          <w:spacing w:val="-1"/>
          <w:sz w:val="20"/>
        </w:rPr>
        <w:t xml:space="preserve"> </w:t>
      </w:r>
      <w:r>
        <w:rPr>
          <w:sz w:val="20"/>
        </w:rPr>
        <w:t>10(1)</w:t>
      </w:r>
      <w:r>
        <w:rPr>
          <w:spacing w:val="-3"/>
          <w:sz w:val="20"/>
        </w:rPr>
        <w:t xml:space="preserve"> </w:t>
      </w:r>
      <w:r>
        <w:rPr>
          <w:sz w:val="20"/>
        </w:rPr>
        <w:t>of</w:t>
      </w:r>
      <w:r>
        <w:rPr>
          <w:spacing w:val="1"/>
          <w:sz w:val="20"/>
        </w:rPr>
        <w:t xml:space="preserve"> </w:t>
      </w:r>
      <w:r>
        <w:rPr>
          <w:sz w:val="20"/>
        </w:rPr>
        <w:t>Regulation</w:t>
      </w:r>
      <w:r>
        <w:rPr>
          <w:spacing w:val="-2"/>
          <w:sz w:val="20"/>
        </w:rPr>
        <w:t xml:space="preserve"> </w:t>
      </w:r>
      <w:r>
        <w:rPr>
          <w:sz w:val="20"/>
        </w:rPr>
        <w:t>(EU) 2019/943.</w:t>
      </w:r>
    </w:p>
    <w:p w14:paraId="6F4232DA" w14:textId="77777777" w:rsidR="004B799C" w:rsidRDefault="004B799C">
      <w:pPr>
        <w:jc w:val="both"/>
        <w:rPr>
          <w:sz w:val="20"/>
        </w:rPr>
        <w:sectPr w:rsidR="004B799C">
          <w:pgSz w:w="11910" w:h="16840"/>
          <w:pgMar w:top="1020" w:right="460" w:bottom="1620" w:left="460" w:header="0" w:footer="1426" w:gutter="0"/>
          <w:cols w:space="720"/>
        </w:sectPr>
      </w:pPr>
    </w:p>
    <w:p w14:paraId="59A5BACC" w14:textId="77777777" w:rsidR="004B799C" w:rsidRDefault="00CA4AAC">
      <w:pPr>
        <w:pStyle w:val="ListParagraph"/>
        <w:numPr>
          <w:ilvl w:val="1"/>
          <w:numId w:val="5"/>
        </w:numPr>
        <w:tabs>
          <w:tab w:val="left" w:pos="2091"/>
          <w:tab w:val="left" w:pos="2092"/>
        </w:tabs>
        <w:spacing w:before="72"/>
        <w:rPr>
          <w:sz w:val="24"/>
        </w:rPr>
      </w:pPr>
      <w:r>
        <w:rPr>
          <w:sz w:val="24"/>
        </w:rPr>
        <w:lastRenderedPageBreak/>
        <w:t>create</w:t>
      </w:r>
      <w:r>
        <w:rPr>
          <w:spacing w:val="-3"/>
          <w:sz w:val="24"/>
        </w:rPr>
        <w:t xml:space="preserve"> </w:t>
      </w:r>
      <w:r>
        <w:rPr>
          <w:sz w:val="24"/>
        </w:rPr>
        <w:t>undue</w:t>
      </w:r>
      <w:r>
        <w:rPr>
          <w:spacing w:val="-2"/>
          <w:sz w:val="24"/>
        </w:rPr>
        <w:t xml:space="preserve"> </w:t>
      </w:r>
      <w:r>
        <w:rPr>
          <w:sz w:val="24"/>
        </w:rPr>
        <w:t>market</w:t>
      </w:r>
      <w:r>
        <w:rPr>
          <w:spacing w:val="-1"/>
          <w:sz w:val="24"/>
        </w:rPr>
        <w:t xml:space="preserve"> </w:t>
      </w:r>
      <w:r>
        <w:rPr>
          <w:sz w:val="24"/>
        </w:rPr>
        <w:t>distortions nor</w:t>
      </w:r>
      <w:r>
        <w:rPr>
          <w:spacing w:val="-2"/>
          <w:sz w:val="24"/>
        </w:rPr>
        <w:t xml:space="preserve"> </w:t>
      </w:r>
      <w:r>
        <w:rPr>
          <w:sz w:val="24"/>
        </w:rPr>
        <w:t>limit</w:t>
      </w:r>
      <w:r>
        <w:rPr>
          <w:spacing w:val="-2"/>
          <w:sz w:val="24"/>
        </w:rPr>
        <w:t xml:space="preserve"> </w:t>
      </w:r>
      <w:r>
        <w:rPr>
          <w:sz w:val="24"/>
        </w:rPr>
        <w:t>cross-zonal</w:t>
      </w:r>
      <w:r>
        <w:rPr>
          <w:spacing w:val="-1"/>
          <w:sz w:val="24"/>
        </w:rPr>
        <w:t xml:space="preserve"> </w:t>
      </w:r>
      <w:r>
        <w:rPr>
          <w:sz w:val="24"/>
        </w:rPr>
        <w:t>trade;</w:t>
      </w:r>
    </w:p>
    <w:p w14:paraId="45FC09A3" w14:textId="77777777" w:rsidR="004B799C" w:rsidRDefault="004B799C">
      <w:pPr>
        <w:pStyle w:val="BodyText"/>
        <w:spacing w:before="9"/>
        <w:rPr>
          <w:sz w:val="20"/>
        </w:rPr>
      </w:pPr>
    </w:p>
    <w:p w14:paraId="710A90C6" w14:textId="77777777" w:rsidR="004B799C" w:rsidRDefault="00CA4AAC">
      <w:pPr>
        <w:pStyle w:val="ListParagraph"/>
        <w:numPr>
          <w:ilvl w:val="1"/>
          <w:numId w:val="5"/>
        </w:numPr>
        <w:tabs>
          <w:tab w:val="left" w:pos="2091"/>
          <w:tab w:val="left" w:pos="2092"/>
        </w:tabs>
        <w:spacing w:before="1"/>
        <w:ind w:right="954"/>
        <w:rPr>
          <w:sz w:val="24"/>
        </w:rPr>
      </w:pPr>
      <w:r>
        <w:rPr>
          <w:sz w:val="24"/>
        </w:rPr>
        <w:t>reduce</w:t>
      </w:r>
      <w:r>
        <w:rPr>
          <w:spacing w:val="10"/>
          <w:sz w:val="24"/>
        </w:rPr>
        <w:t xml:space="preserve"> </w:t>
      </w:r>
      <w:r>
        <w:rPr>
          <w:sz w:val="24"/>
        </w:rPr>
        <w:t>incentives</w:t>
      </w:r>
      <w:r>
        <w:rPr>
          <w:spacing w:val="11"/>
          <w:sz w:val="24"/>
        </w:rPr>
        <w:t xml:space="preserve"> </w:t>
      </w:r>
      <w:r>
        <w:rPr>
          <w:sz w:val="24"/>
        </w:rPr>
        <w:t>to</w:t>
      </w:r>
      <w:r>
        <w:rPr>
          <w:spacing w:val="12"/>
          <w:sz w:val="24"/>
        </w:rPr>
        <w:t xml:space="preserve"> </w:t>
      </w:r>
      <w:r>
        <w:rPr>
          <w:sz w:val="24"/>
        </w:rPr>
        <w:t>invest</w:t>
      </w:r>
      <w:r>
        <w:rPr>
          <w:spacing w:val="12"/>
          <w:sz w:val="24"/>
        </w:rPr>
        <w:t xml:space="preserve"> </w:t>
      </w:r>
      <w:r>
        <w:rPr>
          <w:sz w:val="24"/>
        </w:rPr>
        <w:t>in</w:t>
      </w:r>
      <w:r>
        <w:rPr>
          <w:spacing w:val="12"/>
          <w:sz w:val="24"/>
        </w:rPr>
        <w:t xml:space="preserve"> </w:t>
      </w:r>
      <w:r>
        <w:rPr>
          <w:sz w:val="24"/>
        </w:rPr>
        <w:t>interconnection</w:t>
      </w:r>
      <w:r>
        <w:rPr>
          <w:spacing w:val="11"/>
          <w:sz w:val="24"/>
        </w:rPr>
        <w:t xml:space="preserve"> </w:t>
      </w:r>
      <w:r>
        <w:rPr>
          <w:sz w:val="24"/>
        </w:rPr>
        <w:t>capacity</w:t>
      </w:r>
      <w:r>
        <w:rPr>
          <w:spacing w:val="11"/>
          <w:sz w:val="24"/>
        </w:rPr>
        <w:t xml:space="preserve"> </w:t>
      </w:r>
      <w:r>
        <w:rPr>
          <w:sz w:val="24"/>
        </w:rPr>
        <w:t>–</w:t>
      </w:r>
      <w:r>
        <w:rPr>
          <w:spacing w:val="14"/>
          <w:sz w:val="24"/>
        </w:rPr>
        <w:t xml:space="preserve"> </w:t>
      </w:r>
      <w:r>
        <w:rPr>
          <w:sz w:val="24"/>
        </w:rPr>
        <w:t>for</w:t>
      </w:r>
      <w:r>
        <w:rPr>
          <w:spacing w:val="10"/>
          <w:sz w:val="24"/>
        </w:rPr>
        <w:t xml:space="preserve"> </w:t>
      </w:r>
      <w:r>
        <w:rPr>
          <w:sz w:val="24"/>
        </w:rPr>
        <w:t>example</w:t>
      </w:r>
      <w:r>
        <w:rPr>
          <w:spacing w:val="10"/>
          <w:sz w:val="24"/>
        </w:rPr>
        <w:t xml:space="preserve"> </w:t>
      </w:r>
      <w:r>
        <w:rPr>
          <w:sz w:val="24"/>
        </w:rPr>
        <w:t>by</w:t>
      </w:r>
      <w:r>
        <w:rPr>
          <w:spacing w:val="6"/>
          <w:sz w:val="24"/>
        </w:rPr>
        <w:t xml:space="preserve"> </w:t>
      </w:r>
      <w:r>
        <w:rPr>
          <w:sz w:val="24"/>
        </w:rPr>
        <w:t>reducing</w:t>
      </w:r>
      <w:r>
        <w:rPr>
          <w:spacing w:val="-57"/>
          <w:sz w:val="24"/>
        </w:rPr>
        <w:t xml:space="preserve"> </w:t>
      </w:r>
      <w:r>
        <w:rPr>
          <w:sz w:val="24"/>
        </w:rPr>
        <w:t>congestion</w:t>
      </w:r>
      <w:r>
        <w:rPr>
          <w:spacing w:val="-1"/>
          <w:sz w:val="24"/>
        </w:rPr>
        <w:t xml:space="preserve"> </w:t>
      </w:r>
      <w:r>
        <w:rPr>
          <w:sz w:val="24"/>
        </w:rPr>
        <w:t>revenue</w:t>
      </w:r>
      <w:r>
        <w:rPr>
          <w:spacing w:val="-1"/>
          <w:sz w:val="24"/>
        </w:rPr>
        <w:t xml:space="preserve"> </w:t>
      </w:r>
      <w:r>
        <w:rPr>
          <w:sz w:val="24"/>
        </w:rPr>
        <w:t>for existing</w:t>
      </w:r>
      <w:r>
        <w:rPr>
          <w:spacing w:val="-3"/>
          <w:sz w:val="24"/>
        </w:rPr>
        <w:t xml:space="preserve"> </w:t>
      </w:r>
      <w:r>
        <w:rPr>
          <w:sz w:val="24"/>
        </w:rPr>
        <w:t>or new interconnectors;</w:t>
      </w:r>
    </w:p>
    <w:p w14:paraId="3D60DE9C" w14:textId="77777777" w:rsidR="004B799C" w:rsidRDefault="004B799C">
      <w:pPr>
        <w:pStyle w:val="BodyText"/>
        <w:spacing w:before="10"/>
        <w:rPr>
          <w:sz w:val="20"/>
        </w:rPr>
      </w:pPr>
    </w:p>
    <w:p w14:paraId="4848E90D" w14:textId="77777777" w:rsidR="004B799C" w:rsidRDefault="00CA4AAC">
      <w:pPr>
        <w:pStyle w:val="ListParagraph"/>
        <w:numPr>
          <w:ilvl w:val="1"/>
          <w:numId w:val="5"/>
        </w:numPr>
        <w:tabs>
          <w:tab w:val="left" w:pos="2091"/>
          <w:tab w:val="left" w:pos="2092"/>
        </w:tabs>
        <w:rPr>
          <w:sz w:val="24"/>
        </w:rPr>
      </w:pPr>
      <w:r>
        <w:rPr>
          <w:sz w:val="24"/>
        </w:rPr>
        <w:t>undermine</w:t>
      </w:r>
      <w:r>
        <w:rPr>
          <w:spacing w:val="-1"/>
          <w:sz w:val="24"/>
        </w:rPr>
        <w:t xml:space="preserve"> </w:t>
      </w:r>
      <w:r>
        <w:rPr>
          <w:sz w:val="24"/>
        </w:rPr>
        <w:t>market coupling, including</w:t>
      </w:r>
      <w:r>
        <w:rPr>
          <w:spacing w:val="-3"/>
          <w:sz w:val="24"/>
        </w:rPr>
        <w:t xml:space="preserve"> </w:t>
      </w:r>
      <w:r>
        <w:rPr>
          <w:sz w:val="24"/>
        </w:rPr>
        <w:t>intra-day</w:t>
      </w:r>
      <w:r>
        <w:rPr>
          <w:spacing w:val="-5"/>
          <w:sz w:val="24"/>
        </w:rPr>
        <w:t xml:space="preserve"> </w:t>
      </w:r>
      <w:r>
        <w:rPr>
          <w:sz w:val="24"/>
        </w:rPr>
        <w:t>and balancing</w:t>
      </w:r>
      <w:r>
        <w:rPr>
          <w:spacing w:val="-3"/>
          <w:sz w:val="24"/>
        </w:rPr>
        <w:t xml:space="preserve"> </w:t>
      </w:r>
      <w:r>
        <w:rPr>
          <w:sz w:val="24"/>
        </w:rPr>
        <w:t>markets;</w:t>
      </w:r>
    </w:p>
    <w:p w14:paraId="30218485" w14:textId="77777777" w:rsidR="004B799C" w:rsidRDefault="004B799C">
      <w:pPr>
        <w:pStyle w:val="BodyText"/>
        <w:spacing w:before="10"/>
        <w:rPr>
          <w:sz w:val="20"/>
        </w:rPr>
      </w:pPr>
    </w:p>
    <w:p w14:paraId="10E5B245" w14:textId="77777777" w:rsidR="004B799C" w:rsidRDefault="00CA4AAC">
      <w:pPr>
        <w:pStyle w:val="ListParagraph"/>
        <w:numPr>
          <w:ilvl w:val="1"/>
          <w:numId w:val="5"/>
        </w:numPr>
        <w:tabs>
          <w:tab w:val="left" w:pos="2091"/>
          <w:tab w:val="left" w:pos="2092"/>
        </w:tabs>
        <w:rPr>
          <w:sz w:val="24"/>
        </w:rPr>
      </w:pPr>
      <w:r>
        <w:rPr>
          <w:sz w:val="24"/>
        </w:rPr>
        <w:t>undermine</w:t>
      </w:r>
      <w:r>
        <w:rPr>
          <w:spacing w:val="-2"/>
          <w:sz w:val="24"/>
        </w:rPr>
        <w:t xml:space="preserve"> </w:t>
      </w:r>
      <w:r>
        <w:rPr>
          <w:sz w:val="24"/>
        </w:rPr>
        <w:t>investment</w:t>
      </w:r>
      <w:r>
        <w:rPr>
          <w:spacing w:val="-1"/>
          <w:sz w:val="24"/>
        </w:rPr>
        <w:t xml:space="preserve"> </w:t>
      </w:r>
      <w:r>
        <w:rPr>
          <w:sz w:val="24"/>
        </w:rPr>
        <w:t>decisions on</w:t>
      </w:r>
      <w:r>
        <w:rPr>
          <w:spacing w:val="-1"/>
          <w:sz w:val="24"/>
        </w:rPr>
        <w:t xml:space="preserve"> </w:t>
      </w:r>
      <w:r>
        <w:rPr>
          <w:sz w:val="24"/>
        </w:rPr>
        <w:t>capacity</w:t>
      </w:r>
      <w:r>
        <w:rPr>
          <w:spacing w:val="-4"/>
          <w:sz w:val="24"/>
        </w:rPr>
        <w:t xml:space="preserve"> </w:t>
      </w:r>
      <w:r>
        <w:rPr>
          <w:sz w:val="24"/>
        </w:rPr>
        <w:t>which preceded</w:t>
      </w:r>
      <w:r>
        <w:rPr>
          <w:spacing w:val="-1"/>
          <w:sz w:val="24"/>
        </w:rPr>
        <w:t xml:space="preserve"> </w:t>
      </w:r>
      <w:r>
        <w:rPr>
          <w:sz w:val="24"/>
        </w:rPr>
        <w:t>the</w:t>
      </w:r>
      <w:r>
        <w:rPr>
          <w:spacing w:val="-1"/>
          <w:sz w:val="24"/>
        </w:rPr>
        <w:t xml:space="preserve"> </w:t>
      </w:r>
      <w:r>
        <w:rPr>
          <w:sz w:val="24"/>
        </w:rPr>
        <w:t>measure.</w:t>
      </w:r>
    </w:p>
    <w:p w14:paraId="56F4AD46" w14:textId="77777777" w:rsidR="004B799C" w:rsidRDefault="004B799C">
      <w:pPr>
        <w:pStyle w:val="BodyText"/>
        <w:spacing w:before="10"/>
        <w:rPr>
          <w:sz w:val="20"/>
        </w:rPr>
      </w:pPr>
    </w:p>
    <w:p w14:paraId="03A836B7" w14:textId="77777777" w:rsidR="004B799C" w:rsidRDefault="00CA4AAC">
      <w:pPr>
        <w:pStyle w:val="ListParagraph"/>
        <w:numPr>
          <w:ilvl w:val="0"/>
          <w:numId w:val="5"/>
        </w:numPr>
        <w:tabs>
          <w:tab w:val="left" w:pos="1559"/>
        </w:tabs>
        <w:ind w:left="1558" w:right="952" w:hanging="600"/>
        <w:jc w:val="both"/>
        <w:rPr>
          <w:sz w:val="24"/>
        </w:rPr>
      </w:pPr>
      <w:r>
        <w:rPr>
          <w:sz w:val="24"/>
        </w:rPr>
        <w:t>To avoid undermining incentives for demand response and exacerbating the market</w:t>
      </w:r>
      <w:r>
        <w:rPr>
          <w:spacing w:val="1"/>
          <w:sz w:val="24"/>
        </w:rPr>
        <w:t xml:space="preserve"> </w:t>
      </w:r>
      <w:r>
        <w:rPr>
          <w:sz w:val="24"/>
        </w:rPr>
        <w:t>failures that lead to the need for security of supply measures, and to ensure the security</w:t>
      </w:r>
      <w:r>
        <w:rPr>
          <w:spacing w:val="1"/>
          <w:sz w:val="24"/>
        </w:rPr>
        <w:t xml:space="preserve"> </w:t>
      </w:r>
      <w:r>
        <w:rPr>
          <w:sz w:val="24"/>
        </w:rPr>
        <w:t>of supply intervention is as limited in size as possible, the costs of a security of supply</w:t>
      </w:r>
      <w:r>
        <w:rPr>
          <w:spacing w:val="1"/>
          <w:sz w:val="24"/>
        </w:rPr>
        <w:t xml:space="preserve"> </w:t>
      </w:r>
      <w:r>
        <w:rPr>
          <w:sz w:val="24"/>
        </w:rPr>
        <w:t>measure should be borne by the market participants who contribute to the need for the</w:t>
      </w:r>
      <w:r>
        <w:rPr>
          <w:spacing w:val="1"/>
          <w:sz w:val="24"/>
        </w:rPr>
        <w:t xml:space="preserve"> </w:t>
      </w:r>
      <w:r>
        <w:rPr>
          <w:sz w:val="24"/>
        </w:rPr>
        <w:t>measure. For example, this may be achieved by allocating the costs of a security of</w:t>
      </w:r>
      <w:r>
        <w:rPr>
          <w:spacing w:val="1"/>
          <w:sz w:val="24"/>
        </w:rPr>
        <w:t xml:space="preserve"> </w:t>
      </w:r>
      <w:r>
        <w:rPr>
          <w:sz w:val="24"/>
        </w:rPr>
        <w:t>supply</w:t>
      </w:r>
      <w:r>
        <w:rPr>
          <w:spacing w:val="-5"/>
          <w:sz w:val="24"/>
        </w:rPr>
        <w:t xml:space="preserve"> </w:t>
      </w:r>
      <w:r>
        <w:rPr>
          <w:sz w:val="24"/>
        </w:rPr>
        <w:t>measure</w:t>
      </w:r>
      <w:r>
        <w:rPr>
          <w:spacing w:val="-2"/>
          <w:sz w:val="24"/>
        </w:rPr>
        <w:t xml:space="preserve"> </w:t>
      </w:r>
      <w:r>
        <w:rPr>
          <w:sz w:val="24"/>
        </w:rPr>
        <w:t>to electricity</w:t>
      </w:r>
      <w:r>
        <w:rPr>
          <w:spacing w:val="-5"/>
          <w:sz w:val="24"/>
        </w:rPr>
        <w:t xml:space="preserve"> </w:t>
      </w:r>
      <w:r>
        <w:rPr>
          <w:sz w:val="24"/>
        </w:rPr>
        <w:t>consumers</w:t>
      </w:r>
      <w:r>
        <w:rPr>
          <w:spacing w:val="1"/>
          <w:sz w:val="24"/>
        </w:rPr>
        <w:t xml:space="preserve"> </w:t>
      </w:r>
      <w:r>
        <w:rPr>
          <w:sz w:val="24"/>
        </w:rPr>
        <w:t>in periods of peak</w:t>
      </w:r>
      <w:r>
        <w:rPr>
          <w:spacing w:val="1"/>
          <w:sz w:val="24"/>
        </w:rPr>
        <w:t xml:space="preserve"> </w:t>
      </w:r>
      <w:r>
        <w:rPr>
          <w:sz w:val="24"/>
        </w:rPr>
        <w:t>electricity</w:t>
      </w:r>
      <w:r>
        <w:rPr>
          <w:spacing w:val="-5"/>
          <w:sz w:val="24"/>
        </w:rPr>
        <w:t xml:space="preserve"> </w:t>
      </w:r>
      <w:r>
        <w:rPr>
          <w:sz w:val="24"/>
        </w:rPr>
        <w:t>demand.</w:t>
      </w:r>
    </w:p>
    <w:p w14:paraId="6747CD9D" w14:textId="77777777" w:rsidR="004B799C" w:rsidRDefault="004B799C">
      <w:pPr>
        <w:pStyle w:val="BodyText"/>
        <w:spacing w:before="10"/>
        <w:rPr>
          <w:sz w:val="20"/>
        </w:rPr>
      </w:pPr>
    </w:p>
    <w:p w14:paraId="48A7F6A5" w14:textId="77777777" w:rsidR="004B799C" w:rsidRDefault="00CA4AAC">
      <w:pPr>
        <w:pStyle w:val="ListParagraph"/>
        <w:numPr>
          <w:ilvl w:val="0"/>
          <w:numId w:val="5"/>
        </w:numPr>
        <w:tabs>
          <w:tab w:val="left" w:pos="1559"/>
        </w:tabs>
        <w:ind w:left="1558" w:right="953" w:hanging="600"/>
        <w:jc w:val="both"/>
        <w:rPr>
          <w:sz w:val="24"/>
        </w:rPr>
      </w:pPr>
      <w:r>
        <w:rPr>
          <w:sz w:val="24"/>
        </w:rPr>
        <w:t>The</w:t>
      </w:r>
      <w:r>
        <w:rPr>
          <w:spacing w:val="1"/>
          <w:sz w:val="24"/>
        </w:rPr>
        <w:t xml:space="preserve"> </w:t>
      </w:r>
      <w:r>
        <w:rPr>
          <w:sz w:val="24"/>
        </w:rPr>
        <w:t>Commission</w:t>
      </w:r>
      <w:r>
        <w:rPr>
          <w:spacing w:val="1"/>
          <w:sz w:val="24"/>
        </w:rPr>
        <w:t xml:space="preserve"> </w:t>
      </w:r>
      <w:r>
        <w:rPr>
          <w:sz w:val="24"/>
        </w:rPr>
        <w:t>considers</w:t>
      </w:r>
      <w:r>
        <w:rPr>
          <w:spacing w:val="1"/>
          <w:sz w:val="24"/>
        </w:rPr>
        <w:t xml:space="preserve"> </w:t>
      </w:r>
      <w:r>
        <w:rPr>
          <w:sz w:val="24"/>
        </w:rPr>
        <w:t>that</w:t>
      </w:r>
      <w:r>
        <w:rPr>
          <w:spacing w:val="1"/>
          <w:sz w:val="24"/>
        </w:rPr>
        <w:t xml:space="preserve"> </w:t>
      </w:r>
      <w:r>
        <w:rPr>
          <w:sz w:val="24"/>
        </w:rPr>
        <w:t>certain</w:t>
      </w:r>
      <w:r>
        <w:rPr>
          <w:spacing w:val="1"/>
          <w:sz w:val="24"/>
        </w:rPr>
        <w:t xml:space="preserve"> </w:t>
      </w:r>
      <w:r>
        <w:rPr>
          <w:sz w:val="24"/>
        </w:rPr>
        <w:t>aid</w:t>
      </w:r>
      <w:r>
        <w:rPr>
          <w:spacing w:val="1"/>
          <w:sz w:val="24"/>
        </w:rPr>
        <w:t xml:space="preserve"> </w:t>
      </w:r>
      <w:r>
        <w:rPr>
          <w:sz w:val="24"/>
        </w:rPr>
        <w:t>measures</w:t>
      </w:r>
      <w:r>
        <w:rPr>
          <w:spacing w:val="1"/>
          <w:sz w:val="24"/>
        </w:rPr>
        <w:t xml:space="preserve"> </w:t>
      </w:r>
      <w:r>
        <w:rPr>
          <w:sz w:val="24"/>
        </w:rPr>
        <w:t>have</w:t>
      </w:r>
      <w:r>
        <w:rPr>
          <w:spacing w:val="1"/>
          <w:sz w:val="24"/>
        </w:rPr>
        <w:t xml:space="preserve"> </w:t>
      </w:r>
      <w:r>
        <w:rPr>
          <w:sz w:val="24"/>
        </w:rPr>
        <w:t>negative</w:t>
      </w:r>
      <w:r>
        <w:rPr>
          <w:spacing w:val="1"/>
          <w:sz w:val="24"/>
        </w:rPr>
        <w:t xml:space="preserve"> </w:t>
      </w:r>
      <w:r>
        <w:rPr>
          <w:sz w:val="24"/>
        </w:rPr>
        <w:t>effects</w:t>
      </w:r>
      <w:r>
        <w:rPr>
          <w:spacing w:val="1"/>
          <w:sz w:val="24"/>
        </w:rPr>
        <w:t xml:space="preserve"> </w:t>
      </w:r>
      <w:r>
        <w:rPr>
          <w:sz w:val="24"/>
        </w:rPr>
        <w:t>on</w:t>
      </w:r>
      <w:r>
        <w:rPr>
          <w:spacing w:val="1"/>
          <w:sz w:val="24"/>
        </w:rPr>
        <w:t xml:space="preserve"> </w:t>
      </w:r>
      <w:r>
        <w:rPr>
          <w:sz w:val="24"/>
        </w:rPr>
        <w:t>competition and trade that are unlikely to be offset. In particular, certain aid measures</w:t>
      </w:r>
      <w:r>
        <w:rPr>
          <w:spacing w:val="1"/>
          <w:sz w:val="24"/>
        </w:rPr>
        <w:t xml:space="preserve"> </w:t>
      </w:r>
      <w:r>
        <w:rPr>
          <w:sz w:val="24"/>
        </w:rPr>
        <w:t>may aggravate market failures, creating inefficiencies to the detriment of consumer and</w:t>
      </w:r>
      <w:r>
        <w:rPr>
          <w:spacing w:val="1"/>
          <w:sz w:val="24"/>
        </w:rPr>
        <w:t xml:space="preserve"> </w:t>
      </w:r>
      <w:r>
        <w:rPr>
          <w:sz w:val="24"/>
        </w:rPr>
        <w:t>social welfare. For instance, measures – including network reserves and interruptibility</w:t>
      </w:r>
      <w:r>
        <w:rPr>
          <w:spacing w:val="1"/>
          <w:sz w:val="24"/>
        </w:rPr>
        <w:t xml:space="preserve"> </w:t>
      </w:r>
      <w:r>
        <w:rPr>
          <w:sz w:val="24"/>
        </w:rPr>
        <w:t>schemes</w:t>
      </w:r>
      <w:r>
        <w:rPr>
          <w:spacing w:val="1"/>
          <w:sz w:val="24"/>
        </w:rPr>
        <w:t xml:space="preserve"> </w:t>
      </w:r>
      <w:r>
        <w:rPr>
          <w:sz w:val="24"/>
        </w:rPr>
        <w:t>–</w:t>
      </w:r>
      <w:r>
        <w:rPr>
          <w:spacing w:val="1"/>
          <w:sz w:val="24"/>
        </w:rPr>
        <w:t xml:space="preserve"> </w:t>
      </w:r>
      <w:r>
        <w:rPr>
          <w:sz w:val="24"/>
        </w:rPr>
        <w:t>that</w:t>
      </w:r>
      <w:r>
        <w:rPr>
          <w:spacing w:val="1"/>
          <w:sz w:val="24"/>
        </w:rPr>
        <w:t xml:space="preserve"> </w:t>
      </w:r>
      <w:r>
        <w:rPr>
          <w:sz w:val="24"/>
        </w:rPr>
        <w:t>do</w:t>
      </w:r>
      <w:r>
        <w:rPr>
          <w:spacing w:val="1"/>
          <w:sz w:val="24"/>
        </w:rPr>
        <w:t xml:space="preserve"> </w:t>
      </w:r>
      <w:r>
        <w:rPr>
          <w:sz w:val="24"/>
        </w:rPr>
        <w:t>not</w:t>
      </w:r>
      <w:r>
        <w:rPr>
          <w:spacing w:val="1"/>
          <w:sz w:val="24"/>
        </w:rPr>
        <w:t xml:space="preserve"> </w:t>
      </w:r>
      <w:r>
        <w:rPr>
          <w:sz w:val="24"/>
        </w:rPr>
        <w:t>respect</w:t>
      </w:r>
      <w:r>
        <w:rPr>
          <w:spacing w:val="1"/>
          <w:sz w:val="24"/>
        </w:rPr>
        <w:t xml:space="preserve"> </w:t>
      </w:r>
      <w:r>
        <w:rPr>
          <w:sz w:val="24"/>
        </w:rPr>
        <w:t>the</w:t>
      </w:r>
      <w:r>
        <w:rPr>
          <w:spacing w:val="1"/>
          <w:sz w:val="24"/>
        </w:rPr>
        <w:t xml:space="preserve"> </w:t>
      </w:r>
      <w:r>
        <w:rPr>
          <w:sz w:val="24"/>
        </w:rPr>
        <w:t>emissions</w:t>
      </w:r>
      <w:r>
        <w:rPr>
          <w:spacing w:val="1"/>
          <w:sz w:val="24"/>
        </w:rPr>
        <w:t xml:space="preserve"> </w:t>
      </w:r>
      <w:r>
        <w:rPr>
          <w:sz w:val="24"/>
        </w:rPr>
        <w:t>threshold</w:t>
      </w:r>
      <w:r>
        <w:rPr>
          <w:spacing w:val="1"/>
          <w:sz w:val="24"/>
        </w:rPr>
        <w:t xml:space="preserve"> </w:t>
      </w:r>
      <w:r>
        <w:rPr>
          <w:sz w:val="24"/>
        </w:rPr>
        <w:t>applicable</w:t>
      </w:r>
      <w:r>
        <w:rPr>
          <w:spacing w:val="1"/>
          <w:sz w:val="24"/>
        </w:rPr>
        <w:t xml:space="preserve"> </w:t>
      </w:r>
      <w:r>
        <w:rPr>
          <w:sz w:val="24"/>
        </w:rPr>
        <w:t>to</w:t>
      </w:r>
      <w:r>
        <w:rPr>
          <w:spacing w:val="60"/>
          <w:sz w:val="24"/>
        </w:rPr>
        <w:t xml:space="preserve"> </w:t>
      </w:r>
      <w:r>
        <w:rPr>
          <w:sz w:val="24"/>
        </w:rPr>
        <w:t>capacity</w:t>
      </w:r>
      <w:r>
        <w:rPr>
          <w:spacing w:val="1"/>
          <w:sz w:val="24"/>
        </w:rPr>
        <w:t xml:space="preserve"> </w:t>
      </w:r>
      <w:r>
        <w:rPr>
          <w:sz w:val="24"/>
        </w:rPr>
        <w:t>mechanisms set out in Article 22 of Regulation (EU) 2019/943 and that may incentivise</w:t>
      </w:r>
      <w:r>
        <w:rPr>
          <w:spacing w:val="-57"/>
          <w:sz w:val="24"/>
        </w:rPr>
        <w:t xml:space="preserve"> </w:t>
      </w:r>
      <w:r>
        <w:rPr>
          <w:sz w:val="24"/>
        </w:rPr>
        <w:t>new investments in energy based on the most polluting fossil fuels, such as coal, diesel,</w:t>
      </w:r>
      <w:r>
        <w:rPr>
          <w:spacing w:val="1"/>
          <w:sz w:val="24"/>
        </w:rPr>
        <w:t xml:space="preserve"> </w:t>
      </w:r>
      <w:r>
        <w:rPr>
          <w:sz w:val="24"/>
        </w:rPr>
        <w:t>lignite, oil, peat and oil shale increase the negative environmental externalities in the</w:t>
      </w:r>
      <w:r>
        <w:rPr>
          <w:spacing w:val="1"/>
          <w:sz w:val="24"/>
        </w:rPr>
        <w:t xml:space="preserve"> </w:t>
      </w:r>
      <w:r>
        <w:rPr>
          <w:sz w:val="24"/>
        </w:rPr>
        <w:t>market.</w:t>
      </w:r>
    </w:p>
    <w:p w14:paraId="6EAE0662" w14:textId="77777777" w:rsidR="004B799C" w:rsidRDefault="004B799C">
      <w:pPr>
        <w:pStyle w:val="BodyText"/>
        <w:rPr>
          <w:sz w:val="21"/>
        </w:rPr>
      </w:pPr>
    </w:p>
    <w:p w14:paraId="2537D3C4" w14:textId="77777777" w:rsidR="004B799C" w:rsidRDefault="00CA4AAC">
      <w:pPr>
        <w:pStyle w:val="ListParagraph"/>
        <w:numPr>
          <w:ilvl w:val="0"/>
          <w:numId w:val="5"/>
        </w:numPr>
        <w:tabs>
          <w:tab w:val="left" w:pos="1559"/>
        </w:tabs>
        <w:ind w:left="1558" w:right="953" w:hanging="600"/>
        <w:jc w:val="both"/>
        <w:rPr>
          <w:sz w:val="24"/>
        </w:rPr>
      </w:pPr>
      <w:r>
        <w:rPr>
          <w:sz w:val="24"/>
        </w:rPr>
        <w:t>Measures that incentivise new investments in energy generation based on natural gas</w:t>
      </w:r>
      <w:r>
        <w:rPr>
          <w:spacing w:val="1"/>
          <w:sz w:val="24"/>
        </w:rPr>
        <w:t xml:space="preserve"> </w:t>
      </w:r>
      <w:r>
        <w:rPr>
          <w:sz w:val="24"/>
        </w:rPr>
        <w:t>may</w:t>
      </w:r>
      <w:r>
        <w:rPr>
          <w:spacing w:val="1"/>
          <w:sz w:val="24"/>
        </w:rPr>
        <w:t xml:space="preserve"> </w:t>
      </w:r>
      <w:r>
        <w:rPr>
          <w:sz w:val="24"/>
        </w:rPr>
        <w:t>support</w:t>
      </w:r>
      <w:r>
        <w:rPr>
          <w:spacing w:val="1"/>
          <w:sz w:val="24"/>
        </w:rPr>
        <w:t xml:space="preserve"> </w:t>
      </w:r>
      <w:r>
        <w:rPr>
          <w:sz w:val="24"/>
        </w:rPr>
        <w:t>security</w:t>
      </w:r>
      <w:r>
        <w:rPr>
          <w:spacing w:val="1"/>
          <w:sz w:val="24"/>
        </w:rPr>
        <w:t xml:space="preserve"> </w:t>
      </w:r>
      <w:r>
        <w:rPr>
          <w:sz w:val="24"/>
        </w:rPr>
        <w:t>of</w:t>
      </w:r>
      <w:r>
        <w:rPr>
          <w:spacing w:val="1"/>
          <w:sz w:val="24"/>
        </w:rPr>
        <w:t xml:space="preserve"> </w:t>
      </w:r>
      <w:r>
        <w:rPr>
          <w:sz w:val="24"/>
        </w:rPr>
        <w:t>electricity</w:t>
      </w:r>
      <w:r>
        <w:rPr>
          <w:spacing w:val="1"/>
          <w:sz w:val="24"/>
        </w:rPr>
        <w:t xml:space="preserve"> </w:t>
      </w:r>
      <w:r>
        <w:rPr>
          <w:sz w:val="24"/>
        </w:rPr>
        <w:t>supply</w:t>
      </w:r>
      <w:r>
        <w:rPr>
          <w:spacing w:val="1"/>
          <w:sz w:val="24"/>
        </w:rPr>
        <w:t xml:space="preserve"> </w:t>
      </w:r>
      <w:r>
        <w:rPr>
          <w:sz w:val="24"/>
        </w:rPr>
        <w:t>but</w:t>
      </w:r>
      <w:r>
        <w:rPr>
          <w:spacing w:val="1"/>
          <w:sz w:val="24"/>
        </w:rPr>
        <w:t xml:space="preserve"> </w:t>
      </w:r>
      <w:r>
        <w:rPr>
          <w:sz w:val="24"/>
        </w:rPr>
        <w:t>aggravate</w:t>
      </w:r>
      <w:r>
        <w:rPr>
          <w:spacing w:val="1"/>
          <w:sz w:val="24"/>
        </w:rPr>
        <w:t xml:space="preserve"> </w:t>
      </w:r>
      <w:r>
        <w:rPr>
          <w:sz w:val="24"/>
        </w:rPr>
        <w:t>negative</w:t>
      </w:r>
      <w:r>
        <w:rPr>
          <w:spacing w:val="1"/>
          <w:sz w:val="24"/>
        </w:rPr>
        <w:t xml:space="preserve"> </w:t>
      </w:r>
      <w:r>
        <w:rPr>
          <w:sz w:val="24"/>
        </w:rPr>
        <w:t>environmental</w:t>
      </w:r>
      <w:r>
        <w:rPr>
          <w:spacing w:val="1"/>
          <w:sz w:val="24"/>
        </w:rPr>
        <w:t xml:space="preserve"> </w:t>
      </w:r>
      <w:r>
        <w:rPr>
          <w:sz w:val="24"/>
        </w:rPr>
        <w:t>externalities in the longer term, compared to alternative investments in non-emitting</w:t>
      </w:r>
      <w:r>
        <w:rPr>
          <w:spacing w:val="1"/>
          <w:sz w:val="24"/>
        </w:rPr>
        <w:t xml:space="preserve"> </w:t>
      </w:r>
      <w:r>
        <w:rPr>
          <w:sz w:val="24"/>
        </w:rPr>
        <w:t>technologies. To enable the Commission to verify that the negative effects of such</w:t>
      </w:r>
      <w:r>
        <w:rPr>
          <w:spacing w:val="1"/>
          <w:sz w:val="24"/>
        </w:rPr>
        <w:t xml:space="preserve"> </w:t>
      </w:r>
      <w:r>
        <w:rPr>
          <w:sz w:val="24"/>
        </w:rPr>
        <w:t>measures can be offset by positive effects in the balancing test, Member States should</w:t>
      </w:r>
      <w:r>
        <w:rPr>
          <w:spacing w:val="1"/>
          <w:sz w:val="24"/>
        </w:rPr>
        <w:t xml:space="preserve"> </w:t>
      </w:r>
      <w:r>
        <w:rPr>
          <w:sz w:val="24"/>
        </w:rPr>
        <w:t>explain how they will ensure that such investment contributes to achieving the Union’s</w:t>
      </w:r>
      <w:r>
        <w:rPr>
          <w:spacing w:val="1"/>
          <w:sz w:val="24"/>
        </w:rPr>
        <w:t xml:space="preserve"> </w:t>
      </w:r>
      <w:r>
        <w:rPr>
          <w:sz w:val="24"/>
        </w:rPr>
        <w:t>2030 climate target and 2050 climate neutrality target. In particular, the Member States</w:t>
      </w:r>
      <w:r>
        <w:rPr>
          <w:spacing w:val="1"/>
          <w:sz w:val="24"/>
        </w:rPr>
        <w:t xml:space="preserve"> </w:t>
      </w:r>
      <w:r>
        <w:rPr>
          <w:sz w:val="24"/>
        </w:rPr>
        <w:t>should explain how a lock-in of this gas-fired energy generation will be avoided. For</w:t>
      </w:r>
      <w:r>
        <w:rPr>
          <w:spacing w:val="1"/>
          <w:sz w:val="24"/>
        </w:rPr>
        <w:t xml:space="preserve"> </w:t>
      </w:r>
      <w:r>
        <w:rPr>
          <w:sz w:val="24"/>
        </w:rPr>
        <w:t>example,</w:t>
      </w:r>
      <w:r>
        <w:rPr>
          <w:spacing w:val="1"/>
          <w:sz w:val="24"/>
        </w:rPr>
        <w:t xml:space="preserve"> </w:t>
      </w:r>
      <w:r>
        <w:rPr>
          <w:sz w:val="24"/>
        </w:rPr>
        <w:t>this</w:t>
      </w:r>
      <w:r>
        <w:rPr>
          <w:spacing w:val="1"/>
          <w:sz w:val="24"/>
        </w:rPr>
        <w:t xml:space="preserve"> </w:t>
      </w:r>
      <w:r>
        <w:rPr>
          <w:sz w:val="24"/>
        </w:rPr>
        <w:t>may</w:t>
      </w:r>
      <w:r>
        <w:rPr>
          <w:spacing w:val="1"/>
          <w:sz w:val="24"/>
        </w:rPr>
        <w:t xml:space="preserve"> </w:t>
      </w:r>
      <w:r>
        <w:rPr>
          <w:sz w:val="24"/>
        </w:rPr>
        <w:t>include</w:t>
      </w:r>
      <w:r>
        <w:rPr>
          <w:spacing w:val="1"/>
          <w:sz w:val="24"/>
        </w:rPr>
        <w:t xml:space="preserve"> </w:t>
      </w:r>
      <w:r>
        <w:rPr>
          <w:sz w:val="24"/>
        </w:rPr>
        <w:t>binding</w:t>
      </w:r>
      <w:r>
        <w:rPr>
          <w:spacing w:val="1"/>
          <w:sz w:val="24"/>
        </w:rPr>
        <w:t xml:space="preserve"> </w:t>
      </w:r>
      <w:r>
        <w:rPr>
          <w:sz w:val="24"/>
        </w:rPr>
        <w:t>commitments</w:t>
      </w:r>
      <w:r>
        <w:rPr>
          <w:spacing w:val="1"/>
          <w:sz w:val="24"/>
        </w:rPr>
        <w:t xml:space="preserve"> </w:t>
      </w:r>
      <w:r>
        <w:rPr>
          <w:sz w:val="24"/>
        </w:rPr>
        <w:t>by</w:t>
      </w:r>
      <w:r>
        <w:rPr>
          <w:spacing w:val="1"/>
          <w:sz w:val="24"/>
        </w:rPr>
        <w:t xml:space="preserve"> </w:t>
      </w:r>
      <w:r>
        <w:rPr>
          <w:sz w:val="24"/>
        </w:rPr>
        <w:t>the</w:t>
      </w:r>
      <w:r>
        <w:rPr>
          <w:spacing w:val="1"/>
          <w:sz w:val="24"/>
        </w:rPr>
        <w:t xml:space="preserve"> </w:t>
      </w:r>
      <w:r>
        <w:rPr>
          <w:sz w:val="24"/>
        </w:rPr>
        <w:t>beneficiary</w:t>
      </w:r>
      <w:r>
        <w:rPr>
          <w:spacing w:val="1"/>
          <w:sz w:val="24"/>
        </w:rPr>
        <w:t xml:space="preserve"> </w:t>
      </w:r>
      <w:r>
        <w:rPr>
          <w:sz w:val="24"/>
        </w:rPr>
        <w:t>to</w:t>
      </w:r>
      <w:r>
        <w:rPr>
          <w:spacing w:val="1"/>
          <w:sz w:val="24"/>
        </w:rPr>
        <w:t xml:space="preserve"> </w:t>
      </w:r>
      <w:r>
        <w:rPr>
          <w:sz w:val="24"/>
        </w:rPr>
        <w:t>implement</w:t>
      </w:r>
      <w:r>
        <w:rPr>
          <w:spacing w:val="1"/>
          <w:sz w:val="24"/>
        </w:rPr>
        <w:t xml:space="preserve"> </w:t>
      </w:r>
      <w:r>
        <w:rPr>
          <w:sz w:val="24"/>
        </w:rPr>
        <w:t>decarbonisation technologies such as CCS/CCU or substitute natural gas by renewable</w:t>
      </w:r>
      <w:r>
        <w:rPr>
          <w:spacing w:val="1"/>
          <w:sz w:val="24"/>
        </w:rPr>
        <w:t xml:space="preserve"> </w:t>
      </w:r>
      <w:r>
        <w:rPr>
          <w:sz w:val="24"/>
        </w:rPr>
        <w:t>or low carbon gas or to close the plant on a timeline consistent with the Union’s climate</w:t>
      </w:r>
      <w:r>
        <w:rPr>
          <w:spacing w:val="-57"/>
          <w:sz w:val="24"/>
        </w:rPr>
        <w:t xml:space="preserve"> </w:t>
      </w:r>
      <w:r>
        <w:rPr>
          <w:sz w:val="24"/>
        </w:rPr>
        <w:t>targets.</w:t>
      </w:r>
    </w:p>
    <w:p w14:paraId="69C3CAE9" w14:textId="77777777" w:rsidR="004B799C" w:rsidRDefault="004B799C">
      <w:pPr>
        <w:pStyle w:val="BodyText"/>
        <w:spacing w:before="10"/>
        <w:rPr>
          <w:sz w:val="20"/>
        </w:rPr>
      </w:pPr>
    </w:p>
    <w:p w14:paraId="174C3C24" w14:textId="77777777" w:rsidR="004B799C" w:rsidRDefault="00CA4AAC">
      <w:pPr>
        <w:pStyle w:val="ListParagraph"/>
        <w:numPr>
          <w:ilvl w:val="0"/>
          <w:numId w:val="5"/>
        </w:numPr>
        <w:tabs>
          <w:tab w:val="left" w:pos="1559"/>
        </w:tabs>
        <w:ind w:left="1558" w:right="952" w:hanging="600"/>
        <w:jc w:val="both"/>
        <w:rPr>
          <w:sz w:val="24"/>
        </w:rPr>
      </w:pPr>
      <w:r>
        <w:rPr>
          <w:sz w:val="24"/>
        </w:rPr>
        <w:t>For</w:t>
      </w:r>
      <w:r>
        <w:rPr>
          <w:spacing w:val="18"/>
          <w:sz w:val="24"/>
        </w:rPr>
        <w:t xml:space="preserve"> </w:t>
      </w:r>
      <w:r>
        <w:rPr>
          <w:sz w:val="24"/>
        </w:rPr>
        <w:t>individual</w:t>
      </w:r>
      <w:r>
        <w:rPr>
          <w:spacing w:val="18"/>
          <w:sz w:val="24"/>
        </w:rPr>
        <w:t xml:space="preserve"> </w:t>
      </w:r>
      <w:r>
        <w:rPr>
          <w:sz w:val="24"/>
        </w:rPr>
        <w:t>aid</w:t>
      </w:r>
      <w:r>
        <w:rPr>
          <w:spacing w:val="20"/>
          <w:sz w:val="24"/>
        </w:rPr>
        <w:t xml:space="preserve"> </w:t>
      </w:r>
      <w:r>
        <w:rPr>
          <w:sz w:val="24"/>
        </w:rPr>
        <w:t>measures</w:t>
      </w:r>
      <w:r>
        <w:rPr>
          <w:spacing w:val="19"/>
          <w:sz w:val="24"/>
        </w:rPr>
        <w:t xml:space="preserve"> </w:t>
      </w:r>
      <w:r>
        <w:rPr>
          <w:sz w:val="24"/>
        </w:rPr>
        <w:t>or</w:t>
      </w:r>
      <w:r>
        <w:rPr>
          <w:spacing w:val="18"/>
          <w:sz w:val="24"/>
        </w:rPr>
        <w:t xml:space="preserve"> </w:t>
      </w:r>
      <w:r>
        <w:rPr>
          <w:sz w:val="24"/>
        </w:rPr>
        <w:t>schemes</w:t>
      </w:r>
      <w:r>
        <w:rPr>
          <w:spacing w:val="19"/>
          <w:sz w:val="24"/>
        </w:rPr>
        <w:t xml:space="preserve"> </w:t>
      </w:r>
      <w:r>
        <w:rPr>
          <w:sz w:val="24"/>
        </w:rPr>
        <w:t>benefitting</w:t>
      </w:r>
      <w:r>
        <w:rPr>
          <w:spacing w:val="20"/>
          <w:sz w:val="24"/>
        </w:rPr>
        <w:t xml:space="preserve"> </w:t>
      </w:r>
      <w:r>
        <w:rPr>
          <w:sz w:val="24"/>
        </w:rPr>
        <w:t>only</w:t>
      </w:r>
      <w:r>
        <w:rPr>
          <w:spacing w:val="14"/>
          <w:sz w:val="24"/>
        </w:rPr>
        <w:t xml:space="preserve"> </w:t>
      </w:r>
      <w:r>
        <w:rPr>
          <w:sz w:val="24"/>
        </w:rPr>
        <w:t>a</w:t>
      </w:r>
      <w:r>
        <w:rPr>
          <w:spacing w:val="19"/>
          <w:sz w:val="24"/>
        </w:rPr>
        <w:t xml:space="preserve"> </w:t>
      </w:r>
      <w:r>
        <w:rPr>
          <w:sz w:val="24"/>
        </w:rPr>
        <w:t>particularly</w:t>
      </w:r>
      <w:r>
        <w:rPr>
          <w:spacing w:val="14"/>
          <w:sz w:val="24"/>
        </w:rPr>
        <w:t xml:space="preserve"> </w:t>
      </w:r>
      <w:r>
        <w:rPr>
          <w:sz w:val="24"/>
        </w:rPr>
        <w:t>limited</w:t>
      </w:r>
      <w:r>
        <w:rPr>
          <w:spacing w:val="18"/>
          <w:sz w:val="24"/>
        </w:rPr>
        <w:t xml:space="preserve"> </w:t>
      </w:r>
      <w:r>
        <w:rPr>
          <w:sz w:val="24"/>
        </w:rPr>
        <w:t>number</w:t>
      </w:r>
      <w:r>
        <w:rPr>
          <w:spacing w:val="-57"/>
          <w:sz w:val="24"/>
        </w:rPr>
        <w:t xml:space="preserve"> </w:t>
      </w:r>
      <w:r>
        <w:rPr>
          <w:sz w:val="24"/>
        </w:rPr>
        <w:t>of</w:t>
      </w:r>
      <w:r>
        <w:rPr>
          <w:spacing w:val="1"/>
          <w:sz w:val="24"/>
        </w:rPr>
        <w:t xml:space="preserve"> </w:t>
      </w:r>
      <w:r>
        <w:rPr>
          <w:sz w:val="24"/>
        </w:rPr>
        <w:t>beneficiaries</w:t>
      </w:r>
      <w:r>
        <w:rPr>
          <w:spacing w:val="1"/>
          <w:sz w:val="24"/>
        </w:rPr>
        <w:t xml:space="preserve"> </w:t>
      </w:r>
      <w:r>
        <w:rPr>
          <w:sz w:val="24"/>
        </w:rPr>
        <w:t>or</w:t>
      </w:r>
      <w:r>
        <w:rPr>
          <w:spacing w:val="1"/>
          <w:sz w:val="24"/>
        </w:rPr>
        <w:t xml:space="preserve"> </w:t>
      </w:r>
      <w:r>
        <w:rPr>
          <w:sz w:val="24"/>
        </w:rPr>
        <w:t>an</w:t>
      </w:r>
      <w:r>
        <w:rPr>
          <w:spacing w:val="1"/>
          <w:sz w:val="24"/>
        </w:rPr>
        <w:t xml:space="preserve"> </w:t>
      </w:r>
      <w:r>
        <w:rPr>
          <w:sz w:val="24"/>
        </w:rPr>
        <w:t>incumbent</w:t>
      </w:r>
      <w:r>
        <w:rPr>
          <w:spacing w:val="1"/>
          <w:sz w:val="24"/>
        </w:rPr>
        <w:t xml:space="preserve"> </w:t>
      </w:r>
      <w:r>
        <w:rPr>
          <w:sz w:val="24"/>
        </w:rPr>
        <w:t>beneficiary,</w:t>
      </w:r>
      <w:r>
        <w:rPr>
          <w:spacing w:val="1"/>
          <w:sz w:val="24"/>
        </w:rPr>
        <w:t xml:space="preserve"> </w:t>
      </w:r>
      <w:r>
        <w:rPr>
          <w:sz w:val="24"/>
        </w:rPr>
        <w:t>Member</w:t>
      </w:r>
      <w:r>
        <w:rPr>
          <w:spacing w:val="1"/>
          <w:sz w:val="24"/>
        </w:rPr>
        <w:t xml:space="preserve"> </w:t>
      </w:r>
      <w:r>
        <w:rPr>
          <w:sz w:val="24"/>
        </w:rPr>
        <w:t>States</w:t>
      </w:r>
      <w:r>
        <w:rPr>
          <w:spacing w:val="1"/>
          <w:sz w:val="24"/>
        </w:rPr>
        <w:t xml:space="preserve"> </w:t>
      </w:r>
      <w:r>
        <w:rPr>
          <w:sz w:val="24"/>
        </w:rPr>
        <w:t>should,</w:t>
      </w:r>
      <w:r>
        <w:rPr>
          <w:spacing w:val="1"/>
          <w:sz w:val="24"/>
        </w:rPr>
        <w:t xml:space="preserve"> </w:t>
      </w:r>
      <w:r>
        <w:rPr>
          <w:sz w:val="24"/>
        </w:rPr>
        <w:t>in</w:t>
      </w:r>
      <w:r>
        <w:rPr>
          <w:spacing w:val="1"/>
          <w:sz w:val="24"/>
        </w:rPr>
        <w:t xml:space="preserve"> </w:t>
      </w:r>
      <w:r>
        <w:rPr>
          <w:sz w:val="24"/>
        </w:rPr>
        <w:t>addition,</w:t>
      </w:r>
      <w:r>
        <w:rPr>
          <w:spacing w:val="1"/>
          <w:sz w:val="24"/>
        </w:rPr>
        <w:t xml:space="preserve"> </w:t>
      </w:r>
      <w:r>
        <w:rPr>
          <w:sz w:val="24"/>
        </w:rPr>
        <w:t>demonstrate</w:t>
      </w:r>
      <w:r>
        <w:rPr>
          <w:spacing w:val="-1"/>
          <w:sz w:val="24"/>
        </w:rPr>
        <w:t xml:space="preserve"> </w:t>
      </w:r>
      <w:r>
        <w:rPr>
          <w:sz w:val="24"/>
        </w:rPr>
        <w:t>that</w:t>
      </w:r>
      <w:r>
        <w:rPr>
          <w:spacing w:val="-1"/>
          <w:sz w:val="24"/>
        </w:rPr>
        <w:t xml:space="preserve"> </w:t>
      </w:r>
      <w:r>
        <w:rPr>
          <w:sz w:val="24"/>
        </w:rPr>
        <w:t>the</w:t>
      </w:r>
      <w:r>
        <w:rPr>
          <w:spacing w:val="-2"/>
          <w:sz w:val="24"/>
        </w:rPr>
        <w:t xml:space="preserve"> </w:t>
      </w:r>
      <w:r>
        <w:rPr>
          <w:sz w:val="24"/>
        </w:rPr>
        <w:t>proposed aid</w:t>
      </w:r>
      <w:r>
        <w:rPr>
          <w:spacing w:val="-1"/>
          <w:sz w:val="24"/>
        </w:rPr>
        <w:t xml:space="preserve"> </w:t>
      </w:r>
      <w:r>
        <w:rPr>
          <w:sz w:val="24"/>
        </w:rPr>
        <w:t>measure</w:t>
      </w:r>
      <w:r>
        <w:rPr>
          <w:spacing w:val="-2"/>
          <w:sz w:val="24"/>
        </w:rPr>
        <w:t xml:space="preserve"> </w:t>
      </w:r>
      <w:r>
        <w:rPr>
          <w:sz w:val="24"/>
        </w:rPr>
        <w:t>will not</w:t>
      </w:r>
      <w:r>
        <w:rPr>
          <w:spacing w:val="-1"/>
          <w:sz w:val="24"/>
        </w:rPr>
        <w:t xml:space="preserve"> </w:t>
      </w:r>
      <w:r>
        <w:rPr>
          <w:sz w:val="24"/>
        </w:rPr>
        <w:t>lead</w:t>
      </w:r>
      <w:r>
        <w:rPr>
          <w:spacing w:val="-1"/>
          <w:sz w:val="24"/>
        </w:rPr>
        <w:t xml:space="preserve"> </w:t>
      </w:r>
      <w:r>
        <w:rPr>
          <w:sz w:val="24"/>
        </w:rPr>
        <w:t>to</w:t>
      </w:r>
      <w:r>
        <w:rPr>
          <w:spacing w:val="-1"/>
          <w:sz w:val="24"/>
        </w:rPr>
        <w:t xml:space="preserve"> </w:t>
      </w:r>
      <w:r>
        <w:rPr>
          <w:sz w:val="24"/>
        </w:rPr>
        <w:t>increased market</w:t>
      </w:r>
      <w:r>
        <w:rPr>
          <w:spacing w:val="1"/>
          <w:sz w:val="24"/>
        </w:rPr>
        <w:t xml:space="preserve"> </w:t>
      </w:r>
      <w:r>
        <w:rPr>
          <w:sz w:val="24"/>
        </w:rPr>
        <w:t>power.</w:t>
      </w:r>
    </w:p>
    <w:p w14:paraId="62ABEF57" w14:textId="77777777" w:rsidR="004B799C" w:rsidRDefault="004B799C">
      <w:pPr>
        <w:pStyle w:val="BodyText"/>
        <w:spacing w:before="4"/>
        <w:rPr>
          <w:sz w:val="21"/>
        </w:rPr>
      </w:pPr>
    </w:p>
    <w:p w14:paraId="7909DAA2" w14:textId="77777777" w:rsidR="004B799C" w:rsidRDefault="00CA4AAC">
      <w:pPr>
        <w:pStyle w:val="Heading1"/>
        <w:numPr>
          <w:ilvl w:val="1"/>
          <w:numId w:val="14"/>
        </w:numPr>
        <w:tabs>
          <w:tab w:val="left" w:pos="1534"/>
          <w:tab w:val="left" w:pos="1535"/>
        </w:tabs>
        <w:ind w:left="1534" w:hanging="577"/>
        <w:jc w:val="left"/>
      </w:pPr>
      <w:bookmarkStart w:id="196" w:name="_bookmark181"/>
      <w:bookmarkEnd w:id="196"/>
      <w:r>
        <w:t>Aid</w:t>
      </w:r>
      <w:r>
        <w:rPr>
          <w:spacing w:val="-2"/>
        </w:rPr>
        <w:t xml:space="preserve"> </w:t>
      </w:r>
      <w:r>
        <w:t>for</w:t>
      </w:r>
      <w:r>
        <w:rPr>
          <w:spacing w:val="-3"/>
        </w:rPr>
        <w:t xml:space="preserve"> </w:t>
      </w:r>
      <w:r>
        <w:t>energy</w:t>
      </w:r>
      <w:r>
        <w:rPr>
          <w:spacing w:val="-2"/>
        </w:rPr>
        <w:t xml:space="preserve"> </w:t>
      </w:r>
      <w:r>
        <w:t>infrastructure</w:t>
      </w:r>
    </w:p>
    <w:p w14:paraId="0A1566A0" w14:textId="77777777" w:rsidR="004B799C" w:rsidRDefault="004B799C">
      <w:pPr>
        <w:pStyle w:val="BodyText"/>
        <w:spacing w:before="5"/>
        <w:rPr>
          <w:b/>
          <w:sz w:val="20"/>
        </w:rPr>
      </w:pPr>
    </w:p>
    <w:p w14:paraId="720EBFA5" w14:textId="77777777" w:rsidR="004B799C" w:rsidRDefault="00CA4AAC">
      <w:pPr>
        <w:spacing w:before="1"/>
        <w:ind w:left="1525"/>
        <w:rPr>
          <w:i/>
          <w:sz w:val="24"/>
        </w:rPr>
      </w:pPr>
      <w:r>
        <w:rPr>
          <w:noProof/>
        </w:rPr>
        <w:drawing>
          <wp:anchor distT="0" distB="0" distL="0" distR="0" simplePos="0" relativeHeight="15800832" behindDoc="0" locked="0" layoutInCell="1" allowOverlap="1" wp14:anchorId="786BA6B0" wp14:editId="54E6A60C">
            <wp:simplePos x="0" y="0"/>
            <wp:positionH relativeFrom="page">
              <wp:posOffset>903768</wp:posOffset>
            </wp:positionH>
            <wp:positionV relativeFrom="paragraph">
              <wp:posOffset>39633</wp:posOffset>
            </wp:positionV>
            <wp:extent cx="285713" cy="107345"/>
            <wp:effectExtent l="0" t="0" r="0" b="0"/>
            <wp:wrapNone/>
            <wp:docPr id="185" name="image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image85.png"/>
                    <pic:cNvPicPr/>
                  </pic:nvPicPr>
                  <pic:blipFill>
                    <a:blip r:embed="rId110" cstate="print"/>
                    <a:stretch>
                      <a:fillRect/>
                    </a:stretch>
                  </pic:blipFill>
                  <pic:spPr>
                    <a:xfrm>
                      <a:off x="0" y="0"/>
                      <a:ext cx="285713" cy="107345"/>
                    </a:xfrm>
                    <a:prstGeom prst="rect">
                      <a:avLst/>
                    </a:prstGeom>
                  </pic:spPr>
                </pic:pic>
              </a:graphicData>
            </a:graphic>
          </wp:anchor>
        </w:drawing>
      </w:r>
      <w:bookmarkStart w:id="197" w:name="_bookmark182"/>
      <w:bookmarkEnd w:id="197"/>
      <w:r>
        <w:rPr>
          <w:i/>
          <w:sz w:val="24"/>
        </w:rPr>
        <w:t>Rationale</w:t>
      </w:r>
      <w:r>
        <w:rPr>
          <w:i/>
          <w:spacing w:val="-1"/>
          <w:sz w:val="24"/>
        </w:rPr>
        <w:t xml:space="preserve"> </w:t>
      </w:r>
      <w:r>
        <w:rPr>
          <w:i/>
          <w:sz w:val="24"/>
        </w:rPr>
        <w:t>for the</w:t>
      </w:r>
      <w:r>
        <w:rPr>
          <w:i/>
          <w:spacing w:val="-1"/>
          <w:sz w:val="24"/>
        </w:rPr>
        <w:t xml:space="preserve"> </w:t>
      </w:r>
      <w:r>
        <w:rPr>
          <w:i/>
          <w:sz w:val="24"/>
        </w:rPr>
        <w:t>aid</w:t>
      </w:r>
    </w:p>
    <w:p w14:paraId="3ADB0DA2" w14:textId="77777777" w:rsidR="004B799C" w:rsidRDefault="004B799C">
      <w:pPr>
        <w:pStyle w:val="BodyText"/>
        <w:spacing w:before="10"/>
        <w:rPr>
          <w:i/>
          <w:sz w:val="20"/>
        </w:rPr>
      </w:pPr>
    </w:p>
    <w:p w14:paraId="00A6E0E3" w14:textId="77777777" w:rsidR="004B799C" w:rsidRDefault="00CA4AAC">
      <w:pPr>
        <w:pStyle w:val="ListParagraph"/>
        <w:numPr>
          <w:ilvl w:val="0"/>
          <w:numId w:val="5"/>
        </w:numPr>
        <w:tabs>
          <w:tab w:val="left" w:pos="1559"/>
        </w:tabs>
        <w:ind w:left="1558" w:right="955" w:hanging="600"/>
        <w:jc w:val="both"/>
        <w:rPr>
          <w:sz w:val="24"/>
        </w:rPr>
      </w:pPr>
      <w:r>
        <w:rPr>
          <w:sz w:val="24"/>
        </w:rPr>
        <w:t>In order to meet the Union’s climate targets, significant investment and upgrading of</w:t>
      </w:r>
      <w:r>
        <w:rPr>
          <w:spacing w:val="1"/>
          <w:sz w:val="24"/>
        </w:rPr>
        <w:t xml:space="preserve"> </w:t>
      </w:r>
      <w:r>
        <w:rPr>
          <w:sz w:val="24"/>
        </w:rPr>
        <w:t>energy infrastructure will be required. A modern energy infrastructure is crucial for an</w:t>
      </w:r>
      <w:r>
        <w:rPr>
          <w:spacing w:val="1"/>
          <w:sz w:val="24"/>
        </w:rPr>
        <w:t xml:space="preserve"> </w:t>
      </w:r>
      <w:r>
        <w:rPr>
          <w:sz w:val="24"/>
        </w:rPr>
        <w:t>integrated energy market that meets climate targets while ensuring security of supply of</w:t>
      </w:r>
      <w:r>
        <w:rPr>
          <w:spacing w:val="-57"/>
          <w:sz w:val="24"/>
        </w:rPr>
        <w:t xml:space="preserve"> </w:t>
      </w:r>
      <w:r>
        <w:rPr>
          <w:sz w:val="24"/>
        </w:rPr>
        <w:t>in</w:t>
      </w:r>
      <w:r>
        <w:rPr>
          <w:spacing w:val="45"/>
          <w:sz w:val="24"/>
        </w:rPr>
        <w:t xml:space="preserve"> </w:t>
      </w:r>
      <w:r>
        <w:rPr>
          <w:sz w:val="24"/>
        </w:rPr>
        <w:t>the</w:t>
      </w:r>
      <w:r>
        <w:rPr>
          <w:spacing w:val="44"/>
          <w:sz w:val="24"/>
        </w:rPr>
        <w:t xml:space="preserve"> </w:t>
      </w:r>
      <w:r>
        <w:rPr>
          <w:sz w:val="24"/>
        </w:rPr>
        <w:t>Union.</w:t>
      </w:r>
      <w:r>
        <w:rPr>
          <w:spacing w:val="47"/>
          <w:sz w:val="24"/>
        </w:rPr>
        <w:t xml:space="preserve"> </w:t>
      </w:r>
      <w:r>
        <w:rPr>
          <w:sz w:val="24"/>
        </w:rPr>
        <w:t>Adequate</w:t>
      </w:r>
      <w:r>
        <w:rPr>
          <w:spacing w:val="46"/>
          <w:sz w:val="24"/>
        </w:rPr>
        <w:t xml:space="preserve"> </w:t>
      </w:r>
      <w:r>
        <w:rPr>
          <w:sz w:val="24"/>
        </w:rPr>
        <w:t>energy</w:t>
      </w:r>
      <w:r>
        <w:rPr>
          <w:spacing w:val="40"/>
          <w:sz w:val="24"/>
        </w:rPr>
        <w:t xml:space="preserve"> </w:t>
      </w:r>
      <w:r>
        <w:rPr>
          <w:sz w:val="24"/>
        </w:rPr>
        <w:t>infrastructure</w:t>
      </w:r>
      <w:r>
        <w:rPr>
          <w:spacing w:val="44"/>
          <w:sz w:val="24"/>
        </w:rPr>
        <w:t xml:space="preserve"> </w:t>
      </w:r>
      <w:r>
        <w:rPr>
          <w:sz w:val="24"/>
        </w:rPr>
        <w:t>is</w:t>
      </w:r>
      <w:r>
        <w:rPr>
          <w:spacing w:val="49"/>
          <w:sz w:val="24"/>
        </w:rPr>
        <w:t xml:space="preserve"> </w:t>
      </w:r>
      <w:r>
        <w:rPr>
          <w:sz w:val="24"/>
        </w:rPr>
        <w:t>a</w:t>
      </w:r>
      <w:r>
        <w:rPr>
          <w:spacing w:val="44"/>
          <w:sz w:val="24"/>
        </w:rPr>
        <w:t xml:space="preserve"> </w:t>
      </w:r>
      <w:r>
        <w:rPr>
          <w:sz w:val="24"/>
        </w:rPr>
        <w:t>necessary</w:t>
      </w:r>
      <w:r>
        <w:rPr>
          <w:spacing w:val="42"/>
          <w:sz w:val="24"/>
        </w:rPr>
        <w:t xml:space="preserve"> </w:t>
      </w:r>
      <w:r>
        <w:rPr>
          <w:sz w:val="24"/>
        </w:rPr>
        <w:t>element</w:t>
      </w:r>
      <w:r>
        <w:rPr>
          <w:spacing w:val="45"/>
          <w:sz w:val="24"/>
        </w:rPr>
        <w:t xml:space="preserve"> </w:t>
      </w:r>
      <w:r>
        <w:rPr>
          <w:sz w:val="24"/>
        </w:rPr>
        <w:t>of</w:t>
      </w:r>
      <w:r>
        <w:rPr>
          <w:spacing w:val="46"/>
          <w:sz w:val="24"/>
        </w:rPr>
        <w:t xml:space="preserve"> </w:t>
      </w:r>
      <w:r>
        <w:rPr>
          <w:sz w:val="24"/>
        </w:rPr>
        <w:t>an</w:t>
      </w:r>
      <w:r>
        <w:rPr>
          <w:spacing w:val="47"/>
          <w:sz w:val="24"/>
        </w:rPr>
        <w:t xml:space="preserve"> </w:t>
      </w:r>
      <w:r>
        <w:rPr>
          <w:sz w:val="24"/>
        </w:rPr>
        <w:t>efficient</w:t>
      </w:r>
    </w:p>
    <w:p w14:paraId="1D0E208F" w14:textId="77777777" w:rsidR="004B799C" w:rsidRDefault="004B799C">
      <w:pPr>
        <w:jc w:val="both"/>
        <w:rPr>
          <w:sz w:val="24"/>
        </w:rPr>
        <w:sectPr w:rsidR="004B799C">
          <w:pgSz w:w="11910" w:h="16840"/>
          <w:pgMar w:top="1020" w:right="460" w:bottom="1620" w:left="460" w:header="0" w:footer="1426" w:gutter="0"/>
          <w:cols w:space="720"/>
        </w:sectPr>
      </w:pPr>
    </w:p>
    <w:p w14:paraId="4203DB5A" w14:textId="77777777" w:rsidR="004B799C" w:rsidRDefault="00CA4AAC">
      <w:pPr>
        <w:pStyle w:val="BodyText"/>
        <w:spacing w:before="72"/>
        <w:ind w:left="1558" w:right="953"/>
        <w:jc w:val="both"/>
      </w:pPr>
      <w:r>
        <w:lastRenderedPageBreak/>
        <w:t>energy market.</w:t>
      </w:r>
      <w:r>
        <w:rPr>
          <w:spacing w:val="1"/>
        </w:rPr>
        <w:t xml:space="preserve"> </w:t>
      </w:r>
      <w:r>
        <w:t>Improving energy infrastructure</w:t>
      </w:r>
      <w:r>
        <w:rPr>
          <w:spacing w:val="1"/>
        </w:rPr>
        <w:t xml:space="preserve"> </w:t>
      </w:r>
      <w:r>
        <w:t>enhances</w:t>
      </w:r>
      <w:r>
        <w:rPr>
          <w:spacing w:val="1"/>
        </w:rPr>
        <w:t xml:space="preserve"> </w:t>
      </w:r>
      <w:r>
        <w:t>system</w:t>
      </w:r>
      <w:r>
        <w:rPr>
          <w:spacing w:val="1"/>
        </w:rPr>
        <w:t xml:space="preserve"> </w:t>
      </w:r>
      <w:r>
        <w:t>stability,</w:t>
      </w:r>
      <w:r>
        <w:rPr>
          <w:spacing w:val="1"/>
        </w:rPr>
        <w:t xml:space="preserve"> </w:t>
      </w:r>
      <w:r>
        <w:t>resource</w:t>
      </w:r>
      <w:r>
        <w:rPr>
          <w:spacing w:val="1"/>
        </w:rPr>
        <w:t xml:space="preserve"> </w:t>
      </w:r>
      <w:r>
        <w:t>adequacy, integration of different energy sources and energy supply in under-developed</w:t>
      </w:r>
      <w:r>
        <w:rPr>
          <w:spacing w:val="-57"/>
        </w:rPr>
        <w:t xml:space="preserve"> </w:t>
      </w:r>
      <w:r>
        <w:t>networks.</w:t>
      </w:r>
    </w:p>
    <w:p w14:paraId="2902E307" w14:textId="77777777" w:rsidR="004B799C" w:rsidRDefault="004B799C">
      <w:pPr>
        <w:pStyle w:val="BodyText"/>
        <w:spacing w:before="10"/>
        <w:rPr>
          <w:sz w:val="20"/>
        </w:rPr>
      </w:pPr>
    </w:p>
    <w:p w14:paraId="6ECC3EBC" w14:textId="77777777" w:rsidR="004B799C" w:rsidRDefault="00CA4AAC">
      <w:pPr>
        <w:pStyle w:val="ListParagraph"/>
        <w:numPr>
          <w:ilvl w:val="0"/>
          <w:numId w:val="5"/>
        </w:numPr>
        <w:tabs>
          <w:tab w:val="left" w:pos="1559"/>
        </w:tabs>
        <w:ind w:left="1558" w:right="953" w:hanging="600"/>
        <w:jc w:val="both"/>
        <w:rPr>
          <w:sz w:val="24"/>
        </w:rPr>
      </w:pPr>
      <w:r>
        <w:rPr>
          <w:sz w:val="24"/>
        </w:rPr>
        <w:t>Where market operators cannot deliver the infrastructure needed, State aid may be</w:t>
      </w:r>
      <w:r>
        <w:rPr>
          <w:spacing w:val="1"/>
          <w:sz w:val="24"/>
        </w:rPr>
        <w:t xml:space="preserve"> </w:t>
      </w:r>
      <w:r>
        <w:rPr>
          <w:sz w:val="24"/>
        </w:rPr>
        <w:t>necessary</w:t>
      </w:r>
      <w:r>
        <w:rPr>
          <w:spacing w:val="1"/>
          <w:sz w:val="24"/>
        </w:rPr>
        <w:t xml:space="preserve"> </w:t>
      </w:r>
      <w:r>
        <w:rPr>
          <w:sz w:val="24"/>
        </w:rPr>
        <w:t>in</w:t>
      </w:r>
      <w:r>
        <w:rPr>
          <w:spacing w:val="1"/>
          <w:sz w:val="24"/>
        </w:rPr>
        <w:t xml:space="preserve"> </w:t>
      </w:r>
      <w:r>
        <w:rPr>
          <w:sz w:val="24"/>
        </w:rPr>
        <w:t>order</w:t>
      </w:r>
      <w:r>
        <w:rPr>
          <w:spacing w:val="1"/>
          <w:sz w:val="24"/>
        </w:rPr>
        <w:t xml:space="preserve"> </w:t>
      </w:r>
      <w:r>
        <w:rPr>
          <w:sz w:val="24"/>
        </w:rPr>
        <w:t>to</w:t>
      </w:r>
      <w:r>
        <w:rPr>
          <w:spacing w:val="1"/>
          <w:sz w:val="24"/>
        </w:rPr>
        <w:t xml:space="preserve"> </w:t>
      </w:r>
      <w:r>
        <w:rPr>
          <w:sz w:val="24"/>
        </w:rPr>
        <w:t>overcome</w:t>
      </w:r>
      <w:r>
        <w:rPr>
          <w:spacing w:val="1"/>
          <w:sz w:val="24"/>
        </w:rPr>
        <w:t xml:space="preserve"> </w:t>
      </w:r>
      <w:r>
        <w:rPr>
          <w:sz w:val="24"/>
        </w:rPr>
        <w:t>market</w:t>
      </w:r>
      <w:r>
        <w:rPr>
          <w:spacing w:val="1"/>
          <w:sz w:val="24"/>
        </w:rPr>
        <w:t xml:space="preserve"> </w:t>
      </w:r>
      <w:r>
        <w:rPr>
          <w:sz w:val="24"/>
        </w:rPr>
        <w:t>failures</w:t>
      </w:r>
      <w:r>
        <w:rPr>
          <w:spacing w:val="1"/>
          <w:sz w:val="24"/>
        </w:rPr>
        <w:t xml:space="preserve"> </w:t>
      </w:r>
      <w:r>
        <w:rPr>
          <w:sz w:val="24"/>
        </w:rPr>
        <w:t>and</w:t>
      </w:r>
      <w:r>
        <w:rPr>
          <w:spacing w:val="1"/>
          <w:sz w:val="24"/>
        </w:rPr>
        <w:t xml:space="preserve"> </w:t>
      </w:r>
      <w:r>
        <w:rPr>
          <w:sz w:val="24"/>
        </w:rPr>
        <w:t>to</w:t>
      </w:r>
      <w:r>
        <w:rPr>
          <w:spacing w:val="1"/>
          <w:sz w:val="24"/>
        </w:rPr>
        <w:t xml:space="preserve"> </w:t>
      </w:r>
      <w:r>
        <w:rPr>
          <w:sz w:val="24"/>
        </w:rPr>
        <w:t>ensure</w:t>
      </w:r>
      <w:r>
        <w:rPr>
          <w:spacing w:val="1"/>
          <w:sz w:val="24"/>
        </w:rPr>
        <w:t xml:space="preserve"> </w:t>
      </w:r>
      <w:r>
        <w:rPr>
          <w:sz w:val="24"/>
        </w:rPr>
        <w:t>that</w:t>
      </w:r>
      <w:r>
        <w:rPr>
          <w:spacing w:val="1"/>
          <w:sz w:val="24"/>
        </w:rPr>
        <w:t xml:space="preserve"> </w:t>
      </w:r>
      <w:r>
        <w:rPr>
          <w:sz w:val="24"/>
        </w:rPr>
        <w:t>the</w:t>
      </w:r>
      <w:r>
        <w:rPr>
          <w:spacing w:val="1"/>
          <w:sz w:val="24"/>
        </w:rPr>
        <w:t xml:space="preserve"> </w:t>
      </w:r>
      <w:r>
        <w:rPr>
          <w:sz w:val="24"/>
        </w:rPr>
        <w:t>Union’s</w:t>
      </w:r>
      <w:r>
        <w:rPr>
          <w:spacing w:val="1"/>
          <w:sz w:val="24"/>
        </w:rPr>
        <w:t xml:space="preserve"> </w:t>
      </w:r>
      <w:r>
        <w:rPr>
          <w:sz w:val="24"/>
        </w:rPr>
        <w:t>considerable infrastructure needs are met. One market failure that may arise in the field</w:t>
      </w:r>
      <w:r>
        <w:rPr>
          <w:spacing w:val="1"/>
          <w:sz w:val="24"/>
        </w:rPr>
        <w:t xml:space="preserve"> </w:t>
      </w:r>
      <w:r>
        <w:rPr>
          <w:sz w:val="24"/>
        </w:rPr>
        <w:t>of energy infrastructure</w:t>
      </w:r>
      <w:r>
        <w:rPr>
          <w:spacing w:val="1"/>
          <w:sz w:val="24"/>
        </w:rPr>
        <w:t xml:space="preserve"> </w:t>
      </w:r>
      <w:r>
        <w:rPr>
          <w:sz w:val="24"/>
        </w:rPr>
        <w:t>is</w:t>
      </w:r>
      <w:r>
        <w:rPr>
          <w:spacing w:val="1"/>
          <w:sz w:val="24"/>
        </w:rPr>
        <w:t xml:space="preserve"> </w:t>
      </w:r>
      <w:r>
        <w:rPr>
          <w:sz w:val="24"/>
        </w:rPr>
        <w:t>related</w:t>
      </w:r>
      <w:r>
        <w:rPr>
          <w:spacing w:val="1"/>
          <w:sz w:val="24"/>
        </w:rPr>
        <w:t xml:space="preserve"> </w:t>
      </w:r>
      <w:r>
        <w:rPr>
          <w:sz w:val="24"/>
        </w:rPr>
        <w:t>to</w:t>
      </w:r>
      <w:r>
        <w:rPr>
          <w:spacing w:val="1"/>
          <w:sz w:val="24"/>
        </w:rPr>
        <w:t xml:space="preserve"> </w:t>
      </w:r>
      <w:r>
        <w:rPr>
          <w:sz w:val="24"/>
        </w:rPr>
        <w:t>problems</w:t>
      </w:r>
      <w:r>
        <w:rPr>
          <w:spacing w:val="1"/>
          <w:sz w:val="24"/>
        </w:rPr>
        <w:t xml:space="preserve"> </w:t>
      </w:r>
      <w:r>
        <w:rPr>
          <w:sz w:val="24"/>
        </w:rPr>
        <w:t>of</w:t>
      </w:r>
      <w:r>
        <w:rPr>
          <w:spacing w:val="1"/>
          <w:sz w:val="24"/>
        </w:rPr>
        <w:t xml:space="preserve"> </w:t>
      </w:r>
      <w:r>
        <w:rPr>
          <w:sz w:val="24"/>
        </w:rPr>
        <w:t>coordination.</w:t>
      </w:r>
      <w:r>
        <w:rPr>
          <w:spacing w:val="1"/>
          <w:sz w:val="24"/>
        </w:rPr>
        <w:t xml:space="preserve"> </w:t>
      </w:r>
      <w:r>
        <w:rPr>
          <w:sz w:val="24"/>
        </w:rPr>
        <w:t>Diverging interests</w:t>
      </w:r>
      <w:r>
        <w:rPr>
          <w:spacing w:val="1"/>
          <w:sz w:val="24"/>
        </w:rPr>
        <w:t xml:space="preserve"> </w:t>
      </w:r>
      <w:r>
        <w:rPr>
          <w:sz w:val="24"/>
        </w:rPr>
        <w:t>among investors, uncertainty about the collaborative outcome and network effects may</w:t>
      </w:r>
      <w:r>
        <w:rPr>
          <w:spacing w:val="1"/>
          <w:sz w:val="24"/>
        </w:rPr>
        <w:t xml:space="preserve"> </w:t>
      </w:r>
      <w:r>
        <w:rPr>
          <w:sz w:val="24"/>
        </w:rPr>
        <w:t>prevent the development of a project or its effective design. At the same time, energy</w:t>
      </w:r>
      <w:r>
        <w:rPr>
          <w:spacing w:val="1"/>
          <w:sz w:val="24"/>
        </w:rPr>
        <w:t xml:space="preserve"> </w:t>
      </w:r>
      <w:r>
        <w:rPr>
          <w:sz w:val="24"/>
        </w:rPr>
        <w:t>infrastructure may generate substantial positive externalities, whereby the costs and</w:t>
      </w:r>
      <w:r>
        <w:rPr>
          <w:spacing w:val="1"/>
          <w:sz w:val="24"/>
        </w:rPr>
        <w:t xml:space="preserve"> </w:t>
      </w:r>
      <w:r>
        <w:rPr>
          <w:sz w:val="24"/>
        </w:rPr>
        <w:t>benefits of the infrastructure may occur asymmetrically among the different market</w:t>
      </w:r>
      <w:r>
        <w:rPr>
          <w:spacing w:val="1"/>
          <w:sz w:val="24"/>
        </w:rPr>
        <w:t xml:space="preserve"> </w:t>
      </w:r>
      <w:r>
        <w:rPr>
          <w:sz w:val="24"/>
        </w:rPr>
        <w:t>participants and Member States. The Commission therefore considers that aid to energy</w:t>
      </w:r>
      <w:r>
        <w:rPr>
          <w:spacing w:val="-57"/>
          <w:sz w:val="24"/>
        </w:rPr>
        <w:t xml:space="preserve"> </w:t>
      </w:r>
      <w:r>
        <w:rPr>
          <w:sz w:val="24"/>
        </w:rPr>
        <w:t>infrastructure can be beneficial to the internal market by contributing to addressing thee</w:t>
      </w:r>
      <w:r>
        <w:rPr>
          <w:spacing w:val="-57"/>
          <w:sz w:val="24"/>
        </w:rPr>
        <w:t xml:space="preserve"> </w:t>
      </w:r>
      <w:r>
        <w:rPr>
          <w:sz w:val="24"/>
        </w:rPr>
        <w:t>market failures. This is particularly true for infrastructure projects having a cross-border</w:t>
      </w:r>
      <w:r>
        <w:rPr>
          <w:spacing w:val="-57"/>
          <w:sz w:val="24"/>
        </w:rPr>
        <w:t xml:space="preserve"> </w:t>
      </w:r>
      <w:r>
        <w:rPr>
          <w:sz w:val="24"/>
        </w:rPr>
        <w:t>impact such as Projects of Common Interest, as defined by Article 4 of Regulation (EC)</w:t>
      </w:r>
      <w:r>
        <w:rPr>
          <w:spacing w:val="-57"/>
          <w:sz w:val="24"/>
        </w:rPr>
        <w:t xml:space="preserve"> </w:t>
      </w:r>
      <w:r>
        <w:rPr>
          <w:sz w:val="24"/>
        </w:rPr>
        <w:t>No 347/2013.</w:t>
      </w:r>
    </w:p>
    <w:p w14:paraId="2C8F9F2B" w14:textId="77777777" w:rsidR="004B799C" w:rsidRDefault="004B799C">
      <w:pPr>
        <w:pStyle w:val="BodyText"/>
        <w:spacing w:before="11"/>
        <w:rPr>
          <w:sz w:val="20"/>
        </w:rPr>
      </w:pPr>
    </w:p>
    <w:p w14:paraId="1CDA0B9E" w14:textId="77777777" w:rsidR="004B799C" w:rsidRDefault="00CA4AAC">
      <w:pPr>
        <w:ind w:left="1525"/>
        <w:rPr>
          <w:i/>
          <w:sz w:val="24"/>
        </w:rPr>
      </w:pPr>
      <w:r>
        <w:rPr>
          <w:noProof/>
        </w:rPr>
        <w:drawing>
          <wp:anchor distT="0" distB="0" distL="0" distR="0" simplePos="0" relativeHeight="15801856" behindDoc="0" locked="0" layoutInCell="1" allowOverlap="1" wp14:anchorId="2F7CFACB" wp14:editId="68AE0ED1">
            <wp:simplePos x="0" y="0"/>
            <wp:positionH relativeFrom="page">
              <wp:posOffset>903743</wp:posOffset>
            </wp:positionH>
            <wp:positionV relativeFrom="paragraph">
              <wp:posOffset>39631</wp:posOffset>
            </wp:positionV>
            <wp:extent cx="297930" cy="107346"/>
            <wp:effectExtent l="0" t="0" r="0" b="0"/>
            <wp:wrapNone/>
            <wp:docPr id="187" name="image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image86.png"/>
                    <pic:cNvPicPr/>
                  </pic:nvPicPr>
                  <pic:blipFill>
                    <a:blip r:embed="rId111" cstate="print"/>
                    <a:stretch>
                      <a:fillRect/>
                    </a:stretch>
                  </pic:blipFill>
                  <pic:spPr>
                    <a:xfrm>
                      <a:off x="0" y="0"/>
                      <a:ext cx="297930" cy="107346"/>
                    </a:xfrm>
                    <a:prstGeom prst="rect">
                      <a:avLst/>
                    </a:prstGeom>
                  </pic:spPr>
                </pic:pic>
              </a:graphicData>
            </a:graphic>
          </wp:anchor>
        </w:drawing>
      </w:r>
      <w:bookmarkStart w:id="198" w:name="_bookmark183"/>
      <w:bookmarkEnd w:id="198"/>
      <w:r>
        <w:rPr>
          <w:i/>
          <w:sz w:val="24"/>
        </w:rPr>
        <w:t>Scope</w:t>
      </w:r>
    </w:p>
    <w:p w14:paraId="73FC5B73" w14:textId="77777777" w:rsidR="004B799C" w:rsidRDefault="004B799C">
      <w:pPr>
        <w:pStyle w:val="BodyText"/>
        <w:spacing w:before="10"/>
        <w:rPr>
          <w:i/>
          <w:sz w:val="20"/>
        </w:rPr>
      </w:pPr>
    </w:p>
    <w:p w14:paraId="334D4DAE" w14:textId="77777777" w:rsidR="004B799C" w:rsidRDefault="00CA4AAC">
      <w:pPr>
        <w:pStyle w:val="ListParagraph"/>
        <w:numPr>
          <w:ilvl w:val="0"/>
          <w:numId w:val="5"/>
        </w:numPr>
        <w:tabs>
          <w:tab w:val="left" w:pos="1559"/>
        </w:tabs>
        <w:ind w:left="1558" w:right="955" w:hanging="600"/>
        <w:jc w:val="both"/>
        <w:rPr>
          <w:sz w:val="24"/>
        </w:rPr>
      </w:pPr>
      <w:r>
        <w:rPr>
          <w:sz w:val="24"/>
        </w:rPr>
        <w:t>This Section applies to support for the construction or upgrade of energy infrastructure,</w:t>
      </w:r>
      <w:r>
        <w:rPr>
          <w:spacing w:val="1"/>
          <w:sz w:val="24"/>
        </w:rPr>
        <w:t xml:space="preserve"> </w:t>
      </w:r>
      <w:r>
        <w:rPr>
          <w:sz w:val="24"/>
        </w:rPr>
        <w:t xml:space="preserve">as defined in Section </w:t>
      </w:r>
      <w:hyperlink w:anchor="_bookmark5" w:history="1">
        <w:r>
          <w:rPr>
            <w:sz w:val="24"/>
          </w:rPr>
          <w:t>2.4</w:t>
        </w:r>
      </w:hyperlink>
      <w:r>
        <w:rPr>
          <w:sz w:val="24"/>
        </w:rPr>
        <w:t xml:space="preserve">, point </w:t>
      </w:r>
      <w:hyperlink w:anchor="_bookmark6" w:history="1">
        <w:r>
          <w:rPr>
            <w:sz w:val="24"/>
          </w:rPr>
          <w:t xml:space="preserve">18 </w:t>
        </w:r>
      </w:hyperlink>
      <w:hyperlink w:anchor="_bookmark7" w:history="1">
        <w:r>
          <w:rPr>
            <w:sz w:val="24"/>
          </w:rPr>
          <w:t>(35)</w:t>
        </w:r>
      </w:hyperlink>
      <w:r>
        <w:rPr>
          <w:sz w:val="24"/>
        </w:rPr>
        <w:t>. Unless the project is excluded from State aid</w:t>
      </w:r>
      <w:r>
        <w:rPr>
          <w:spacing w:val="1"/>
          <w:sz w:val="24"/>
        </w:rPr>
        <w:t xml:space="preserve"> </w:t>
      </w:r>
      <w:r>
        <w:rPr>
          <w:sz w:val="24"/>
        </w:rPr>
        <w:t>control</w:t>
      </w:r>
      <w:r>
        <w:rPr>
          <w:spacing w:val="-1"/>
          <w:sz w:val="24"/>
        </w:rPr>
        <w:t xml:space="preserve"> </w:t>
      </w:r>
      <w:r>
        <w:rPr>
          <w:sz w:val="24"/>
        </w:rPr>
        <w:t>(see</w:t>
      </w:r>
      <w:r>
        <w:rPr>
          <w:spacing w:val="-1"/>
          <w:sz w:val="24"/>
        </w:rPr>
        <w:t xml:space="preserve"> </w:t>
      </w:r>
      <w:r>
        <w:rPr>
          <w:sz w:val="24"/>
        </w:rPr>
        <w:t xml:space="preserve">point </w:t>
      </w:r>
      <w:hyperlink w:anchor="_bookmark184" w:history="1">
        <w:r>
          <w:rPr>
            <w:sz w:val="24"/>
          </w:rPr>
          <w:t>331</w:t>
        </w:r>
      </w:hyperlink>
      <w:r>
        <w:rPr>
          <w:sz w:val="24"/>
        </w:rPr>
        <w:t>), the</w:t>
      </w:r>
      <w:r>
        <w:rPr>
          <w:spacing w:val="-2"/>
          <w:sz w:val="24"/>
        </w:rPr>
        <w:t xml:space="preserve"> </w:t>
      </w:r>
      <w:r>
        <w:rPr>
          <w:sz w:val="24"/>
        </w:rPr>
        <w:t>Commission will assess</w:t>
      </w:r>
      <w:r>
        <w:rPr>
          <w:spacing w:val="-1"/>
          <w:sz w:val="24"/>
        </w:rPr>
        <w:t xml:space="preserve"> </w:t>
      </w:r>
      <w:r>
        <w:rPr>
          <w:sz w:val="24"/>
        </w:rPr>
        <w:t>it as set out in this Section.</w:t>
      </w:r>
    </w:p>
    <w:p w14:paraId="37A9CC47" w14:textId="77777777" w:rsidR="004B799C" w:rsidRDefault="004B799C">
      <w:pPr>
        <w:pStyle w:val="BodyText"/>
        <w:spacing w:before="10"/>
        <w:rPr>
          <w:sz w:val="20"/>
        </w:rPr>
      </w:pPr>
    </w:p>
    <w:p w14:paraId="080E7EE3" w14:textId="77777777" w:rsidR="004B799C" w:rsidRDefault="00CA4AAC">
      <w:pPr>
        <w:pStyle w:val="ListParagraph"/>
        <w:numPr>
          <w:ilvl w:val="0"/>
          <w:numId w:val="5"/>
        </w:numPr>
        <w:tabs>
          <w:tab w:val="left" w:pos="1559"/>
        </w:tabs>
        <w:ind w:left="1558" w:right="953" w:hanging="600"/>
        <w:jc w:val="both"/>
        <w:rPr>
          <w:sz w:val="24"/>
        </w:rPr>
      </w:pPr>
      <w:bookmarkStart w:id="199" w:name="_bookmark184"/>
      <w:bookmarkEnd w:id="199"/>
      <w:r>
        <w:rPr>
          <w:sz w:val="24"/>
        </w:rPr>
        <w:t>Energy infrastructure investments which are made within the framework of a legal</w:t>
      </w:r>
      <w:r>
        <w:rPr>
          <w:spacing w:val="1"/>
          <w:sz w:val="24"/>
        </w:rPr>
        <w:t xml:space="preserve"> </w:t>
      </w:r>
      <w:r>
        <w:rPr>
          <w:sz w:val="24"/>
        </w:rPr>
        <w:t>monopoly are not subject to State aid rules. In the energy sector, this is particularly</w:t>
      </w:r>
      <w:r>
        <w:rPr>
          <w:spacing w:val="1"/>
          <w:sz w:val="24"/>
        </w:rPr>
        <w:t xml:space="preserve"> </w:t>
      </w:r>
      <w:r>
        <w:rPr>
          <w:sz w:val="24"/>
        </w:rPr>
        <w:t>relevant</w:t>
      </w:r>
      <w:r>
        <w:rPr>
          <w:spacing w:val="1"/>
          <w:sz w:val="24"/>
        </w:rPr>
        <w:t xml:space="preserve"> </w:t>
      </w:r>
      <w:r>
        <w:rPr>
          <w:sz w:val="24"/>
        </w:rPr>
        <w:t>for</w:t>
      </w:r>
      <w:r>
        <w:rPr>
          <w:spacing w:val="1"/>
          <w:sz w:val="24"/>
        </w:rPr>
        <w:t xml:space="preserve"> </w:t>
      </w:r>
      <w:r>
        <w:rPr>
          <w:sz w:val="24"/>
        </w:rPr>
        <w:t>those</w:t>
      </w:r>
      <w:r>
        <w:rPr>
          <w:spacing w:val="1"/>
          <w:sz w:val="24"/>
        </w:rPr>
        <w:t xml:space="preserve"> </w:t>
      </w:r>
      <w:r>
        <w:rPr>
          <w:sz w:val="24"/>
        </w:rPr>
        <w:t>Member</w:t>
      </w:r>
      <w:r>
        <w:rPr>
          <w:spacing w:val="1"/>
          <w:sz w:val="24"/>
        </w:rPr>
        <w:t xml:space="preserve"> </w:t>
      </w:r>
      <w:r>
        <w:rPr>
          <w:sz w:val="24"/>
        </w:rPr>
        <w:t>States</w:t>
      </w:r>
      <w:r>
        <w:rPr>
          <w:spacing w:val="1"/>
          <w:sz w:val="24"/>
        </w:rPr>
        <w:t xml:space="preserve"> </w:t>
      </w:r>
      <w:r>
        <w:rPr>
          <w:sz w:val="24"/>
        </w:rPr>
        <w:t>where</w:t>
      </w:r>
      <w:r>
        <w:rPr>
          <w:spacing w:val="1"/>
          <w:sz w:val="24"/>
        </w:rPr>
        <w:t xml:space="preserve"> </w:t>
      </w:r>
      <w:r>
        <w:rPr>
          <w:sz w:val="24"/>
        </w:rPr>
        <w:t>the</w:t>
      </w:r>
      <w:r>
        <w:rPr>
          <w:spacing w:val="1"/>
          <w:sz w:val="24"/>
        </w:rPr>
        <w:t xml:space="preserve"> </w:t>
      </w:r>
      <w:r>
        <w:rPr>
          <w:sz w:val="24"/>
        </w:rPr>
        <w:t>construction</w:t>
      </w:r>
      <w:r>
        <w:rPr>
          <w:spacing w:val="1"/>
          <w:sz w:val="24"/>
        </w:rPr>
        <w:t xml:space="preserve"> </w:t>
      </w:r>
      <w:r>
        <w:rPr>
          <w:sz w:val="24"/>
        </w:rPr>
        <w:t>and</w:t>
      </w:r>
      <w:r>
        <w:rPr>
          <w:spacing w:val="1"/>
          <w:sz w:val="24"/>
        </w:rPr>
        <w:t xml:space="preserve"> </w:t>
      </w:r>
      <w:r>
        <w:rPr>
          <w:sz w:val="24"/>
        </w:rPr>
        <w:t>operation</w:t>
      </w:r>
      <w:r>
        <w:rPr>
          <w:spacing w:val="1"/>
          <w:sz w:val="24"/>
        </w:rPr>
        <w:t xml:space="preserve"> </w:t>
      </w:r>
      <w:r>
        <w:rPr>
          <w:sz w:val="24"/>
        </w:rPr>
        <w:t>of</w:t>
      </w:r>
      <w:r>
        <w:rPr>
          <w:spacing w:val="1"/>
          <w:sz w:val="24"/>
        </w:rPr>
        <w:t xml:space="preserve"> </w:t>
      </w:r>
      <w:r>
        <w:rPr>
          <w:sz w:val="24"/>
        </w:rPr>
        <w:t>certain</w:t>
      </w:r>
      <w:r>
        <w:rPr>
          <w:spacing w:val="-57"/>
          <w:sz w:val="24"/>
        </w:rPr>
        <w:t xml:space="preserve"> </w:t>
      </w:r>
      <w:r>
        <w:rPr>
          <w:sz w:val="24"/>
        </w:rPr>
        <w:t>infrastructures is</w:t>
      </w:r>
      <w:r>
        <w:rPr>
          <w:spacing w:val="-1"/>
          <w:sz w:val="24"/>
        </w:rPr>
        <w:t xml:space="preserve"> </w:t>
      </w:r>
      <w:r>
        <w:rPr>
          <w:sz w:val="24"/>
        </w:rPr>
        <w:t>exclusively</w:t>
      </w:r>
      <w:r>
        <w:rPr>
          <w:spacing w:val="-5"/>
          <w:sz w:val="24"/>
        </w:rPr>
        <w:t xml:space="preserve"> </w:t>
      </w:r>
      <w:r>
        <w:rPr>
          <w:sz w:val="24"/>
        </w:rPr>
        <w:t>reserved</w:t>
      </w:r>
      <w:r>
        <w:rPr>
          <w:spacing w:val="2"/>
          <w:sz w:val="24"/>
        </w:rPr>
        <w:t xml:space="preserve"> </w:t>
      </w:r>
      <w:r>
        <w:rPr>
          <w:sz w:val="24"/>
        </w:rPr>
        <w:t>by</w:t>
      </w:r>
      <w:r>
        <w:rPr>
          <w:spacing w:val="-5"/>
          <w:sz w:val="24"/>
        </w:rPr>
        <w:t xml:space="preserve"> </w:t>
      </w:r>
      <w:r>
        <w:rPr>
          <w:sz w:val="24"/>
        </w:rPr>
        <w:t>law</w:t>
      </w:r>
      <w:r>
        <w:rPr>
          <w:spacing w:val="1"/>
          <w:sz w:val="24"/>
        </w:rPr>
        <w:t xml:space="preserve"> </w:t>
      </w:r>
      <w:r>
        <w:rPr>
          <w:sz w:val="24"/>
        </w:rPr>
        <w:t>for the TSO or</w:t>
      </w:r>
      <w:r>
        <w:rPr>
          <w:spacing w:val="-2"/>
          <w:sz w:val="24"/>
        </w:rPr>
        <w:t xml:space="preserve"> </w:t>
      </w:r>
      <w:r>
        <w:rPr>
          <w:sz w:val="24"/>
        </w:rPr>
        <w:t>DSO.</w:t>
      </w:r>
    </w:p>
    <w:p w14:paraId="2F267BB2" w14:textId="77777777" w:rsidR="004B799C" w:rsidRDefault="004B799C">
      <w:pPr>
        <w:pStyle w:val="BodyText"/>
        <w:spacing w:before="10"/>
        <w:rPr>
          <w:sz w:val="20"/>
        </w:rPr>
      </w:pPr>
    </w:p>
    <w:p w14:paraId="72641C1A" w14:textId="77777777" w:rsidR="004B799C" w:rsidRDefault="00CA4AAC">
      <w:pPr>
        <w:pStyle w:val="ListParagraph"/>
        <w:numPr>
          <w:ilvl w:val="0"/>
          <w:numId w:val="5"/>
        </w:numPr>
        <w:tabs>
          <w:tab w:val="left" w:pos="1559"/>
        </w:tabs>
        <w:ind w:left="1558" w:right="957" w:hanging="600"/>
        <w:jc w:val="both"/>
        <w:rPr>
          <w:sz w:val="24"/>
        </w:rPr>
      </w:pPr>
      <w:bookmarkStart w:id="200" w:name="_bookmark185"/>
      <w:bookmarkEnd w:id="200"/>
      <w:r>
        <w:rPr>
          <w:sz w:val="24"/>
        </w:rPr>
        <w:t>The</w:t>
      </w:r>
      <w:r>
        <w:rPr>
          <w:spacing w:val="1"/>
          <w:sz w:val="24"/>
        </w:rPr>
        <w:t xml:space="preserve"> </w:t>
      </w:r>
      <w:r>
        <w:rPr>
          <w:sz w:val="24"/>
        </w:rPr>
        <w:t>Commission</w:t>
      </w:r>
      <w:r>
        <w:rPr>
          <w:spacing w:val="1"/>
          <w:sz w:val="24"/>
        </w:rPr>
        <w:t xml:space="preserve"> </w:t>
      </w:r>
      <w:r>
        <w:rPr>
          <w:sz w:val="24"/>
        </w:rPr>
        <w:t>considers</w:t>
      </w:r>
      <w:r>
        <w:rPr>
          <w:spacing w:val="1"/>
          <w:sz w:val="24"/>
        </w:rPr>
        <w:t xml:space="preserve"> </w:t>
      </w:r>
      <w:r>
        <w:rPr>
          <w:sz w:val="24"/>
        </w:rPr>
        <w:t>that</w:t>
      </w:r>
      <w:r>
        <w:rPr>
          <w:spacing w:val="1"/>
          <w:sz w:val="24"/>
        </w:rPr>
        <w:t xml:space="preserve"> </w:t>
      </w:r>
      <w:r>
        <w:rPr>
          <w:sz w:val="24"/>
        </w:rPr>
        <w:t>a</w:t>
      </w:r>
      <w:r>
        <w:rPr>
          <w:spacing w:val="1"/>
          <w:sz w:val="24"/>
        </w:rPr>
        <w:t xml:space="preserve"> </w:t>
      </w:r>
      <w:r>
        <w:rPr>
          <w:sz w:val="24"/>
        </w:rPr>
        <w:t>legal</w:t>
      </w:r>
      <w:r>
        <w:rPr>
          <w:spacing w:val="1"/>
          <w:sz w:val="24"/>
        </w:rPr>
        <w:t xml:space="preserve"> </w:t>
      </w:r>
      <w:r>
        <w:rPr>
          <w:sz w:val="24"/>
        </w:rPr>
        <w:t>monopoly</w:t>
      </w:r>
      <w:r>
        <w:rPr>
          <w:spacing w:val="1"/>
          <w:sz w:val="24"/>
        </w:rPr>
        <w:t xml:space="preserve"> </w:t>
      </w:r>
      <w:r>
        <w:rPr>
          <w:sz w:val="24"/>
        </w:rPr>
        <w:t>which</w:t>
      </w:r>
      <w:r>
        <w:rPr>
          <w:spacing w:val="1"/>
          <w:sz w:val="24"/>
        </w:rPr>
        <w:t xml:space="preserve"> </w:t>
      </w:r>
      <w:r>
        <w:rPr>
          <w:sz w:val="24"/>
        </w:rPr>
        <w:t>excludes</w:t>
      </w:r>
      <w:r>
        <w:rPr>
          <w:spacing w:val="1"/>
          <w:sz w:val="24"/>
        </w:rPr>
        <w:t xml:space="preserve"> </w:t>
      </w:r>
      <w:r>
        <w:rPr>
          <w:sz w:val="24"/>
        </w:rPr>
        <w:t>distortions</w:t>
      </w:r>
      <w:r>
        <w:rPr>
          <w:spacing w:val="1"/>
          <w:sz w:val="24"/>
        </w:rPr>
        <w:t xml:space="preserve"> </w:t>
      </w:r>
      <w:r>
        <w:rPr>
          <w:sz w:val="24"/>
        </w:rPr>
        <w:t>of</w:t>
      </w:r>
      <w:r>
        <w:rPr>
          <w:spacing w:val="1"/>
          <w:sz w:val="24"/>
        </w:rPr>
        <w:t xml:space="preserve"> </w:t>
      </w:r>
      <w:r>
        <w:rPr>
          <w:sz w:val="24"/>
        </w:rPr>
        <w:t>competition</w:t>
      </w:r>
      <w:r>
        <w:rPr>
          <w:spacing w:val="-1"/>
          <w:sz w:val="24"/>
        </w:rPr>
        <w:t xml:space="preserve"> </w:t>
      </w:r>
      <w:r>
        <w:rPr>
          <w:sz w:val="24"/>
        </w:rPr>
        <w:t>exists where</w:t>
      </w:r>
      <w:r>
        <w:rPr>
          <w:spacing w:val="-2"/>
          <w:sz w:val="24"/>
        </w:rPr>
        <w:t xml:space="preserve"> </w:t>
      </w:r>
      <w:r>
        <w:rPr>
          <w:sz w:val="24"/>
        </w:rPr>
        <w:t>the following</w:t>
      </w:r>
      <w:r>
        <w:rPr>
          <w:spacing w:val="-3"/>
          <w:sz w:val="24"/>
        </w:rPr>
        <w:t xml:space="preserve"> </w:t>
      </w:r>
      <w:r>
        <w:rPr>
          <w:sz w:val="24"/>
        </w:rPr>
        <w:t>cumulative</w:t>
      </w:r>
      <w:r>
        <w:rPr>
          <w:spacing w:val="-1"/>
          <w:sz w:val="24"/>
        </w:rPr>
        <w:t xml:space="preserve"> </w:t>
      </w:r>
      <w:r>
        <w:rPr>
          <w:sz w:val="24"/>
        </w:rPr>
        <w:t>conditions</w:t>
      </w:r>
      <w:r>
        <w:rPr>
          <w:spacing w:val="-1"/>
          <w:sz w:val="24"/>
        </w:rPr>
        <w:t xml:space="preserve"> </w:t>
      </w:r>
      <w:r>
        <w:rPr>
          <w:sz w:val="24"/>
        </w:rPr>
        <w:t>are</w:t>
      </w:r>
      <w:r>
        <w:rPr>
          <w:spacing w:val="2"/>
          <w:sz w:val="24"/>
        </w:rPr>
        <w:t xml:space="preserve"> </w:t>
      </w:r>
      <w:r>
        <w:rPr>
          <w:sz w:val="24"/>
        </w:rPr>
        <w:t>met:</w:t>
      </w:r>
    </w:p>
    <w:p w14:paraId="0596F361" w14:textId="77777777" w:rsidR="004B799C" w:rsidRDefault="004B799C">
      <w:pPr>
        <w:pStyle w:val="BodyText"/>
        <w:spacing w:before="11"/>
        <w:rPr>
          <w:sz w:val="20"/>
        </w:rPr>
      </w:pPr>
    </w:p>
    <w:p w14:paraId="0B03934D" w14:textId="77777777" w:rsidR="004B799C" w:rsidRDefault="00CA4AAC">
      <w:pPr>
        <w:pStyle w:val="ListParagraph"/>
        <w:numPr>
          <w:ilvl w:val="1"/>
          <w:numId w:val="5"/>
        </w:numPr>
        <w:tabs>
          <w:tab w:val="left" w:pos="2092"/>
        </w:tabs>
        <w:ind w:right="957"/>
        <w:jc w:val="both"/>
        <w:rPr>
          <w:sz w:val="24"/>
        </w:rPr>
      </w:pPr>
      <w:r>
        <w:rPr>
          <w:sz w:val="24"/>
        </w:rPr>
        <w:t>the construction and operation of the infrastructure is subject to a legal monopoly</w:t>
      </w:r>
      <w:r>
        <w:rPr>
          <w:spacing w:val="1"/>
          <w:sz w:val="24"/>
        </w:rPr>
        <w:t xml:space="preserve"> </w:t>
      </w:r>
      <w:r>
        <w:rPr>
          <w:sz w:val="24"/>
        </w:rPr>
        <w:t>established in compliance with Union law; this is the case where the TSO/DSO is</w:t>
      </w:r>
      <w:r>
        <w:rPr>
          <w:spacing w:val="1"/>
          <w:sz w:val="24"/>
        </w:rPr>
        <w:t xml:space="preserve"> </w:t>
      </w:r>
      <w:r>
        <w:rPr>
          <w:sz w:val="24"/>
        </w:rPr>
        <w:t>legally the only entity entitled to make a certain type of investment and no other</w:t>
      </w:r>
      <w:r>
        <w:rPr>
          <w:spacing w:val="1"/>
          <w:sz w:val="24"/>
        </w:rPr>
        <w:t xml:space="preserve"> </w:t>
      </w:r>
      <w:r>
        <w:rPr>
          <w:sz w:val="24"/>
        </w:rPr>
        <w:t>entity</w:t>
      </w:r>
      <w:r>
        <w:rPr>
          <w:spacing w:val="-5"/>
          <w:sz w:val="24"/>
        </w:rPr>
        <w:t xml:space="preserve"> </w:t>
      </w:r>
      <w:r>
        <w:rPr>
          <w:sz w:val="24"/>
        </w:rPr>
        <w:t>can operate an</w:t>
      </w:r>
      <w:r>
        <w:rPr>
          <w:spacing w:val="2"/>
          <w:sz w:val="24"/>
        </w:rPr>
        <w:t xml:space="preserve"> </w:t>
      </w:r>
      <w:r>
        <w:rPr>
          <w:sz w:val="24"/>
        </w:rPr>
        <w:t>alternative</w:t>
      </w:r>
      <w:r>
        <w:rPr>
          <w:spacing w:val="-1"/>
          <w:sz w:val="24"/>
        </w:rPr>
        <w:t xml:space="preserve"> </w:t>
      </w:r>
      <w:r>
        <w:rPr>
          <w:sz w:val="24"/>
        </w:rPr>
        <w:t>network</w:t>
      </w:r>
      <w:r>
        <w:rPr>
          <w:sz w:val="24"/>
          <w:vertAlign w:val="superscript"/>
        </w:rPr>
        <w:t>114</w:t>
      </w:r>
      <w:r>
        <w:rPr>
          <w:sz w:val="24"/>
        </w:rPr>
        <w:t>;</w:t>
      </w:r>
    </w:p>
    <w:p w14:paraId="2336BA41" w14:textId="77777777" w:rsidR="004B799C" w:rsidRDefault="00CA4AAC">
      <w:pPr>
        <w:pStyle w:val="ListParagraph"/>
        <w:numPr>
          <w:ilvl w:val="1"/>
          <w:numId w:val="5"/>
        </w:numPr>
        <w:tabs>
          <w:tab w:val="left" w:pos="2092"/>
        </w:tabs>
        <w:spacing w:before="240"/>
        <w:ind w:right="959"/>
        <w:jc w:val="both"/>
        <w:rPr>
          <w:sz w:val="24"/>
        </w:rPr>
      </w:pPr>
      <w:r>
        <w:rPr>
          <w:sz w:val="24"/>
        </w:rPr>
        <w:t>the legal monopoly not only excludes competition on the market, but also for the</w:t>
      </w:r>
      <w:r>
        <w:rPr>
          <w:spacing w:val="1"/>
          <w:sz w:val="24"/>
        </w:rPr>
        <w:t xml:space="preserve"> </w:t>
      </w:r>
      <w:r>
        <w:rPr>
          <w:sz w:val="24"/>
        </w:rPr>
        <w:t>market, in that</w:t>
      </w:r>
      <w:r>
        <w:rPr>
          <w:spacing w:val="1"/>
          <w:sz w:val="24"/>
        </w:rPr>
        <w:t xml:space="preserve"> </w:t>
      </w:r>
      <w:r>
        <w:rPr>
          <w:sz w:val="24"/>
        </w:rPr>
        <w:t>it excludes any possible competition to become the</w:t>
      </w:r>
      <w:r>
        <w:rPr>
          <w:spacing w:val="1"/>
          <w:sz w:val="24"/>
        </w:rPr>
        <w:t xml:space="preserve"> </w:t>
      </w:r>
      <w:r>
        <w:rPr>
          <w:sz w:val="24"/>
        </w:rPr>
        <w:t>exclusive</w:t>
      </w:r>
      <w:r>
        <w:rPr>
          <w:spacing w:val="1"/>
          <w:sz w:val="24"/>
        </w:rPr>
        <w:t xml:space="preserve"> </w:t>
      </w:r>
      <w:r>
        <w:rPr>
          <w:sz w:val="24"/>
        </w:rPr>
        <w:t>operator of</w:t>
      </w:r>
      <w:r>
        <w:rPr>
          <w:spacing w:val="-1"/>
          <w:sz w:val="24"/>
        </w:rPr>
        <w:t xml:space="preserve"> </w:t>
      </w:r>
      <w:r>
        <w:rPr>
          <w:sz w:val="24"/>
        </w:rPr>
        <w:t>the</w:t>
      </w:r>
      <w:r>
        <w:rPr>
          <w:spacing w:val="-1"/>
          <w:sz w:val="24"/>
        </w:rPr>
        <w:t xml:space="preserve"> </w:t>
      </w:r>
      <w:r>
        <w:rPr>
          <w:sz w:val="24"/>
        </w:rPr>
        <w:t>infrastructure</w:t>
      </w:r>
      <w:r>
        <w:rPr>
          <w:spacing w:val="-2"/>
          <w:sz w:val="24"/>
        </w:rPr>
        <w:t xml:space="preserve"> </w:t>
      </w:r>
      <w:r>
        <w:rPr>
          <w:sz w:val="24"/>
        </w:rPr>
        <w:t>in question;</w:t>
      </w:r>
    </w:p>
    <w:p w14:paraId="05941BD2" w14:textId="77777777" w:rsidR="004B799C" w:rsidRDefault="004B799C">
      <w:pPr>
        <w:pStyle w:val="BodyText"/>
        <w:spacing w:before="10"/>
        <w:rPr>
          <w:sz w:val="20"/>
        </w:rPr>
      </w:pPr>
    </w:p>
    <w:p w14:paraId="1DFBF05A" w14:textId="77777777" w:rsidR="004B799C" w:rsidRDefault="00CA4AAC">
      <w:pPr>
        <w:pStyle w:val="ListParagraph"/>
        <w:numPr>
          <w:ilvl w:val="1"/>
          <w:numId w:val="5"/>
        </w:numPr>
        <w:tabs>
          <w:tab w:val="left" w:pos="2091"/>
          <w:tab w:val="left" w:pos="2092"/>
        </w:tabs>
        <w:rPr>
          <w:sz w:val="24"/>
        </w:rPr>
      </w:pPr>
      <w:r>
        <w:rPr>
          <w:sz w:val="24"/>
        </w:rPr>
        <w:t>the</w:t>
      </w:r>
      <w:r>
        <w:rPr>
          <w:spacing w:val="-1"/>
          <w:sz w:val="24"/>
        </w:rPr>
        <w:t xml:space="preserve"> </w:t>
      </w:r>
      <w:r>
        <w:rPr>
          <w:sz w:val="24"/>
        </w:rPr>
        <w:t>service</w:t>
      </w:r>
      <w:r>
        <w:rPr>
          <w:spacing w:val="-2"/>
          <w:sz w:val="24"/>
        </w:rPr>
        <w:t xml:space="preserve"> </w:t>
      </w:r>
      <w:r>
        <w:rPr>
          <w:sz w:val="24"/>
        </w:rPr>
        <w:t>is</w:t>
      </w:r>
      <w:r>
        <w:rPr>
          <w:spacing w:val="-1"/>
          <w:sz w:val="24"/>
        </w:rPr>
        <w:t xml:space="preserve"> </w:t>
      </w:r>
      <w:r>
        <w:rPr>
          <w:sz w:val="24"/>
        </w:rPr>
        <w:t>not</w:t>
      </w:r>
      <w:r>
        <w:rPr>
          <w:spacing w:val="-1"/>
          <w:sz w:val="24"/>
        </w:rPr>
        <w:t xml:space="preserve"> </w:t>
      </w:r>
      <w:r>
        <w:rPr>
          <w:sz w:val="24"/>
        </w:rPr>
        <w:t>in</w:t>
      </w:r>
      <w:r>
        <w:rPr>
          <w:spacing w:val="-1"/>
          <w:sz w:val="24"/>
        </w:rPr>
        <w:t xml:space="preserve"> </w:t>
      </w:r>
      <w:r>
        <w:rPr>
          <w:sz w:val="24"/>
        </w:rPr>
        <w:t>competition</w:t>
      </w:r>
      <w:r>
        <w:rPr>
          <w:spacing w:val="-1"/>
          <w:sz w:val="24"/>
        </w:rPr>
        <w:t xml:space="preserve"> </w:t>
      </w:r>
      <w:r>
        <w:rPr>
          <w:sz w:val="24"/>
        </w:rPr>
        <w:t>with</w:t>
      </w:r>
      <w:r>
        <w:rPr>
          <w:spacing w:val="-1"/>
          <w:sz w:val="24"/>
        </w:rPr>
        <w:t xml:space="preserve"> </w:t>
      </w:r>
      <w:r>
        <w:rPr>
          <w:sz w:val="24"/>
        </w:rPr>
        <w:t>other services;</w:t>
      </w:r>
    </w:p>
    <w:p w14:paraId="654074D9" w14:textId="77777777" w:rsidR="004B799C" w:rsidRDefault="004B799C">
      <w:pPr>
        <w:pStyle w:val="BodyText"/>
        <w:rPr>
          <w:sz w:val="20"/>
        </w:rPr>
      </w:pPr>
    </w:p>
    <w:p w14:paraId="74CFA5F6" w14:textId="77777777" w:rsidR="004B799C" w:rsidRDefault="004B799C">
      <w:pPr>
        <w:pStyle w:val="BodyText"/>
        <w:rPr>
          <w:sz w:val="20"/>
        </w:rPr>
      </w:pPr>
    </w:p>
    <w:p w14:paraId="5D1EB53E" w14:textId="1CD666A8" w:rsidR="004B799C" w:rsidRDefault="00161D3B">
      <w:pPr>
        <w:pStyle w:val="BodyText"/>
        <w:spacing w:before="1"/>
        <w:rPr>
          <w:sz w:val="14"/>
        </w:rPr>
      </w:pPr>
      <w:r>
        <w:rPr>
          <w:noProof/>
        </w:rPr>
        <mc:AlternateContent>
          <mc:Choice Requires="wps">
            <w:drawing>
              <wp:anchor distT="0" distB="0" distL="0" distR="0" simplePos="0" relativeHeight="487660544" behindDoc="1" locked="0" layoutInCell="1" allowOverlap="1" wp14:anchorId="787B564B" wp14:editId="23A5706A">
                <wp:simplePos x="0" y="0"/>
                <wp:positionH relativeFrom="page">
                  <wp:posOffset>901065</wp:posOffset>
                </wp:positionH>
                <wp:positionV relativeFrom="paragraph">
                  <wp:posOffset>118745</wp:posOffset>
                </wp:positionV>
                <wp:extent cx="1828800" cy="7620"/>
                <wp:effectExtent l="0" t="0" r="0" b="0"/>
                <wp:wrapTopAndBottom/>
                <wp:docPr id="42" name="docshape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BC4A0E" id="docshape58" o:spid="_x0000_s1026" style="position:absolute;margin-left:70.95pt;margin-top:9.35pt;width:2in;height:.6pt;z-index:-156559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" fillcolor="black" stroked="f">
                <w10:wrap type="topAndBottom" anchorx="page"/>
              </v:rect>
            </w:pict>
          </mc:Fallback>
        </mc:AlternateContent>
      </w:r>
    </w:p>
    <w:p w14:paraId="7E1BF47F" w14:textId="77777777" w:rsidR="004B799C" w:rsidRDefault="00CA4AAC">
      <w:pPr>
        <w:spacing w:before="104"/>
        <w:ind w:left="1316" w:right="958" w:hanging="358"/>
        <w:jc w:val="both"/>
        <w:rPr>
          <w:sz w:val="20"/>
        </w:rPr>
      </w:pPr>
      <w:r>
        <w:rPr>
          <w:sz w:val="20"/>
          <w:vertAlign w:val="superscript"/>
        </w:rPr>
        <w:t>114</w:t>
      </w:r>
      <w:r>
        <w:rPr>
          <w:spacing w:val="1"/>
          <w:sz w:val="20"/>
        </w:rPr>
        <w:t xml:space="preserve"> </w:t>
      </w:r>
      <w:r>
        <w:rPr>
          <w:sz w:val="20"/>
        </w:rPr>
        <w:t>A legal monopoly exists where a given service is reserved by law or regulatory measures to an exclusive</w:t>
      </w:r>
      <w:r>
        <w:rPr>
          <w:spacing w:val="1"/>
          <w:sz w:val="20"/>
        </w:rPr>
        <w:t xml:space="preserve"> </w:t>
      </w:r>
      <w:r>
        <w:rPr>
          <w:sz w:val="20"/>
        </w:rPr>
        <w:t>provider in a determined geographic area (also within one Member State), with a clear prohibition for any</w:t>
      </w:r>
      <w:r>
        <w:rPr>
          <w:spacing w:val="1"/>
          <w:sz w:val="20"/>
        </w:rPr>
        <w:t xml:space="preserve"> </w:t>
      </w:r>
      <w:r>
        <w:rPr>
          <w:sz w:val="20"/>
        </w:rPr>
        <w:t>other operator to provide such service (not even to satisfy a possible residual demand from certain customer</w:t>
      </w:r>
      <w:r>
        <w:rPr>
          <w:spacing w:val="1"/>
          <w:sz w:val="20"/>
        </w:rPr>
        <w:t xml:space="preserve"> </w:t>
      </w:r>
      <w:r>
        <w:rPr>
          <w:sz w:val="20"/>
        </w:rPr>
        <w:t>groups). However, the mere fact that the provision of a public service is entrusted to a specific undertaking</w:t>
      </w:r>
      <w:r>
        <w:rPr>
          <w:spacing w:val="1"/>
          <w:sz w:val="20"/>
        </w:rPr>
        <w:t xml:space="preserve"> </w:t>
      </w:r>
      <w:r>
        <w:rPr>
          <w:sz w:val="20"/>
        </w:rPr>
        <w:t>does</w:t>
      </w:r>
      <w:r>
        <w:rPr>
          <w:spacing w:val="-2"/>
          <w:sz w:val="20"/>
        </w:rPr>
        <w:t xml:space="preserve"> </w:t>
      </w:r>
      <w:r>
        <w:rPr>
          <w:sz w:val="20"/>
        </w:rPr>
        <w:t>not</w:t>
      </w:r>
      <w:r>
        <w:rPr>
          <w:spacing w:val="2"/>
          <w:sz w:val="20"/>
        </w:rPr>
        <w:t xml:space="preserve"> </w:t>
      </w:r>
      <w:r>
        <w:rPr>
          <w:sz w:val="20"/>
        </w:rPr>
        <w:t>mean</w:t>
      </w:r>
      <w:r>
        <w:rPr>
          <w:spacing w:val="-1"/>
          <w:sz w:val="20"/>
        </w:rPr>
        <w:t xml:space="preserve"> </w:t>
      </w:r>
      <w:r>
        <w:rPr>
          <w:sz w:val="20"/>
        </w:rPr>
        <w:t>that such</w:t>
      </w:r>
      <w:r>
        <w:rPr>
          <w:spacing w:val="-1"/>
          <w:sz w:val="20"/>
        </w:rPr>
        <w:t xml:space="preserve"> </w:t>
      </w:r>
      <w:r>
        <w:rPr>
          <w:sz w:val="20"/>
        </w:rPr>
        <w:t>undertaking</w:t>
      </w:r>
      <w:r>
        <w:rPr>
          <w:spacing w:val="-2"/>
          <w:sz w:val="20"/>
        </w:rPr>
        <w:t xml:space="preserve"> </w:t>
      </w:r>
      <w:r>
        <w:rPr>
          <w:sz w:val="20"/>
        </w:rPr>
        <w:t>enjoys</w:t>
      </w:r>
      <w:r>
        <w:rPr>
          <w:spacing w:val="-1"/>
          <w:sz w:val="20"/>
        </w:rPr>
        <w:t xml:space="preserve"> </w:t>
      </w:r>
      <w:r>
        <w:rPr>
          <w:sz w:val="20"/>
        </w:rPr>
        <w:t>a legal</w:t>
      </w:r>
      <w:r>
        <w:rPr>
          <w:spacing w:val="2"/>
          <w:sz w:val="20"/>
        </w:rPr>
        <w:t xml:space="preserve"> </w:t>
      </w:r>
      <w:r>
        <w:rPr>
          <w:sz w:val="20"/>
        </w:rPr>
        <w:t>monopoly.</w:t>
      </w:r>
    </w:p>
    <w:p w14:paraId="117F9856" w14:textId="77777777" w:rsidR="004B799C" w:rsidRDefault="004B799C">
      <w:pPr>
        <w:jc w:val="both"/>
        <w:rPr>
          <w:sz w:val="20"/>
        </w:rPr>
        <w:sectPr w:rsidR="004B799C">
          <w:pgSz w:w="11910" w:h="16840"/>
          <w:pgMar w:top="1020" w:right="460" w:bottom="1620" w:left="460" w:header="0" w:footer="1426" w:gutter="0"/>
          <w:cols w:space="720"/>
        </w:sectPr>
      </w:pPr>
    </w:p>
    <w:p w14:paraId="6703D9CE" w14:textId="77777777" w:rsidR="004B799C" w:rsidRDefault="00CA4AAC">
      <w:pPr>
        <w:pStyle w:val="ListParagraph"/>
        <w:numPr>
          <w:ilvl w:val="1"/>
          <w:numId w:val="5"/>
        </w:numPr>
        <w:tabs>
          <w:tab w:val="left" w:pos="2092"/>
        </w:tabs>
        <w:spacing w:before="72"/>
        <w:ind w:right="954"/>
        <w:jc w:val="both"/>
        <w:rPr>
          <w:sz w:val="24"/>
        </w:rPr>
      </w:pPr>
      <w:bookmarkStart w:id="201" w:name="_bookmark186"/>
      <w:bookmarkEnd w:id="201"/>
      <w:r>
        <w:rPr>
          <w:sz w:val="24"/>
        </w:rPr>
        <w:lastRenderedPageBreak/>
        <w:t>if the operator of the energy infrastructure is active in another (geographical or</w:t>
      </w:r>
      <w:r>
        <w:rPr>
          <w:spacing w:val="1"/>
          <w:sz w:val="24"/>
        </w:rPr>
        <w:t xml:space="preserve"> </w:t>
      </w:r>
      <w:r>
        <w:rPr>
          <w:sz w:val="24"/>
        </w:rPr>
        <w:t>product) market that is open to competition, cross-subsidisation is excluded; this</w:t>
      </w:r>
      <w:r>
        <w:rPr>
          <w:spacing w:val="1"/>
          <w:sz w:val="24"/>
        </w:rPr>
        <w:t xml:space="preserve"> </w:t>
      </w:r>
      <w:r>
        <w:rPr>
          <w:sz w:val="24"/>
        </w:rPr>
        <w:t>requires that separate accounts are used, costs and revenues are allocated in an</w:t>
      </w:r>
      <w:r>
        <w:rPr>
          <w:spacing w:val="1"/>
          <w:sz w:val="24"/>
        </w:rPr>
        <w:t xml:space="preserve"> </w:t>
      </w:r>
      <w:r>
        <w:rPr>
          <w:sz w:val="24"/>
        </w:rPr>
        <w:t>appropriate way and public funding provided for the service subject to the legal</w:t>
      </w:r>
      <w:r>
        <w:rPr>
          <w:spacing w:val="1"/>
          <w:sz w:val="24"/>
        </w:rPr>
        <w:t xml:space="preserve"> </w:t>
      </w:r>
      <w:r>
        <w:rPr>
          <w:sz w:val="24"/>
        </w:rPr>
        <w:t>monopoly</w:t>
      </w:r>
      <w:r>
        <w:rPr>
          <w:spacing w:val="1"/>
          <w:sz w:val="24"/>
        </w:rPr>
        <w:t xml:space="preserve"> </w:t>
      </w:r>
      <w:r>
        <w:rPr>
          <w:sz w:val="24"/>
        </w:rPr>
        <w:t>cannot</w:t>
      </w:r>
      <w:r>
        <w:rPr>
          <w:spacing w:val="1"/>
          <w:sz w:val="24"/>
        </w:rPr>
        <w:t xml:space="preserve"> </w:t>
      </w:r>
      <w:r>
        <w:rPr>
          <w:sz w:val="24"/>
        </w:rPr>
        <w:t>benefit</w:t>
      </w:r>
      <w:r>
        <w:rPr>
          <w:spacing w:val="1"/>
          <w:sz w:val="24"/>
        </w:rPr>
        <w:t xml:space="preserve"> </w:t>
      </w:r>
      <w:r>
        <w:rPr>
          <w:sz w:val="24"/>
        </w:rPr>
        <w:t>other</w:t>
      </w:r>
      <w:r>
        <w:rPr>
          <w:spacing w:val="1"/>
          <w:sz w:val="24"/>
        </w:rPr>
        <w:t xml:space="preserve"> </w:t>
      </w:r>
      <w:r>
        <w:rPr>
          <w:sz w:val="24"/>
        </w:rPr>
        <w:t>activities.</w:t>
      </w:r>
      <w:r>
        <w:rPr>
          <w:spacing w:val="1"/>
          <w:sz w:val="24"/>
        </w:rPr>
        <w:t xml:space="preserve"> </w:t>
      </w:r>
      <w:r>
        <w:rPr>
          <w:sz w:val="24"/>
        </w:rPr>
        <w:t>As</w:t>
      </w:r>
      <w:r>
        <w:rPr>
          <w:spacing w:val="1"/>
          <w:sz w:val="24"/>
        </w:rPr>
        <w:t xml:space="preserve"> </w:t>
      </w:r>
      <w:r>
        <w:rPr>
          <w:sz w:val="24"/>
        </w:rPr>
        <w:t>regards</w:t>
      </w:r>
      <w:r>
        <w:rPr>
          <w:spacing w:val="1"/>
          <w:sz w:val="24"/>
        </w:rPr>
        <w:t xml:space="preserve"> </w:t>
      </w:r>
      <w:r>
        <w:rPr>
          <w:sz w:val="24"/>
        </w:rPr>
        <w:t>electricity</w:t>
      </w:r>
      <w:r>
        <w:rPr>
          <w:spacing w:val="1"/>
          <w:sz w:val="24"/>
        </w:rPr>
        <w:t xml:space="preserve"> </w:t>
      </w:r>
      <w:r>
        <w:rPr>
          <w:sz w:val="24"/>
        </w:rPr>
        <w:t>and</w:t>
      </w:r>
      <w:r>
        <w:rPr>
          <w:spacing w:val="1"/>
          <w:sz w:val="24"/>
        </w:rPr>
        <w:t xml:space="preserve"> </w:t>
      </w:r>
      <w:r>
        <w:rPr>
          <w:sz w:val="24"/>
        </w:rPr>
        <w:t>gas</w:t>
      </w:r>
      <w:r>
        <w:rPr>
          <w:spacing w:val="-57"/>
          <w:sz w:val="24"/>
        </w:rPr>
        <w:t xml:space="preserve"> </w:t>
      </w:r>
      <w:r>
        <w:rPr>
          <w:sz w:val="24"/>
        </w:rPr>
        <w:t>infrastructure, as Articles 31 of respectively both Directive 2009/72/EC of the</w:t>
      </w:r>
      <w:r>
        <w:rPr>
          <w:spacing w:val="1"/>
          <w:sz w:val="24"/>
        </w:rPr>
        <w:t xml:space="preserve"> </w:t>
      </w:r>
      <w:r>
        <w:rPr>
          <w:sz w:val="24"/>
        </w:rPr>
        <w:t>European</w:t>
      </w:r>
      <w:r>
        <w:rPr>
          <w:spacing w:val="1"/>
          <w:sz w:val="24"/>
        </w:rPr>
        <w:t xml:space="preserve"> </w:t>
      </w:r>
      <w:r>
        <w:rPr>
          <w:sz w:val="24"/>
        </w:rPr>
        <w:t>Parliament</w:t>
      </w:r>
      <w:r>
        <w:rPr>
          <w:spacing w:val="1"/>
          <w:sz w:val="24"/>
        </w:rPr>
        <w:t xml:space="preserve"> </w:t>
      </w:r>
      <w:r>
        <w:rPr>
          <w:sz w:val="24"/>
        </w:rPr>
        <w:t>and</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Council</w:t>
      </w:r>
      <w:r>
        <w:rPr>
          <w:spacing w:val="1"/>
          <w:sz w:val="24"/>
        </w:rPr>
        <w:t xml:space="preserve"> </w:t>
      </w:r>
      <w:r>
        <w:rPr>
          <w:sz w:val="24"/>
        </w:rPr>
        <w:t>and</w:t>
      </w:r>
      <w:r>
        <w:rPr>
          <w:spacing w:val="1"/>
          <w:sz w:val="24"/>
        </w:rPr>
        <w:t xml:space="preserve"> </w:t>
      </w:r>
      <w:r>
        <w:rPr>
          <w:sz w:val="24"/>
        </w:rPr>
        <w:t>Directive</w:t>
      </w:r>
      <w:r>
        <w:rPr>
          <w:spacing w:val="1"/>
          <w:sz w:val="24"/>
        </w:rPr>
        <w:t xml:space="preserve"> </w:t>
      </w:r>
      <w:r>
        <w:rPr>
          <w:sz w:val="24"/>
        </w:rPr>
        <w:t>2009/73/EC</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European Parliament and of the Council require vertically integrated entities to</w:t>
      </w:r>
      <w:r>
        <w:rPr>
          <w:spacing w:val="1"/>
          <w:sz w:val="24"/>
        </w:rPr>
        <w:t xml:space="preserve"> </w:t>
      </w:r>
      <w:r>
        <w:rPr>
          <w:sz w:val="24"/>
        </w:rPr>
        <w:t>keep separate accounts for each of their activities, this requirement will in all</w:t>
      </w:r>
      <w:r>
        <w:rPr>
          <w:spacing w:val="1"/>
          <w:sz w:val="24"/>
        </w:rPr>
        <w:t xml:space="preserve"> </w:t>
      </w:r>
      <w:r>
        <w:rPr>
          <w:sz w:val="24"/>
        </w:rPr>
        <w:t>likelihood</w:t>
      </w:r>
      <w:r>
        <w:rPr>
          <w:spacing w:val="-1"/>
          <w:sz w:val="24"/>
        </w:rPr>
        <w:t xml:space="preserve"> </w:t>
      </w:r>
      <w:r>
        <w:rPr>
          <w:sz w:val="24"/>
        </w:rPr>
        <w:t>be</w:t>
      </w:r>
      <w:r>
        <w:rPr>
          <w:spacing w:val="-1"/>
          <w:sz w:val="24"/>
        </w:rPr>
        <w:t xml:space="preserve"> </w:t>
      </w:r>
      <w:r>
        <w:rPr>
          <w:sz w:val="24"/>
        </w:rPr>
        <w:t>satisfied.</w:t>
      </w:r>
    </w:p>
    <w:p w14:paraId="19C7A761" w14:textId="77777777" w:rsidR="004B799C" w:rsidRDefault="004B799C">
      <w:pPr>
        <w:pStyle w:val="BodyText"/>
        <w:spacing w:before="10"/>
        <w:rPr>
          <w:sz w:val="20"/>
        </w:rPr>
      </w:pPr>
    </w:p>
    <w:p w14:paraId="1B6CEB2A" w14:textId="77777777" w:rsidR="004B799C" w:rsidRDefault="00CA4AAC">
      <w:pPr>
        <w:pStyle w:val="ListParagraph"/>
        <w:numPr>
          <w:ilvl w:val="0"/>
          <w:numId w:val="5"/>
        </w:numPr>
        <w:tabs>
          <w:tab w:val="left" w:pos="1559"/>
        </w:tabs>
        <w:ind w:left="1558" w:right="954" w:hanging="600"/>
        <w:jc w:val="both"/>
        <w:rPr>
          <w:sz w:val="24"/>
        </w:rPr>
      </w:pPr>
      <w:r>
        <w:rPr>
          <w:sz w:val="24"/>
        </w:rPr>
        <w:t>Similarly, the Commission considers that there is no State aid involved in investments</w:t>
      </w:r>
      <w:r>
        <w:rPr>
          <w:spacing w:val="1"/>
          <w:sz w:val="24"/>
        </w:rPr>
        <w:t xml:space="preserve"> </w:t>
      </w:r>
      <w:r>
        <w:rPr>
          <w:sz w:val="24"/>
        </w:rPr>
        <w:t>where the energy infrastructure is run under a ‘natural monopoly’, which is deemed to</w:t>
      </w:r>
      <w:r>
        <w:rPr>
          <w:spacing w:val="1"/>
          <w:sz w:val="24"/>
        </w:rPr>
        <w:t xml:space="preserve"> </w:t>
      </w:r>
      <w:r>
        <w:rPr>
          <w:sz w:val="24"/>
        </w:rPr>
        <w:t>exist</w:t>
      </w:r>
      <w:r>
        <w:rPr>
          <w:spacing w:val="-1"/>
          <w:sz w:val="24"/>
        </w:rPr>
        <w:t xml:space="preserve"> </w:t>
      </w:r>
      <w:r>
        <w:rPr>
          <w:sz w:val="24"/>
        </w:rPr>
        <w:t>where</w:t>
      </w:r>
      <w:r>
        <w:rPr>
          <w:spacing w:val="-2"/>
          <w:sz w:val="24"/>
        </w:rPr>
        <w:t xml:space="preserve"> </w:t>
      </w:r>
      <w:r>
        <w:rPr>
          <w:sz w:val="24"/>
        </w:rPr>
        <w:t>the following cumulative</w:t>
      </w:r>
      <w:r>
        <w:rPr>
          <w:spacing w:val="1"/>
          <w:sz w:val="24"/>
        </w:rPr>
        <w:t xml:space="preserve"> </w:t>
      </w:r>
      <w:r>
        <w:rPr>
          <w:sz w:val="24"/>
        </w:rPr>
        <w:t>conditions are</w:t>
      </w:r>
      <w:r>
        <w:rPr>
          <w:spacing w:val="-1"/>
          <w:sz w:val="24"/>
        </w:rPr>
        <w:t xml:space="preserve"> </w:t>
      </w:r>
      <w:r>
        <w:rPr>
          <w:sz w:val="24"/>
        </w:rPr>
        <w:t>met:</w:t>
      </w:r>
    </w:p>
    <w:p w14:paraId="3C866334" w14:textId="77777777" w:rsidR="004B799C" w:rsidRDefault="004B799C">
      <w:pPr>
        <w:pStyle w:val="BodyText"/>
        <w:spacing w:before="10"/>
        <w:rPr>
          <w:sz w:val="20"/>
        </w:rPr>
      </w:pPr>
    </w:p>
    <w:p w14:paraId="0A989D88" w14:textId="77777777" w:rsidR="004B799C" w:rsidRDefault="00CA4AAC">
      <w:pPr>
        <w:pStyle w:val="ListParagraph"/>
        <w:numPr>
          <w:ilvl w:val="1"/>
          <w:numId w:val="5"/>
        </w:numPr>
        <w:tabs>
          <w:tab w:val="left" w:pos="2092"/>
        </w:tabs>
        <w:ind w:right="954"/>
        <w:jc w:val="both"/>
        <w:rPr>
          <w:sz w:val="24"/>
        </w:rPr>
      </w:pPr>
      <w:r>
        <w:rPr>
          <w:sz w:val="24"/>
        </w:rPr>
        <w:t>an infrastructure faces no direct competition, which is the case where the energy</w:t>
      </w:r>
      <w:r>
        <w:rPr>
          <w:spacing w:val="1"/>
          <w:sz w:val="24"/>
        </w:rPr>
        <w:t xml:space="preserve"> </w:t>
      </w:r>
      <w:r>
        <w:rPr>
          <w:sz w:val="24"/>
        </w:rPr>
        <w:t>infrastructure cannot be economically replicated and hence where no operators</w:t>
      </w:r>
      <w:r>
        <w:rPr>
          <w:spacing w:val="1"/>
          <w:sz w:val="24"/>
        </w:rPr>
        <w:t xml:space="preserve"> </w:t>
      </w:r>
      <w:r>
        <w:rPr>
          <w:sz w:val="24"/>
        </w:rPr>
        <w:t>other</w:t>
      </w:r>
      <w:r>
        <w:rPr>
          <w:spacing w:val="-3"/>
          <w:sz w:val="24"/>
        </w:rPr>
        <w:t xml:space="preserve"> </w:t>
      </w:r>
      <w:r>
        <w:rPr>
          <w:sz w:val="24"/>
        </w:rPr>
        <w:t>than the</w:t>
      </w:r>
      <w:r>
        <w:rPr>
          <w:spacing w:val="-1"/>
          <w:sz w:val="24"/>
        </w:rPr>
        <w:t xml:space="preserve"> </w:t>
      </w:r>
      <w:r>
        <w:rPr>
          <w:sz w:val="24"/>
        </w:rPr>
        <w:t>TSO/DSO</w:t>
      </w:r>
      <w:r>
        <w:rPr>
          <w:spacing w:val="2"/>
          <w:sz w:val="24"/>
        </w:rPr>
        <w:t xml:space="preserve"> </w:t>
      </w:r>
      <w:r>
        <w:rPr>
          <w:sz w:val="24"/>
        </w:rPr>
        <w:t>are</w:t>
      </w:r>
      <w:r>
        <w:rPr>
          <w:spacing w:val="-2"/>
          <w:sz w:val="24"/>
        </w:rPr>
        <w:t xml:space="preserve"> </w:t>
      </w:r>
      <w:r>
        <w:rPr>
          <w:sz w:val="24"/>
        </w:rPr>
        <w:t>involved;</w:t>
      </w:r>
    </w:p>
    <w:p w14:paraId="1BE02381" w14:textId="77777777" w:rsidR="004B799C" w:rsidRDefault="004B799C">
      <w:pPr>
        <w:pStyle w:val="BodyText"/>
        <w:spacing w:before="11"/>
        <w:rPr>
          <w:sz w:val="20"/>
        </w:rPr>
      </w:pPr>
    </w:p>
    <w:p w14:paraId="00BECF14" w14:textId="77777777" w:rsidR="004B799C" w:rsidRDefault="00CA4AAC">
      <w:pPr>
        <w:pStyle w:val="ListParagraph"/>
        <w:numPr>
          <w:ilvl w:val="1"/>
          <w:numId w:val="5"/>
        </w:numPr>
        <w:tabs>
          <w:tab w:val="left" w:pos="2092"/>
        </w:tabs>
        <w:ind w:right="958"/>
        <w:jc w:val="both"/>
        <w:rPr>
          <w:sz w:val="24"/>
        </w:rPr>
      </w:pPr>
      <w:r>
        <w:rPr>
          <w:sz w:val="24"/>
        </w:rPr>
        <w:t>alternative financing in</w:t>
      </w:r>
      <w:r>
        <w:rPr>
          <w:spacing w:val="1"/>
          <w:sz w:val="24"/>
        </w:rPr>
        <w:t xml:space="preserve"> </w:t>
      </w:r>
      <w:r>
        <w:rPr>
          <w:sz w:val="24"/>
        </w:rPr>
        <w:t>the network infrastructure, in</w:t>
      </w:r>
      <w:r>
        <w:rPr>
          <w:spacing w:val="1"/>
          <w:sz w:val="24"/>
        </w:rPr>
        <w:t xml:space="preserve"> </w:t>
      </w:r>
      <w:r>
        <w:rPr>
          <w:sz w:val="24"/>
        </w:rPr>
        <w:t>addition to the network</w:t>
      </w:r>
      <w:r>
        <w:rPr>
          <w:spacing w:val="1"/>
          <w:sz w:val="24"/>
        </w:rPr>
        <w:t xml:space="preserve"> </w:t>
      </w:r>
      <w:r>
        <w:rPr>
          <w:sz w:val="24"/>
        </w:rPr>
        <w:t>financing,</w:t>
      </w:r>
      <w:r>
        <w:rPr>
          <w:spacing w:val="-1"/>
          <w:sz w:val="24"/>
        </w:rPr>
        <w:t xml:space="preserve"> </w:t>
      </w:r>
      <w:r>
        <w:rPr>
          <w:sz w:val="24"/>
        </w:rPr>
        <w:t>is insignificant</w:t>
      </w:r>
      <w:r>
        <w:rPr>
          <w:spacing w:val="-1"/>
          <w:sz w:val="24"/>
        </w:rPr>
        <w:t xml:space="preserve"> </w:t>
      </w:r>
      <w:r>
        <w:rPr>
          <w:sz w:val="24"/>
        </w:rPr>
        <w:t>in the</w:t>
      </w:r>
      <w:r>
        <w:rPr>
          <w:spacing w:val="-1"/>
          <w:sz w:val="24"/>
        </w:rPr>
        <w:t xml:space="preserve"> </w:t>
      </w:r>
      <w:r>
        <w:rPr>
          <w:sz w:val="24"/>
        </w:rPr>
        <w:t>sector and</w:t>
      </w:r>
      <w:r>
        <w:rPr>
          <w:spacing w:val="-1"/>
          <w:sz w:val="24"/>
        </w:rPr>
        <w:t xml:space="preserve"> </w:t>
      </w:r>
      <w:r>
        <w:rPr>
          <w:sz w:val="24"/>
        </w:rPr>
        <w:t>Member State</w:t>
      </w:r>
      <w:r>
        <w:rPr>
          <w:spacing w:val="-1"/>
          <w:sz w:val="24"/>
        </w:rPr>
        <w:t xml:space="preserve"> </w:t>
      </w:r>
      <w:r>
        <w:rPr>
          <w:sz w:val="24"/>
        </w:rPr>
        <w:t>concerned;</w:t>
      </w:r>
    </w:p>
    <w:p w14:paraId="331AE31F" w14:textId="77777777" w:rsidR="004B799C" w:rsidRDefault="004B799C">
      <w:pPr>
        <w:pStyle w:val="BodyText"/>
        <w:spacing w:before="10"/>
        <w:rPr>
          <w:sz w:val="20"/>
        </w:rPr>
      </w:pPr>
    </w:p>
    <w:p w14:paraId="2987E039" w14:textId="77777777" w:rsidR="004B799C" w:rsidRDefault="00CA4AAC">
      <w:pPr>
        <w:pStyle w:val="ListParagraph"/>
        <w:numPr>
          <w:ilvl w:val="1"/>
          <w:numId w:val="5"/>
        </w:numPr>
        <w:tabs>
          <w:tab w:val="left" w:pos="2092"/>
        </w:tabs>
        <w:ind w:right="957"/>
        <w:jc w:val="both"/>
        <w:rPr>
          <w:sz w:val="24"/>
        </w:rPr>
      </w:pPr>
      <w:r>
        <w:rPr>
          <w:sz w:val="24"/>
        </w:rPr>
        <w:t>the infrastructure is not designed to selectively favour a specific undertaking or</w:t>
      </w:r>
      <w:r>
        <w:rPr>
          <w:spacing w:val="1"/>
          <w:sz w:val="24"/>
        </w:rPr>
        <w:t xml:space="preserve"> </w:t>
      </w:r>
      <w:r>
        <w:rPr>
          <w:sz w:val="24"/>
        </w:rPr>
        <w:t>sector but provides benefits for society at large, which is normally the case for gas</w:t>
      </w:r>
      <w:r>
        <w:rPr>
          <w:spacing w:val="-57"/>
          <w:sz w:val="24"/>
        </w:rPr>
        <w:t xml:space="preserve"> </w:t>
      </w:r>
      <w:r>
        <w:rPr>
          <w:sz w:val="24"/>
        </w:rPr>
        <w:t>and</w:t>
      </w:r>
      <w:r>
        <w:rPr>
          <w:spacing w:val="-1"/>
          <w:sz w:val="24"/>
        </w:rPr>
        <w:t xml:space="preserve"> </w:t>
      </w:r>
      <w:r>
        <w:rPr>
          <w:sz w:val="24"/>
        </w:rPr>
        <w:t>electricity</w:t>
      </w:r>
      <w:r>
        <w:rPr>
          <w:spacing w:val="-5"/>
          <w:sz w:val="24"/>
        </w:rPr>
        <w:t xml:space="preserve"> </w:t>
      </w:r>
      <w:r>
        <w:rPr>
          <w:sz w:val="24"/>
        </w:rPr>
        <w:t>infrastructure.</w:t>
      </w:r>
    </w:p>
    <w:p w14:paraId="5CB1C661" w14:textId="77777777" w:rsidR="004B799C" w:rsidRDefault="004B799C">
      <w:pPr>
        <w:pStyle w:val="BodyText"/>
        <w:spacing w:before="10"/>
        <w:rPr>
          <w:sz w:val="20"/>
        </w:rPr>
      </w:pPr>
    </w:p>
    <w:p w14:paraId="2B146D5D" w14:textId="77777777" w:rsidR="004B799C" w:rsidRDefault="00CA4AAC">
      <w:pPr>
        <w:pStyle w:val="ListParagraph"/>
        <w:numPr>
          <w:ilvl w:val="0"/>
          <w:numId w:val="5"/>
        </w:numPr>
        <w:tabs>
          <w:tab w:val="left" w:pos="1559"/>
        </w:tabs>
        <w:ind w:left="1558" w:right="953" w:hanging="600"/>
        <w:jc w:val="both"/>
        <w:rPr>
          <w:sz w:val="24"/>
        </w:rPr>
      </w:pPr>
      <w:r>
        <w:rPr>
          <w:sz w:val="24"/>
        </w:rPr>
        <w:t>Member States also have to ensure that the funding provided for the construction of the</w:t>
      </w:r>
      <w:r>
        <w:rPr>
          <w:spacing w:val="1"/>
          <w:sz w:val="24"/>
        </w:rPr>
        <w:t xml:space="preserve"> </w:t>
      </w:r>
      <w:r>
        <w:rPr>
          <w:sz w:val="24"/>
        </w:rPr>
        <w:t>energy network infrastructure cannot be used to cross-subsidise or indirectly subsidise</w:t>
      </w:r>
      <w:r>
        <w:rPr>
          <w:spacing w:val="1"/>
          <w:sz w:val="24"/>
        </w:rPr>
        <w:t xml:space="preserve"> </w:t>
      </w:r>
      <w:r>
        <w:rPr>
          <w:sz w:val="24"/>
        </w:rPr>
        <w:t>other economic activities, including the operation of the infrastructure. For electricity</w:t>
      </w:r>
      <w:r>
        <w:rPr>
          <w:spacing w:val="1"/>
          <w:sz w:val="24"/>
        </w:rPr>
        <w:t xml:space="preserve"> </w:t>
      </w:r>
      <w:r>
        <w:rPr>
          <w:sz w:val="24"/>
        </w:rPr>
        <w:t>and</w:t>
      </w:r>
      <w:r>
        <w:rPr>
          <w:spacing w:val="-1"/>
          <w:sz w:val="24"/>
        </w:rPr>
        <w:t xml:space="preserve"> </w:t>
      </w:r>
      <w:r>
        <w:rPr>
          <w:sz w:val="24"/>
        </w:rPr>
        <w:t>gas infrastructure, see</w:t>
      </w:r>
      <w:r>
        <w:rPr>
          <w:spacing w:val="-1"/>
          <w:sz w:val="24"/>
        </w:rPr>
        <w:t xml:space="preserve"> </w:t>
      </w:r>
      <w:r>
        <w:rPr>
          <w:sz w:val="24"/>
        </w:rPr>
        <w:t>point</w:t>
      </w:r>
      <w:r>
        <w:rPr>
          <w:spacing w:val="2"/>
          <w:sz w:val="24"/>
        </w:rPr>
        <w:t xml:space="preserve"> </w:t>
      </w:r>
      <w:hyperlink w:anchor="_bookmark185" w:history="1">
        <w:r>
          <w:rPr>
            <w:sz w:val="24"/>
          </w:rPr>
          <w:t>332</w:t>
        </w:r>
      </w:hyperlink>
      <w:r>
        <w:rPr>
          <w:sz w:val="24"/>
        </w:rPr>
        <w:t xml:space="preserve"> </w:t>
      </w:r>
      <w:hyperlink w:anchor="_bookmark186" w:history="1">
        <w:r>
          <w:rPr>
            <w:sz w:val="24"/>
          </w:rPr>
          <w:t>(d)</w:t>
        </w:r>
      </w:hyperlink>
      <w:r>
        <w:rPr>
          <w:sz w:val="24"/>
        </w:rPr>
        <w:t>.</w:t>
      </w:r>
    </w:p>
    <w:p w14:paraId="49B45D27" w14:textId="77777777" w:rsidR="004B799C" w:rsidRDefault="004B799C">
      <w:pPr>
        <w:pStyle w:val="BodyText"/>
        <w:spacing w:before="11"/>
        <w:rPr>
          <w:sz w:val="20"/>
        </w:rPr>
      </w:pPr>
    </w:p>
    <w:p w14:paraId="27668F3D" w14:textId="77777777" w:rsidR="004B799C" w:rsidRDefault="00CA4AAC">
      <w:pPr>
        <w:ind w:left="1525"/>
        <w:rPr>
          <w:i/>
          <w:sz w:val="24"/>
        </w:rPr>
      </w:pPr>
      <w:r>
        <w:rPr>
          <w:noProof/>
        </w:rPr>
        <w:drawing>
          <wp:anchor distT="0" distB="0" distL="0" distR="0" simplePos="0" relativeHeight="15802368" behindDoc="0" locked="0" layoutInCell="1" allowOverlap="1" wp14:anchorId="2EAA6A71" wp14:editId="5AC239CE">
            <wp:simplePos x="0" y="0"/>
            <wp:positionH relativeFrom="page">
              <wp:posOffset>903791</wp:posOffset>
            </wp:positionH>
            <wp:positionV relativeFrom="paragraph">
              <wp:posOffset>39377</wp:posOffset>
            </wp:positionV>
            <wp:extent cx="291786" cy="107346"/>
            <wp:effectExtent l="0" t="0" r="0" b="0"/>
            <wp:wrapNone/>
            <wp:docPr id="189" name="image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image87.png"/>
                    <pic:cNvPicPr/>
                  </pic:nvPicPr>
                  <pic:blipFill>
                    <a:blip r:embed="rId112" cstate="print"/>
                    <a:stretch>
                      <a:fillRect/>
                    </a:stretch>
                  </pic:blipFill>
                  <pic:spPr>
                    <a:xfrm>
                      <a:off x="0" y="0"/>
                      <a:ext cx="291786" cy="107346"/>
                    </a:xfrm>
                    <a:prstGeom prst="rect">
                      <a:avLst/>
                    </a:prstGeom>
                  </pic:spPr>
                </pic:pic>
              </a:graphicData>
            </a:graphic>
          </wp:anchor>
        </w:drawing>
      </w:r>
      <w:bookmarkStart w:id="202" w:name="_bookmark187"/>
      <w:bookmarkEnd w:id="202"/>
      <w:r>
        <w:rPr>
          <w:i/>
          <w:sz w:val="24"/>
        </w:rPr>
        <w:t>Minimisation</w:t>
      </w:r>
      <w:r>
        <w:rPr>
          <w:i/>
          <w:spacing w:val="-2"/>
          <w:sz w:val="24"/>
        </w:rPr>
        <w:t xml:space="preserve"> </w:t>
      </w:r>
      <w:r>
        <w:rPr>
          <w:i/>
          <w:sz w:val="24"/>
        </w:rPr>
        <w:t>of</w:t>
      </w:r>
      <w:r>
        <w:rPr>
          <w:i/>
          <w:spacing w:val="-2"/>
          <w:sz w:val="24"/>
        </w:rPr>
        <w:t xml:space="preserve"> </w:t>
      </w:r>
      <w:r>
        <w:rPr>
          <w:i/>
          <w:sz w:val="24"/>
        </w:rPr>
        <w:t>distortions of</w:t>
      </w:r>
      <w:r>
        <w:rPr>
          <w:i/>
          <w:spacing w:val="-1"/>
          <w:sz w:val="24"/>
        </w:rPr>
        <w:t xml:space="preserve"> </w:t>
      </w:r>
      <w:r>
        <w:rPr>
          <w:i/>
          <w:sz w:val="24"/>
        </w:rPr>
        <w:t>competition</w:t>
      </w:r>
      <w:r>
        <w:rPr>
          <w:i/>
          <w:spacing w:val="-2"/>
          <w:sz w:val="24"/>
        </w:rPr>
        <w:t xml:space="preserve"> </w:t>
      </w:r>
      <w:r>
        <w:rPr>
          <w:i/>
          <w:sz w:val="24"/>
        </w:rPr>
        <w:t>and</w:t>
      </w:r>
      <w:r>
        <w:rPr>
          <w:i/>
          <w:spacing w:val="-2"/>
          <w:sz w:val="24"/>
        </w:rPr>
        <w:t xml:space="preserve"> </w:t>
      </w:r>
      <w:r>
        <w:rPr>
          <w:i/>
          <w:sz w:val="24"/>
        </w:rPr>
        <w:t>trade</w:t>
      </w:r>
    </w:p>
    <w:p w14:paraId="2491EA7B" w14:textId="77777777" w:rsidR="004B799C" w:rsidRDefault="004B799C">
      <w:pPr>
        <w:pStyle w:val="BodyText"/>
        <w:spacing w:before="10"/>
        <w:rPr>
          <w:i/>
          <w:sz w:val="20"/>
        </w:rPr>
      </w:pPr>
    </w:p>
    <w:p w14:paraId="0CDD49ED" w14:textId="77777777" w:rsidR="004B799C" w:rsidRDefault="00CA4AAC">
      <w:pPr>
        <w:pStyle w:val="ListParagraph"/>
        <w:numPr>
          <w:ilvl w:val="3"/>
          <w:numId w:val="4"/>
        </w:numPr>
        <w:tabs>
          <w:tab w:val="left" w:pos="2302"/>
          <w:tab w:val="left" w:pos="2303"/>
        </w:tabs>
        <w:ind w:hanging="865"/>
        <w:rPr>
          <w:sz w:val="24"/>
        </w:rPr>
      </w:pPr>
      <w:bookmarkStart w:id="203" w:name="_bookmark188"/>
      <w:bookmarkEnd w:id="203"/>
      <w:r>
        <w:rPr>
          <w:sz w:val="24"/>
        </w:rPr>
        <w:t>Necessity</w:t>
      </w:r>
      <w:r>
        <w:rPr>
          <w:spacing w:val="-7"/>
          <w:sz w:val="24"/>
        </w:rPr>
        <w:t xml:space="preserve"> </w:t>
      </w:r>
      <w:r>
        <w:rPr>
          <w:sz w:val="24"/>
        </w:rPr>
        <w:t>and appropriateness</w:t>
      </w:r>
    </w:p>
    <w:p w14:paraId="2069C963" w14:textId="77777777" w:rsidR="004B799C" w:rsidRDefault="004B799C">
      <w:pPr>
        <w:pStyle w:val="BodyText"/>
        <w:spacing w:before="10"/>
        <w:rPr>
          <w:sz w:val="20"/>
        </w:rPr>
      </w:pPr>
    </w:p>
    <w:p w14:paraId="155FAEF6" w14:textId="77777777" w:rsidR="004B799C" w:rsidRDefault="00CA4AAC">
      <w:pPr>
        <w:pStyle w:val="ListParagraph"/>
        <w:numPr>
          <w:ilvl w:val="0"/>
          <w:numId w:val="5"/>
        </w:numPr>
        <w:tabs>
          <w:tab w:val="left" w:pos="1559"/>
        </w:tabs>
        <w:ind w:left="1558" w:hanging="601"/>
        <w:rPr>
          <w:sz w:val="24"/>
        </w:rPr>
      </w:pPr>
      <w:r>
        <w:rPr>
          <w:sz w:val="24"/>
        </w:rPr>
        <w:t>Sections</w:t>
      </w:r>
      <w:r>
        <w:rPr>
          <w:spacing w:val="-1"/>
          <w:sz w:val="24"/>
        </w:rPr>
        <w:t xml:space="preserve"> </w:t>
      </w:r>
      <w:r>
        <w:rPr>
          <w:sz w:val="24"/>
        </w:rPr>
        <w:t>3.2.1.1. and 3.2.1.2</w:t>
      </w:r>
      <w:r>
        <w:rPr>
          <w:spacing w:val="-1"/>
          <w:sz w:val="24"/>
        </w:rPr>
        <w:t xml:space="preserve"> </w:t>
      </w:r>
      <w:r>
        <w:rPr>
          <w:sz w:val="24"/>
        </w:rPr>
        <w:t>are</w:t>
      </w:r>
      <w:r>
        <w:rPr>
          <w:spacing w:val="-2"/>
          <w:sz w:val="24"/>
        </w:rPr>
        <w:t xml:space="preserve"> </w:t>
      </w:r>
      <w:r>
        <w:rPr>
          <w:sz w:val="24"/>
        </w:rPr>
        <w:t>not applicable</w:t>
      </w:r>
      <w:r>
        <w:rPr>
          <w:spacing w:val="-1"/>
          <w:sz w:val="24"/>
        </w:rPr>
        <w:t xml:space="preserve"> </w:t>
      </w:r>
      <w:r>
        <w:rPr>
          <w:sz w:val="24"/>
        </w:rPr>
        <w:t>to</w:t>
      </w:r>
      <w:r>
        <w:rPr>
          <w:spacing w:val="2"/>
          <w:sz w:val="24"/>
        </w:rPr>
        <w:t xml:space="preserve"> </w:t>
      </w:r>
      <w:r>
        <w:rPr>
          <w:sz w:val="24"/>
        </w:rPr>
        <w:t>support</w:t>
      </w:r>
      <w:r>
        <w:rPr>
          <w:spacing w:val="-1"/>
          <w:sz w:val="24"/>
        </w:rPr>
        <w:t xml:space="preserve"> </w:t>
      </w:r>
      <w:r>
        <w:rPr>
          <w:sz w:val="24"/>
        </w:rPr>
        <w:t>to energy</w:t>
      </w:r>
      <w:r>
        <w:rPr>
          <w:spacing w:val="-5"/>
          <w:sz w:val="24"/>
        </w:rPr>
        <w:t xml:space="preserve"> </w:t>
      </w:r>
      <w:r>
        <w:rPr>
          <w:sz w:val="24"/>
        </w:rPr>
        <w:t>infrastructure.</w:t>
      </w:r>
    </w:p>
    <w:p w14:paraId="12C7DE99" w14:textId="77777777" w:rsidR="004B799C" w:rsidRDefault="004B799C">
      <w:pPr>
        <w:pStyle w:val="BodyText"/>
        <w:spacing w:before="10"/>
        <w:rPr>
          <w:sz w:val="20"/>
        </w:rPr>
      </w:pPr>
    </w:p>
    <w:p w14:paraId="18B35526" w14:textId="77777777" w:rsidR="004B799C" w:rsidRDefault="00CA4AAC">
      <w:pPr>
        <w:pStyle w:val="ListParagraph"/>
        <w:numPr>
          <w:ilvl w:val="0"/>
          <w:numId w:val="5"/>
        </w:numPr>
        <w:tabs>
          <w:tab w:val="left" w:pos="1559"/>
        </w:tabs>
        <w:ind w:left="1558" w:right="959" w:hanging="600"/>
        <w:jc w:val="both"/>
        <w:rPr>
          <w:sz w:val="24"/>
        </w:rPr>
      </w:pPr>
      <w:r>
        <w:rPr>
          <w:sz w:val="24"/>
        </w:rPr>
        <w:t>Energy infrastructure is typically financed through user tariffs. For many infrastructure</w:t>
      </w:r>
      <w:r>
        <w:rPr>
          <w:spacing w:val="1"/>
          <w:sz w:val="24"/>
        </w:rPr>
        <w:t xml:space="preserve"> </w:t>
      </w:r>
      <w:r>
        <w:rPr>
          <w:sz w:val="24"/>
        </w:rPr>
        <w:t>categories</w:t>
      </w:r>
      <w:r>
        <w:rPr>
          <w:spacing w:val="18"/>
          <w:sz w:val="24"/>
        </w:rPr>
        <w:t xml:space="preserve"> </w:t>
      </w:r>
      <w:r>
        <w:rPr>
          <w:sz w:val="24"/>
        </w:rPr>
        <w:t>those</w:t>
      </w:r>
      <w:r>
        <w:rPr>
          <w:spacing w:val="17"/>
          <w:sz w:val="24"/>
        </w:rPr>
        <w:t xml:space="preserve"> </w:t>
      </w:r>
      <w:r>
        <w:rPr>
          <w:sz w:val="24"/>
        </w:rPr>
        <w:t>tariffs</w:t>
      </w:r>
      <w:r>
        <w:rPr>
          <w:spacing w:val="18"/>
          <w:sz w:val="24"/>
        </w:rPr>
        <w:t xml:space="preserve"> </w:t>
      </w:r>
      <w:r>
        <w:rPr>
          <w:sz w:val="24"/>
        </w:rPr>
        <w:t>are</w:t>
      </w:r>
      <w:r>
        <w:rPr>
          <w:spacing w:val="16"/>
          <w:sz w:val="24"/>
        </w:rPr>
        <w:t xml:space="preserve"> </w:t>
      </w:r>
      <w:r>
        <w:rPr>
          <w:sz w:val="24"/>
        </w:rPr>
        <w:t>subject</w:t>
      </w:r>
      <w:r>
        <w:rPr>
          <w:spacing w:val="18"/>
          <w:sz w:val="24"/>
        </w:rPr>
        <w:t xml:space="preserve"> </w:t>
      </w:r>
      <w:r>
        <w:rPr>
          <w:sz w:val="24"/>
        </w:rPr>
        <w:t>to</w:t>
      </w:r>
      <w:r>
        <w:rPr>
          <w:spacing w:val="19"/>
          <w:sz w:val="24"/>
        </w:rPr>
        <w:t xml:space="preserve"> </w:t>
      </w:r>
      <w:r>
        <w:rPr>
          <w:sz w:val="24"/>
        </w:rPr>
        <w:t>regulation,</w:t>
      </w:r>
      <w:r>
        <w:rPr>
          <w:spacing w:val="20"/>
          <w:sz w:val="24"/>
        </w:rPr>
        <w:t xml:space="preserve"> </w:t>
      </w:r>
      <w:r>
        <w:rPr>
          <w:sz w:val="24"/>
        </w:rPr>
        <w:t>in</w:t>
      </w:r>
      <w:r>
        <w:rPr>
          <w:spacing w:val="19"/>
          <w:sz w:val="24"/>
        </w:rPr>
        <w:t xml:space="preserve"> </w:t>
      </w:r>
      <w:r>
        <w:rPr>
          <w:sz w:val="24"/>
        </w:rPr>
        <w:t>order</w:t>
      </w:r>
      <w:r>
        <w:rPr>
          <w:spacing w:val="17"/>
          <w:sz w:val="24"/>
        </w:rPr>
        <w:t xml:space="preserve"> </w:t>
      </w:r>
      <w:r>
        <w:rPr>
          <w:sz w:val="24"/>
        </w:rPr>
        <w:t>to</w:t>
      </w:r>
      <w:r>
        <w:rPr>
          <w:spacing w:val="18"/>
          <w:sz w:val="24"/>
        </w:rPr>
        <w:t xml:space="preserve"> </w:t>
      </w:r>
      <w:r>
        <w:rPr>
          <w:sz w:val="24"/>
        </w:rPr>
        <w:t>ensure</w:t>
      </w:r>
      <w:r>
        <w:rPr>
          <w:spacing w:val="17"/>
          <w:sz w:val="24"/>
        </w:rPr>
        <w:t xml:space="preserve"> </w:t>
      </w:r>
      <w:r>
        <w:rPr>
          <w:sz w:val="24"/>
        </w:rPr>
        <w:t>the</w:t>
      </w:r>
      <w:r>
        <w:rPr>
          <w:spacing w:val="17"/>
          <w:sz w:val="24"/>
        </w:rPr>
        <w:t xml:space="preserve"> </w:t>
      </w:r>
      <w:r>
        <w:rPr>
          <w:sz w:val="24"/>
        </w:rPr>
        <w:t>necessary</w:t>
      </w:r>
      <w:r>
        <w:rPr>
          <w:spacing w:val="13"/>
          <w:sz w:val="24"/>
        </w:rPr>
        <w:t xml:space="preserve"> </w:t>
      </w:r>
      <w:r>
        <w:rPr>
          <w:sz w:val="24"/>
        </w:rPr>
        <w:t>level</w:t>
      </w:r>
      <w:r>
        <w:rPr>
          <w:spacing w:val="-57"/>
          <w:sz w:val="24"/>
        </w:rPr>
        <w:t xml:space="preserve"> </w:t>
      </w:r>
      <w:r>
        <w:rPr>
          <w:sz w:val="24"/>
        </w:rPr>
        <w:t>of</w:t>
      </w:r>
      <w:r>
        <w:rPr>
          <w:spacing w:val="-1"/>
          <w:sz w:val="24"/>
        </w:rPr>
        <w:t xml:space="preserve"> </w:t>
      </w:r>
      <w:r>
        <w:rPr>
          <w:sz w:val="24"/>
        </w:rPr>
        <w:t>investments while preserving</w:t>
      </w:r>
      <w:r>
        <w:rPr>
          <w:spacing w:val="-3"/>
          <w:sz w:val="24"/>
        </w:rPr>
        <w:t xml:space="preserve"> </w:t>
      </w:r>
      <w:r>
        <w:rPr>
          <w:sz w:val="24"/>
        </w:rPr>
        <w:t>user rights.</w:t>
      </w:r>
    </w:p>
    <w:p w14:paraId="32D643CF" w14:textId="77777777" w:rsidR="004B799C" w:rsidRDefault="004B799C">
      <w:pPr>
        <w:pStyle w:val="BodyText"/>
        <w:spacing w:before="10"/>
        <w:rPr>
          <w:sz w:val="20"/>
        </w:rPr>
      </w:pPr>
    </w:p>
    <w:p w14:paraId="60F42E18" w14:textId="77777777" w:rsidR="004B799C" w:rsidRDefault="00CA4AAC">
      <w:pPr>
        <w:pStyle w:val="ListParagraph"/>
        <w:numPr>
          <w:ilvl w:val="0"/>
          <w:numId w:val="5"/>
        </w:numPr>
        <w:tabs>
          <w:tab w:val="left" w:pos="1559"/>
        </w:tabs>
        <w:ind w:left="1558" w:right="955" w:hanging="600"/>
        <w:jc w:val="both"/>
        <w:rPr>
          <w:sz w:val="24"/>
        </w:rPr>
      </w:pPr>
      <w:r>
        <w:rPr>
          <w:sz w:val="24"/>
        </w:rPr>
        <w:t>The</w:t>
      </w:r>
      <w:r>
        <w:rPr>
          <w:spacing w:val="1"/>
          <w:sz w:val="24"/>
        </w:rPr>
        <w:t xml:space="preserve"> </w:t>
      </w:r>
      <w:r>
        <w:rPr>
          <w:sz w:val="24"/>
        </w:rPr>
        <w:t>granting</w:t>
      </w:r>
      <w:r>
        <w:rPr>
          <w:spacing w:val="1"/>
          <w:sz w:val="24"/>
        </w:rPr>
        <w:t xml:space="preserve"> </w:t>
      </w:r>
      <w:r>
        <w:rPr>
          <w:sz w:val="24"/>
        </w:rPr>
        <w:t>of</w:t>
      </w:r>
      <w:r>
        <w:rPr>
          <w:spacing w:val="1"/>
          <w:sz w:val="24"/>
        </w:rPr>
        <w:t xml:space="preserve"> </w:t>
      </w:r>
      <w:r>
        <w:rPr>
          <w:sz w:val="24"/>
        </w:rPr>
        <w:t>State</w:t>
      </w:r>
      <w:r>
        <w:rPr>
          <w:spacing w:val="1"/>
          <w:sz w:val="24"/>
        </w:rPr>
        <w:t xml:space="preserve"> </w:t>
      </w:r>
      <w:r>
        <w:rPr>
          <w:sz w:val="24"/>
        </w:rPr>
        <w:t>aid</w:t>
      </w:r>
      <w:r>
        <w:rPr>
          <w:spacing w:val="1"/>
          <w:sz w:val="24"/>
        </w:rPr>
        <w:t xml:space="preserve"> </w:t>
      </w:r>
      <w:r>
        <w:rPr>
          <w:sz w:val="24"/>
        </w:rPr>
        <w:t>is</w:t>
      </w:r>
      <w:r>
        <w:rPr>
          <w:spacing w:val="1"/>
          <w:sz w:val="24"/>
        </w:rPr>
        <w:t xml:space="preserve"> </w:t>
      </w:r>
      <w:r>
        <w:rPr>
          <w:sz w:val="24"/>
        </w:rPr>
        <w:t>a</w:t>
      </w:r>
      <w:r>
        <w:rPr>
          <w:spacing w:val="1"/>
          <w:sz w:val="24"/>
        </w:rPr>
        <w:t xml:space="preserve"> </w:t>
      </w:r>
      <w:r>
        <w:rPr>
          <w:sz w:val="24"/>
        </w:rPr>
        <w:t>way</w:t>
      </w:r>
      <w:r>
        <w:rPr>
          <w:spacing w:val="1"/>
          <w:sz w:val="24"/>
        </w:rPr>
        <w:t xml:space="preserve"> </w:t>
      </w:r>
      <w:r>
        <w:rPr>
          <w:sz w:val="24"/>
        </w:rPr>
        <w:t>to</w:t>
      </w:r>
      <w:r>
        <w:rPr>
          <w:spacing w:val="1"/>
          <w:sz w:val="24"/>
        </w:rPr>
        <w:t xml:space="preserve"> </w:t>
      </w:r>
      <w:r>
        <w:rPr>
          <w:sz w:val="24"/>
        </w:rPr>
        <w:t>overcome</w:t>
      </w:r>
      <w:r>
        <w:rPr>
          <w:spacing w:val="1"/>
          <w:sz w:val="24"/>
        </w:rPr>
        <w:t xml:space="preserve"> </w:t>
      </w:r>
      <w:r>
        <w:rPr>
          <w:sz w:val="24"/>
        </w:rPr>
        <w:t>market</w:t>
      </w:r>
      <w:r>
        <w:rPr>
          <w:spacing w:val="1"/>
          <w:sz w:val="24"/>
        </w:rPr>
        <w:t xml:space="preserve"> </w:t>
      </w:r>
      <w:r>
        <w:rPr>
          <w:sz w:val="24"/>
        </w:rPr>
        <w:t>failures</w:t>
      </w:r>
      <w:r>
        <w:rPr>
          <w:spacing w:val="1"/>
          <w:sz w:val="24"/>
        </w:rPr>
        <w:t xml:space="preserve"> </w:t>
      </w:r>
      <w:r>
        <w:rPr>
          <w:sz w:val="24"/>
        </w:rPr>
        <w:t>which</w:t>
      </w:r>
      <w:r>
        <w:rPr>
          <w:spacing w:val="1"/>
          <w:sz w:val="24"/>
        </w:rPr>
        <w:t xml:space="preserve"> </w:t>
      </w:r>
      <w:r>
        <w:rPr>
          <w:sz w:val="24"/>
        </w:rPr>
        <w:t>cannot</w:t>
      </w:r>
      <w:r>
        <w:rPr>
          <w:spacing w:val="1"/>
          <w:sz w:val="24"/>
        </w:rPr>
        <w:t xml:space="preserve"> </w:t>
      </w:r>
      <w:r>
        <w:rPr>
          <w:sz w:val="24"/>
        </w:rPr>
        <w:t>be</w:t>
      </w:r>
      <w:r>
        <w:rPr>
          <w:spacing w:val="-57"/>
          <w:sz w:val="24"/>
        </w:rPr>
        <w:t xml:space="preserve"> </w:t>
      </w:r>
      <w:r>
        <w:rPr>
          <w:sz w:val="24"/>
        </w:rPr>
        <w:t>addressed by means of compulsory user tariffs. Therefore, to demonstrate the need for</w:t>
      </w:r>
      <w:r>
        <w:rPr>
          <w:spacing w:val="1"/>
          <w:sz w:val="24"/>
        </w:rPr>
        <w:t xml:space="preserve"> </w:t>
      </w:r>
      <w:r>
        <w:rPr>
          <w:sz w:val="24"/>
        </w:rPr>
        <w:t>State</w:t>
      </w:r>
      <w:r>
        <w:rPr>
          <w:spacing w:val="-2"/>
          <w:sz w:val="24"/>
        </w:rPr>
        <w:t xml:space="preserve"> </w:t>
      </w:r>
      <w:r>
        <w:rPr>
          <w:sz w:val="24"/>
        </w:rPr>
        <w:t>aid, the</w:t>
      </w:r>
      <w:r>
        <w:rPr>
          <w:spacing w:val="-1"/>
          <w:sz w:val="24"/>
        </w:rPr>
        <w:t xml:space="preserve"> </w:t>
      </w:r>
      <w:r>
        <w:rPr>
          <w:sz w:val="24"/>
        </w:rPr>
        <w:t>following</w:t>
      </w:r>
      <w:r>
        <w:rPr>
          <w:spacing w:val="-1"/>
          <w:sz w:val="24"/>
        </w:rPr>
        <w:t xml:space="preserve"> </w:t>
      </w:r>
      <w:r>
        <w:rPr>
          <w:sz w:val="24"/>
        </w:rPr>
        <w:t>principles apply:</w:t>
      </w:r>
    </w:p>
    <w:p w14:paraId="12993D04" w14:textId="77777777" w:rsidR="004B799C" w:rsidRDefault="004B799C">
      <w:pPr>
        <w:pStyle w:val="BodyText"/>
        <w:spacing w:before="10"/>
        <w:rPr>
          <w:sz w:val="20"/>
        </w:rPr>
      </w:pPr>
    </w:p>
    <w:p w14:paraId="1BC68451" w14:textId="77777777" w:rsidR="004B799C" w:rsidRDefault="00CA4AAC">
      <w:pPr>
        <w:pStyle w:val="ListParagraph"/>
        <w:numPr>
          <w:ilvl w:val="1"/>
          <w:numId w:val="5"/>
        </w:numPr>
        <w:tabs>
          <w:tab w:val="left" w:pos="2092"/>
        </w:tabs>
        <w:spacing w:before="1"/>
        <w:ind w:right="952"/>
        <w:jc w:val="both"/>
        <w:rPr>
          <w:sz w:val="24"/>
        </w:rPr>
      </w:pPr>
      <w:r>
        <w:rPr>
          <w:sz w:val="24"/>
        </w:rPr>
        <w:t>the Commission considers that for projects of common interest as defined by</w:t>
      </w:r>
      <w:r>
        <w:rPr>
          <w:spacing w:val="1"/>
          <w:sz w:val="24"/>
        </w:rPr>
        <w:t xml:space="preserve"> </w:t>
      </w:r>
      <w:r>
        <w:rPr>
          <w:sz w:val="24"/>
        </w:rPr>
        <w:t>Article 4 of Regulation (EC) No 347/2013 which are fully subjected to internal</w:t>
      </w:r>
      <w:r>
        <w:rPr>
          <w:spacing w:val="1"/>
          <w:sz w:val="24"/>
        </w:rPr>
        <w:t xml:space="preserve"> </w:t>
      </w:r>
      <w:r>
        <w:rPr>
          <w:sz w:val="24"/>
        </w:rPr>
        <w:t>energy market legislation, the market failures in terms of coordination problems</w:t>
      </w:r>
      <w:r>
        <w:rPr>
          <w:spacing w:val="1"/>
          <w:sz w:val="24"/>
        </w:rPr>
        <w:t xml:space="preserve"> </w:t>
      </w:r>
      <w:r>
        <w:rPr>
          <w:sz w:val="24"/>
        </w:rPr>
        <w:t>are such that financing by means of tariffs may not be sufficient and State aid may</w:t>
      </w:r>
      <w:r>
        <w:rPr>
          <w:spacing w:val="-57"/>
          <w:sz w:val="24"/>
        </w:rPr>
        <w:t xml:space="preserve"> </w:t>
      </w:r>
      <w:r>
        <w:rPr>
          <w:sz w:val="24"/>
        </w:rPr>
        <w:t>be</w:t>
      </w:r>
      <w:r>
        <w:rPr>
          <w:spacing w:val="-2"/>
          <w:sz w:val="24"/>
        </w:rPr>
        <w:t xml:space="preserve"> </w:t>
      </w:r>
      <w:r>
        <w:rPr>
          <w:sz w:val="24"/>
        </w:rPr>
        <w:t>granted;</w:t>
      </w:r>
    </w:p>
    <w:p w14:paraId="29CEE44E" w14:textId="77777777" w:rsidR="004B799C" w:rsidRDefault="004B799C">
      <w:pPr>
        <w:jc w:val="both"/>
        <w:rPr>
          <w:sz w:val="24"/>
        </w:rPr>
        <w:sectPr w:rsidR="004B799C">
          <w:pgSz w:w="11910" w:h="16840"/>
          <w:pgMar w:top="1020" w:right="460" w:bottom="1620" w:left="460" w:header="0" w:footer="1426" w:gutter="0"/>
          <w:cols w:space="720"/>
        </w:sectPr>
      </w:pPr>
    </w:p>
    <w:p w14:paraId="011945C1" w14:textId="77777777" w:rsidR="004B799C" w:rsidRDefault="00CA4AAC">
      <w:pPr>
        <w:pStyle w:val="ListParagraph"/>
        <w:numPr>
          <w:ilvl w:val="1"/>
          <w:numId w:val="5"/>
        </w:numPr>
        <w:tabs>
          <w:tab w:val="left" w:pos="2092"/>
        </w:tabs>
        <w:spacing w:before="72"/>
        <w:ind w:right="952"/>
        <w:jc w:val="both"/>
        <w:rPr>
          <w:sz w:val="24"/>
        </w:rPr>
      </w:pPr>
      <w:r>
        <w:rPr>
          <w:sz w:val="24"/>
        </w:rPr>
        <w:lastRenderedPageBreak/>
        <w:t>for</w:t>
      </w:r>
      <w:r>
        <w:rPr>
          <w:spacing w:val="1"/>
          <w:sz w:val="24"/>
        </w:rPr>
        <w:t xml:space="preserve"> </w:t>
      </w:r>
      <w:r>
        <w:rPr>
          <w:sz w:val="24"/>
        </w:rPr>
        <w:t>Projects</w:t>
      </w:r>
      <w:r>
        <w:rPr>
          <w:spacing w:val="1"/>
          <w:sz w:val="24"/>
        </w:rPr>
        <w:t xml:space="preserve"> </w:t>
      </w:r>
      <w:r>
        <w:rPr>
          <w:sz w:val="24"/>
        </w:rPr>
        <w:t>of</w:t>
      </w:r>
      <w:r>
        <w:rPr>
          <w:spacing w:val="1"/>
          <w:sz w:val="24"/>
        </w:rPr>
        <w:t xml:space="preserve"> </w:t>
      </w:r>
      <w:r>
        <w:rPr>
          <w:sz w:val="24"/>
        </w:rPr>
        <w:t>Common</w:t>
      </w:r>
      <w:r>
        <w:rPr>
          <w:spacing w:val="1"/>
          <w:sz w:val="24"/>
        </w:rPr>
        <w:t xml:space="preserve"> </w:t>
      </w:r>
      <w:r>
        <w:rPr>
          <w:sz w:val="24"/>
        </w:rPr>
        <w:t>Interest</w:t>
      </w:r>
      <w:r>
        <w:rPr>
          <w:spacing w:val="1"/>
          <w:sz w:val="24"/>
        </w:rPr>
        <w:t xml:space="preserve"> </w:t>
      </w:r>
      <w:r>
        <w:rPr>
          <w:sz w:val="24"/>
        </w:rPr>
        <w:t>which</w:t>
      </w:r>
      <w:r>
        <w:rPr>
          <w:spacing w:val="1"/>
          <w:sz w:val="24"/>
        </w:rPr>
        <w:t xml:space="preserve"> </w:t>
      </w:r>
      <w:r>
        <w:rPr>
          <w:sz w:val="24"/>
        </w:rPr>
        <w:t>are</w:t>
      </w:r>
      <w:r>
        <w:rPr>
          <w:spacing w:val="1"/>
          <w:sz w:val="24"/>
        </w:rPr>
        <w:t xml:space="preserve"> </w:t>
      </w:r>
      <w:r>
        <w:rPr>
          <w:sz w:val="24"/>
        </w:rPr>
        <w:t>partially</w:t>
      </w:r>
      <w:r>
        <w:rPr>
          <w:spacing w:val="1"/>
          <w:sz w:val="24"/>
        </w:rPr>
        <w:t xml:space="preserve"> </w:t>
      </w:r>
      <w:r>
        <w:rPr>
          <w:sz w:val="24"/>
        </w:rPr>
        <w:t>or</w:t>
      </w:r>
      <w:r>
        <w:rPr>
          <w:spacing w:val="1"/>
          <w:sz w:val="24"/>
        </w:rPr>
        <w:t xml:space="preserve"> </w:t>
      </w:r>
      <w:r>
        <w:rPr>
          <w:sz w:val="24"/>
        </w:rPr>
        <w:t>fully</w:t>
      </w:r>
      <w:r>
        <w:rPr>
          <w:spacing w:val="1"/>
          <w:sz w:val="24"/>
        </w:rPr>
        <w:t xml:space="preserve"> </w:t>
      </w:r>
      <w:r>
        <w:rPr>
          <w:sz w:val="24"/>
        </w:rPr>
        <w:t>exempted</w:t>
      </w:r>
      <w:r>
        <w:rPr>
          <w:spacing w:val="1"/>
          <w:sz w:val="24"/>
        </w:rPr>
        <w:t xml:space="preserve"> </w:t>
      </w:r>
      <w:r>
        <w:rPr>
          <w:sz w:val="24"/>
        </w:rPr>
        <w:t>from</w:t>
      </w:r>
      <w:r>
        <w:rPr>
          <w:spacing w:val="-57"/>
          <w:sz w:val="24"/>
        </w:rPr>
        <w:t xml:space="preserve"> </w:t>
      </w:r>
      <w:r>
        <w:rPr>
          <w:sz w:val="24"/>
        </w:rPr>
        <w:t>internal</w:t>
      </w:r>
      <w:r>
        <w:rPr>
          <w:spacing w:val="1"/>
          <w:sz w:val="24"/>
        </w:rPr>
        <w:t xml:space="preserve"> </w:t>
      </w:r>
      <w:r>
        <w:rPr>
          <w:sz w:val="24"/>
        </w:rPr>
        <w:t>energy market</w:t>
      </w:r>
      <w:r>
        <w:rPr>
          <w:spacing w:val="1"/>
          <w:sz w:val="24"/>
        </w:rPr>
        <w:t xml:space="preserve"> </w:t>
      </w:r>
      <w:r>
        <w:rPr>
          <w:sz w:val="24"/>
        </w:rPr>
        <w:t>legislation,</w:t>
      </w:r>
      <w:r>
        <w:rPr>
          <w:spacing w:val="1"/>
          <w:sz w:val="24"/>
        </w:rPr>
        <w:t xml:space="preserve"> </w:t>
      </w:r>
      <w:r>
        <w:rPr>
          <w:sz w:val="24"/>
        </w:rPr>
        <w:t>and</w:t>
      </w:r>
      <w:r>
        <w:rPr>
          <w:spacing w:val="1"/>
          <w:sz w:val="24"/>
        </w:rPr>
        <w:t xml:space="preserve"> </w:t>
      </w:r>
      <w:r>
        <w:rPr>
          <w:sz w:val="24"/>
        </w:rPr>
        <w:t>for</w:t>
      </w:r>
      <w:r>
        <w:rPr>
          <w:spacing w:val="1"/>
          <w:sz w:val="24"/>
        </w:rPr>
        <w:t xml:space="preserve"> </w:t>
      </w:r>
      <w:r>
        <w:rPr>
          <w:sz w:val="24"/>
        </w:rPr>
        <w:t>other</w:t>
      </w:r>
      <w:r>
        <w:rPr>
          <w:spacing w:val="1"/>
          <w:sz w:val="24"/>
        </w:rPr>
        <w:t xml:space="preserve"> </w:t>
      </w:r>
      <w:r>
        <w:rPr>
          <w:sz w:val="24"/>
        </w:rPr>
        <w:t>infrastructure</w:t>
      </w:r>
      <w:r>
        <w:rPr>
          <w:spacing w:val="1"/>
          <w:sz w:val="24"/>
        </w:rPr>
        <w:t xml:space="preserve"> </w:t>
      </w:r>
      <w:r>
        <w:rPr>
          <w:sz w:val="24"/>
        </w:rPr>
        <w:t>categories,</w:t>
      </w:r>
      <w:r>
        <w:rPr>
          <w:spacing w:val="1"/>
          <w:sz w:val="24"/>
        </w:rPr>
        <w:t xml:space="preserve"> </w:t>
      </w:r>
      <w:r>
        <w:rPr>
          <w:sz w:val="24"/>
        </w:rPr>
        <w:t>the</w:t>
      </w:r>
      <w:r>
        <w:rPr>
          <w:spacing w:val="1"/>
          <w:sz w:val="24"/>
        </w:rPr>
        <w:t xml:space="preserve"> </w:t>
      </w:r>
      <w:r>
        <w:rPr>
          <w:sz w:val="24"/>
        </w:rPr>
        <w:t>Commission will carry out a case-by-case assessment of the need for State aid. In</w:t>
      </w:r>
      <w:r>
        <w:rPr>
          <w:spacing w:val="1"/>
          <w:sz w:val="24"/>
        </w:rPr>
        <w:t xml:space="preserve"> </w:t>
      </w:r>
      <w:r>
        <w:rPr>
          <w:sz w:val="24"/>
        </w:rPr>
        <w:t>its assessment, the Commission</w:t>
      </w:r>
      <w:r>
        <w:rPr>
          <w:spacing w:val="1"/>
          <w:sz w:val="24"/>
        </w:rPr>
        <w:t xml:space="preserve"> </w:t>
      </w:r>
      <w:r>
        <w:rPr>
          <w:sz w:val="24"/>
        </w:rPr>
        <w:t>will consider the following factors: (i) the extent</w:t>
      </w:r>
      <w:r>
        <w:rPr>
          <w:spacing w:val="1"/>
          <w:sz w:val="24"/>
        </w:rPr>
        <w:t xml:space="preserve"> </w:t>
      </w:r>
      <w:r>
        <w:rPr>
          <w:sz w:val="24"/>
        </w:rPr>
        <w:t>to</w:t>
      </w:r>
      <w:r>
        <w:rPr>
          <w:spacing w:val="1"/>
          <w:sz w:val="24"/>
        </w:rPr>
        <w:t xml:space="preserve"> </w:t>
      </w:r>
      <w:r>
        <w:rPr>
          <w:sz w:val="24"/>
        </w:rPr>
        <w:t>which</w:t>
      </w:r>
      <w:r>
        <w:rPr>
          <w:spacing w:val="1"/>
          <w:sz w:val="24"/>
        </w:rPr>
        <w:t xml:space="preserve"> </w:t>
      </w:r>
      <w:r>
        <w:rPr>
          <w:sz w:val="24"/>
        </w:rPr>
        <w:t>a</w:t>
      </w:r>
      <w:r>
        <w:rPr>
          <w:spacing w:val="1"/>
          <w:sz w:val="24"/>
        </w:rPr>
        <w:t xml:space="preserve"> </w:t>
      </w:r>
      <w:r>
        <w:rPr>
          <w:sz w:val="24"/>
        </w:rPr>
        <w:t>market</w:t>
      </w:r>
      <w:r>
        <w:rPr>
          <w:spacing w:val="1"/>
          <w:sz w:val="24"/>
        </w:rPr>
        <w:t xml:space="preserve"> </w:t>
      </w:r>
      <w:r>
        <w:rPr>
          <w:sz w:val="24"/>
        </w:rPr>
        <w:t>failure</w:t>
      </w:r>
      <w:r>
        <w:rPr>
          <w:spacing w:val="1"/>
          <w:sz w:val="24"/>
        </w:rPr>
        <w:t xml:space="preserve"> </w:t>
      </w:r>
      <w:r>
        <w:rPr>
          <w:sz w:val="24"/>
        </w:rPr>
        <w:t>leads</w:t>
      </w:r>
      <w:r>
        <w:rPr>
          <w:spacing w:val="1"/>
          <w:sz w:val="24"/>
        </w:rPr>
        <w:t xml:space="preserve"> </w:t>
      </w:r>
      <w:r>
        <w:rPr>
          <w:sz w:val="24"/>
        </w:rPr>
        <w:t>to</w:t>
      </w:r>
      <w:r>
        <w:rPr>
          <w:spacing w:val="1"/>
          <w:sz w:val="24"/>
        </w:rPr>
        <w:t xml:space="preserve"> </w:t>
      </w:r>
      <w:r>
        <w:rPr>
          <w:sz w:val="24"/>
        </w:rPr>
        <w:t>a</w:t>
      </w:r>
      <w:r>
        <w:rPr>
          <w:spacing w:val="1"/>
          <w:sz w:val="24"/>
        </w:rPr>
        <w:t xml:space="preserve"> </w:t>
      </w:r>
      <w:r>
        <w:rPr>
          <w:sz w:val="24"/>
        </w:rPr>
        <w:t>sub-optimal</w:t>
      </w:r>
      <w:r>
        <w:rPr>
          <w:spacing w:val="1"/>
          <w:sz w:val="24"/>
        </w:rPr>
        <w:t xml:space="preserve"> </w:t>
      </w:r>
      <w:r>
        <w:rPr>
          <w:sz w:val="24"/>
        </w:rPr>
        <w:t>provision</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necessary</w:t>
      </w:r>
      <w:r>
        <w:rPr>
          <w:spacing w:val="1"/>
          <w:sz w:val="24"/>
        </w:rPr>
        <w:t xml:space="preserve"> </w:t>
      </w:r>
      <w:r>
        <w:rPr>
          <w:sz w:val="24"/>
        </w:rPr>
        <w:t>infrastructure; (ii) the extent to which the infrastructure is open to third party</w:t>
      </w:r>
      <w:r>
        <w:rPr>
          <w:spacing w:val="1"/>
          <w:sz w:val="24"/>
        </w:rPr>
        <w:t xml:space="preserve"> </w:t>
      </w:r>
      <w:r>
        <w:rPr>
          <w:sz w:val="24"/>
        </w:rPr>
        <w:t>access and subject to tariff regulation; and (iii) the extent to which the project</w:t>
      </w:r>
      <w:r>
        <w:rPr>
          <w:spacing w:val="1"/>
          <w:sz w:val="24"/>
        </w:rPr>
        <w:t xml:space="preserve"> </w:t>
      </w:r>
      <w:r>
        <w:rPr>
          <w:sz w:val="24"/>
        </w:rPr>
        <w:t>contributes to the</w:t>
      </w:r>
      <w:r>
        <w:rPr>
          <w:spacing w:val="-1"/>
          <w:sz w:val="24"/>
        </w:rPr>
        <w:t xml:space="preserve"> </w:t>
      </w:r>
      <w:r>
        <w:rPr>
          <w:sz w:val="24"/>
        </w:rPr>
        <w:t>security</w:t>
      </w:r>
      <w:r>
        <w:rPr>
          <w:spacing w:val="-3"/>
          <w:sz w:val="24"/>
        </w:rPr>
        <w:t xml:space="preserve"> </w:t>
      </w:r>
      <w:r>
        <w:rPr>
          <w:sz w:val="24"/>
        </w:rPr>
        <w:t>of</w:t>
      </w:r>
      <w:r>
        <w:rPr>
          <w:spacing w:val="1"/>
          <w:sz w:val="24"/>
        </w:rPr>
        <w:t xml:space="preserve"> </w:t>
      </w:r>
      <w:r>
        <w:rPr>
          <w:sz w:val="24"/>
        </w:rPr>
        <w:t>energy</w:t>
      </w:r>
      <w:r>
        <w:rPr>
          <w:spacing w:val="-5"/>
          <w:sz w:val="24"/>
        </w:rPr>
        <w:t xml:space="preserve"> </w:t>
      </w:r>
      <w:r>
        <w:rPr>
          <w:sz w:val="24"/>
        </w:rPr>
        <w:t>supply</w:t>
      </w:r>
      <w:r>
        <w:rPr>
          <w:spacing w:val="-2"/>
          <w:sz w:val="24"/>
        </w:rPr>
        <w:t xml:space="preserve"> </w:t>
      </w:r>
      <w:r>
        <w:rPr>
          <w:sz w:val="24"/>
        </w:rPr>
        <w:t>in the</w:t>
      </w:r>
      <w:r>
        <w:rPr>
          <w:spacing w:val="1"/>
          <w:sz w:val="24"/>
        </w:rPr>
        <w:t xml:space="preserve"> </w:t>
      </w:r>
      <w:r>
        <w:rPr>
          <w:sz w:val="24"/>
        </w:rPr>
        <w:t>Union.</w:t>
      </w:r>
    </w:p>
    <w:p w14:paraId="4195A02E" w14:textId="77777777" w:rsidR="004B799C" w:rsidRDefault="004B799C">
      <w:pPr>
        <w:pStyle w:val="BodyText"/>
        <w:spacing w:before="10"/>
        <w:rPr>
          <w:sz w:val="20"/>
        </w:rPr>
      </w:pPr>
    </w:p>
    <w:p w14:paraId="242EDEDA" w14:textId="77777777" w:rsidR="004B799C" w:rsidRDefault="00CA4AAC">
      <w:pPr>
        <w:pStyle w:val="ListParagraph"/>
        <w:numPr>
          <w:ilvl w:val="3"/>
          <w:numId w:val="4"/>
        </w:numPr>
        <w:tabs>
          <w:tab w:val="left" w:pos="2302"/>
          <w:tab w:val="left" w:pos="2303"/>
        </w:tabs>
        <w:ind w:hanging="865"/>
        <w:rPr>
          <w:sz w:val="24"/>
        </w:rPr>
      </w:pPr>
      <w:bookmarkStart w:id="204" w:name="_bookmark189"/>
      <w:bookmarkEnd w:id="204"/>
      <w:r>
        <w:rPr>
          <w:sz w:val="24"/>
        </w:rPr>
        <w:t>Proportionality</w:t>
      </w:r>
      <w:r>
        <w:rPr>
          <w:spacing w:val="-6"/>
          <w:sz w:val="24"/>
        </w:rPr>
        <w:t xml:space="preserve"> </w:t>
      </w:r>
      <w:r>
        <w:rPr>
          <w:sz w:val="24"/>
        </w:rPr>
        <w:t>of</w:t>
      </w:r>
      <w:r>
        <w:rPr>
          <w:spacing w:val="-1"/>
          <w:sz w:val="24"/>
        </w:rPr>
        <w:t xml:space="preserve"> </w:t>
      </w:r>
      <w:r>
        <w:rPr>
          <w:sz w:val="24"/>
        </w:rPr>
        <w:t>the</w:t>
      </w:r>
      <w:r>
        <w:rPr>
          <w:spacing w:val="-3"/>
          <w:sz w:val="24"/>
        </w:rPr>
        <w:t xml:space="preserve"> </w:t>
      </w:r>
      <w:r>
        <w:rPr>
          <w:sz w:val="24"/>
        </w:rPr>
        <w:t>aid</w:t>
      </w:r>
    </w:p>
    <w:p w14:paraId="352823D8" w14:textId="77777777" w:rsidR="004B799C" w:rsidRDefault="004B799C">
      <w:pPr>
        <w:pStyle w:val="BodyText"/>
        <w:spacing w:before="10"/>
        <w:rPr>
          <w:sz w:val="20"/>
        </w:rPr>
      </w:pPr>
    </w:p>
    <w:p w14:paraId="5FF3D65B" w14:textId="77777777" w:rsidR="004B799C" w:rsidRDefault="00CA4AAC">
      <w:pPr>
        <w:pStyle w:val="ListParagraph"/>
        <w:numPr>
          <w:ilvl w:val="0"/>
          <w:numId w:val="5"/>
        </w:numPr>
        <w:tabs>
          <w:tab w:val="left" w:pos="1559"/>
        </w:tabs>
        <w:ind w:left="1558" w:right="952" w:hanging="600"/>
        <w:jc w:val="both"/>
        <w:rPr>
          <w:sz w:val="24"/>
        </w:rPr>
      </w:pPr>
      <w:r>
        <w:rPr>
          <w:sz w:val="24"/>
        </w:rPr>
        <w:t>Proportionality will be assessed on the basis of the funding gap principle as set out in</w:t>
      </w:r>
      <w:r>
        <w:rPr>
          <w:spacing w:val="1"/>
          <w:sz w:val="24"/>
        </w:rPr>
        <w:t xml:space="preserve"> </w:t>
      </w:r>
      <w:r>
        <w:rPr>
          <w:sz w:val="24"/>
        </w:rPr>
        <w:t>points</w:t>
      </w:r>
      <w:r>
        <w:rPr>
          <w:spacing w:val="1"/>
          <w:sz w:val="24"/>
        </w:rPr>
        <w:t xml:space="preserve"> </w:t>
      </w:r>
      <w:r>
        <w:rPr>
          <w:sz w:val="24"/>
        </w:rPr>
        <w:t>47,</w:t>
      </w:r>
      <w:r>
        <w:rPr>
          <w:spacing w:val="1"/>
          <w:sz w:val="24"/>
        </w:rPr>
        <w:t xml:space="preserve"> </w:t>
      </w:r>
      <w:r>
        <w:rPr>
          <w:sz w:val="24"/>
        </w:rPr>
        <w:t>50</w:t>
      </w:r>
      <w:r>
        <w:rPr>
          <w:spacing w:val="1"/>
          <w:sz w:val="24"/>
        </w:rPr>
        <w:t xml:space="preserve"> </w:t>
      </w:r>
      <w:r>
        <w:rPr>
          <w:sz w:val="24"/>
        </w:rPr>
        <w:t>and</w:t>
      </w:r>
      <w:r>
        <w:rPr>
          <w:spacing w:val="1"/>
          <w:sz w:val="24"/>
        </w:rPr>
        <w:t xml:space="preserve"> </w:t>
      </w:r>
      <w:r>
        <w:rPr>
          <w:sz w:val="24"/>
        </w:rPr>
        <w:t>51.</w:t>
      </w:r>
      <w:r>
        <w:rPr>
          <w:spacing w:val="1"/>
          <w:sz w:val="24"/>
        </w:rPr>
        <w:t xml:space="preserve"> </w:t>
      </w:r>
      <w:r>
        <w:rPr>
          <w:sz w:val="24"/>
        </w:rPr>
        <w:t>For</w:t>
      </w:r>
      <w:r>
        <w:rPr>
          <w:spacing w:val="1"/>
          <w:sz w:val="24"/>
        </w:rPr>
        <w:t xml:space="preserve"> </w:t>
      </w:r>
      <w:r>
        <w:rPr>
          <w:sz w:val="24"/>
        </w:rPr>
        <w:t>aid</w:t>
      </w:r>
      <w:r>
        <w:rPr>
          <w:spacing w:val="1"/>
          <w:sz w:val="24"/>
        </w:rPr>
        <w:t xml:space="preserve"> </w:t>
      </w:r>
      <w:r>
        <w:rPr>
          <w:sz w:val="24"/>
        </w:rPr>
        <w:t>to</w:t>
      </w:r>
      <w:r>
        <w:rPr>
          <w:spacing w:val="1"/>
          <w:sz w:val="24"/>
        </w:rPr>
        <w:t xml:space="preserve"> </w:t>
      </w:r>
      <w:r>
        <w:rPr>
          <w:sz w:val="24"/>
        </w:rPr>
        <w:t>infrastructure,</w:t>
      </w:r>
      <w:r>
        <w:rPr>
          <w:spacing w:val="1"/>
          <w:sz w:val="24"/>
        </w:rPr>
        <w:t xml:space="preserve"> </w:t>
      </w:r>
      <w:r>
        <w:rPr>
          <w:sz w:val="24"/>
        </w:rPr>
        <w:t>as</w:t>
      </w:r>
      <w:r>
        <w:rPr>
          <w:spacing w:val="1"/>
          <w:sz w:val="24"/>
        </w:rPr>
        <w:t xml:space="preserve"> </w:t>
      </w:r>
      <w:r>
        <w:rPr>
          <w:sz w:val="24"/>
        </w:rPr>
        <w:t>explained</w:t>
      </w:r>
      <w:r>
        <w:rPr>
          <w:spacing w:val="1"/>
          <w:sz w:val="24"/>
        </w:rPr>
        <w:t xml:space="preserve"> </w:t>
      </w:r>
      <w:r>
        <w:rPr>
          <w:sz w:val="24"/>
        </w:rPr>
        <w:t>in</w:t>
      </w:r>
      <w:r>
        <w:rPr>
          <w:spacing w:val="1"/>
          <w:sz w:val="24"/>
        </w:rPr>
        <w:t xml:space="preserve"> </w:t>
      </w:r>
      <w:r>
        <w:rPr>
          <w:sz w:val="24"/>
        </w:rPr>
        <w:t>point</w:t>
      </w:r>
      <w:r>
        <w:rPr>
          <w:spacing w:val="1"/>
          <w:sz w:val="24"/>
        </w:rPr>
        <w:t xml:space="preserve"> </w:t>
      </w:r>
      <w:r>
        <w:rPr>
          <w:sz w:val="24"/>
        </w:rPr>
        <w:t>51,</w:t>
      </w:r>
      <w:r>
        <w:rPr>
          <w:spacing w:val="1"/>
          <w:sz w:val="24"/>
        </w:rPr>
        <w:t xml:space="preserve"> </w:t>
      </w:r>
      <w:r>
        <w:rPr>
          <w:sz w:val="24"/>
        </w:rPr>
        <w:t>the</w:t>
      </w:r>
      <w:r>
        <w:rPr>
          <w:spacing w:val="1"/>
          <w:sz w:val="24"/>
        </w:rPr>
        <w:t xml:space="preserve"> </w:t>
      </w:r>
      <w:r>
        <w:rPr>
          <w:sz w:val="24"/>
        </w:rPr>
        <w:t>counterfactual scenario is presumed to be the situation in which the project would not</w:t>
      </w:r>
      <w:r>
        <w:rPr>
          <w:spacing w:val="1"/>
          <w:sz w:val="24"/>
        </w:rPr>
        <w:t xml:space="preserve"> </w:t>
      </w:r>
      <w:r>
        <w:rPr>
          <w:sz w:val="24"/>
        </w:rPr>
        <w:t>take place. The introduction of claw-back mechanisms is necessary where there is a</w:t>
      </w:r>
      <w:r>
        <w:rPr>
          <w:spacing w:val="1"/>
          <w:sz w:val="24"/>
        </w:rPr>
        <w:t xml:space="preserve"> </w:t>
      </w:r>
      <w:r>
        <w:rPr>
          <w:sz w:val="24"/>
        </w:rPr>
        <w:t>significant risk of windfall profits, e.g. when the aid is close to the maximum allowed,</w:t>
      </w:r>
      <w:r>
        <w:rPr>
          <w:spacing w:val="1"/>
          <w:sz w:val="24"/>
        </w:rPr>
        <w:t xml:space="preserve"> </w:t>
      </w:r>
      <w:r>
        <w:rPr>
          <w:sz w:val="24"/>
        </w:rPr>
        <w:t>while keeping incentives for the beneficiaries to minimise their costs and develop their</w:t>
      </w:r>
      <w:r>
        <w:rPr>
          <w:spacing w:val="1"/>
          <w:sz w:val="24"/>
        </w:rPr>
        <w:t xml:space="preserve"> </w:t>
      </w:r>
      <w:r>
        <w:rPr>
          <w:sz w:val="24"/>
        </w:rPr>
        <w:t>business</w:t>
      </w:r>
      <w:r>
        <w:rPr>
          <w:spacing w:val="-1"/>
          <w:sz w:val="24"/>
        </w:rPr>
        <w:t xml:space="preserve"> </w:t>
      </w:r>
      <w:r>
        <w:rPr>
          <w:sz w:val="24"/>
        </w:rPr>
        <w:t>in a</w:t>
      </w:r>
      <w:r>
        <w:rPr>
          <w:spacing w:val="-1"/>
          <w:sz w:val="24"/>
        </w:rPr>
        <w:t xml:space="preserve"> </w:t>
      </w:r>
      <w:r>
        <w:rPr>
          <w:sz w:val="24"/>
        </w:rPr>
        <w:t>more</w:t>
      </w:r>
      <w:r>
        <w:rPr>
          <w:spacing w:val="-2"/>
          <w:sz w:val="24"/>
        </w:rPr>
        <w:t xml:space="preserve"> </w:t>
      </w:r>
      <w:r>
        <w:rPr>
          <w:sz w:val="24"/>
        </w:rPr>
        <w:t>efficient manner over time.</w:t>
      </w:r>
    </w:p>
    <w:p w14:paraId="28734670" w14:textId="77777777" w:rsidR="004B799C" w:rsidRDefault="004B799C">
      <w:pPr>
        <w:pStyle w:val="BodyText"/>
        <w:spacing w:before="11"/>
        <w:rPr>
          <w:sz w:val="20"/>
        </w:rPr>
      </w:pPr>
    </w:p>
    <w:p w14:paraId="6962074F" w14:textId="77777777" w:rsidR="004B799C" w:rsidRDefault="00CA4AAC">
      <w:pPr>
        <w:ind w:left="1525"/>
        <w:rPr>
          <w:i/>
          <w:sz w:val="24"/>
        </w:rPr>
      </w:pPr>
      <w:r>
        <w:rPr>
          <w:noProof/>
        </w:rPr>
        <w:drawing>
          <wp:anchor distT="0" distB="0" distL="0" distR="0" simplePos="0" relativeHeight="15802880" behindDoc="0" locked="0" layoutInCell="1" allowOverlap="1" wp14:anchorId="68307BFC" wp14:editId="27115ED2">
            <wp:simplePos x="0" y="0"/>
            <wp:positionH relativeFrom="page">
              <wp:posOffset>903766</wp:posOffset>
            </wp:positionH>
            <wp:positionV relativeFrom="paragraph">
              <wp:posOffset>39631</wp:posOffset>
            </wp:positionV>
            <wp:extent cx="299431" cy="107346"/>
            <wp:effectExtent l="0" t="0" r="0" b="0"/>
            <wp:wrapNone/>
            <wp:docPr id="191" name="image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image88.png"/>
                    <pic:cNvPicPr/>
                  </pic:nvPicPr>
                  <pic:blipFill>
                    <a:blip r:embed="rId113" cstate="print"/>
                    <a:stretch>
                      <a:fillRect/>
                    </a:stretch>
                  </pic:blipFill>
                  <pic:spPr>
                    <a:xfrm>
                      <a:off x="0" y="0"/>
                      <a:ext cx="299431" cy="107346"/>
                    </a:xfrm>
                    <a:prstGeom prst="rect">
                      <a:avLst/>
                    </a:prstGeom>
                  </pic:spPr>
                </pic:pic>
              </a:graphicData>
            </a:graphic>
          </wp:anchor>
        </w:drawing>
      </w:r>
      <w:bookmarkStart w:id="205" w:name="_bookmark190"/>
      <w:bookmarkEnd w:id="205"/>
      <w:r>
        <w:rPr>
          <w:i/>
          <w:sz w:val="24"/>
        </w:rPr>
        <w:t>Avoidance</w:t>
      </w:r>
      <w:r>
        <w:rPr>
          <w:i/>
          <w:spacing w:val="-3"/>
          <w:sz w:val="24"/>
        </w:rPr>
        <w:t xml:space="preserve"> </w:t>
      </w:r>
      <w:r>
        <w:rPr>
          <w:i/>
          <w:sz w:val="24"/>
        </w:rPr>
        <w:t>of undue</w:t>
      </w:r>
      <w:r>
        <w:rPr>
          <w:i/>
          <w:spacing w:val="-1"/>
          <w:sz w:val="24"/>
        </w:rPr>
        <w:t xml:space="preserve"> </w:t>
      </w:r>
      <w:r>
        <w:rPr>
          <w:i/>
          <w:sz w:val="24"/>
        </w:rPr>
        <w:t>negative</w:t>
      </w:r>
      <w:r>
        <w:rPr>
          <w:i/>
          <w:spacing w:val="-1"/>
          <w:sz w:val="24"/>
        </w:rPr>
        <w:t xml:space="preserve"> </w:t>
      </w:r>
      <w:r>
        <w:rPr>
          <w:i/>
          <w:sz w:val="24"/>
        </w:rPr>
        <w:t>effects</w:t>
      </w:r>
      <w:r>
        <w:rPr>
          <w:i/>
          <w:spacing w:val="-1"/>
          <w:sz w:val="24"/>
        </w:rPr>
        <w:t xml:space="preserve"> </w:t>
      </w:r>
      <w:r>
        <w:rPr>
          <w:i/>
          <w:sz w:val="24"/>
        </w:rPr>
        <w:t>on</w:t>
      </w:r>
      <w:r>
        <w:rPr>
          <w:i/>
          <w:spacing w:val="-1"/>
          <w:sz w:val="24"/>
        </w:rPr>
        <w:t xml:space="preserve"> </w:t>
      </w:r>
      <w:r>
        <w:rPr>
          <w:i/>
          <w:sz w:val="24"/>
        </w:rPr>
        <w:t>competition and</w:t>
      </w:r>
      <w:r>
        <w:rPr>
          <w:i/>
          <w:spacing w:val="-1"/>
          <w:sz w:val="24"/>
        </w:rPr>
        <w:t xml:space="preserve"> </w:t>
      </w:r>
      <w:r>
        <w:rPr>
          <w:i/>
          <w:sz w:val="24"/>
        </w:rPr>
        <w:t>trade</w:t>
      </w:r>
      <w:r>
        <w:rPr>
          <w:i/>
          <w:spacing w:val="2"/>
          <w:sz w:val="24"/>
        </w:rPr>
        <w:t xml:space="preserve"> </w:t>
      </w:r>
      <w:r>
        <w:rPr>
          <w:i/>
          <w:sz w:val="24"/>
        </w:rPr>
        <w:t>and</w:t>
      </w:r>
      <w:r>
        <w:rPr>
          <w:i/>
          <w:spacing w:val="-1"/>
          <w:sz w:val="24"/>
        </w:rPr>
        <w:t xml:space="preserve"> </w:t>
      </w:r>
      <w:r>
        <w:rPr>
          <w:i/>
          <w:sz w:val="24"/>
        </w:rPr>
        <w:t>balancing</w:t>
      </w:r>
    </w:p>
    <w:p w14:paraId="70BF4C9F" w14:textId="77777777" w:rsidR="004B799C" w:rsidRDefault="004B799C">
      <w:pPr>
        <w:pStyle w:val="BodyText"/>
        <w:spacing w:before="10"/>
        <w:rPr>
          <w:i/>
          <w:sz w:val="20"/>
        </w:rPr>
      </w:pPr>
    </w:p>
    <w:p w14:paraId="75EB5151" w14:textId="77777777" w:rsidR="004B799C" w:rsidRDefault="00CA4AAC">
      <w:pPr>
        <w:pStyle w:val="ListParagraph"/>
        <w:numPr>
          <w:ilvl w:val="0"/>
          <w:numId w:val="5"/>
        </w:numPr>
        <w:tabs>
          <w:tab w:val="left" w:pos="1559"/>
        </w:tabs>
        <w:ind w:left="1558" w:right="952" w:hanging="600"/>
        <w:jc w:val="both"/>
        <w:rPr>
          <w:sz w:val="24"/>
        </w:rPr>
      </w:pPr>
      <w:r>
        <w:rPr>
          <w:sz w:val="24"/>
        </w:rPr>
        <w:t>Section 3.2.2. is not applicable to energy infrastructure. In analyzing the impact of State</w:t>
      </w:r>
      <w:r>
        <w:rPr>
          <w:spacing w:val="-57"/>
          <w:sz w:val="24"/>
        </w:rPr>
        <w:t xml:space="preserve"> </w:t>
      </w:r>
      <w:r>
        <w:rPr>
          <w:sz w:val="24"/>
        </w:rPr>
        <w:t>aid to energy infrastructure on competition, the Commission’s approach will be as</w:t>
      </w:r>
      <w:r>
        <w:rPr>
          <w:spacing w:val="1"/>
          <w:sz w:val="24"/>
        </w:rPr>
        <w:t xml:space="preserve"> </w:t>
      </w:r>
      <w:r>
        <w:rPr>
          <w:sz w:val="24"/>
        </w:rPr>
        <w:t>follows:</w:t>
      </w:r>
    </w:p>
    <w:p w14:paraId="5F9B7D72" w14:textId="77777777" w:rsidR="004B799C" w:rsidRDefault="004B799C">
      <w:pPr>
        <w:pStyle w:val="BodyText"/>
        <w:spacing w:before="10"/>
        <w:rPr>
          <w:sz w:val="20"/>
        </w:rPr>
      </w:pPr>
    </w:p>
    <w:p w14:paraId="6B286357" w14:textId="77777777" w:rsidR="004B799C" w:rsidRDefault="00CA4AAC">
      <w:pPr>
        <w:pStyle w:val="ListParagraph"/>
        <w:numPr>
          <w:ilvl w:val="1"/>
          <w:numId w:val="5"/>
        </w:numPr>
        <w:tabs>
          <w:tab w:val="left" w:pos="2092"/>
        </w:tabs>
        <w:ind w:right="953"/>
        <w:jc w:val="both"/>
        <w:rPr>
          <w:sz w:val="24"/>
        </w:rPr>
      </w:pPr>
      <w:r>
        <w:rPr>
          <w:sz w:val="24"/>
        </w:rPr>
        <w:t>In view of the existing requirements under the internal energy market legislation,</w:t>
      </w:r>
      <w:r>
        <w:rPr>
          <w:spacing w:val="1"/>
          <w:sz w:val="24"/>
        </w:rPr>
        <w:t xml:space="preserve"> </w:t>
      </w:r>
      <w:r>
        <w:rPr>
          <w:sz w:val="24"/>
        </w:rPr>
        <w:t>which are aimed at strengthening competition, the Commission will generally</w:t>
      </w:r>
      <w:r>
        <w:rPr>
          <w:spacing w:val="1"/>
          <w:sz w:val="24"/>
        </w:rPr>
        <w:t xml:space="preserve"> </w:t>
      </w:r>
      <w:r>
        <w:rPr>
          <w:sz w:val="24"/>
        </w:rPr>
        <w:t>consider that aid for energy infrastructure subject to full internal market regulation</w:t>
      </w:r>
      <w:r>
        <w:rPr>
          <w:spacing w:val="-57"/>
          <w:sz w:val="24"/>
        </w:rPr>
        <w:t xml:space="preserve"> </w:t>
      </w:r>
      <w:r>
        <w:rPr>
          <w:sz w:val="24"/>
        </w:rPr>
        <w:t>does</w:t>
      </w:r>
      <w:r>
        <w:rPr>
          <w:spacing w:val="-1"/>
          <w:sz w:val="24"/>
        </w:rPr>
        <w:t xml:space="preserve"> </w:t>
      </w:r>
      <w:r>
        <w:rPr>
          <w:sz w:val="24"/>
        </w:rPr>
        <w:t>not have</w:t>
      </w:r>
      <w:r>
        <w:rPr>
          <w:spacing w:val="-1"/>
          <w:sz w:val="24"/>
        </w:rPr>
        <w:t xml:space="preserve"> </w:t>
      </w:r>
      <w:r>
        <w:rPr>
          <w:sz w:val="24"/>
        </w:rPr>
        <w:t>undue</w:t>
      </w:r>
      <w:r>
        <w:rPr>
          <w:spacing w:val="-1"/>
          <w:sz w:val="24"/>
        </w:rPr>
        <w:t xml:space="preserve"> </w:t>
      </w:r>
      <w:r>
        <w:rPr>
          <w:sz w:val="24"/>
        </w:rPr>
        <w:t>distortive</w:t>
      </w:r>
      <w:r>
        <w:rPr>
          <w:spacing w:val="-1"/>
          <w:sz w:val="24"/>
        </w:rPr>
        <w:t xml:space="preserve"> </w:t>
      </w:r>
      <w:r>
        <w:rPr>
          <w:sz w:val="24"/>
        </w:rPr>
        <w:t>effects.</w:t>
      </w:r>
    </w:p>
    <w:p w14:paraId="0777F426" w14:textId="77777777" w:rsidR="004B799C" w:rsidRDefault="004B799C">
      <w:pPr>
        <w:pStyle w:val="BodyText"/>
        <w:spacing w:before="10"/>
        <w:rPr>
          <w:sz w:val="20"/>
        </w:rPr>
      </w:pPr>
    </w:p>
    <w:p w14:paraId="1FDE0CE1" w14:textId="77777777" w:rsidR="004B799C" w:rsidRDefault="00CA4AAC">
      <w:pPr>
        <w:pStyle w:val="ListParagraph"/>
        <w:numPr>
          <w:ilvl w:val="1"/>
          <w:numId w:val="5"/>
        </w:numPr>
        <w:tabs>
          <w:tab w:val="left" w:pos="2092"/>
        </w:tabs>
        <w:ind w:right="955"/>
        <w:jc w:val="both"/>
        <w:rPr>
          <w:sz w:val="24"/>
        </w:rPr>
      </w:pPr>
      <w:r>
        <w:rPr>
          <w:sz w:val="24"/>
        </w:rPr>
        <w:t>For infrastructure projects which are exempted, in whole or in part, from internal</w:t>
      </w:r>
      <w:r>
        <w:rPr>
          <w:spacing w:val="1"/>
          <w:sz w:val="24"/>
        </w:rPr>
        <w:t xml:space="preserve"> </w:t>
      </w:r>
      <w:r>
        <w:rPr>
          <w:sz w:val="24"/>
        </w:rPr>
        <w:t>energy</w:t>
      </w:r>
      <w:r>
        <w:rPr>
          <w:spacing w:val="1"/>
          <w:sz w:val="24"/>
        </w:rPr>
        <w:t xml:space="preserve"> </w:t>
      </w:r>
      <w:r>
        <w:rPr>
          <w:sz w:val="24"/>
        </w:rPr>
        <w:t>market</w:t>
      </w:r>
      <w:r>
        <w:rPr>
          <w:spacing w:val="1"/>
          <w:sz w:val="24"/>
        </w:rPr>
        <w:t xml:space="preserve"> </w:t>
      </w:r>
      <w:r>
        <w:rPr>
          <w:sz w:val="24"/>
        </w:rPr>
        <w:t>legislation,</w:t>
      </w:r>
      <w:r>
        <w:rPr>
          <w:spacing w:val="1"/>
          <w:sz w:val="24"/>
        </w:rPr>
        <w:t xml:space="preserve"> </w:t>
      </w:r>
      <w:r>
        <w:rPr>
          <w:sz w:val="24"/>
        </w:rPr>
        <w:t>the</w:t>
      </w:r>
      <w:r>
        <w:rPr>
          <w:spacing w:val="1"/>
          <w:sz w:val="24"/>
        </w:rPr>
        <w:t xml:space="preserve"> </w:t>
      </w:r>
      <w:r>
        <w:rPr>
          <w:sz w:val="24"/>
        </w:rPr>
        <w:t>Commission</w:t>
      </w:r>
      <w:r>
        <w:rPr>
          <w:spacing w:val="1"/>
          <w:sz w:val="24"/>
        </w:rPr>
        <w:t xml:space="preserve"> </w:t>
      </w:r>
      <w:r>
        <w:rPr>
          <w:sz w:val="24"/>
        </w:rPr>
        <w:t>will</w:t>
      </w:r>
      <w:r>
        <w:rPr>
          <w:spacing w:val="1"/>
          <w:sz w:val="24"/>
        </w:rPr>
        <w:t xml:space="preserve"> </w:t>
      </w:r>
      <w:r>
        <w:rPr>
          <w:sz w:val="24"/>
        </w:rPr>
        <w:t>carry</w:t>
      </w:r>
      <w:r>
        <w:rPr>
          <w:spacing w:val="1"/>
          <w:sz w:val="24"/>
        </w:rPr>
        <w:t xml:space="preserve"> </w:t>
      </w:r>
      <w:r>
        <w:rPr>
          <w:sz w:val="24"/>
        </w:rPr>
        <w:t>out</w:t>
      </w:r>
      <w:r>
        <w:rPr>
          <w:spacing w:val="1"/>
          <w:sz w:val="24"/>
        </w:rPr>
        <w:t xml:space="preserve"> </w:t>
      </w:r>
      <w:r>
        <w:rPr>
          <w:sz w:val="24"/>
        </w:rPr>
        <w:t>a</w:t>
      </w:r>
      <w:r>
        <w:rPr>
          <w:spacing w:val="1"/>
          <w:sz w:val="24"/>
        </w:rPr>
        <w:t xml:space="preserve"> </w:t>
      </w:r>
      <w:r>
        <w:rPr>
          <w:sz w:val="24"/>
        </w:rPr>
        <w:t>case-by-case</w:t>
      </w:r>
      <w:r>
        <w:rPr>
          <w:spacing w:val="1"/>
          <w:sz w:val="24"/>
        </w:rPr>
        <w:t xml:space="preserve"> </w:t>
      </w:r>
      <w:r>
        <w:rPr>
          <w:sz w:val="24"/>
        </w:rPr>
        <w:t>assessment</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potential</w:t>
      </w:r>
      <w:r>
        <w:rPr>
          <w:spacing w:val="1"/>
          <w:sz w:val="24"/>
        </w:rPr>
        <w:t xml:space="preserve"> </w:t>
      </w:r>
      <w:r>
        <w:rPr>
          <w:sz w:val="24"/>
        </w:rPr>
        <w:t>distortions</w:t>
      </w:r>
      <w:r>
        <w:rPr>
          <w:spacing w:val="1"/>
          <w:sz w:val="24"/>
        </w:rPr>
        <w:t xml:space="preserve"> </w:t>
      </w:r>
      <w:r>
        <w:rPr>
          <w:sz w:val="24"/>
        </w:rPr>
        <w:t>of</w:t>
      </w:r>
      <w:r>
        <w:rPr>
          <w:spacing w:val="1"/>
          <w:sz w:val="24"/>
        </w:rPr>
        <w:t xml:space="preserve"> </w:t>
      </w:r>
      <w:r>
        <w:rPr>
          <w:sz w:val="24"/>
        </w:rPr>
        <w:t>competition</w:t>
      </w:r>
      <w:r>
        <w:rPr>
          <w:spacing w:val="1"/>
          <w:sz w:val="24"/>
        </w:rPr>
        <w:t xml:space="preserve"> </w:t>
      </w:r>
      <w:r>
        <w:rPr>
          <w:sz w:val="24"/>
        </w:rPr>
        <w:t>taking</w:t>
      </w:r>
      <w:r>
        <w:rPr>
          <w:spacing w:val="1"/>
          <w:sz w:val="24"/>
        </w:rPr>
        <w:t xml:space="preserve"> </w:t>
      </w:r>
      <w:r>
        <w:rPr>
          <w:sz w:val="24"/>
        </w:rPr>
        <w:t>into</w:t>
      </w:r>
      <w:r>
        <w:rPr>
          <w:spacing w:val="1"/>
          <w:sz w:val="24"/>
        </w:rPr>
        <w:t xml:space="preserve"> </w:t>
      </w:r>
      <w:r>
        <w:rPr>
          <w:sz w:val="24"/>
        </w:rPr>
        <w:t>account,</w:t>
      </w:r>
      <w:r>
        <w:rPr>
          <w:spacing w:val="1"/>
          <w:sz w:val="24"/>
        </w:rPr>
        <w:t xml:space="preserve"> </w:t>
      </w:r>
      <w:r>
        <w:rPr>
          <w:sz w:val="24"/>
        </w:rPr>
        <w:t>in</w:t>
      </w:r>
      <w:r>
        <w:rPr>
          <w:spacing w:val="-57"/>
          <w:sz w:val="24"/>
        </w:rPr>
        <w:t xml:space="preserve"> </w:t>
      </w:r>
      <w:r>
        <w:rPr>
          <w:sz w:val="24"/>
        </w:rPr>
        <w:t>particular, the degree of third party access to the aided infrastructure, access to</w:t>
      </w:r>
      <w:r>
        <w:rPr>
          <w:spacing w:val="1"/>
          <w:sz w:val="24"/>
        </w:rPr>
        <w:t xml:space="preserve"> </w:t>
      </w:r>
      <w:r>
        <w:rPr>
          <w:sz w:val="24"/>
        </w:rPr>
        <w:t>alternative infrastructure, crowding-out of private investment and the competitive</w:t>
      </w:r>
      <w:r>
        <w:rPr>
          <w:spacing w:val="1"/>
          <w:sz w:val="24"/>
        </w:rPr>
        <w:t xml:space="preserve"> </w:t>
      </w:r>
      <w:r>
        <w:rPr>
          <w:sz w:val="24"/>
        </w:rPr>
        <w:t>position of the beneficiary or beneficiaries. For infrastructure exempted in whole</w:t>
      </w:r>
      <w:r>
        <w:rPr>
          <w:spacing w:val="1"/>
          <w:sz w:val="24"/>
        </w:rPr>
        <w:t xml:space="preserve"> </w:t>
      </w:r>
      <w:r>
        <w:rPr>
          <w:sz w:val="24"/>
        </w:rPr>
        <w:t>from</w:t>
      </w:r>
      <w:r>
        <w:rPr>
          <w:spacing w:val="1"/>
          <w:sz w:val="24"/>
        </w:rPr>
        <w:t xml:space="preserve"> </w:t>
      </w:r>
      <w:r>
        <w:rPr>
          <w:sz w:val="24"/>
        </w:rPr>
        <w:t>internal</w:t>
      </w:r>
      <w:r>
        <w:rPr>
          <w:spacing w:val="1"/>
          <w:sz w:val="24"/>
        </w:rPr>
        <w:t xml:space="preserve"> </w:t>
      </w:r>
      <w:r>
        <w:rPr>
          <w:sz w:val="24"/>
        </w:rPr>
        <w:t>energy</w:t>
      </w:r>
      <w:r>
        <w:rPr>
          <w:spacing w:val="1"/>
          <w:sz w:val="24"/>
        </w:rPr>
        <w:t xml:space="preserve"> </w:t>
      </w:r>
      <w:r>
        <w:rPr>
          <w:sz w:val="24"/>
        </w:rPr>
        <w:t>market</w:t>
      </w:r>
      <w:r>
        <w:rPr>
          <w:spacing w:val="1"/>
          <w:sz w:val="24"/>
        </w:rPr>
        <w:t xml:space="preserve"> </w:t>
      </w:r>
      <w:r>
        <w:rPr>
          <w:sz w:val="24"/>
        </w:rPr>
        <w:t>legislation,</w:t>
      </w:r>
      <w:r>
        <w:rPr>
          <w:spacing w:val="1"/>
          <w:sz w:val="24"/>
        </w:rPr>
        <w:t xml:space="preserve"> </w:t>
      </w:r>
      <w:r>
        <w:rPr>
          <w:sz w:val="24"/>
        </w:rPr>
        <w:t>the</w:t>
      </w:r>
      <w:r>
        <w:rPr>
          <w:spacing w:val="1"/>
          <w:sz w:val="24"/>
        </w:rPr>
        <w:t xml:space="preserve"> </w:t>
      </w:r>
      <w:r>
        <w:rPr>
          <w:sz w:val="24"/>
        </w:rPr>
        <w:t>negative</w:t>
      </w:r>
      <w:r>
        <w:rPr>
          <w:spacing w:val="1"/>
          <w:sz w:val="24"/>
        </w:rPr>
        <w:t xml:space="preserve"> </w:t>
      </w:r>
      <w:r>
        <w:rPr>
          <w:sz w:val="24"/>
        </w:rPr>
        <w:t>distortive</w:t>
      </w:r>
      <w:r>
        <w:rPr>
          <w:spacing w:val="1"/>
          <w:sz w:val="24"/>
        </w:rPr>
        <w:t xml:space="preserve"> </w:t>
      </w:r>
      <w:r>
        <w:rPr>
          <w:sz w:val="24"/>
        </w:rPr>
        <w:t>effects</w:t>
      </w:r>
      <w:r>
        <w:rPr>
          <w:spacing w:val="1"/>
          <w:sz w:val="24"/>
        </w:rPr>
        <w:t xml:space="preserve"> </w:t>
      </w:r>
      <w:r>
        <w:rPr>
          <w:sz w:val="24"/>
        </w:rPr>
        <w:t>on</w:t>
      </w:r>
      <w:r>
        <w:rPr>
          <w:spacing w:val="1"/>
          <w:sz w:val="24"/>
        </w:rPr>
        <w:t xml:space="preserve"> </w:t>
      </w:r>
      <w:r>
        <w:rPr>
          <w:sz w:val="24"/>
        </w:rPr>
        <w:t>competition</w:t>
      </w:r>
      <w:r>
        <w:rPr>
          <w:spacing w:val="-1"/>
          <w:sz w:val="24"/>
        </w:rPr>
        <w:t xml:space="preserve"> </w:t>
      </w:r>
      <w:r>
        <w:rPr>
          <w:sz w:val="24"/>
        </w:rPr>
        <w:t>are</w:t>
      </w:r>
      <w:r>
        <w:rPr>
          <w:spacing w:val="-1"/>
          <w:sz w:val="24"/>
        </w:rPr>
        <w:t xml:space="preserve"> </w:t>
      </w:r>
      <w:r>
        <w:rPr>
          <w:sz w:val="24"/>
        </w:rPr>
        <w:t>considered particularly</w:t>
      </w:r>
      <w:r>
        <w:rPr>
          <w:spacing w:val="-5"/>
          <w:sz w:val="24"/>
        </w:rPr>
        <w:t xml:space="preserve"> </w:t>
      </w:r>
      <w:r>
        <w:rPr>
          <w:sz w:val="24"/>
        </w:rPr>
        <w:t>serious.</w:t>
      </w:r>
    </w:p>
    <w:p w14:paraId="24A0DA9F" w14:textId="77777777" w:rsidR="004B799C" w:rsidRDefault="004B799C">
      <w:pPr>
        <w:pStyle w:val="BodyText"/>
        <w:spacing w:before="11"/>
        <w:rPr>
          <w:sz w:val="20"/>
        </w:rPr>
      </w:pPr>
    </w:p>
    <w:p w14:paraId="49EFD928" w14:textId="77777777" w:rsidR="004B799C" w:rsidRDefault="00CA4AAC">
      <w:pPr>
        <w:pStyle w:val="ListParagraph"/>
        <w:numPr>
          <w:ilvl w:val="1"/>
          <w:numId w:val="5"/>
        </w:numPr>
        <w:tabs>
          <w:tab w:val="left" w:pos="2092"/>
        </w:tabs>
        <w:ind w:right="956"/>
        <w:jc w:val="both"/>
        <w:rPr>
          <w:sz w:val="24"/>
        </w:rPr>
      </w:pPr>
      <w:r>
        <w:rPr>
          <w:sz w:val="24"/>
        </w:rPr>
        <w:t>In addition to the approach above outlined, the Commission considers that for</w:t>
      </w:r>
      <w:r>
        <w:rPr>
          <w:spacing w:val="1"/>
          <w:sz w:val="24"/>
        </w:rPr>
        <w:t xml:space="preserve"> </w:t>
      </w:r>
      <w:r>
        <w:rPr>
          <w:sz w:val="24"/>
        </w:rPr>
        <w:t>natural</w:t>
      </w:r>
      <w:r>
        <w:rPr>
          <w:spacing w:val="1"/>
          <w:sz w:val="24"/>
        </w:rPr>
        <w:t xml:space="preserve"> </w:t>
      </w:r>
      <w:r>
        <w:rPr>
          <w:sz w:val="24"/>
        </w:rPr>
        <w:t>gas</w:t>
      </w:r>
      <w:r>
        <w:rPr>
          <w:spacing w:val="1"/>
          <w:sz w:val="24"/>
        </w:rPr>
        <w:t xml:space="preserve"> </w:t>
      </w:r>
      <w:r>
        <w:rPr>
          <w:sz w:val="24"/>
        </w:rPr>
        <w:t>infrastructure</w:t>
      </w:r>
      <w:r>
        <w:rPr>
          <w:spacing w:val="1"/>
          <w:sz w:val="24"/>
        </w:rPr>
        <w:t xml:space="preserve"> </w:t>
      </w:r>
      <w:r>
        <w:rPr>
          <w:sz w:val="24"/>
        </w:rPr>
        <w:t>investments,</w:t>
      </w:r>
      <w:r>
        <w:rPr>
          <w:spacing w:val="1"/>
          <w:sz w:val="24"/>
        </w:rPr>
        <w:t xml:space="preserve"> </w:t>
      </w:r>
      <w:r>
        <w:rPr>
          <w:sz w:val="24"/>
        </w:rPr>
        <w:t>the</w:t>
      </w:r>
      <w:r>
        <w:rPr>
          <w:spacing w:val="1"/>
          <w:sz w:val="24"/>
        </w:rPr>
        <w:t xml:space="preserve"> </w:t>
      </w:r>
      <w:r>
        <w:rPr>
          <w:sz w:val="24"/>
        </w:rPr>
        <w:t>positive</w:t>
      </w:r>
      <w:r>
        <w:rPr>
          <w:spacing w:val="1"/>
          <w:sz w:val="24"/>
        </w:rPr>
        <w:t xml:space="preserve"> </w:t>
      </w:r>
      <w:r>
        <w:rPr>
          <w:sz w:val="24"/>
        </w:rPr>
        <w:t>effects</w:t>
      </w:r>
      <w:r>
        <w:rPr>
          <w:spacing w:val="1"/>
          <w:sz w:val="24"/>
        </w:rPr>
        <w:t xml:space="preserve"> </w:t>
      </w:r>
      <w:r>
        <w:rPr>
          <w:sz w:val="24"/>
        </w:rPr>
        <w:t>on</w:t>
      </w:r>
      <w:r>
        <w:rPr>
          <w:spacing w:val="1"/>
          <w:sz w:val="24"/>
        </w:rPr>
        <w:t xml:space="preserve"> </w:t>
      </w:r>
      <w:r>
        <w:rPr>
          <w:sz w:val="24"/>
        </w:rPr>
        <w:t>competition</w:t>
      </w:r>
      <w:r>
        <w:rPr>
          <w:spacing w:val="1"/>
          <w:sz w:val="24"/>
        </w:rPr>
        <w:t xml:space="preserve"> </w:t>
      </w:r>
      <w:r>
        <w:rPr>
          <w:sz w:val="24"/>
        </w:rPr>
        <w:t>manifestly</w:t>
      </w:r>
      <w:r>
        <w:rPr>
          <w:spacing w:val="1"/>
          <w:sz w:val="24"/>
        </w:rPr>
        <w:t xml:space="preserve"> </w:t>
      </w:r>
      <w:r>
        <w:rPr>
          <w:sz w:val="24"/>
        </w:rPr>
        <w:t>outweigh</w:t>
      </w:r>
      <w:r>
        <w:rPr>
          <w:spacing w:val="1"/>
          <w:sz w:val="24"/>
        </w:rPr>
        <w:t xml:space="preserve"> </w:t>
      </w:r>
      <w:r>
        <w:rPr>
          <w:sz w:val="24"/>
        </w:rPr>
        <w:t>its</w:t>
      </w:r>
      <w:r>
        <w:rPr>
          <w:spacing w:val="1"/>
          <w:sz w:val="24"/>
        </w:rPr>
        <w:t xml:space="preserve"> </w:t>
      </w:r>
      <w:r>
        <w:rPr>
          <w:sz w:val="24"/>
        </w:rPr>
        <w:t>negative</w:t>
      </w:r>
      <w:r>
        <w:rPr>
          <w:spacing w:val="1"/>
          <w:sz w:val="24"/>
        </w:rPr>
        <w:t xml:space="preserve"> </w:t>
      </w:r>
      <w:r>
        <w:rPr>
          <w:sz w:val="24"/>
        </w:rPr>
        <w:t>effects</w:t>
      </w:r>
      <w:r>
        <w:rPr>
          <w:spacing w:val="1"/>
          <w:sz w:val="24"/>
        </w:rPr>
        <w:t xml:space="preserve"> </w:t>
      </w:r>
      <w:r>
        <w:rPr>
          <w:sz w:val="24"/>
        </w:rPr>
        <w:t>on</w:t>
      </w:r>
      <w:r>
        <w:rPr>
          <w:spacing w:val="1"/>
          <w:sz w:val="24"/>
        </w:rPr>
        <w:t xml:space="preserve"> </w:t>
      </w:r>
      <w:r>
        <w:rPr>
          <w:sz w:val="24"/>
        </w:rPr>
        <w:t>competition</w:t>
      </w:r>
      <w:r>
        <w:rPr>
          <w:spacing w:val="1"/>
          <w:sz w:val="24"/>
        </w:rPr>
        <w:t xml:space="preserve"> </w:t>
      </w:r>
      <w:r>
        <w:rPr>
          <w:sz w:val="24"/>
        </w:rPr>
        <w:t>where</w:t>
      </w:r>
      <w:r>
        <w:rPr>
          <w:spacing w:val="1"/>
          <w:sz w:val="24"/>
        </w:rPr>
        <w:t xml:space="preserve"> </w:t>
      </w:r>
      <w:r>
        <w:rPr>
          <w:sz w:val="24"/>
        </w:rPr>
        <w:t>the</w:t>
      </w:r>
      <w:r>
        <w:rPr>
          <w:spacing w:val="1"/>
          <w:sz w:val="24"/>
        </w:rPr>
        <w:t xml:space="preserve"> </w:t>
      </w:r>
      <w:r>
        <w:rPr>
          <w:sz w:val="24"/>
        </w:rPr>
        <w:t>resulting</w:t>
      </w:r>
      <w:r>
        <w:rPr>
          <w:spacing w:val="1"/>
          <w:sz w:val="24"/>
        </w:rPr>
        <w:t xml:space="preserve"> </w:t>
      </w:r>
      <w:r>
        <w:rPr>
          <w:sz w:val="24"/>
        </w:rPr>
        <w:t>infrastructure is fit for use for hydrogen and renewable gases or fuels of non-</w:t>
      </w:r>
      <w:r>
        <w:rPr>
          <w:spacing w:val="1"/>
          <w:sz w:val="24"/>
        </w:rPr>
        <w:t xml:space="preserve"> </w:t>
      </w:r>
      <w:r>
        <w:rPr>
          <w:sz w:val="24"/>
        </w:rPr>
        <w:t>biological origin. Where this is not the case, in order to off-set the negative effects</w:t>
      </w:r>
      <w:r>
        <w:rPr>
          <w:spacing w:val="-57"/>
          <w:sz w:val="24"/>
        </w:rPr>
        <w:t xml:space="preserve"> </w:t>
      </w:r>
      <w:r>
        <w:rPr>
          <w:sz w:val="24"/>
        </w:rPr>
        <w:t>on</w:t>
      </w:r>
      <w:r>
        <w:rPr>
          <w:spacing w:val="10"/>
          <w:sz w:val="24"/>
        </w:rPr>
        <w:t xml:space="preserve"> </w:t>
      </w:r>
      <w:r>
        <w:rPr>
          <w:sz w:val="24"/>
        </w:rPr>
        <w:t>competition,</w:t>
      </w:r>
      <w:r>
        <w:rPr>
          <w:spacing w:val="11"/>
          <w:sz w:val="24"/>
        </w:rPr>
        <w:t xml:space="preserve"> </w:t>
      </w:r>
      <w:r>
        <w:rPr>
          <w:sz w:val="24"/>
        </w:rPr>
        <w:t>the</w:t>
      </w:r>
      <w:r>
        <w:rPr>
          <w:spacing w:val="11"/>
          <w:sz w:val="24"/>
        </w:rPr>
        <w:t xml:space="preserve"> </w:t>
      </w:r>
      <w:r>
        <w:rPr>
          <w:sz w:val="24"/>
        </w:rPr>
        <w:t>Member</w:t>
      </w:r>
      <w:r>
        <w:rPr>
          <w:spacing w:val="9"/>
          <w:sz w:val="24"/>
        </w:rPr>
        <w:t xml:space="preserve"> </w:t>
      </w:r>
      <w:r>
        <w:rPr>
          <w:sz w:val="24"/>
        </w:rPr>
        <w:t>State</w:t>
      </w:r>
      <w:r>
        <w:rPr>
          <w:spacing w:val="10"/>
          <w:sz w:val="24"/>
        </w:rPr>
        <w:t xml:space="preserve"> </w:t>
      </w:r>
      <w:r>
        <w:rPr>
          <w:sz w:val="24"/>
        </w:rPr>
        <w:t>concerned</w:t>
      </w:r>
      <w:r>
        <w:rPr>
          <w:spacing w:val="10"/>
          <w:sz w:val="24"/>
        </w:rPr>
        <w:t xml:space="preserve"> </w:t>
      </w:r>
      <w:r>
        <w:rPr>
          <w:sz w:val="24"/>
        </w:rPr>
        <w:t>needs</w:t>
      </w:r>
      <w:r>
        <w:rPr>
          <w:spacing w:val="11"/>
          <w:sz w:val="24"/>
        </w:rPr>
        <w:t xml:space="preserve"> </w:t>
      </w:r>
      <w:r>
        <w:rPr>
          <w:sz w:val="24"/>
        </w:rPr>
        <w:t>to</w:t>
      </w:r>
      <w:r>
        <w:rPr>
          <w:spacing w:val="12"/>
          <w:sz w:val="24"/>
        </w:rPr>
        <w:t xml:space="preserve"> </w:t>
      </w:r>
      <w:r>
        <w:rPr>
          <w:sz w:val="24"/>
        </w:rPr>
        <w:t>demonstrate</w:t>
      </w:r>
      <w:r>
        <w:rPr>
          <w:spacing w:val="10"/>
          <w:sz w:val="24"/>
        </w:rPr>
        <w:t xml:space="preserve"> </w:t>
      </w:r>
      <w:r>
        <w:rPr>
          <w:sz w:val="24"/>
        </w:rPr>
        <w:t>the</w:t>
      </w:r>
      <w:r>
        <w:rPr>
          <w:spacing w:val="11"/>
          <w:sz w:val="24"/>
        </w:rPr>
        <w:t xml:space="preserve"> </w:t>
      </w:r>
      <w:r>
        <w:rPr>
          <w:sz w:val="24"/>
        </w:rPr>
        <w:t>following:</w:t>
      </w:r>
    </w:p>
    <w:p w14:paraId="116AB3BE" w14:textId="77777777" w:rsidR="004B799C" w:rsidRDefault="00CA4AAC">
      <w:pPr>
        <w:pStyle w:val="ListParagraph"/>
        <w:numPr>
          <w:ilvl w:val="2"/>
          <w:numId w:val="5"/>
        </w:numPr>
        <w:tabs>
          <w:tab w:val="left" w:pos="2387"/>
        </w:tabs>
        <w:spacing w:before="1"/>
        <w:ind w:right="956" w:firstLine="0"/>
        <w:jc w:val="both"/>
        <w:rPr>
          <w:sz w:val="24"/>
        </w:rPr>
      </w:pPr>
      <w:r>
        <w:rPr>
          <w:sz w:val="24"/>
        </w:rPr>
        <w:t>why it is not possible to design the project so that it is fit for use for hydrogen</w:t>
      </w:r>
      <w:r>
        <w:rPr>
          <w:spacing w:val="1"/>
          <w:sz w:val="24"/>
        </w:rPr>
        <w:t xml:space="preserve"> </w:t>
      </w:r>
      <w:r>
        <w:rPr>
          <w:sz w:val="24"/>
        </w:rPr>
        <w:t>and renewable gases or fuel of non-biological origin; (ii) why the project does not</w:t>
      </w:r>
      <w:r>
        <w:rPr>
          <w:spacing w:val="1"/>
          <w:sz w:val="24"/>
        </w:rPr>
        <w:t xml:space="preserve"> </w:t>
      </w:r>
      <w:r>
        <w:rPr>
          <w:sz w:val="24"/>
        </w:rPr>
        <w:t>create a lock-in effect for the use of natural gas; and (iii) how the investment</w:t>
      </w:r>
      <w:r>
        <w:rPr>
          <w:spacing w:val="1"/>
          <w:sz w:val="24"/>
        </w:rPr>
        <w:t xml:space="preserve"> </w:t>
      </w:r>
      <w:r>
        <w:rPr>
          <w:sz w:val="24"/>
        </w:rPr>
        <w:t>contributes</w:t>
      </w:r>
      <w:r>
        <w:rPr>
          <w:spacing w:val="1"/>
          <w:sz w:val="24"/>
        </w:rPr>
        <w:t xml:space="preserve"> </w:t>
      </w:r>
      <w:r>
        <w:rPr>
          <w:sz w:val="24"/>
        </w:rPr>
        <w:t>to</w:t>
      </w:r>
      <w:r>
        <w:rPr>
          <w:spacing w:val="1"/>
          <w:sz w:val="24"/>
        </w:rPr>
        <w:t xml:space="preserve"> </w:t>
      </w:r>
      <w:r>
        <w:rPr>
          <w:sz w:val="24"/>
        </w:rPr>
        <w:t>achieving</w:t>
      </w:r>
      <w:r>
        <w:rPr>
          <w:spacing w:val="1"/>
          <w:sz w:val="24"/>
        </w:rPr>
        <w:t xml:space="preserve"> </w:t>
      </w:r>
      <w:r>
        <w:rPr>
          <w:sz w:val="24"/>
        </w:rPr>
        <w:t>the</w:t>
      </w:r>
      <w:r>
        <w:rPr>
          <w:spacing w:val="1"/>
          <w:sz w:val="24"/>
        </w:rPr>
        <w:t xml:space="preserve"> </w:t>
      </w:r>
      <w:r>
        <w:rPr>
          <w:sz w:val="24"/>
        </w:rPr>
        <w:t>Union’s</w:t>
      </w:r>
      <w:r>
        <w:rPr>
          <w:spacing w:val="1"/>
          <w:sz w:val="24"/>
        </w:rPr>
        <w:t xml:space="preserve"> </w:t>
      </w:r>
      <w:r>
        <w:rPr>
          <w:sz w:val="24"/>
        </w:rPr>
        <w:t>2030</w:t>
      </w:r>
      <w:r>
        <w:rPr>
          <w:spacing w:val="1"/>
          <w:sz w:val="24"/>
        </w:rPr>
        <w:t xml:space="preserve"> </w:t>
      </w:r>
      <w:r>
        <w:rPr>
          <w:sz w:val="24"/>
        </w:rPr>
        <w:t>climate</w:t>
      </w:r>
      <w:r>
        <w:rPr>
          <w:spacing w:val="1"/>
          <w:sz w:val="24"/>
        </w:rPr>
        <w:t xml:space="preserve"> </w:t>
      </w:r>
      <w:r>
        <w:rPr>
          <w:sz w:val="24"/>
        </w:rPr>
        <w:t>target</w:t>
      </w:r>
      <w:r>
        <w:rPr>
          <w:spacing w:val="1"/>
          <w:sz w:val="24"/>
        </w:rPr>
        <w:t xml:space="preserve"> </w:t>
      </w:r>
      <w:r>
        <w:rPr>
          <w:sz w:val="24"/>
        </w:rPr>
        <w:t>and</w:t>
      </w:r>
      <w:r>
        <w:rPr>
          <w:spacing w:val="1"/>
          <w:sz w:val="24"/>
        </w:rPr>
        <w:t xml:space="preserve"> </w:t>
      </w:r>
      <w:r>
        <w:rPr>
          <w:sz w:val="24"/>
        </w:rPr>
        <w:t>2050</w:t>
      </w:r>
      <w:r>
        <w:rPr>
          <w:spacing w:val="1"/>
          <w:sz w:val="24"/>
        </w:rPr>
        <w:t xml:space="preserve"> </w:t>
      </w:r>
      <w:r>
        <w:rPr>
          <w:sz w:val="24"/>
        </w:rPr>
        <w:t>climate</w:t>
      </w:r>
      <w:r>
        <w:rPr>
          <w:spacing w:val="1"/>
          <w:sz w:val="24"/>
        </w:rPr>
        <w:t xml:space="preserve"> </w:t>
      </w:r>
      <w:r>
        <w:rPr>
          <w:sz w:val="24"/>
        </w:rPr>
        <w:t>neutrality</w:t>
      </w:r>
      <w:r>
        <w:rPr>
          <w:spacing w:val="-5"/>
          <w:sz w:val="24"/>
        </w:rPr>
        <w:t xml:space="preserve"> </w:t>
      </w:r>
      <w:r>
        <w:rPr>
          <w:sz w:val="24"/>
        </w:rPr>
        <w:t>target.</w:t>
      </w:r>
    </w:p>
    <w:p w14:paraId="457E3C31" w14:textId="77777777" w:rsidR="004B799C" w:rsidRDefault="004B799C">
      <w:pPr>
        <w:jc w:val="both"/>
        <w:rPr>
          <w:sz w:val="24"/>
        </w:rPr>
        <w:sectPr w:rsidR="004B799C">
          <w:pgSz w:w="11910" w:h="16840"/>
          <w:pgMar w:top="1020" w:right="460" w:bottom="1620" w:left="460" w:header="0" w:footer="1426" w:gutter="0"/>
          <w:cols w:space="720"/>
        </w:sectPr>
      </w:pPr>
    </w:p>
    <w:p w14:paraId="16D7F82C" w14:textId="77777777" w:rsidR="004B799C" w:rsidRDefault="00CA4AAC">
      <w:pPr>
        <w:pStyle w:val="Heading1"/>
        <w:numPr>
          <w:ilvl w:val="1"/>
          <w:numId w:val="14"/>
        </w:numPr>
        <w:tabs>
          <w:tab w:val="left" w:pos="1535"/>
        </w:tabs>
        <w:spacing w:before="76"/>
        <w:ind w:left="1534" w:hanging="577"/>
        <w:jc w:val="left"/>
      </w:pPr>
      <w:bookmarkStart w:id="206" w:name="_bookmark191"/>
      <w:bookmarkEnd w:id="206"/>
      <w:r>
        <w:lastRenderedPageBreak/>
        <w:t>Aid</w:t>
      </w:r>
      <w:r>
        <w:rPr>
          <w:spacing w:val="-1"/>
        </w:rPr>
        <w:t xml:space="preserve"> </w:t>
      </w:r>
      <w:r>
        <w:t>for</w:t>
      </w:r>
      <w:r>
        <w:rPr>
          <w:spacing w:val="-1"/>
        </w:rPr>
        <w:t xml:space="preserve"> </w:t>
      </w:r>
      <w:r>
        <w:t>district</w:t>
      </w:r>
      <w:r>
        <w:rPr>
          <w:spacing w:val="-3"/>
        </w:rPr>
        <w:t xml:space="preserve"> </w:t>
      </w:r>
      <w:r>
        <w:t>heating</w:t>
      </w:r>
      <w:r>
        <w:rPr>
          <w:spacing w:val="1"/>
        </w:rPr>
        <w:t xml:space="preserve"> </w:t>
      </w:r>
      <w:r>
        <w:t>or</w:t>
      </w:r>
      <w:r>
        <w:rPr>
          <w:spacing w:val="-2"/>
        </w:rPr>
        <w:t xml:space="preserve"> </w:t>
      </w:r>
      <w:r>
        <w:t>cooling</w:t>
      </w:r>
    </w:p>
    <w:p w14:paraId="765877B0" w14:textId="77777777" w:rsidR="004B799C" w:rsidRDefault="004B799C">
      <w:pPr>
        <w:pStyle w:val="BodyText"/>
        <w:spacing w:before="5"/>
        <w:rPr>
          <w:b/>
          <w:sz w:val="20"/>
        </w:rPr>
      </w:pPr>
    </w:p>
    <w:p w14:paraId="3AF4949F" w14:textId="77777777" w:rsidR="004B799C" w:rsidRDefault="00CA4AAC">
      <w:pPr>
        <w:spacing w:before="1"/>
        <w:ind w:left="1678"/>
        <w:rPr>
          <w:i/>
          <w:sz w:val="24"/>
        </w:rPr>
      </w:pPr>
      <w:r>
        <w:rPr>
          <w:noProof/>
        </w:rPr>
        <w:drawing>
          <wp:anchor distT="0" distB="0" distL="0" distR="0" simplePos="0" relativeHeight="15803904" behindDoc="0" locked="0" layoutInCell="1" allowOverlap="1" wp14:anchorId="606F63D2" wp14:editId="2C555EB5">
            <wp:simplePos x="0" y="0"/>
            <wp:positionH relativeFrom="page">
              <wp:posOffset>903741</wp:posOffset>
            </wp:positionH>
            <wp:positionV relativeFrom="paragraph">
              <wp:posOffset>40902</wp:posOffset>
            </wp:positionV>
            <wp:extent cx="361940" cy="107346"/>
            <wp:effectExtent l="0" t="0" r="0" b="0"/>
            <wp:wrapNone/>
            <wp:docPr id="193" name="image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image89.png"/>
                    <pic:cNvPicPr/>
                  </pic:nvPicPr>
                  <pic:blipFill>
                    <a:blip r:embed="rId51" cstate="print"/>
                    <a:stretch>
                      <a:fillRect/>
                    </a:stretch>
                  </pic:blipFill>
                  <pic:spPr>
                    <a:xfrm>
                      <a:off x="0" y="0"/>
                      <a:ext cx="361940" cy="107346"/>
                    </a:xfrm>
                    <a:prstGeom prst="rect">
                      <a:avLst/>
                    </a:prstGeom>
                  </pic:spPr>
                </pic:pic>
              </a:graphicData>
            </a:graphic>
          </wp:anchor>
        </w:drawing>
      </w:r>
      <w:bookmarkStart w:id="207" w:name="_bookmark192"/>
      <w:bookmarkEnd w:id="207"/>
      <w:r>
        <w:rPr>
          <w:i/>
          <w:sz w:val="24"/>
        </w:rPr>
        <w:t>Rationale</w:t>
      </w:r>
      <w:r>
        <w:rPr>
          <w:i/>
          <w:spacing w:val="-1"/>
          <w:sz w:val="24"/>
        </w:rPr>
        <w:t xml:space="preserve"> </w:t>
      </w:r>
      <w:r>
        <w:rPr>
          <w:i/>
          <w:sz w:val="24"/>
        </w:rPr>
        <w:t>for the</w:t>
      </w:r>
      <w:r>
        <w:rPr>
          <w:i/>
          <w:spacing w:val="-1"/>
          <w:sz w:val="24"/>
        </w:rPr>
        <w:t xml:space="preserve"> </w:t>
      </w:r>
      <w:r>
        <w:rPr>
          <w:i/>
          <w:sz w:val="24"/>
        </w:rPr>
        <w:t>aid</w:t>
      </w:r>
    </w:p>
    <w:p w14:paraId="53F67100" w14:textId="77777777" w:rsidR="004B799C" w:rsidRDefault="004B799C">
      <w:pPr>
        <w:pStyle w:val="BodyText"/>
        <w:spacing w:before="10"/>
        <w:rPr>
          <w:i/>
          <w:sz w:val="20"/>
        </w:rPr>
      </w:pPr>
    </w:p>
    <w:p w14:paraId="3059F3A7" w14:textId="77777777" w:rsidR="004B799C" w:rsidRDefault="00CA4AAC">
      <w:pPr>
        <w:pStyle w:val="ListParagraph"/>
        <w:numPr>
          <w:ilvl w:val="0"/>
          <w:numId w:val="5"/>
        </w:numPr>
        <w:tabs>
          <w:tab w:val="left" w:pos="1559"/>
        </w:tabs>
        <w:ind w:left="1558" w:right="955" w:hanging="600"/>
        <w:jc w:val="both"/>
        <w:rPr>
          <w:sz w:val="24"/>
        </w:rPr>
      </w:pPr>
      <w:r>
        <w:rPr>
          <w:sz w:val="24"/>
        </w:rPr>
        <w:t>The construction or the upgrade of district heating and cooling systems can make a</w:t>
      </w:r>
      <w:r>
        <w:rPr>
          <w:spacing w:val="1"/>
          <w:sz w:val="24"/>
        </w:rPr>
        <w:t xml:space="preserve"> </w:t>
      </w:r>
      <w:r>
        <w:rPr>
          <w:sz w:val="24"/>
        </w:rPr>
        <w:t>positive contribution to environmental protection by increasing the energy efficiency</w:t>
      </w:r>
      <w:r>
        <w:rPr>
          <w:spacing w:val="1"/>
          <w:sz w:val="24"/>
        </w:rPr>
        <w:t xml:space="preserve"> </w:t>
      </w:r>
      <w:r>
        <w:rPr>
          <w:sz w:val="24"/>
        </w:rPr>
        <w:t>and sustainability of the supported system. However, the environmental externalities</w:t>
      </w:r>
      <w:r>
        <w:rPr>
          <w:spacing w:val="1"/>
          <w:sz w:val="24"/>
        </w:rPr>
        <w:t xml:space="preserve"> </w:t>
      </w:r>
      <w:r>
        <w:rPr>
          <w:sz w:val="24"/>
        </w:rPr>
        <w:t>associated with the operation of district heating and cooling can lead to inefficient</w:t>
      </w:r>
      <w:r>
        <w:rPr>
          <w:spacing w:val="1"/>
          <w:sz w:val="24"/>
        </w:rPr>
        <w:t xml:space="preserve"> </w:t>
      </w:r>
      <w:r>
        <w:rPr>
          <w:sz w:val="24"/>
        </w:rPr>
        <w:t>underinvestment</w:t>
      </w:r>
      <w:r>
        <w:rPr>
          <w:spacing w:val="1"/>
          <w:sz w:val="24"/>
        </w:rPr>
        <w:t xml:space="preserve"> </w:t>
      </w:r>
      <w:r>
        <w:rPr>
          <w:sz w:val="24"/>
        </w:rPr>
        <w:t>in</w:t>
      </w:r>
      <w:r>
        <w:rPr>
          <w:spacing w:val="1"/>
          <w:sz w:val="24"/>
        </w:rPr>
        <w:t xml:space="preserve"> </w:t>
      </w:r>
      <w:r>
        <w:rPr>
          <w:sz w:val="24"/>
        </w:rPr>
        <w:t>the</w:t>
      </w:r>
      <w:r>
        <w:rPr>
          <w:spacing w:val="1"/>
          <w:sz w:val="24"/>
        </w:rPr>
        <w:t xml:space="preserve"> </w:t>
      </w:r>
      <w:r>
        <w:rPr>
          <w:sz w:val="24"/>
        </w:rPr>
        <w:t>construction</w:t>
      </w:r>
      <w:r>
        <w:rPr>
          <w:spacing w:val="1"/>
          <w:sz w:val="24"/>
        </w:rPr>
        <w:t xml:space="preserve"> </w:t>
      </w:r>
      <w:r>
        <w:rPr>
          <w:sz w:val="24"/>
        </w:rPr>
        <w:t>and</w:t>
      </w:r>
      <w:r>
        <w:rPr>
          <w:spacing w:val="1"/>
          <w:sz w:val="24"/>
        </w:rPr>
        <w:t xml:space="preserve"> </w:t>
      </w:r>
      <w:r>
        <w:rPr>
          <w:sz w:val="24"/>
        </w:rPr>
        <w:t>upgrade</w:t>
      </w:r>
      <w:r>
        <w:rPr>
          <w:spacing w:val="1"/>
          <w:sz w:val="24"/>
        </w:rPr>
        <w:t xml:space="preserve"> </w:t>
      </w:r>
      <w:r>
        <w:rPr>
          <w:sz w:val="24"/>
        </w:rPr>
        <w:t>of</w:t>
      </w:r>
      <w:r>
        <w:rPr>
          <w:spacing w:val="1"/>
          <w:sz w:val="24"/>
        </w:rPr>
        <w:t xml:space="preserve"> </w:t>
      </w:r>
      <w:r>
        <w:rPr>
          <w:sz w:val="24"/>
        </w:rPr>
        <w:t>district</w:t>
      </w:r>
      <w:r>
        <w:rPr>
          <w:spacing w:val="1"/>
          <w:sz w:val="24"/>
        </w:rPr>
        <w:t xml:space="preserve"> </w:t>
      </w:r>
      <w:r>
        <w:rPr>
          <w:sz w:val="24"/>
        </w:rPr>
        <w:t>heating</w:t>
      </w:r>
      <w:r>
        <w:rPr>
          <w:spacing w:val="1"/>
          <w:sz w:val="24"/>
        </w:rPr>
        <w:t xml:space="preserve"> </w:t>
      </w:r>
      <w:r>
        <w:rPr>
          <w:sz w:val="24"/>
        </w:rPr>
        <w:t>and</w:t>
      </w:r>
      <w:r>
        <w:rPr>
          <w:spacing w:val="60"/>
          <w:sz w:val="24"/>
        </w:rPr>
        <w:t xml:space="preserve"> </w:t>
      </w:r>
      <w:r>
        <w:rPr>
          <w:sz w:val="24"/>
        </w:rPr>
        <w:t>cooling</w:t>
      </w:r>
      <w:r>
        <w:rPr>
          <w:spacing w:val="1"/>
          <w:sz w:val="24"/>
        </w:rPr>
        <w:t xml:space="preserve"> </w:t>
      </w:r>
      <w:r>
        <w:rPr>
          <w:sz w:val="24"/>
        </w:rPr>
        <w:t>systems.</w:t>
      </w:r>
      <w:r>
        <w:rPr>
          <w:spacing w:val="1"/>
          <w:sz w:val="24"/>
        </w:rPr>
        <w:t xml:space="preserve"> </w:t>
      </w:r>
      <w:r>
        <w:rPr>
          <w:sz w:val="24"/>
        </w:rPr>
        <w:t>State</w:t>
      </w:r>
      <w:r>
        <w:rPr>
          <w:spacing w:val="1"/>
          <w:sz w:val="24"/>
        </w:rPr>
        <w:t xml:space="preserve"> </w:t>
      </w:r>
      <w:r>
        <w:rPr>
          <w:sz w:val="24"/>
        </w:rPr>
        <w:t>aid</w:t>
      </w:r>
      <w:r>
        <w:rPr>
          <w:spacing w:val="1"/>
          <w:sz w:val="24"/>
        </w:rPr>
        <w:t xml:space="preserve"> </w:t>
      </w:r>
      <w:r>
        <w:rPr>
          <w:sz w:val="24"/>
        </w:rPr>
        <w:t>can</w:t>
      </w:r>
      <w:r>
        <w:rPr>
          <w:spacing w:val="1"/>
          <w:sz w:val="24"/>
        </w:rPr>
        <w:t xml:space="preserve"> </w:t>
      </w:r>
      <w:r>
        <w:rPr>
          <w:sz w:val="24"/>
        </w:rPr>
        <w:t>contribute</w:t>
      </w:r>
      <w:r>
        <w:rPr>
          <w:spacing w:val="1"/>
          <w:sz w:val="24"/>
        </w:rPr>
        <w:t xml:space="preserve"> </w:t>
      </w:r>
      <w:r>
        <w:rPr>
          <w:sz w:val="24"/>
        </w:rPr>
        <w:t>to</w:t>
      </w:r>
      <w:r>
        <w:rPr>
          <w:spacing w:val="1"/>
          <w:sz w:val="24"/>
        </w:rPr>
        <w:t xml:space="preserve"> </w:t>
      </w:r>
      <w:r>
        <w:rPr>
          <w:sz w:val="24"/>
        </w:rPr>
        <w:t>addressing</w:t>
      </w:r>
      <w:r>
        <w:rPr>
          <w:spacing w:val="1"/>
          <w:sz w:val="24"/>
        </w:rPr>
        <w:t xml:space="preserve"> </w:t>
      </w:r>
      <w:r>
        <w:rPr>
          <w:sz w:val="24"/>
        </w:rPr>
        <w:t>this</w:t>
      </w:r>
      <w:r>
        <w:rPr>
          <w:spacing w:val="1"/>
          <w:sz w:val="24"/>
        </w:rPr>
        <w:t xml:space="preserve"> </w:t>
      </w:r>
      <w:r>
        <w:rPr>
          <w:sz w:val="24"/>
        </w:rPr>
        <w:t>market</w:t>
      </w:r>
      <w:r>
        <w:rPr>
          <w:spacing w:val="1"/>
          <w:sz w:val="24"/>
        </w:rPr>
        <w:t xml:space="preserve"> </w:t>
      </w:r>
      <w:r>
        <w:rPr>
          <w:sz w:val="24"/>
        </w:rPr>
        <w:t>failure</w:t>
      </w:r>
      <w:r>
        <w:rPr>
          <w:spacing w:val="1"/>
          <w:sz w:val="24"/>
        </w:rPr>
        <w:t xml:space="preserve"> </w:t>
      </w:r>
      <w:r>
        <w:rPr>
          <w:sz w:val="24"/>
        </w:rPr>
        <w:t>by</w:t>
      </w:r>
      <w:r>
        <w:rPr>
          <w:spacing w:val="1"/>
          <w:sz w:val="24"/>
        </w:rPr>
        <w:t xml:space="preserve"> </w:t>
      </w:r>
      <w:r>
        <w:rPr>
          <w:sz w:val="24"/>
        </w:rPr>
        <w:t>triggering</w:t>
      </w:r>
      <w:r>
        <w:rPr>
          <w:spacing w:val="1"/>
          <w:sz w:val="24"/>
        </w:rPr>
        <w:t xml:space="preserve"> </w:t>
      </w:r>
      <w:r>
        <w:rPr>
          <w:sz w:val="24"/>
        </w:rPr>
        <w:t>additional</w:t>
      </w:r>
      <w:r>
        <w:rPr>
          <w:spacing w:val="-1"/>
          <w:sz w:val="24"/>
        </w:rPr>
        <w:t xml:space="preserve"> </w:t>
      </w:r>
      <w:r>
        <w:rPr>
          <w:sz w:val="24"/>
        </w:rPr>
        <w:t>efficient investment.</w:t>
      </w:r>
    </w:p>
    <w:p w14:paraId="05E521AB" w14:textId="77777777" w:rsidR="004B799C" w:rsidRDefault="004B799C">
      <w:pPr>
        <w:pStyle w:val="BodyText"/>
        <w:spacing w:before="10"/>
        <w:rPr>
          <w:sz w:val="20"/>
        </w:rPr>
      </w:pPr>
    </w:p>
    <w:p w14:paraId="424941FC" w14:textId="77777777" w:rsidR="004B799C" w:rsidRDefault="00CA4AAC">
      <w:pPr>
        <w:ind w:left="1678"/>
        <w:rPr>
          <w:i/>
          <w:sz w:val="24"/>
        </w:rPr>
      </w:pPr>
      <w:r>
        <w:rPr>
          <w:noProof/>
        </w:rPr>
        <w:drawing>
          <wp:anchor distT="0" distB="0" distL="0" distR="0" simplePos="0" relativeHeight="15804416" behindDoc="0" locked="0" layoutInCell="1" allowOverlap="1" wp14:anchorId="621F236A" wp14:editId="5F9E754B">
            <wp:simplePos x="0" y="0"/>
            <wp:positionH relativeFrom="page">
              <wp:posOffset>903778</wp:posOffset>
            </wp:positionH>
            <wp:positionV relativeFrom="paragraph">
              <wp:posOffset>40012</wp:posOffset>
            </wp:positionV>
            <wp:extent cx="374095" cy="107346"/>
            <wp:effectExtent l="0" t="0" r="0" b="0"/>
            <wp:wrapNone/>
            <wp:docPr id="195" name="image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image90.png"/>
                    <pic:cNvPicPr/>
                  </pic:nvPicPr>
                  <pic:blipFill>
                    <a:blip r:embed="rId114" cstate="print"/>
                    <a:stretch>
                      <a:fillRect/>
                    </a:stretch>
                  </pic:blipFill>
                  <pic:spPr>
                    <a:xfrm>
                      <a:off x="0" y="0"/>
                      <a:ext cx="374095" cy="107346"/>
                    </a:xfrm>
                    <a:prstGeom prst="rect">
                      <a:avLst/>
                    </a:prstGeom>
                  </pic:spPr>
                </pic:pic>
              </a:graphicData>
            </a:graphic>
          </wp:anchor>
        </w:drawing>
      </w:r>
      <w:bookmarkStart w:id="208" w:name="_bookmark193"/>
      <w:bookmarkEnd w:id="208"/>
      <w:r>
        <w:rPr>
          <w:i/>
          <w:sz w:val="24"/>
        </w:rPr>
        <w:t>Scope</w:t>
      </w:r>
      <w:r>
        <w:rPr>
          <w:i/>
          <w:spacing w:val="-2"/>
          <w:sz w:val="24"/>
        </w:rPr>
        <w:t xml:space="preserve"> </w:t>
      </w:r>
      <w:r>
        <w:rPr>
          <w:i/>
          <w:sz w:val="24"/>
        </w:rPr>
        <w:t>and supported</w:t>
      </w:r>
      <w:r>
        <w:rPr>
          <w:i/>
          <w:spacing w:val="-1"/>
          <w:sz w:val="24"/>
        </w:rPr>
        <w:t xml:space="preserve"> </w:t>
      </w:r>
      <w:r>
        <w:rPr>
          <w:i/>
          <w:sz w:val="24"/>
        </w:rPr>
        <w:t>activity</w:t>
      </w:r>
    </w:p>
    <w:p w14:paraId="0F75487A" w14:textId="77777777" w:rsidR="004B799C" w:rsidRDefault="004B799C">
      <w:pPr>
        <w:pStyle w:val="BodyText"/>
        <w:spacing w:before="10"/>
        <w:rPr>
          <w:i/>
          <w:sz w:val="20"/>
        </w:rPr>
      </w:pPr>
    </w:p>
    <w:p w14:paraId="216A2153" w14:textId="77777777" w:rsidR="004B799C" w:rsidRDefault="00CA4AAC">
      <w:pPr>
        <w:pStyle w:val="ListParagraph"/>
        <w:numPr>
          <w:ilvl w:val="0"/>
          <w:numId w:val="5"/>
        </w:numPr>
        <w:tabs>
          <w:tab w:val="left" w:pos="1559"/>
        </w:tabs>
        <w:ind w:left="1558" w:right="953" w:hanging="600"/>
        <w:jc w:val="both"/>
        <w:rPr>
          <w:sz w:val="24"/>
        </w:rPr>
      </w:pPr>
      <w:r>
        <w:rPr>
          <w:sz w:val="24"/>
        </w:rPr>
        <w:t>This Section applies to support for the construction or upgrade of energy efficient</w:t>
      </w:r>
      <w:r>
        <w:rPr>
          <w:spacing w:val="1"/>
          <w:sz w:val="24"/>
        </w:rPr>
        <w:t xml:space="preserve"> </w:t>
      </w:r>
      <w:r>
        <w:rPr>
          <w:sz w:val="24"/>
        </w:rPr>
        <w:t>district heating and cooling systems. Supported investments can concern heating or</w:t>
      </w:r>
      <w:r>
        <w:rPr>
          <w:spacing w:val="1"/>
          <w:sz w:val="24"/>
        </w:rPr>
        <w:t xml:space="preserve"> </w:t>
      </w:r>
      <w:r>
        <w:rPr>
          <w:sz w:val="24"/>
        </w:rPr>
        <w:t>cooling</w:t>
      </w:r>
      <w:r>
        <w:rPr>
          <w:spacing w:val="-2"/>
          <w:sz w:val="24"/>
        </w:rPr>
        <w:t xml:space="preserve"> </w:t>
      </w:r>
      <w:r>
        <w:rPr>
          <w:sz w:val="24"/>
        </w:rPr>
        <w:t>generation and storage</w:t>
      </w:r>
      <w:r>
        <w:rPr>
          <w:spacing w:val="-1"/>
          <w:sz w:val="24"/>
        </w:rPr>
        <w:t xml:space="preserve"> </w:t>
      </w:r>
      <w:r>
        <w:rPr>
          <w:sz w:val="24"/>
        </w:rPr>
        <w:t>plants</w:t>
      </w:r>
      <w:r>
        <w:rPr>
          <w:spacing w:val="-1"/>
          <w:sz w:val="24"/>
        </w:rPr>
        <w:t xml:space="preserve"> </w:t>
      </w:r>
      <w:r>
        <w:rPr>
          <w:sz w:val="24"/>
        </w:rPr>
        <w:t>or the distribution network</w:t>
      </w:r>
      <w:r>
        <w:rPr>
          <w:spacing w:val="-2"/>
          <w:sz w:val="24"/>
        </w:rPr>
        <w:t xml:space="preserve"> </w:t>
      </w:r>
      <w:r>
        <w:rPr>
          <w:sz w:val="24"/>
        </w:rPr>
        <w:t>or both.</w:t>
      </w:r>
    </w:p>
    <w:p w14:paraId="7F8D3F0C" w14:textId="77777777" w:rsidR="004B799C" w:rsidRDefault="004B799C">
      <w:pPr>
        <w:pStyle w:val="BodyText"/>
        <w:spacing w:before="11"/>
        <w:rPr>
          <w:sz w:val="20"/>
        </w:rPr>
      </w:pPr>
    </w:p>
    <w:p w14:paraId="68B89DA7" w14:textId="77777777" w:rsidR="004B799C" w:rsidRDefault="00CA4AAC">
      <w:pPr>
        <w:pStyle w:val="ListParagraph"/>
        <w:numPr>
          <w:ilvl w:val="0"/>
          <w:numId w:val="5"/>
        </w:numPr>
        <w:tabs>
          <w:tab w:val="left" w:pos="1559"/>
        </w:tabs>
        <w:ind w:left="1558" w:right="958" w:hanging="600"/>
        <w:jc w:val="both"/>
        <w:rPr>
          <w:sz w:val="24"/>
        </w:rPr>
      </w:pPr>
      <w:r>
        <w:rPr>
          <w:sz w:val="24"/>
        </w:rPr>
        <w:t>Such aid measures typically cover the construction or upgrade of the generation unit to</w:t>
      </w:r>
      <w:r>
        <w:rPr>
          <w:spacing w:val="1"/>
          <w:sz w:val="24"/>
        </w:rPr>
        <w:t xml:space="preserve"> </w:t>
      </w:r>
      <w:r>
        <w:rPr>
          <w:sz w:val="24"/>
        </w:rPr>
        <w:t>use renewable energy, waste heat, or highly-efficient cogeneration including thermal</w:t>
      </w:r>
      <w:r>
        <w:rPr>
          <w:spacing w:val="1"/>
          <w:sz w:val="24"/>
        </w:rPr>
        <w:t xml:space="preserve"> </w:t>
      </w:r>
      <w:r>
        <w:rPr>
          <w:sz w:val="24"/>
        </w:rPr>
        <w:t>storage</w:t>
      </w:r>
      <w:r>
        <w:rPr>
          <w:spacing w:val="1"/>
          <w:sz w:val="24"/>
        </w:rPr>
        <w:t xml:space="preserve"> </w:t>
      </w:r>
      <w:r>
        <w:rPr>
          <w:sz w:val="24"/>
        </w:rPr>
        <w:t>solutions,</w:t>
      </w:r>
      <w:r>
        <w:rPr>
          <w:spacing w:val="1"/>
          <w:sz w:val="24"/>
        </w:rPr>
        <w:t xml:space="preserve"> </w:t>
      </w:r>
      <w:r>
        <w:rPr>
          <w:sz w:val="24"/>
        </w:rPr>
        <w:t>or</w:t>
      </w:r>
      <w:r>
        <w:rPr>
          <w:spacing w:val="1"/>
          <w:sz w:val="24"/>
        </w:rPr>
        <w:t xml:space="preserve"> </w:t>
      </w:r>
      <w:r>
        <w:rPr>
          <w:sz w:val="24"/>
        </w:rPr>
        <w:t>the</w:t>
      </w:r>
      <w:r>
        <w:rPr>
          <w:spacing w:val="1"/>
          <w:sz w:val="24"/>
        </w:rPr>
        <w:t xml:space="preserve"> </w:t>
      </w:r>
      <w:r>
        <w:rPr>
          <w:sz w:val="24"/>
        </w:rPr>
        <w:t>upgrade</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distribution</w:t>
      </w:r>
      <w:r>
        <w:rPr>
          <w:spacing w:val="1"/>
          <w:sz w:val="24"/>
        </w:rPr>
        <w:t xml:space="preserve"> </w:t>
      </w:r>
      <w:r>
        <w:rPr>
          <w:sz w:val="24"/>
        </w:rPr>
        <w:t>network</w:t>
      </w:r>
      <w:r>
        <w:rPr>
          <w:spacing w:val="1"/>
          <w:sz w:val="24"/>
        </w:rPr>
        <w:t xml:space="preserve"> </w:t>
      </w:r>
      <w:r>
        <w:rPr>
          <w:sz w:val="24"/>
        </w:rPr>
        <w:t>to</w:t>
      </w:r>
      <w:r>
        <w:rPr>
          <w:spacing w:val="1"/>
          <w:sz w:val="24"/>
        </w:rPr>
        <w:t xml:space="preserve"> </w:t>
      </w:r>
      <w:r>
        <w:rPr>
          <w:sz w:val="24"/>
        </w:rPr>
        <w:t>reduce</w:t>
      </w:r>
      <w:r>
        <w:rPr>
          <w:spacing w:val="1"/>
          <w:sz w:val="24"/>
        </w:rPr>
        <w:t xml:space="preserve"> </w:t>
      </w:r>
      <w:r>
        <w:rPr>
          <w:sz w:val="24"/>
        </w:rPr>
        <w:t>losses</w:t>
      </w:r>
      <w:r>
        <w:rPr>
          <w:spacing w:val="1"/>
          <w:sz w:val="24"/>
        </w:rPr>
        <w:t xml:space="preserve"> </w:t>
      </w:r>
      <w:r>
        <w:rPr>
          <w:sz w:val="24"/>
        </w:rPr>
        <w:t>and</w:t>
      </w:r>
      <w:r>
        <w:rPr>
          <w:spacing w:val="-57"/>
          <w:sz w:val="24"/>
        </w:rPr>
        <w:t xml:space="preserve"> </w:t>
      </w:r>
      <w:r>
        <w:rPr>
          <w:sz w:val="24"/>
        </w:rPr>
        <w:t>increase</w:t>
      </w:r>
      <w:r>
        <w:rPr>
          <w:spacing w:val="-2"/>
          <w:sz w:val="24"/>
        </w:rPr>
        <w:t xml:space="preserve"> </w:t>
      </w:r>
      <w:r>
        <w:rPr>
          <w:sz w:val="24"/>
        </w:rPr>
        <w:t>efficiency, including</w:t>
      </w:r>
      <w:r>
        <w:rPr>
          <w:spacing w:val="-2"/>
          <w:sz w:val="24"/>
        </w:rPr>
        <w:t xml:space="preserve"> </w:t>
      </w:r>
      <w:r>
        <w:rPr>
          <w:sz w:val="24"/>
        </w:rPr>
        <w:t>through smart</w:t>
      </w:r>
      <w:r>
        <w:rPr>
          <w:spacing w:val="-1"/>
          <w:sz w:val="24"/>
        </w:rPr>
        <w:t xml:space="preserve"> </w:t>
      </w:r>
      <w:r>
        <w:rPr>
          <w:sz w:val="24"/>
        </w:rPr>
        <w:t>and digital solutions.</w:t>
      </w:r>
    </w:p>
    <w:p w14:paraId="0D84F7E6" w14:textId="77777777" w:rsidR="004B799C" w:rsidRDefault="004B799C">
      <w:pPr>
        <w:pStyle w:val="BodyText"/>
        <w:spacing w:before="10"/>
        <w:rPr>
          <w:sz w:val="20"/>
        </w:rPr>
      </w:pPr>
    </w:p>
    <w:p w14:paraId="4126D911" w14:textId="77777777" w:rsidR="004B799C" w:rsidRDefault="00CA4AAC">
      <w:pPr>
        <w:pStyle w:val="ListParagraph"/>
        <w:numPr>
          <w:ilvl w:val="0"/>
          <w:numId w:val="5"/>
        </w:numPr>
        <w:tabs>
          <w:tab w:val="left" w:pos="1559"/>
        </w:tabs>
        <w:ind w:left="1558" w:right="956" w:hanging="600"/>
        <w:jc w:val="both"/>
        <w:rPr>
          <w:sz w:val="24"/>
        </w:rPr>
      </w:pPr>
      <w:r>
        <w:rPr>
          <w:sz w:val="24"/>
        </w:rPr>
        <w:t>Where a Member State invests in the upgrade of a district heating and cooling system</w:t>
      </w:r>
      <w:r>
        <w:rPr>
          <w:spacing w:val="1"/>
          <w:sz w:val="24"/>
        </w:rPr>
        <w:t xml:space="preserve"> </w:t>
      </w:r>
      <w:r>
        <w:rPr>
          <w:sz w:val="24"/>
        </w:rPr>
        <w:t>without meeting the standard of energy efficiency, it needs to commit to start the works</w:t>
      </w:r>
      <w:r>
        <w:rPr>
          <w:spacing w:val="1"/>
          <w:sz w:val="24"/>
        </w:rPr>
        <w:t xml:space="preserve"> </w:t>
      </w:r>
      <w:r>
        <w:rPr>
          <w:sz w:val="24"/>
        </w:rPr>
        <w:t>to</w:t>
      </w:r>
      <w:r>
        <w:rPr>
          <w:spacing w:val="-1"/>
          <w:sz w:val="24"/>
        </w:rPr>
        <w:t xml:space="preserve"> </w:t>
      </w:r>
      <w:r>
        <w:rPr>
          <w:sz w:val="24"/>
        </w:rPr>
        <w:t>reach that standard</w:t>
      </w:r>
      <w:r>
        <w:rPr>
          <w:spacing w:val="-1"/>
          <w:sz w:val="24"/>
        </w:rPr>
        <w:t xml:space="preserve"> </w:t>
      </w:r>
      <w:r>
        <w:rPr>
          <w:sz w:val="24"/>
        </w:rPr>
        <w:t>within three</w:t>
      </w:r>
      <w:r>
        <w:rPr>
          <w:spacing w:val="2"/>
          <w:sz w:val="24"/>
        </w:rPr>
        <w:t xml:space="preserve"> </w:t>
      </w:r>
      <w:r>
        <w:rPr>
          <w:sz w:val="24"/>
        </w:rPr>
        <w:t>years</w:t>
      </w:r>
      <w:r>
        <w:rPr>
          <w:spacing w:val="1"/>
          <w:sz w:val="24"/>
        </w:rPr>
        <w:t xml:space="preserve"> </w:t>
      </w:r>
      <w:r>
        <w:rPr>
          <w:sz w:val="24"/>
        </w:rPr>
        <w:t>following the</w:t>
      </w:r>
      <w:r>
        <w:rPr>
          <w:spacing w:val="-1"/>
          <w:sz w:val="24"/>
        </w:rPr>
        <w:t xml:space="preserve"> </w:t>
      </w:r>
      <w:r>
        <w:rPr>
          <w:sz w:val="24"/>
        </w:rPr>
        <w:t>upgrade</w:t>
      </w:r>
      <w:r>
        <w:rPr>
          <w:spacing w:val="1"/>
          <w:sz w:val="24"/>
        </w:rPr>
        <w:t xml:space="preserve"> </w:t>
      </w:r>
      <w:r>
        <w:rPr>
          <w:sz w:val="24"/>
        </w:rPr>
        <w:t>works.</w:t>
      </w:r>
    </w:p>
    <w:p w14:paraId="0A6248F4" w14:textId="77777777" w:rsidR="004B799C" w:rsidRDefault="004B799C">
      <w:pPr>
        <w:pStyle w:val="BodyText"/>
        <w:spacing w:before="10"/>
        <w:rPr>
          <w:sz w:val="20"/>
        </w:rPr>
      </w:pPr>
    </w:p>
    <w:p w14:paraId="77958211" w14:textId="77777777" w:rsidR="004B799C" w:rsidRDefault="00CA4AAC">
      <w:pPr>
        <w:ind w:left="1678"/>
        <w:rPr>
          <w:i/>
          <w:sz w:val="24"/>
        </w:rPr>
      </w:pPr>
      <w:r>
        <w:rPr>
          <w:noProof/>
        </w:rPr>
        <w:drawing>
          <wp:anchor distT="0" distB="0" distL="0" distR="0" simplePos="0" relativeHeight="15804928" behindDoc="0" locked="0" layoutInCell="1" allowOverlap="1" wp14:anchorId="5D06ABA4" wp14:editId="63F393E8">
            <wp:simplePos x="0" y="0"/>
            <wp:positionH relativeFrom="page">
              <wp:posOffset>903760</wp:posOffset>
            </wp:positionH>
            <wp:positionV relativeFrom="paragraph">
              <wp:posOffset>39631</wp:posOffset>
            </wp:positionV>
            <wp:extent cx="368017" cy="107346"/>
            <wp:effectExtent l="0" t="0" r="0" b="0"/>
            <wp:wrapNone/>
            <wp:docPr id="197" name="image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image91.png"/>
                    <pic:cNvPicPr/>
                  </pic:nvPicPr>
                  <pic:blipFill>
                    <a:blip r:embed="rId115" cstate="print"/>
                    <a:stretch>
                      <a:fillRect/>
                    </a:stretch>
                  </pic:blipFill>
                  <pic:spPr>
                    <a:xfrm>
                      <a:off x="0" y="0"/>
                      <a:ext cx="368017" cy="107346"/>
                    </a:xfrm>
                    <a:prstGeom prst="rect">
                      <a:avLst/>
                    </a:prstGeom>
                  </pic:spPr>
                </pic:pic>
              </a:graphicData>
            </a:graphic>
          </wp:anchor>
        </w:drawing>
      </w:r>
      <w:bookmarkStart w:id="209" w:name="_bookmark194"/>
      <w:bookmarkEnd w:id="209"/>
      <w:r>
        <w:rPr>
          <w:i/>
          <w:sz w:val="24"/>
        </w:rPr>
        <w:t>Necessity</w:t>
      </w:r>
      <w:r>
        <w:rPr>
          <w:i/>
          <w:spacing w:val="-3"/>
          <w:sz w:val="24"/>
        </w:rPr>
        <w:t xml:space="preserve"> </w:t>
      </w:r>
      <w:r>
        <w:rPr>
          <w:i/>
          <w:sz w:val="24"/>
        </w:rPr>
        <w:t>and</w:t>
      </w:r>
      <w:r>
        <w:rPr>
          <w:i/>
          <w:spacing w:val="-3"/>
          <w:sz w:val="24"/>
        </w:rPr>
        <w:t xml:space="preserve"> </w:t>
      </w:r>
      <w:r>
        <w:rPr>
          <w:i/>
          <w:sz w:val="24"/>
        </w:rPr>
        <w:t>appropriateness</w:t>
      </w:r>
    </w:p>
    <w:p w14:paraId="3DABC6AE" w14:textId="77777777" w:rsidR="004B799C" w:rsidRDefault="004B799C">
      <w:pPr>
        <w:pStyle w:val="BodyText"/>
        <w:spacing w:before="10"/>
        <w:rPr>
          <w:i/>
          <w:sz w:val="20"/>
        </w:rPr>
      </w:pPr>
    </w:p>
    <w:p w14:paraId="01F1C879" w14:textId="77777777" w:rsidR="004B799C" w:rsidRDefault="00CA4AAC">
      <w:pPr>
        <w:pStyle w:val="ListParagraph"/>
        <w:numPr>
          <w:ilvl w:val="0"/>
          <w:numId w:val="5"/>
        </w:numPr>
        <w:tabs>
          <w:tab w:val="left" w:pos="1559"/>
        </w:tabs>
        <w:ind w:left="1558" w:right="955" w:hanging="600"/>
        <w:jc w:val="both"/>
        <w:rPr>
          <w:sz w:val="24"/>
        </w:rPr>
      </w:pPr>
      <w:r>
        <w:rPr>
          <w:sz w:val="24"/>
        </w:rPr>
        <w:t>Sections 3.2.1.1. and 3.2.1.2. do not apply to aid to district heating or cooling. The</w:t>
      </w:r>
      <w:r>
        <w:rPr>
          <w:spacing w:val="1"/>
          <w:sz w:val="24"/>
        </w:rPr>
        <w:t xml:space="preserve"> </w:t>
      </w:r>
      <w:r>
        <w:rPr>
          <w:sz w:val="24"/>
        </w:rPr>
        <w:t>Commission considers that State aid can contribute to addressing market failures by</w:t>
      </w:r>
      <w:r>
        <w:rPr>
          <w:spacing w:val="1"/>
          <w:sz w:val="24"/>
        </w:rPr>
        <w:t xml:space="preserve"> </w:t>
      </w:r>
      <w:r>
        <w:rPr>
          <w:sz w:val="24"/>
        </w:rPr>
        <w:t>triggering the investment needed for the creation of energy efficient district heating and</w:t>
      </w:r>
      <w:r>
        <w:rPr>
          <w:spacing w:val="1"/>
          <w:sz w:val="24"/>
        </w:rPr>
        <w:t xml:space="preserve"> </w:t>
      </w:r>
      <w:r>
        <w:rPr>
          <w:sz w:val="24"/>
        </w:rPr>
        <w:t>cooling systems. In addition, State aid for energy efficient district heating and cooling</w:t>
      </w:r>
      <w:r>
        <w:rPr>
          <w:spacing w:val="1"/>
          <w:sz w:val="24"/>
        </w:rPr>
        <w:t xml:space="preserve"> </w:t>
      </w:r>
      <w:r>
        <w:rPr>
          <w:sz w:val="24"/>
        </w:rPr>
        <w:t>systems</w:t>
      </w:r>
      <w:r>
        <w:rPr>
          <w:spacing w:val="1"/>
          <w:sz w:val="24"/>
        </w:rPr>
        <w:t xml:space="preserve"> </w:t>
      </w:r>
      <w:r>
        <w:rPr>
          <w:sz w:val="24"/>
        </w:rPr>
        <w:t>using</w:t>
      </w:r>
      <w:r>
        <w:rPr>
          <w:spacing w:val="1"/>
          <w:sz w:val="24"/>
        </w:rPr>
        <w:t xml:space="preserve"> </w:t>
      </w:r>
      <w:r>
        <w:rPr>
          <w:sz w:val="24"/>
        </w:rPr>
        <w:t>waste,</w:t>
      </w:r>
      <w:r>
        <w:rPr>
          <w:spacing w:val="1"/>
          <w:sz w:val="24"/>
        </w:rPr>
        <w:t xml:space="preserve"> </w:t>
      </w:r>
      <w:r>
        <w:rPr>
          <w:sz w:val="24"/>
        </w:rPr>
        <w:t>including</w:t>
      </w:r>
      <w:r>
        <w:rPr>
          <w:spacing w:val="1"/>
          <w:sz w:val="24"/>
        </w:rPr>
        <w:t xml:space="preserve"> </w:t>
      </w:r>
      <w:r>
        <w:rPr>
          <w:sz w:val="24"/>
        </w:rPr>
        <w:t>waste</w:t>
      </w:r>
      <w:r>
        <w:rPr>
          <w:spacing w:val="1"/>
          <w:sz w:val="24"/>
        </w:rPr>
        <w:t xml:space="preserve"> </w:t>
      </w:r>
      <w:r>
        <w:rPr>
          <w:sz w:val="24"/>
        </w:rPr>
        <w:t>heat,</w:t>
      </w:r>
      <w:r>
        <w:rPr>
          <w:spacing w:val="1"/>
          <w:sz w:val="24"/>
        </w:rPr>
        <w:t xml:space="preserve"> </w:t>
      </w:r>
      <w:r>
        <w:rPr>
          <w:sz w:val="24"/>
        </w:rPr>
        <w:t>as</w:t>
      </w:r>
      <w:r>
        <w:rPr>
          <w:spacing w:val="1"/>
          <w:sz w:val="24"/>
        </w:rPr>
        <w:t xml:space="preserve"> </w:t>
      </w:r>
      <w:r>
        <w:rPr>
          <w:sz w:val="24"/>
        </w:rPr>
        <w:t>input</w:t>
      </w:r>
      <w:r>
        <w:rPr>
          <w:spacing w:val="1"/>
          <w:sz w:val="24"/>
        </w:rPr>
        <w:t xml:space="preserve"> </w:t>
      </w:r>
      <w:r>
        <w:rPr>
          <w:sz w:val="24"/>
        </w:rPr>
        <w:t>fuel</w:t>
      </w:r>
      <w:r>
        <w:rPr>
          <w:spacing w:val="1"/>
          <w:sz w:val="24"/>
        </w:rPr>
        <w:t xml:space="preserve"> </w:t>
      </w:r>
      <w:r>
        <w:rPr>
          <w:sz w:val="24"/>
        </w:rPr>
        <w:t>can</w:t>
      </w:r>
      <w:r>
        <w:rPr>
          <w:spacing w:val="1"/>
          <w:sz w:val="24"/>
        </w:rPr>
        <w:t xml:space="preserve"> </w:t>
      </w:r>
      <w:r>
        <w:rPr>
          <w:sz w:val="24"/>
        </w:rPr>
        <w:t>make</w:t>
      </w:r>
      <w:r>
        <w:rPr>
          <w:spacing w:val="1"/>
          <w:sz w:val="24"/>
        </w:rPr>
        <w:t xml:space="preserve"> </w:t>
      </w:r>
      <w:r>
        <w:rPr>
          <w:sz w:val="24"/>
        </w:rPr>
        <w:t>a</w:t>
      </w:r>
      <w:r>
        <w:rPr>
          <w:spacing w:val="1"/>
          <w:sz w:val="24"/>
        </w:rPr>
        <w:t xml:space="preserve"> </w:t>
      </w:r>
      <w:r>
        <w:rPr>
          <w:sz w:val="24"/>
        </w:rPr>
        <w:t>positive</w:t>
      </w:r>
      <w:r>
        <w:rPr>
          <w:spacing w:val="1"/>
          <w:sz w:val="24"/>
        </w:rPr>
        <w:t xml:space="preserve"> </w:t>
      </w:r>
      <w:r>
        <w:rPr>
          <w:sz w:val="24"/>
        </w:rPr>
        <w:t>contribution</w:t>
      </w:r>
      <w:r>
        <w:rPr>
          <w:spacing w:val="1"/>
          <w:sz w:val="24"/>
        </w:rPr>
        <w:t xml:space="preserve"> </w:t>
      </w:r>
      <w:r>
        <w:rPr>
          <w:sz w:val="24"/>
        </w:rPr>
        <w:t>to</w:t>
      </w:r>
      <w:r>
        <w:rPr>
          <w:spacing w:val="1"/>
          <w:sz w:val="24"/>
        </w:rPr>
        <w:t xml:space="preserve"> </w:t>
      </w:r>
      <w:r>
        <w:rPr>
          <w:sz w:val="24"/>
        </w:rPr>
        <w:t>environmental</w:t>
      </w:r>
      <w:r>
        <w:rPr>
          <w:spacing w:val="1"/>
          <w:sz w:val="24"/>
        </w:rPr>
        <w:t xml:space="preserve"> </w:t>
      </w:r>
      <w:r>
        <w:rPr>
          <w:sz w:val="24"/>
        </w:rPr>
        <w:t>protection,</w:t>
      </w:r>
      <w:r>
        <w:rPr>
          <w:spacing w:val="1"/>
          <w:sz w:val="24"/>
        </w:rPr>
        <w:t xml:space="preserve"> </w:t>
      </w:r>
      <w:r>
        <w:rPr>
          <w:sz w:val="24"/>
        </w:rPr>
        <w:t>provided</w:t>
      </w:r>
      <w:r>
        <w:rPr>
          <w:spacing w:val="1"/>
          <w:sz w:val="24"/>
        </w:rPr>
        <w:t xml:space="preserve"> </w:t>
      </w:r>
      <w:r>
        <w:rPr>
          <w:sz w:val="24"/>
        </w:rPr>
        <w:t>that</w:t>
      </w:r>
      <w:r>
        <w:rPr>
          <w:spacing w:val="1"/>
          <w:sz w:val="24"/>
        </w:rPr>
        <w:t xml:space="preserve"> </w:t>
      </w:r>
      <w:r>
        <w:rPr>
          <w:sz w:val="24"/>
        </w:rPr>
        <w:t>they do</w:t>
      </w:r>
      <w:r>
        <w:rPr>
          <w:spacing w:val="1"/>
          <w:sz w:val="24"/>
        </w:rPr>
        <w:t xml:space="preserve"> </w:t>
      </w:r>
      <w:r>
        <w:rPr>
          <w:sz w:val="24"/>
        </w:rPr>
        <w:t>not</w:t>
      </w:r>
      <w:r>
        <w:rPr>
          <w:spacing w:val="1"/>
          <w:sz w:val="24"/>
        </w:rPr>
        <w:t xml:space="preserve"> </w:t>
      </w:r>
      <w:r>
        <w:rPr>
          <w:sz w:val="24"/>
        </w:rPr>
        <w:t>circumvent</w:t>
      </w:r>
      <w:r>
        <w:rPr>
          <w:spacing w:val="60"/>
          <w:sz w:val="24"/>
        </w:rPr>
        <w:t xml:space="preserve"> </w:t>
      </w:r>
      <w:r>
        <w:rPr>
          <w:sz w:val="24"/>
        </w:rPr>
        <w:t>the</w:t>
      </w:r>
      <w:r>
        <w:rPr>
          <w:spacing w:val="-57"/>
          <w:sz w:val="24"/>
        </w:rPr>
        <w:t xml:space="preserve"> </w:t>
      </w:r>
      <w:r>
        <w:rPr>
          <w:sz w:val="24"/>
        </w:rPr>
        <w:t>waste hierarchy</w:t>
      </w:r>
      <w:r>
        <w:rPr>
          <w:spacing w:val="-5"/>
          <w:sz w:val="24"/>
        </w:rPr>
        <w:t xml:space="preserve"> </w:t>
      </w:r>
      <w:r>
        <w:rPr>
          <w:sz w:val="24"/>
        </w:rPr>
        <w:t>principle</w:t>
      </w:r>
      <w:r>
        <w:rPr>
          <w:sz w:val="24"/>
          <w:vertAlign w:val="superscript"/>
        </w:rPr>
        <w:t>115</w:t>
      </w:r>
      <w:r>
        <w:rPr>
          <w:sz w:val="24"/>
        </w:rPr>
        <w:t>.</w:t>
      </w:r>
    </w:p>
    <w:p w14:paraId="33A47378" w14:textId="77777777" w:rsidR="004B799C" w:rsidRDefault="00CA4AAC">
      <w:pPr>
        <w:spacing w:before="241"/>
        <w:ind w:left="1678"/>
        <w:rPr>
          <w:i/>
          <w:sz w:val="24"/>
        </w:rPr>
      </w:pPr>
      <w:r>
        <w:rPr>
          <w:noProof/>
        </w:rPr>
        <w:drawing>
          <wp:anchor distT="0" distB="0" distL="0" distR="0" simplePos="0" relativeHeight="15805440" behindDoc="0" locked="0" layoutInCell="1" allowOverlap="1" wp14:anchorId="127E299D" wp14:editId="0D0F28F5">
            <wp:simplePos x="0" y="0"/>
            <wp:positionH relativeFrom="page">
              <wp:posOffset>903741</wp:posOffset>
            </wp:positionH>
            <wp:positionV relativeFrom="paragraph">
              <wp:posOffset>192414</wp:posOffset>
            </wp:positionV>
            <wp:extent cx="375656" cy="107345"/>
            <wp:effectExtent l="0" t="0" r="0" b="0"/>
            <wp:wrapNone/>
            <wp:docPr id="199" name="image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image92.png"/>
                    <pic:cNvPicPr/>
                  </pic:nvPicPr>
                  <pic:blipFill>
                    <a:blip r:embed="rId116" cstate="print"/>
                    <a:stretch>
                      <a:fillRect/>
                    </a:stretch>
                  </pic:blipFill>
                  <pic:spPr>
                    <a:xfrm>
                      <a:off x="0" y="0"/>
                      <a:ext cx="375656" cy="107345"/>
                    </a:xfrm>
                    <a:prstGeom prst="rect">
                      <a:avLst/>
                    </a:prstGeom>
                  </pic:spPr>
                </pic:pic>
              </a:graphicData>
            </a:graphic>
          </wp:anchor>
        </w:drawing>
      </w:r>
      <w:bookmarkStart w:id="210" w:name="_bookmark195"/>
      <w:bookmarkEnd w:id="210"/>
      <w:r>
        <w:rPr>
          <w:i/>
          <w:sz w:val="24"/>
        </w:rPr>
        <w:t>Proportionality</w:t>
      </w:r>
      <w:r>
        <w:rPr>
          <w:i/>
          <w:spacing w:val="-3"/>
          <w:sz w:val="24"/>
        </w:rPr>
        <w:t xml:space="preserve"> </w:t>
      </w:r>
      <w:r>
        <w:rPr>
          <w:i/>
          <w:sz w:val="24"/>
        </w:rPr>
        <w:t>of</w:t>
      </w:r>
      <w:r>
        <w:rPr>
          <w:i/>
          <w:spacing w:val="-1"/>
          <w:sz w:val="24"/>
        </w:rPr>
        <w:t xml:space="preserve"> </w:t>
      </w:r>
      <w:r>
        <w:rPr>
          <w:i/>
          <w:sz w:val="24"/>
        </w:rPr>
        <w:t>the</w:t>
      </w:r>
      <w:r>
        <w:rPr>
          <w:i/>
          <w:spacing w:val="-2"/>
          <w:sz w:val="24"/>
        </w:rPr>
        <w:t xml:space="preserve"> </w:t>
      </w:r>
      <w:r>
        <w:rPr>
          <w:i/>
          <w:sz w:val="24"/>
        </w:rPr>
        <w:t>aid</w:t>
      </w:r>
      <w:r>
        <w:rPr>
          <w:i/>
          <w:spacing w:val="-1"/>
          <w:sz w:val="24"/>
        </w:rPr>
        <w:t xml:space="preserve"> </w:t>
      </w:r>
      <w:r>
        <w:rPr>
          <w:i/>
          <w:sz w:val="24"/>
        </w:rPr>
        <w:t>measure</w:t>
      </w:r>
    </w:p>
    <w:p w14:paraId="46EE8E33" w14:textId="77777777" w:rsidR="004B799C" w:rsidRDefault="004B799C">
      <w:pPr>
        <w:pStyle w:val="BodyText"/>
        <w:spacing w:before="10"/>
        <w:rPr>
          <w:i/>
          <w:sz w:val="20"/>
        </w:rPr>
      </w:pPr>
    </w:p>
    <w:p w14:paraId="48D20F92" w14:textId="77777777" w:rsidR="004B799C" w:rsidRDefault="00CA4AAC">
      <w:pPr>
        <w:pStyle w:val="ListParagraph"/>
        <w:numPr>
          <w:ilvl w:val="0"/>
          <w:numId w:val="5"/>
        </w:numPr>
        <w:tabs>
          <w:tab w:val="left" w:pos="1559"/>
        </w:tabs>
        <w:ind w:left="1558" w:right="963" w:hanging="600"/>
        <w:jc w:val="both"/>
        <w:rPr>
          <w:sz w:val="24"/>
        </w:rPr>
      </w:pPr>
      <w:r>
        <w:rPr>
          <w:sz w:val="24"/>
        </w:rPr>
        <w:t>Proportionality will be assessed on the basis of the funding gap principle as set out in</w:t>
      </w:r>
      <w:r>
        <w:rPr>
          <w:spacing w:val="1"/>
          <w:sz w:val="24"/>
        </w:rPr>
        <w:t xml:space="preserve"> </w:t>
      </w:r>
      <w:r>
        <w:rPr>
          <w:sz w:val="24"/>
        </w:rPr>
        <w:t>points 47, 50 and 51.</w:t>
      </w:r>
    </w:p>
    <w:p w14:paraId="3DAC3419" w14:textId="77777777" w:rsidR="004B799C" w:rsidRDefault="004B799C">
      <w:pPr>
        <w:pStyle w:val="BodyText"/>
        <w:spacing w:before="10"/>
        <w:rPr>
          <w:sz w:val="20"/>
        </w:rPr>
      </w:pPr>
    </w:p>
    <w:p w14:paraId="125777AE" w14:textId="77777777" w:rsidR="004B799C" w:rsidRDefault="00CA4AAC">
      <w:pPr>
        <w:pStyle w:val="ListParagraph"/>
        <w:numPr>
          <w:ilvl w:val="0"/>
          <w:numId w:val="5"/>
        </w:numPr>
        <w:tabs>
          <w:tab w:val="left" w:pos="1559"/>
        </w:tabs>
        <w:ind w:left="1558" w:right="951" w:hanging="600"/>
        <w:jc w:val="both"/>
        <w:rPr>
          <w:sz w:val="24"/>
        </w:rPr>
      </w:pPr>
      <w:r>
        <w:rPr>
          <w:sz w:val="24"/>
        </w:rPr>
        <w:t>For the construction and upgrade of distribution networks, as set out in point 51, the</w:t>
      </w:r>
      <w:r>
        <w:rPr>
          <w:spacing w:val="1"/>
          <w:sz w:val="24"/>
        </w:rPr>
        <w:t xml:space="preserve"> </w:t>
      </w:r>
      <w:r>
        <w:rPr>
          <w:sz w:val="24"/>
        </w:rPr>
        <w:t>counterfactual</w:t>
      </w:r>
      <w:r>
        <w:rPr>
          <w:spacing w:val="49"/>
          <w:sz w:val="24"/>
        </w:rPr>
        <w:t xml:space="preserve"> </w:t>
      </w:r>
      <w:r>
        <w:rPr>
          <w:sz w:val="24"/>
        </w:rPr>
        <w:t>scenario</w:t>
      </w:r>
      <w:r>
        <w:rPr>
          <w:spacing w:val="48"/>
          <w:sz w:val="24"/>
        </w:rPr>
        <w:t xml:space="preserve"> </w:t>
      </w:r>
      <w:r>
        <w:rPr>
          <w:sz w:val="24"/>
        </w:rPr>
        <w:t>would</w:t>
      </w:r>
      <w:r>
        <w:rPr>
          <w:spacing w:val="50"/>
          <w:sz w:val="24"/>
        </w:rPr>
        <w:t xml:space="preserve"> </w:t>
      </w:r>
      <w:r>
        <w:rPr>
          <w:sz w:val="24"/>
        </w:rPr>
        <w:t>be</w:t>
      </w:r>
      <w:r>
        <w:rPr>
          <w:spacing w:val="48"/>
          <w:sz w:val="24"/>
        </w:rPr>
        <w:t xml:space="preserve"> </w:t>
      </w:r>
      <w:r>
        <w:rPr>
          <w:sz w:val="24"/>
        </w:rPr>
        <w:t>the</w:t>
      </w:r>
      <w:r>
        <w:rPr>
          <w:spacing w:val="48"/>
          <w:sz w:val="24"/>
        </w:rPr>
        <w:t xml:space="preserve"> </w:t>
      </w:r>
      <w:r>
        <w:rPr>
          <w:sz w:val="24"/>
        </w:rPr>
        <w:t>situation</w:t>
      </w:r>
      <w:r>
        <w:rPr>
          <w:spacing w:val="47"/>
          <w:sz w:val="24"/>
        </w:rPr>
        <w:t xml:space="preserve"> </w:t>
      </w:r>
      <w:r>
        <w:rPr>
          <w:sz w:val="24"/>
        </w:rPr>
        <w:t>in</w:t>
      </w:r>
      <w:r>
        <w:rPr>
          <w:spacing w:val="49"/>
          <w:sz w:val="24"/>
        </w:rPr>
        <w:t xml:space="preserve"> </w:t>
      </w:r>
      <w:r>
        <w:rPr>
          <w:sz w:val="24"/>
        </w:rPr>
        <w:t>which</w:t>
      </w:r>
      <w:r>
        <w:rPr>
          <w:spacing w:val="49"/>
          <w:sz w:val="24"/>
        </w:rPr>
        <w:t xml:space="preserve"> </w:t>
      </w:r>
      <w:r>
        <w:rPr>
          <w:sz w:val="24"/>
        </w:rPr>
        <w:t>the</w:t>
      </w:r>
      <w:r>
        <w:rPr>
          <w:spacing w:val="49"/>
          <w:sz w:val="24"/>
        </w:rPr>
        <w:t xml:space="preserve"> </w:t>
      </w:r>
      <w:r>
        <w:rPr>
          <w:sz w:val="24"/>
        </w:rPr>
        <w:t>project</w:t>
      </w:r>
      <w:r>
        <w:rPr>
          <w:spacing w:val="49"/>
          <w:sz w:val="24"/>
        </w:rPr>
        <w:t xml:space="preserve"> </w:t>
      </w:r>
      <w:r>
        <w:rPr>
          <w:sz w:val="24"/>
        </w:rPr>
        <w:t>would</w:t>
      </w:r>
      <w:r>
        <w:rPr>
          <w:spacing w:val="49"/>
          <w:sz w:val="24"/>
        </w:rPr>
        <w:t xml:space="preserve"> </w:t>
      </w:r>
      <w:r>
        <w:rPr>
          <w:sz w:val="24"/>
        </w:rPr>
        <w:t>not</w:t>
      </w:r>
      <w:r>
        <w:rPr>
          <w:spacing w:val="50"/>
          <w:sz w:val="24"/>
        </w:rPr>
        <w:t xml:space="preserve"> </w:t>
      </w:r>
      <w:r>
        <w:rPr>
          <w:sz w:val="24"/>
        </w:rPr>
        <w:t>take</w:t>
      </w:r>
      <w:r>
        <w:rPr>
          <w:spacing w:val="-58"/>
          <w:sz w:val="24"/>
        </w:rPr>
        <w:t xml:space="preserve"> </w:t>
      </w:r>
      <w:r>
        <w:rPr>
          <w:sz w:val="24"/>
        </w:rPr>
        <w:t>place.</w:t>
      </w:r>
    </w:p>
    <w:p w14:paraId="40970476" w14:textId="77777777" w:rsidR="004B799C" w:rsidRDefault="004B799C">
      <w:pPr>
        <w:pStyle w:val="BodyText"/>
        <w:rPr>
          <w:sz w:val="20"/>
        </w:rPr>
      </w:pPr>
    </w:p>
    <w:p w14:paraId="7C92E9D2" w14:textId="77777777" w:rsidR="004B799C" w:rsidRDefault="004B799C">
      <w:pPr>
        <w:pStyle w:val="BodyText"/>
        <w:rPr>
          <w:sz w:val="20"/>
        </w:rPr>
      </w:pPr>
    </w:p>
    <w:p w14:paraId="2B211E04" w14:textId="1D0E8FD0" w:rsidR="004B799C" w:rsidRDefault="00161D3B">
      <w:pPr>
        <w:pStyle w:val="BodyText"/>
        <w:spacing w:before="5"/>
        <w:rPr>
          <w:sz w:val="11"/>
        </w:rPr>
      </w:pPr>
      <w:r>
        <w:rPr>
          <w:noProof/>
        </w:rPr>
        <mc:AlternateContent>
          <mc:Choice Requires="wps">
            <w:drawing>
              <wp:anchor distT="0" distB="0" distL="0" distR="0" simplePos="0" relativeHeight="487662592" behindDoc="1" locked="0" layoutInCell="1" allowOverlap="1" wp14:anchorId="19A2E5F8" wp14:editId="41D82BA1">
                <wp:simplePos x="0" y="0"/>
                <wp:positionH relativeFrom="page">
                  <wp:posOffset>901065</wp:posOffset>
                </wp:positionH>
                <wp:positionV relativeFrom="paragraph">
                  <wp:posOffset>99060</wp:posOffset>
                </wp:positionV>
                <wp:extent cx="1828800" cy="7620"/>
                <wp:effectExtent l="0" t="0" r="0" b="0"/>
                <wp:wrapTopAndBottom/>
                <wp:docPr id="40" name="docshape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71A54A" id="docshape59" o:spid="_x0000_s1026" style="position:absolute;margin-left:70.95pt;margin-top:7.8pt;width:2in;height:.6pt;z-index:-156538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" fillcolor="black" stroked="f">
                <w10:wrap type="topAndBottom" anchorx="page"/>
              </v:rect>
            </w:pict>
          </mc:Fallback>
        </mc:AlternateContent>
      </w:r>
    </w:p>
    <w:p w14:paraId="30895BB1" w14:textId="77777777" w:rsidR="004B799C" w:rsidRDefault="00CA4AAC">
      <w:pPr>
        <w:tabs>
          <w:tab w:val="left" w:pos="1525"/>
        </w:tabs>
        <w:spacing w:before="103"/>
        <w:ind w:left="1525" w:right="962" w:hanging="567"/>
        <w:rPr>
          <w:sz w:val="20"/>
        </w:rPr>
      </w:pPr>
      <w:r>
        <w:rPr>
          <w:sz w:val="20"/>
          <w:vertAlign w:val="superscript"/>
        </w:rPr>
        <w:t>115</w:t>
      </w:r>
      <w:r>
        <w:rPr>
          <w:sz w:val="20"/>
        </w:rPr>
        <w:tab/>
        <w:t>The</w:t>
      </w:r>
      <w:r>
        <w:rPr>
          <w:spacing w:val="8"/>
          <w:sz w:val="20"/>
        </w:rPr>
        <w:t xml:space="preserve"> </w:t>
      </w:r>
      <w:r>
        <w:rPr>
          <w:sz w:val="20"/>
        </w:rPr>
        <w:t>waste</w:t>
      </w:r>
      <w:r>
        <w:rPr>
          <w:spacing w:val="8"/>
          <w:sz w:val="20"/>
        </w:rPr>
        <w:t xml:space="preserve"> </w:t>
      </w:r>
      <w:r>
        <w:rPr>
          <w:sz w:val="20"/>
        </w:rPr>
        <w:t>hierarchy</w:t>
      </w:r>
      <w:r>
        <w:rPr>
          <w:spacing w:val="4"/>
          <w:sz w:val="20"/>
        </w:rPr>
        <w:t xml:space="preserve"> </w:t>
      </w:r>
      <w:r>
        <w:rPr>
          <w:sz w:val="20"/>
        </w:rPr>
        <w:t>consists</w:t>
      </w:r>
      <w:r>
        <w:rPr>
          <w:spacing w:val="8"/>
          <w:sz w:val="20"/>
        </w:rPr>
        <w:t xml:space="preserve"> </w:t>
      </w:r>
      <w:r>
        <w:rPr>
          <w:sz w:val="20"/>
        </w:rPr>
        <w:t>of</w:t>
      </w:r>
      <w:r>
        <w:rPr>
          <w:spacing w:val="3"/>
          <w:sz w:val="20"/>
        </w:rPr>
        <w:t xml:space="preserve"> </w:t>
      </w:r>
      <w:r>
        <w:rPr>
          <w:sz w:val="20"/>
        </w:rPr>
        <w:t>(a)</w:t>
      </w:r>
      <w:r>
        <w:rPr>
          <w:spacing w:val="6"/>
          <w:sz w:val="20"/>
        </w:rPr>
        <w:t xml:space="preserve"> </w:t>
      </w:r>
      <w:r>
        <w:rPr>
          <w:sz w:val="20"/>
        </w:rPr>
        <w:t>prevention,</w:t>
      </w:r>
      <w:r>
        <w:rPr>
          <w:spacing w:val="5"/>
          <w:sz w:val="20"/>
        </w:rPr>
        <w:t xml:space="preserve"> </w:t>
      </w:r>
      <w:r>
        <w:rPr>
          <w:sz w:val="20"/>
        </w:rPr>
        <w:t>(b)</w:t>
      </w:r>
      <w:r>
        <w:rPr>
          <w:spacing w:val="6"/>
          <w:sz w:val="20"/>
        </w:rPr>
        <w:t xml:space="preserve"> </w:t>
      </w:r>
      <w:r>
        <w:rPr>
          <w:sz w:val="20"/>
        </w:rPr>
        <w:t>preparing</w:t>
      </w:r>
      <w:r>
        <w:rPr>
          <w:spacing w:val="6"/>
          <w:sz w:val="20"/>
        </w:rPr>
        <w:t xml:space="preserve"> </w:t>
      </w:r>
      <w:r>
        <w:rPr>
          <w:sz w:val="20"/>
        </w:rPr>
        <w:t>for</w:t>
      </w:r>
      <w:r>
        <w:rPr>
          <w:spacing w:val="5"/>
          <w:sz w:val="20"/>
        </w:rPr>
        <w:t xml:space="preserve"> </w:t>
      </w:r>
      <w:r>
        <w:rPr>
          <w:sz w:val="20"/>
        </w:rPr>
        <w:t>re-use,</w:t>
      </w:r>
      <w:r>
        <w:rPr>
          <w:spacing w:val="7"/>
          <w:sz w:val="20"/>
        </w:rPr>
        <w:t xml:space="preserve"> </w:t>
      </w:r>
      <w:r>
        <w:rPr>
          <w:sz w:val="20"/>
        </w:rPr>
        <w:t>(c)</w:t>
      </w:r>
      <w:r>
        <w:rPr>
          <w:spacing w:val="6"/>
          <w:sz w:val="20"/>
        </w:rPr>
        <w:t xml:space="preserve"> </w:t>
      </w:r>
      <w:r>
        <w:rPr>
          <w:sz w:val="20"/>
        </w:rPr>
        <w:t>recycling,</w:t>
      </w:r>
      <w:r>
        <w:rPr>
          <w:spacing w:val="5"/>
          <w:sz w:val="20"/>
        </w:rPr>
        <w:t xml:space="preserve"> </w:t>
      </w:r>
      <w:r>
        <w:rPr>
          <w:sz w:val="20"/>
        </w:rPr>
        <w:t>(d)</w:t>
      </w:r>
      <w:r>
        <w:rPr>
          <w:spacing w:val="6"/>
          <w:sz w:val="20"/>
        </w:rPr>
        <w:t xml:space="preserve"> </w:t>
      </w:r>
      <w:r>
        <w:rPr>
          <w:sz w:val="20"/>
        </w:rPr>
        <w:t>other</w:t>
      </w:r>
      <w:r>
        <w:rPr>
          <w:spacing w:val="6"/>
          <w:sz w:val="20"/>
        </w:rPr>
        <w:t xml:space="preserve"> </w:t>
      </w:r>
      <w:r>
        <w:rPr>
          <w:sz w:val="20"/>
        </w:rPr>
        <w:t>recovery,</w:t>
      </w:r>
      <w:r>
        <w:rPr>
          <w:spacing w:val="-47"/>
          <w:sz w:val="20"/>
        </w:rPr>
        <w:t xml:space="preserve"> </w:t>
      </w:r>
      <w:r>
        <w:rPr>
          <w:sz w:val="20"/>
        </w:rPr>
        <w:t>for</w:t>
      </w:r>
      <w:r>
        <w:rPr>
          <w:spacing w:val="-1"/>
          <w:sz w:val="20"/>
        </w:rPr>
        <w:t xml:space="preserve"> </w:t>
      </w:r>
      <w:r>
        <w:rPr>
          <w:sz w:val="20"/>
        </w:rPr>
        <w:t>instance</w:t>
      </w:r>
      <w:r>
        <w:rPr>
          <w:spacing w:val="-1"/>
          <w:sz w:val="20"/>
        </w:rPr>
        <w:t xml:space="preserve"> </w:t>
      </w:r>
      <w:r>
        <w:rPr>
          <w:sz w:val="20"/>
        </w:rPr>
        <w:t>energy</w:t>
      </w:r>
      <w:r>
        <w:rPr>
          <w:spacing w:val="-4"/>
          <w:sz w:val="20"/>
        </w:rPr>
        <w:t xml:space="preserve"> </w:t>
      </w:r>
      <w:r>
        <w:rPr>
          <w:sz w:val="20"/>
        </w:rPr>
        <w:t>recovery,</w:t>
      </w:r>
      <w:r>
        <w:rPr>
          <w:spacing w:val="1"/>
          <w:sz w:val="20"/>
        </w:rPr>
        <w:t xml:space="preserve"> </w:t>
      </w:r>
      <w:r>
        <w:rPr>
          <w:sz w:val="20"/>
        </w:rPr>
        <w:t>and</w:t>
      </w:r>
      <w:r>
        <w:rPr>
          <w:spacing w:val="1"/>
          <w:sz w:val="20"/>
        </w:rPr>
        <w:t xml:space="preserve"> </w:t>
      </w:r>
      <w:r>
        <w:rPr>
          <w:sz w:val="20"/>
        </w:rPr>
        <w:t>(e) disposal. See</w:t>
      </w:r>
      <w:r>
        <w:rPr>
          <w:spacing w:val="-1"/>
          <w:sz w:val="20"/>
        </w:rPr>
        <w:t xml:space="preserve"> </w:t>
      </w:r>
      <w:r>
        <w:rPr>
          <w:sz w:val="20"/>
        </w:rPr>
        <w:t>Article 4,</w:t>
      </w:r>
      <w:r>
        <w:rPr>
          <w:spacing w:val="-1"/>
          <w:sz w:val="20"/>
        </w:rPr>
        <w:t xml:space="preserve"> </w:t>
      </w:r>
      <w:r>
        <w:rPr>
          <w:sz w:val="20"/>
        </w:rPr>
        <w:t>point</w:t>
      </w:r>
      <w:r>
        <w:rPr>
          <w:spacing w:val="-1"/>
          <w:sz w:val="20"/>
        </w:rPr>
        <w:t xml:space="preserve"> </w:t>
      </w:r>
      <w:r>
        <w:rPr>
          <w:sz w:val="20"/>
        </w:rPr>
        <w:t>(1),</w:t>
      </w:r>
      <w:r>
        <w:rPr>
          <w:spacing w:val="-3"/>
          <w:sz w:val="20"/>
        </w:rPr>
        <w:t xml:space="preserve"> </w:t>
      </w:r>
      <w:r>
        <w:rPr>
          <w:sz w:val="20"/>
        </w:rPr>
        <w:t>of</w:t>
      </w:r>
      <w:r>
        <w:rPr>
          <w:spacing w:val="-2"/>
          <w:sz w:val="20"/>
        </w:rPr>
        <w:t xml:space="preserve"> </w:t>
      </w:r>
      <w:r>
        <w:rPr>
          <w:sz w:val="20"/>
        </w:rPr>
        <w:t>Directive</w:t>
      </w:r>
      <w:r>
        <w:rPr>
          <w:spacing w:val="-1"/>
          <w:sz w:val="20"/>
        </w:rPr>
        <w:t xml:space="preserve"> </w:t>
      </w:r>
      <w:r>
        <w:rPr>
          <w:sz w:val="20"/>
        </w:rPr>
        <w:t>2008/98/EC.</w:t>
      </w:r>
    </w:p>
    <w:p w14:paraId="208F5FC8" w14:textId="77777777" w:rsidR="004B799C" w:rsidRDefault="004B799C">
      <w:pPr>
        <w:rPr>
          <w:sz w:val="20"/>
        </w:rPr>
        <w:sectPr w:rsidR="004B799C">
          <w:pgSz w:w="11910" w:h="16840"/>
          <w:pgMar w:top="1020" w:right="460" w:bottom="1620" w:left="460" w:header="0" w:footer="1426" w:gutter="0"/>
          <w:cols w:space="720"/>
        </w:sectPr>
      </w:pPr>
    </w:p>
    <w:p w14:paraId="375A4443" w14:textId="77777777" w:rsidR="004B799C" w:rsidRDefault="00CA4AAC">
      <w:pPr>
        <w:spacing w:before="72"/>
        <w:ind w:left="1678"/>
        <w:rPr>
          <w:i/>
          <w:sz w:val="24"/>
        </w:rPr>
      </w:pPr>
      <w:r>
        <w:rPr>
          <w:noProof/>
        </w:rPr>
        <w:lastRenderedPageBreak/>
        <w:drawing>
          <wp:anchor distT="0" distB="0" distL="0" distR="0" simplePos="0" relativeHeight="15805952" behindDoc="0" locked="0" layoutInCell="1" allowOverlap="1" wp14:anchorId="195D1FF5" wp14:editId="249FAAB6">
            <wp:simplePos x="0" y="0"/>
            <wp:positionH relativeFrom="page">
              <wp:posOffset>903741</wp:posOffset>
            </wp:positionH>
            <wp:positionV relativeFrom="paragraph">
              <wp:posOffset>85987</wp:posOffset>
            </wp:positionV>
            <wp:extent cx="371084" cy="107346"/>
            <wp:effectExtent l="0" t="0" r="0" b="0"/>
            <wp:wrapNone/>
            <wp:docPr id="201" name="image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image47.png"/>
                    <pic:cNvPicPr/>
                  </pic:nvPicPr>
                  <pic:blipFill>
                    <a:blip r:embed="rId55" cstate="print"/>
                    <a:stretch>
                      <a:fillRect/>
                    </a:stretch>
                  </pic:blipFill>
                  <pic:spPr>
                    <a:xfrm>
                      <a:off x="0" y="0"/>
                      <a:ext cx="371084" cy="107346"/>
                    </a:xfrm>
                    <a:prstGeom prst="rect">
                      <a:avLst/>
                    </a:prstGeom>
                  </pic:spPr>
                </pic:pic>
              </a:graphicData>
            </a:graphic>
          </wp:anchor>
        </w:drawing>
      </w:r>
      <w:bookmarkStart w:id="211" w:name="_bookmark196"/>
      <w:bookmarkEnd w:id="211"/>
      <w:r>
        <w:rPr>
          <w:i/>
          <w:sz w:val="24"/>
        </w:rPr>
        <w:t>Avoidance</w:t>
      </w:r>
      <w:r>
        <w:rPr>
          <w:i/>
          <w:spacing w:val="-3"/>
          <w:sz w:val="24"/>
        </w:rPr>
        <w:t xml:space="preserve"> </w:t>
      </w:r>
      <w:r>
        <w:rPr>
          <w:i/>
          <w:sz w:val="24"/>
        </w:rPr>
        <w:t>of undue</w:t>
      </w:r>
      <w:r>
        <w:rPr>
          <w:i/>
          <w:spacing w:val="-1"/>
          <w:sz w:val="24"/>
        </w:rPr>
        <w:t xml:space="preserve"> </w:t>
      </w:r>
      <w:r>
        <w:rPr>
          <w:i/>
          <w:sz w:val="24"/>
        </w:rPr>
        <w:t>negative</w:t>
      </w:r>
      <w:r>
        <w:rPr>
          <w:i/>
          <w:spacing w:val="-1"/>
          <w:sz w:val="24"/>
        </w:rPr>
        <w:t xml:space="preserve"> </w:t>
      </w:r>
      <w:r>
        <w:rPr>
          <w:i/>
          <w:sz w:val="24"/>
        </w:rPr>
        <w:t>effects</w:t>
      </w:r>
      <w:r>
        <w:rPr>
          <w:i/>
          <w:spacing w:val="-1"/>
          <w:sz w:val="24"/>
        </w:rPr>
        <w:t xml:space="preserve"> </w:t>
      </w:r>
      <w:r>
        <w:rPr>
          <w:i/>
          <w:sz w:val="24"/>
        </w:rPr>
        <w:t>on</w:t>
      </w:r>
      <w:r>
        <w:rPr>
          <w:i/>
          <w:spacing w:val="-1"/>
          <w:sz w:val="24"/>
        </w:rPr>
        <w:t xml:space="preserve"> </w:t>
      </w:r>
      <w:r>
        <w:rPr>
          <w:i/>
          <w:sz w:val="24"/>
        </w:rPr>
        <w:t>competition and</w:t>
      </w:r>
      <w:r>
        <w:rPr>
          <w:i/>
          <w:spacing w:val="-1"/>
          <w:sz w:val="24"/>
        </w:rPr>
        <w:t xml:space="preserve"> </w:t>
      </w:r>
      <w:r>
        <w:rPr>
          <w:i/>
          <w:sz w:val="24"/>
        </w:rPr>
        <w:t>trade</w:t>
      </w:r>
      <w:r>
        <w:rPr>
          <w:i/>
          <w:spacing w:val="2"/>
          <w:sz w:val="24"/>
        </w:rPr>
        <w:t xml:space="preserve"> </w:t>
      </w:r>
      <w:r>
        <w:rPr>
          <w:i/>
          <w:sz w:val="24"/>
        </w:rPr>
        <w:t>and</w:t>
      </w:r>
      <w:r>
        <w:rPr>
          <w:i/>
          <w:spacing w:val="-1"/>
          <w:sz w:val="24"/>
        </w:rPr>
        <w:t xml:space="preserve"> </w:t>
      </w:r>
      <w:r>
        <w:rPr>
          <w:i/>
          <w:sz w:val="24"/>
        </w:rPr>
        <w:t>balancing</w:t>
      </w:r>
    </w:p>
    <w:p w14:paraId="1CF9988E" w14:textId="77777777" w:rsidR="004B799C" w:rsidRDefault="004B799C">
      <w:pPr>
        <w:pStyle w:val="BodyText"/>
        <w:spacing w:before="9"/>
        <w:rPr>
          <w:i/>
          <w:sz w:val="20"/>
        </w:rPr>
      </w:pPr>
    </w:p>
    <w:p w14:paraId="2E5E4DBD" w14:textId="77777777" w:rsidR="004B799C" w:rsidRDefault="00CA4AAC">
      <w:pPr>
        <w:pStyle w:val="ListParagraph"/>
        <w:numPr>
          <w:ilvl w:val="0"/>
          <w:numId w:val="5"/>
        </w:numPr>
        <w:tabs>
          <w:tab w:val="left" w:pos="1559"/>
        </w:tabs>
        <w:spacing w:before="1"/>
        <w:ind w:left="1558" w:right="953" w:hanging="600"/>
        <w:jc w:val="both"/>
        <w:rPr>
          <w:sz w:val="24"/>
        </w:rPr>
      </w:pPr>
      <w:r>
        <w:rPr>
          <w:sz w:val="24"/>
        </w:rPr>
        <w:t>Section 3.2.2. does not apply to aid for district heating or cooling. The Commission</w:t>
      </w:r>
      <w:r>
        <w:rPr>
          <w:spacing w:val="1"/>
          <w:sz w:val="24"/>
        </w:rPr>
        <w:t xml:space="preserve"> </w:t>
      </w:r>
      <w:r>
        <w:rPr>
          <w:sz w:val="24"/>
        </w:rPr>
        <w:t>considers that the upgrade or construction of district heating and cooling systems which</w:t>
      </w:r>
      <w:r>
        <w:rPr>
          <w:spacing w:val="-57"/>
          <w:sz w:val="24"/>
        </w:rPr>
        <w:t xml:space="preserve"> </w:t>
      </w:r>
      <w:r>
        <w:rPr>
          <w:sz w:val="24"/>
        </w:rPr>
        <w:t>rely on the most polluting fossil fuels such as coal, lignite, oil and diesel, have negative</w:t>
      </w:r>
      <w:r>
        <w:rPr>
          <w:spacing w:val="1"/>
          <w:sz w:val="24"/>
        </w:rPr>
        <w:t xml:space="preserve"> </w:t>
      </w:r>
      <w:r>
        <w:rPr>
          <w:sz w:val="24"/>
        </w:rPr>
        <w:t>consequences</w:t>
      </w:r>
      <w:r>
        <w:rPr>
          <w:spacing w:val="1"/>
          <w:sz w:val="24"/>
        </w:rPr>
        <w:t xml:space="preserve"> </w:t>
      </w:r>
      <w:r>
        <w:rPr>
          <w:sz w:val="24"/>
        </w:rPr>
        <w:t>on</w:t>
      </w:r>
      <w:r>
        <w:rPr>
          <w:spacing w:val="1"/>
          <w:sz w:val="24"/>
        </w:rPr>
        <w:t xml:space="preserve"> </w:t>
      </w:r>
      <w:r>
        <w:rPr>
          <w:sz w:val="24"/>
        </w:rPr>
        <w:t>competition</w:t>
      </w:r>
      <w:r>
        <w:rPr>
          <w:spacing w:val="1"/>
          <w:sz w:val="24"/>
        </w:rPr>
        <w:t xml:space="preserve"> </w:t>
      </w:r>
      <w:r>
        <w:rPr>
          <w:sz w:val="24"/>
        </w:rPr>
        <w:t>and</w:t>
      </w:r>
      <w:r>
        <w:rPr>
          <w:spacing w:val="1"/>
          <w:sz w:val="24"/>
        </w:rPr>
        <w:t xml:space="preserve"> </w:t>
      </w:r>
      <w:r>
        <w:rPr>
          <w:sz w:val="24"/>
        </w:rPr>
        <w:t>trade</w:t>
      </w:r>
      <w:r>
        <w:rPr>
          <w:spacing w:val="1"/>
          <w:sz w:val="24"/>
        </w:rPr>
        <w:t xml:space="preserve"> </w:t>
      </w:r>
      <w:r>
        <w:rPr>
          <w:sz w:val="24"/>
        </w:rPr>
        <w:t>which</w:t>
      </w:r>
      <w:r>
        <w:rPr>
          <w:spacing w:val="1"/>
          <w:sz w:val="24"/>
        </w:rPr>
        <w:t xml:space="preserve"> </w:t>
      </w:r>
      <w:r>
        <w:rPr>
          <w:sz w:val="24"/>
        </w:rPr>
        <w:t>are unlikely to</w:t>
      </w:r>
      <w:r>
        <w:rPr>
          <w:spacing w:val="1"/>
          <w:sz w:val="24"/>
        </w:rPr>
        <w:t xml:space="preserve"> </w:t>
      </w:r>
      <w:r>
        <w:rPr>
          <w:sz w:val="24"/>
        </w:rPr>
        <w:t>be</w:t>
      </w:r>
      <w:r>
        <w:rPr>
          <w:spacing w:val="1"/>
          <w:sz w:val="24"/>
        </w:rPr>
        <w:t xml:space="preserve"> </w:t>
      </w:r>
      <w:r>
        <w:rPr>
          <w:sz w:val="24"/>
        </w:rPr>
        <w:t>offset</w:t>
      </w:r>
      <w:r>
        <w:rPr>
          <w:spacing w:val="1"/>
          <w:sz w:val="24"/>
        </w:rPr>
        <w:t xml:space="preserve"> </w:t>
      </w:r>
      <w:r>
        <w:rPr>
          <w:sz w:val="24"/>
        </w:rPr>
        <w:t>unless</w:t>
      </w:r>
      <w:r>
        <w:rPr>
          <w:spacing w:val="1"/>
          <w:sz w:val="24"/>
        </w:rPr>
        <w:t xml:space="preserve"> </w:t>
      </w:r>
      <w:r>
        <w:rPr>
          <w:sz w:val="24"/>
        </w:rPr>
        <w:t>the</w:t>
      </w:r>
      <w:r>
        <w:rPr>
          <w:spacing w:val="1"/>
          <w:sz w:val="24"/>
        </w:rPr>
        <w:t xml:space="preserve"> </w:t>
      </w:r>
      <w:r>
        <w:rPr>
          <w:sz w:val="24"/>
        </w:rPr>
        <w:t>following</w:t>
      </w:r>
      <w:r>
        <w:rPr>
          <w:spacing w:val="-4"/>
          <w:sz w:val="24"/>
        </w:rPr>
        <w:t xml:space="preserve"> </w:t>
      </w:r>
      <w:r>
        <w:rPr>
          <w:sz w:val="24"/>
        </w:rPr>
        <w:t>cumulative</w:t>
      </w:r>
      <w:r>
        <w:rPr>
          <w:spacing w:val="1"/>
          <w:sz w:val="24"/>
        </w:rPr>
        <w:t xml:space="preserve"> </w:t>
      </w:r>
      <w:r>
        <w:rPr>
          <w:sz w:val="24"/>
        </w:rPr>
        <w:t>conditions are</w:t>
      </w:r>
      <w:r>
        <w:rPr>
          <w:spacing w:val="-1"/>
          <w:sz w:val="24"/>
        </w:rPr>
        <w:t xml:space="preserve"> </w:t>
      </w:r>
      <w:r>
        <w:rPr>
          <w:sz w:val="24"/>
        </w:rPr>
        <w:t>fulfilled:</w:t>
      </w:r>
    </w:p>
    <w:p w14:paraId="72D91071" w14:textId="77777777" w:rsidR="004B799C" w:rsidRDefault="004B799C">
      <w:pPr>
        <w:pStyle w:val="BodyText"/>
        <w:spacing w:before="10"/>
        <w:rPr>
          <w:sz w:val="20"/>
        </w:rPr>
      </w:pPr>
    </w:p>
    <w:p w14:paraId="0C58B584" w14:textId="77777777" w:rsidR="004B799C" w:rsidRDefault="00CA4AAC">
      <w:pPr>
        <w:pStyle w:val="ListParagraph"/>
        <w:numPr>
          <w:ilvl w:val="1"/>
          <w:numId w:val="5"/>
        </w:numPr>
        <w:tabs>
          <w:tab w:val="left" w:pos="2091"/>
          <w:tab w:val="left" w:pos="2092"/>
        </w:tabs>
        <w:rPr>
          <w:sz w:val="24"/>
        </w:rPr>
      </w:pPr>
      <w:r>
        <w:rPr>
          <w:sz w:val="24"/>
        </w:rPr>
        <w:t>the</w:t>
      </w:r>
      <w:r>
        <w:rPr>
          <w:spacing w:val="-1"/>
          <w:sz w:val="24"/>
        </w:rPr>
        <w:t xml:space="preserve"> </w:t>
      </w:r>
      <w:r>
        <w:rPr>
          <w:sz w:val="24"/>
        </w:rPr>
        <w:t>support is</w:t>
      </w:r>
      <w:r>
        <w:rPr>
          <w:spacing w:val="-1"/>
          <w:sz w:val="24"/>
        </w:rPr>
        <w:t xml:space="preserve"> </w:t>
      </w:r>
      <w:r>
        <w:rPr>
          <w:sz w:val="24"/>
        </w:rPr>
        <w:t>limited to</w:t>
      </w:r>
      <w:r>
        <w:rPr>
          <w:spacing w:val="-1"/>
          <w:sz w:val="24"/>
        </w:rPr>
        <w:t xml:space="preserve"> </w:t>
      </w:r>
      <w:r>
        <w:rPr>
          <w:sz w:val="24"/>
        </w:rPr>
        <w:t>the</w:t>
      </w:r>
      <w:r>
        <w:rPr>
          <w:spacing w:val="-1"/>
          <w:sz w:val="24"/>
        </w:rPr>
        <w:t xml:space="preserve"> </w:t>
      </w:r>
      <w:r>
        <w:rPr>
          <w:sz w:val="24"/>
        </w:rPr>
        <w:t>upgrade</w:t>
      </w:r>
      <w:r>
        <w:rPr>
          <w:spacing w:val="-2"/>
          <w:sz w:val="24"/>
        </w:rPr>
        <w:t xml:space="preserve"> </w:t>
      </w:r>
      <w:r>
        <w:rPr>
          <w:sz w:val="24"/>
        </w:rPr>
        <w:t>of the</w:t>
      </w:r>
      <w:r>
        <w:rPr>
          <w:spacing w:val="-3"/>
          <w:sz w:val="24"/>
        </w:rPr>
        <w:t xml:space="preserve"> </w:t>
      </w:r>
      <w:r>
        <w:rPr>
          <w:sz w:val="24"/>
        </w:rPr>
        <w:t>distribution network;</w:t>
      </w:r>
    </w:p>
    <w:p w14:paraId="4238432C" w14:textId="77777777" w:rsidR="004B799C" w:rsidRDefault="004B799C">
      <w:pPr>
        <w:pStyle w:val="BodyText"/>
        <w:spacing w:before="10"/>
        <w:rPr>
          <w:sz w:val="20"/>
        </w:rPr>
      </w:pPr>
    </w:p>
    <w:p w14:paraId="0375CDFF" w14:textId="77777777" w:rsidR="004B799C" w:rsidRDefault="00CA4AAC">
      <w:pPr>
        <w:pStyle w:val="ListParagraph"/>
        <w:numPr>
          <w:ilvl w:val="1"/>
          <w:numId w:val="5"/>
        </w:numPr>
        <w:tabs>
          <w:tab w:val="left" w:pos="2092"/>
        </w:tabs>
        <w:ind w:right="960"/>
        <w:jc w:val="both"/>
        <w:rPr>
          <w:sz w:val="24"/>
        </w:rPr>
      </w:pPr>
      <w:r>
        <w:rPr>
          <w:sz w:val="24"/>
        </w:rPr>
        <w:t>the distribution network is or becomes fit for the transport of heat or cooling</w:t>
      </w:r>
      <w:r>
        <w:rPr>
          <w:spacing w:val="1"/>
          <w:sz w:val="24"/>
        </w:rPr>
        <w:t xml:space="preserve"> </w:t>
      </w:r>
      <w:r>
        <w:rPr>
          <w:sz w:val="24"/>
        </w:rPr>
        <w:t>generated</w:t>
      </w:r>
      <w:r>
        <w:rPr>
          <w:spacing w:val="-1"/>
          <w:sz w:val="24"/>
        </w:rPr>
        <w:t xml:space="preserve"> </w:t>
      </w:r>
      <w:r>
        <w:rPr>
          <w:sz w:val="24"/>
        </w:rPr>
        <w:t>from</w:t>
      </w:r>
      <w:r>
        <w:rPr>
          <w:spacing w:val="1"/>
          <w:sz w:val="24"/>
        </w:rPr>
        <w:t xml:space="preserve"> </w:t>
      </w:r>
      <w:r>
        <w:rPr>
          <w:sz w:val="24"/>
        </w:rPr>
        <w:t>renewable</w:t>
      </w:r>
      <w:r>
        <w:rPr>
          <w:spacing w:val="-1"/>
          <w:sz w:val="24"/>
        </w:rPr>
        <w:t xml:space="preserve"> </w:t>
      </w:r>
      <w:r>
        <w:rPr>
          <w:sz w:val="24"/>
        </w:rPr>
        <w:t>energy</w:t>
      </w:r>
      <w:r>
        <w:rPr>
          <w:spacing w:val="-4"/>
          <w:sz w:val="24"/>
        </w:rPr>
        <w:t xml:space="preserve"> </w:t>
      </w:r>
      <w:r>
        <w:rPr>
          <w:sz w:val="24"/>
        </w:rPr>
        <w:t>sources;</w:t>
      </w:r>
    </w:p>
    <w:p w14:paraId="596C6F66" w14:textId="77777777" w:rsidR="004B799C" w:rsidRDefault="004B799C">
      <w:pPr>
        <w:pStyle w:val="BodyText"/>
        <w:spacing w:before="10"/>
        <w:rPr>
          <w:sz w:val="20"/>
        </w:rPr>
      </w:pPr>
    </w:p>
    <w:p w14:paraId="2FFA8C00" w14:textId="77777777" w:rsidR="004B799C" w:rsidRDefault="00CA4AAC">
      <w:pPr>
        <w:pStyle w:val="ListParagraph"/>
        <w:numPr>
          <w:ilvl w:val="1"/>
          <w:numId w:val="5"/>
        </w:numPr>
        <w:tabs>
          <w:tab w:val="left" w:pos="2092"/>
        </w:tabs>
        <w:ind w:right="954"/>
        <w:jc w:val="both"/>
        <w:rPr>
          <w:sz w:val="24"/>
        </w:rPr>
      </w:pPr>
      <w:r>
        <w:rPr>
          <w:sz w:val="24"/>
        </w:rPr>
        <w:t>the investment does not result in increased generation of energy from the most</w:t>
      </w:r>
      <w:r>
        <w:rPr>
          <w:spacing w:val="1"/>
          <w:sz w:val="24"/>
        </w:rPr>
        <w:t xml:space="preserve"> </w:t>
      </w:r>
      <w:r>
        <w:rPr>
          <w:sz w:val="24"/>
        </w:rPr>
        <w:t>polluting</w:t>
      </w:r>
      <w:r>
        <w:rPr>
          <w:spacing w:val="-3"/>
          <w:sz w:val="24"/>
        </w:rPr>
        <w:t xml:space="preserve"> </w:t>
      </w:r>
      <w:r>
        <w:rPr>
          <w:sz w:val="24"/>
        </w:rPr>
        <w:t>fossil fuels (for example, by</w:t>
      </w:r>
      <w:r>
        <w:rPr>
          <w:spacing w:val="-5"/>
          <w:sz w:val="24"/>
        </w:rPr>
        <w:t xml:space="preserve"> </w:t>
      </w:r>
      <w:r>
        <w:rPr>
          <w:sz w:val="24"/>
        </w:rPr>
        <w:t>connecting</w:t>
      </w:r>
      <w:r>
        <w:rPr>
          <w:spacing w:val="-3"/>
          <w:sz w:val="24"/>
        </w:rPr>
        <w:t xml:space="preserve"> </w:t>
      </w:r>
      <w:r>
        <w:rPr>
          <w:sz w:val="24"/>
        </w:rPr>
        <w:t>additional customers);</w:t>
      </w:r>
    </w:p>
    <w:p w14:paraId="39D99DB6" w14:textId="77777777" w:rsidR="004B799C" w:rsidRDefault="004B799C">
      <w:pPr>
        <w:pStyle w:val="BodyText"/>
        <w:spacing w:before="10"/>
        <w:rPr>
          <w:sz w:val="20"/>
        </w:rPr>
      </w:pPr>
    </w:p>
    <w:p w14:paraId="6C84346B" w14:textId="77777777" w:rsidR="004B799C" w:rsidRDefault="00CA4AAC">
      <w:pPr>
        <w:pStyle w:val="ListParagraph"/>
        <w:numPr>
          <w:ilvl w:val="1"/>
          <w:numId w:val="5"/>
        </w:numPr>
        <w:tabs>
          <w:tab w:val="left" w:pos="2092"/>
        </w:tabs>
        <w:ind w:right="959"/>
        <w:jc w:val="both"/>
        <w:rPr>
          <w:sz w:val="24"/>
        </w:rPr>
      </w:pPr>
      <w:r>
        <w:rPr>
          <w:sz w:val="24"/>
        </w:rPr>
        <w:t>there is a clear timeline involving firm commitments for transitioning away from</w:t>
      </w:r>
      <w:r>
        <w:rPr>
          <w:spacing w:val="1"/>
          <w:sz w:val="24"/>
        </w:rPr>
        <w:t xml:space="preserve"> </w:t>
      </w:r>
      <w:r>
        <w:rPr>
          <w:sz w:val="24"/>
        </w:rPr>
        <w:t>the most polluting fossil fuels, compatible with the Union’s 2030 climate target</w:t>
      </w:r>
      <w:r>
        <w:rPr>
          <w:spacing w:val="1"/>
          <w:sz w:val="24"/>
        </w:rPr>
        <w:t xml:space="preserve"> </w:t>
      </w:r>
      <w:r>
        <w:rPr>
          <w:sz w:val="24"/>
        </w:rPr>
        <w:t>and</w:t>
      </w:r>
      <w:r>
        <w:rPr>
          <w:spacing w:val="-1"/>
          <w:sz w:val="24"/>
        </w:rPr>
        <w:t xml:space="preserve"> </w:t>
      </w:r>
      <w:r>
        <w:rPr>
          <w:sz w:val="24"/>
        </w:rPr>
        <w:t>the</w:t>
      </w:r>
      <w:r>
        <w:rPr>
          <w:spacing w:val="-1"/>
          <w:sz w:val="24"/>
        </w:rPr>
        <w:t xml:space="preserve"> </w:t>
      </w:r>
      <w:r>
        <w:rPr>
          <w:sz w:val="24"/>
        </w:rPr>
        <w:t>2050 climate neutrality</w:t>
      </w:r>
      <w:r>
        <w:rPr>
          <w:spacing w:val="-5"/>
          <w:sz w:val="24"/>
        </w:rPr>
        <w:t xml:space="preserve"> </w:t>
      </w:r>
      <w:r>
        <w:rPr>
          <w:sz w:val="24"/>
        </w:rPr>
        <w:t>target.</w:t>
      </w:r>
    </w:p>
    <w:p w14:paraId="26DBDCE4" w14:textId="77777777" w:rsidR="004B799C" w:rsidRDefault="004B799C">
      <w:pPr>
        <w:pStyle w:val="BodyText"/>
        <w:spacing w:before="11"/>
        <w:rPr>
          <w:sz w:val="20"/>
        </w:rPr>
      </w:pPr>
    </w:p>
    <w:p w14:paraId="5BB5DF95" w14:textId="77777777" w:rsidR="004B799C" w:rsidRDefault="00CA4AAC">
      <w:pPr>
        <w:pStyle w:val="ListParagraph"/>
        <w:numPr>
          <w:ilvl w:val="0"/>
          <w:numId w:val="5"/>
        </w:numPr>
        <w:tabs>
          <w:tab w:val="left" w:pos="1559"/>
        </w:tabs>
        <w:ind w:left="1558" w:right="953" w:hanging="600"/>
        <w:jc w:val="both"/>
        <w:rPr>
          <w:sz w:val="24"/>
        </w:rPr>
      </w:pPr>
      <w:r>
        <w:rPr>
          <w:sz w:val="24"/>
        </w:rPr>
        <w:t>As</w:t>
      </w:r>
      <w:r>
        <w:rPr>
          <w:spacing w:val="1"/>
          <w:sz w:val="24"/>
        </w:rPr>
        <w:t xml:space="preserve"> </w:t>
      </w:r>
      <w:r>
        <w:rPr>
          <w:sz w:val="24"/>
        </w:rPr>
        <w:t>regards</w:t>
      </w:r>
      <w:r>
        <w:rPr>
          <w:spacing w:val="1"/>
          <w:sz w:val="24"/>
        </w:rPr>
        <w:t xml:space="preserve"> </w:t>
      </w:r>
      <w:r>
        <w:rPr>
          <w:sz w:val="24"/>
        </w:rPr>
        <w:t>the</w:t>
      </w:r>
      <w:r>
        <w:rPr>
          <w:spacing w:val="1"/>
          <w:sz w:val="24"/>
        </w:rPr>
        <w:t xml:space="preserve"> </w:t>
      </w:r>
      <w:r>
        <w:rPr>
          <w:sz w:val="24"/>
        </w:rPr>
        <w:t>construction</w:t>
      </w:r>
      <w:r>
        <w:rPr>
          <w:spacing w:val="1"/>
          <w:sz w:val="24"/>
        </w:rPr>
        <w:t xml:space="preserve"> </w:t>
      </w:r>
      <w:r>
        <w:rPr>
          <w:sz w:val="24"/>
        </w:rPr>
        <w:t>or</w:t>
      </w:r>
      <w:r>
        <w:rPr>
          <w:spacing w:val="1"/>
          <w:sz w:val="24"/>
        </w:rPr>
        <w:t xml:space="preserve"> </w:t>
      </w:r>
      <w:r>
        <w:rPr>
          <w:sz w:val="24"/>
        </w:rPr>
        <w:t>upgrade</w:t>
      </w:r>
      <w:r>
        <w:rPr>
          <w:spacing w:val="1"/>
          <w:sz w:val="24"/>
        </w:rPr>
        <w:t xml:space="preserve"> </w:t>
      </w:r>
      <w:r>
        <w:rPr>
          <w:sz w:val="24"/>
        </w:rPr>
        <w:t>of</w:t>
      </w:r>
      <w:r>
        <w:rPr>
          <w:spacing w:val="1"/>
          <w:sz w:val="24"/>
        </w:rPr>
        <w:t xml:space="preserve"> </w:t>
      </w:r>
      <w:r>
        <w:rPr>
          <w:sz w:val="24"/>
        </w:rPr>
        <w:t>district</w:t>
      </w:r>
      <w:r>
        <w:rPr>
          <w:spacing w:val="1"/>
          <w:sz w:val="24"/>
        </w:rPr>
        <w:t xml:space="preserve"> </w:t>
      </w:r>
      <w:r>
        <w:rPr>
          <w:sz w:val="24"/>
        </w:rPr>
        <w:t>heating</w:t>
      </w:r>
      <w:r>
        <w:rPr>
          <w:spacing w:val="1"/>
          <w:sz w:val="24"/>
        </w:rPr>
        <w:t xml:space="preserve"> </w:t>
      </w:r>
      <w:r>
        <w:rPr>
          <w:sz w:val="24"/>
        </w:rPr>
        <w:t>generation</w:t>
      </w:r>
      <w:r>
        <w:rPr>
          <w:spacing w:val="1"/>
          <w:sz w:val="24"/>
        </w:rPr>
        <w:t xml:space="preserve"> </w:t>
      </w:r>
      <w:r>
        <w:rPr>
          <w:sz w:val="24"/>
        </w:rPr>
        <w:t>installations,</w:t>
      </w:r>
      <w:r>
        <w:rPr>
          <w:spacing w:val="-57"/>
          <w:sz w:val="24"/>
        </w:rPr>
        <w:t xml:space="preserve"> </w:t>
      </w:r>
      <w:r>
        <w:rPr>
          <w:sz w:val="24"/>
        </w:rPr>
        <w:t>measures that incentivise new investments in energy based on natural gas may reduce</w:t>
      </w:r>
      <w:r>
        <w:rPr>
          <w:spacing w:val="1"/>
          <w:sz w:val="24"/>
        </w:rPr>
        <w:t xml:space="preserve"> </w:t>
      </w:r>
      <w:r>
        <w:rPr>
          <w:sz w:val="24"/>
        </w:rPr>
        <w:t>greenhouse</w:t>
      </w:r>
      <w:r>
        <w:rPr>
          <w:spacing w:val="1"/>
          <w:sz w:val="24"/>
        </w:rPr>
        <w:t xml:space="preserve"> </w:t>
      </w:r>
      <w:r>
        <w:rPr>
          <w:sz w:val="24"/>
        </w:rPr>
        <w:t>gas</w:t>
      </w:r>
      <w:r>
        <w:rPr>
          <w:spacing w:val="1"/>
          <w:sz w:val="24"/>
        </w:rPr>
        <w:t xml:space="preserve"> </w:t>
      </w:r>
      <w:r>
        <w:rPr>
          <w:sz w:val="24"/>
        </w:rPr>
        <w:t>emissions</w:t>
      </w:r>
      <w:r>
        <w:rPr>
          <w:spacing w:val="1"/>
          <w:sz w:val="24"/>
        </w:rPr>
        <w:t xml:space="preserve"> </w:t>
      </w:r>
      <w:r>
        <w:rPr>
          <w:sz w:val="24"/>
        </w:rPr>
        <w:t>in</w:t>
      </w:r>
      <w:r>
        <w:rPr>
          <w:spacing w:val="1"/>
          <w:sz w:val="24"/>
        </w:rPr>
        <w:t xml:space="preserve"> </w:t>
      </w:r>
      <w:r>
        <w:rPr>
          <w:sz w:val="24"/>
        </w:rPr>
        <w:t>the</w:t>
      </w:r>
      <w:r>
        <w:rPr>
          <w:spacing w:val="1"/>
          <w:sz w:val="24"/>
        </w:rPr>
        <w:t xml:space="preserve"> </w:t>
      </w:r>
      <w:r>
        <w:rPr>
          <w:sz w:val="24"/>
        </w:rPr>
        <w:t>short</w:t>
      </w:r>
      <w:r>
        <w:rPr>
          <w:spacing w:val="1"/>
          <w:sz w:val="24"/>
        </w:rPr>
        <w:t xml:space="preserve"> </w:t>
      </w:r>
      <w:r>
        <w:rPr>
          <w:sz w:val="24"/>
        </w:rPr>
        <w:t>run</w:t>
      </w:r>
      <w:r>
        <w:rPr>
          <w:spacing w:val="1"/>
          <w:sz w:val="24"/>
        </w:rPr>
        <w:t xml:space="preserve"> </w:t>
      </w:r>
      <w:r>
        <w:rPr>
          <w:sz w:val="24"/>
        </w:rPr>
        <w:t>but</w:t>
      </w:r>
      <w:r>
        <w:rPr>
          <w:spacing w:val="1"/>
          <w:sz w:val="24"/>
        </w:rPr>
        <w:t xml:space="preserve"> </w:t>
      </w:r>
      <w:r>
        <w:rPr>
          <w:sz w:val="24"/>
        </w:rPr>
        <w:t>aggravate</w:t>
      </w:r>
      <w:r>
        <w:rPr>
          <w:spacing w:val="1"/>
          <w:sz w:val="24"/>
        </w:rPr>
        <w:t xml:space="preserve"> </w:t>
      </w:r>
      <w:r>
        <w:rPr>
          <w:sz w:val="24"/>
        </w:rPr>
        <w:t>negative</w:t>
      </w:r>
      <w:r>
        <w:rPr>
          <w:spacing w:val="1"/>
          <w:sz w:val="24"/>
        </w:rPr>
        <w:t xml:space="preserve"> </w:t>
      </w:r>
      <w:r>
        <w:rPr>
          <w:sz w:val="24"/>
        </w:rPr>
        <w:t>environmental</w:t>
      </w:r>
      <w:r>
        <w:rPr>
          <w:spacing w:val="1"/>
          <w:sz w:val="24"/>
        </w:rPr>
        <w:t xml:space="preserve"> </w:t>
      </w:r>
      <w:r>
        <w:rPr>
          <w:sz w:val="24"/>
        </w:rPr>
        <w:t>externalities</w:t>
      </w:r>
      <w:r>
        <w:rPr>
          <w:spacing w:val="1"/>
          <w:sz w:val="24"/>
        </w:rPr>
        <w:t xml:space="preserve"> </w:t>
      </w:r>
      <w:r>
        <w:rPr>
          <w:sz w:val="24"/>
        </w:rPr>
        <w:t>in</w:t>
      </w:r>
      <w:r>
        <w:rPr>
          <w:spacing w:val="1"/>
          <w:sz w:val="24"/>
        </w:rPr>
        <w:t xml:space="preserve"> </w:t>
      </w:r>
      <w:r>
        <w:rPr>
          <w:sz w:val="24"/>
        </w:rPr>
        <w:t>the</w:t>
      </w:r>
      <w:r>
        <w:rPr>
          <w:spacing w:val="1"/>
          <w:sz w:val="24"/>
        </w:rPr>
        <w:t xml:space="preserve"> </w:t>
      </w:r>
      <w:r>
        <w:rPr>
          <w:sz w:val="24"/>
        </w:rPr>
        <w:t>longer</w:t>
      </w:r>
      <w:r>
        <w:rPr>
          <w:spacing w:val="1"/>
          <w:sz w:val="24"/>
        </w:rPr>
        <w:t xml:space="preserve"> </w:t>
      </w:r>
      <w:r>
        <w:rPr>
          <w:sz w:val="24"/>
        </w:rPr>
        <w:t>run,</w:t>
      </w:r>
      <w:r>
        <w:rPr>
          <w:spacing w:val="1"/>
          <w:sz w:val="24"/>
        </w:rPr>
        <w:t xml:space="preserve"> </w:t>
      </w:r>
      <w:r>
        <w:rPr>
          <w:sz w:val="24"/>
        </w:rPr>
        <w:t>compared</w:t>
      </w:r>
      <w:r>
        <w:rPr>
          <w:spacing w:val="1"/>
          <w:sz w:val="24"/>
        </w:rPr>
        <w:t xml:space="preserve"> </w:t>
      </w:r>
      <w:r>
        <w:rPr>
          <w:sz w:val="24"/>
        </w:rPr>
        <w:t>to</w:t>
      </w:r>
      <w:r>
        <w:rPr>
          <w:spacing w:val="1"/>
          <w:sz w:val="24"/>
        </w:rPr>
        <w:t xml:space="preserve"> </w:t>
      </w:r>
      <w:r>
        <w:rPr>
          <w:sz w:val="24"/>
        </w:rPr>
        <w:t>alternative</w:t>
      </w:r>
      <w:r>
        <w:rPr>
          <w:spacing w:val="1"/>
          <w:sz w:val="24"/>
        </w:rPr>
        <w:t xml:space="preserve"> </w:t>
      </w:r>
      <w:r>
        <w:rPr>
          <w:sz w:val="24"/>
        </w:rPr>
        <w:t>investments.</w:t>
      </w:r>
      <w:r>
        <w:rPr>
          <w:spacing w:val="1"/>
          <w:sz w:val="24"/>
        </w:rPr>
        <w:t xml:space="preserve"> </w:t>
      </w:r>
      <w:r>
        <w:rPr>
          <w:sz w:val="24"/>
        </w:rPr>
        <w:t>For</w:t>
      </w:r>
      <w:r>
        <w:rPr>
          <w:spacing w:val="1"/>
          <w:sz w:val="24"/>
        </w:rPr>
        <w:t xml:space="preserve"> </w:t>
      </w:r>
      <w:r>
        <w:rPr>
          <w:sz w:val="24"/>
        </w:rPr>
        <w:t>those</w:t>
      </w:r>
      <w:r>
        <w:rPr>
          <w:spacing w:val="1"/>
          <w:sz w:val="24"/>
        </w:rPr>
        <w:t xml:space="preserve"> </w:t>
      </w:r>
      <w:r>
        <w:rPr>
          <w:sz w:val="24"/>
        </w:rPr>
        <w:t>investments in natural gas to be seen as having positive environmental effects, Member</w:t>
      </w:r>
      <w:r>
        <w:rPr>
          <w:spacing w:val="1"/>
          <w:sz w:val="24"/>
        </w:rPr>
        <w:t xml:space="preserve"> </w:t>
      </w:r>
      <w:r>
        <w:rPr>
          <w:sz w:val="24"/>
        </w:rPr>
        <w:t>States</w:t>
      </w:r>
      <w:r>
        <w:rPr>
          <w:spacing w:val="23"/>
          <w:sz w:val="24"/>
        </w:rPr>
        <w:t xml:space="preserve"> </w:t>
      </w:r>
      <w:r>
        <w:rPr>
          <w:sz w:val="24"/>
        </w:rPr>
        <w:t>must</w:t>
      </w:r>
      <w:r>
        <w:rPr>
          <w:spacing w:val="23"/>
          <w:sz w:val="24"/>
        </w:rPr>
        <w:t xml:space="preserve"> </w:t>
      </w:r>
      <w:r>
        <w:rPr>
          <w:sz w:val="24"/>
        </w:rPr>
        <w:t>explain</w:t>
      </w:r>
      <w:r>
        <w:rPr>
          <w:spacing w:val="23"/>
          <w:sz w:val="24"/>
        </w:rPr>
        <w:t xml:space="preserve"> </w:t>
      </w:r>
      <w:r>
        <w:rPr>
          <w:sz w:val="24"/>
        </w:rPr>
        <w:t>how</w:t>
      </w:r>
      <w:r>
        <w:rPr>
          <w:spacing w:val="22"/>
          <w:sz w:val="24"/>
        </w:rPr>
        <w:t xml:space="preserve"> </w:t>
      </w:r>
      <w:r>
        <w:rPr>
          <w:sz w:val="24"/>
        </w:rPr>
        <w:t>they</w:t>
      </w:r>
      <w:r>
        <w:rPr>
          <w:spacing w:val="18"/>
          <w:sz w:val="24"/>
        </w:rPr>
        <w:t xml:space="preserve"> </w:t>
      </w:r>
      <w:r>
        <w:rPr>
          <w:sz w:val="24"/>
        </w:rPr>
        <w:t>will</w:t>
      </w:r>
      <w:r>
        <w:rPr>
          <w:spacing w:val="26"/>
          <w:sz w:val="24"/>
        </w:rPr>
        <w:t xml:space="preserve"> </w:t>
      </w:r>
      <w:r>
        <w:rPr>
          <w:sz w:val="24"/>
        </w:rPr>
        <w:t>ensure</w:t>
      </w:r>
      <w:r>
        <w:rPr>
          <w:spacing w:val="21"/>
          <w:sz w:val="24"/>
        </w:rPr>
        <w:t xml:space="preserve"> </w:t>
      </w:r>
      <w:r>
        <w:rPr>
          <w:sz w:val="24"/>
        </w:rPr>
        <w:t>that</w:t>
      </w:r>
      <w:r>
        <w:rPr>
          <w:spacing w:val="24"/>
          <w:sz w:val="24"/>
        </w:rPr>
        <w:t xml:space="preserve"> </w:t>
      </w:r>
      <w:r>
        <w:rPr>
          <w:sz w:val="24"/>
        </w:rPr>
        <w:t>the</w:t>
      </w:r>
      <w:r>
        <w:rPr>
          <w:spacing w:val="22"/>
          <w:sz w:val="24"/>
        </w:rPr>
        <w:t xml:space="preserve"> </w:t>
      </w:r>
      <w:r>
        <w:rPr>
          <w:sz w:val="24"/>
        </w:rPr>
        <w:t>investment</w:t>
      </w:r>
      <w:r>
        <w:rPr>
          <w:spacing w:val="24"/>
          <w:sz w:val="24"/>
        </w:rPr>
        <w:t xml:space="preserve"> </w:t>
      </w:r>
      <w:r>
        <w:rPr>
          <w:sz w:val="24"/>
        </w:rPr>
        <w:t>contributes</w:t>
      </w:r>
      <w:r>
        <w:rPr>
          <w:spacing w:val="26"/>
          <w:sz w:val="24"/>
        </w:rPr>
        <w:t xml:space="preserve"> </w:t>
      </w:r>
      <w:r>
        <w:rPr>
          <w:sz w:val="24"/>
        </w:rPr>
        <w:t>to</w:t>
      </w:r>
      <w:r>
        <w:rPr>
          <w:spacing w:val="23"/>
          <w:sz w:val="24"/>
        </w:rPr>
        <w:t xml:space="preserve"> </w:t>
      </w:r>
      <w:r>
        <w:rPr>
          <w:sz w:val="24"/>
        </w:rPr>
        <w:t>achieving</w:t>
      </w:r>
      <w:r>
        <w:rPr>
          <w:spacing w:val="-57"/>
          <w:sz w:val="24"/>
        </w:rPr>
        <w:t xml:space="preserve"> </w:t>
      </w:r>
      <w:r>
        <w:rPr>
          <w:sz w:val="24"/>
        </w:rPr>
        <w:t>the Union’s 2030 climate target and 2050 climate neutrality target and, in particular,</w:t>
      </w:r>
      <w:r>
        <w:rPr>
          <w:spacing w:val="1"/>
          <w:sz w:val="24"/>
        </w:rPr>
        <w:t xml:space="preserve"> </w:t>
      </w:r>
      <w:r>
        <w:rPr>
          <w:sz w:val="24"/>
        </w:rPr>
        <w:t>how a lock-in of the gas-fired energy generation or gas-fired production equipment will</w:t>
      </w:r>
      <w:r>
        <w:rPr>
          <w:spacing w:val="1"/>
          <w:sz w:val="24"/>
        </w:rPr>
        <w:t xml:space="preserve"> </w:t>
      </w:r>
      <w:r>
        <w:rPr>
          <w:sz w:val="24"/>
        </w:rPr>
        <w:t>be</w:t>
      </w:r>
      <w:r>
        <w:rPr>
          <w:spacing w:val="1"/>
          <w:sz w:val="24"/>
        </w:rPr>
        <w:t xml:space="preserve"> </w:t>
      </w:r>
      <w:r>
        <w:rPr>
          <w:sz w:val="24"/>
        </w:rPr>
        <w:t>avoided.</w:t>
      </w:r>
      <w:r>
        <w:rPr>
          <w:spacing w:val="1"/>
          <w:sz w:val="24"/>
        </w:rPr>
        <w:t xml:space="preserve"> </w:t>
      </w:r>
      <w:r>
        <w:rPr>
          <w:sz w:val="24"/>
        </w:rPr>
        <w:t>For</w:t>
      </w:r>
      <w:r>
        <w:rPr>
          <w:spacing w:val="1"/>
          <w:sz w:val="24"/>
        </w:rPr>
        <w:t xml:space="preserve"> </w:t>
      </w:r>
      <w:r>
        <w:rPr>
          <w:sz w:val="24"/>
        </w:rPr>
        <w:t>example,</w:t>
      </w:r>
      <w:r>
        <w:rPr>
          <w:spacing w:val="1"/>
          <w:sz w:val="24"/>
        </w:rPr>
        <w:t xml:space="preserve"> </w:t>
      </w:r>
      <w:r>
        <w:rPr>
          <w:sz w:val="24"/>
        </w:rPr>
        <w:t>this</w:t>
      </w:r>
      <w:r>
        <w:rPr>
          <w:spacing w:val="1"/>
          <w:sz w:val="24"/>
        </w:rPr>
        <w:t xml:space="preserve"> </w:t>
      </w:r>
      <w:r>
        <w:rPr>
          <w:sz w:val="24"/>
        </w:rPr>
        <w:t>may</w:t>
      </w:r>
      <w:r>
        <w:rPr>
          <w:spacing w:val="1"/>
          <w:sz w:val="24"/>
        </w:rPr>
        <w:t xml:space="preserve"> </w:t>
      </w:r>
      <w:r>
        <w:rPr>
          <w:sz w:val="24"/>
        </w:rPr>
        <w:t>include</w:t>
      </w:r>
      <w:r>
        <w:rPr>
          <w:spacing w:val="1"/>
          <w:sz w:val="24"/>
        </w:rPr>
        <w:t xml:space="preserve"> </w:t>
      </w:r>
      <w:r>
        <w:rPr>
          <w:sz w:val="24"/>
        </w:rPr>
        <w:t>binding</w:t>
      </w:r>
      <w:r>
        <w:rPr>
          <w:spacing w:val="1"/>
          <w:sz w:val="24"/>
        </w:rPr>
        <w:t xml:space="preserve"> </w:t>
      </w:r>
      <w:r>
        <w:rPr>
          <w:sz w:val="24"/>
        </w:rPr>
        <w:t>commitments</w:t>
      </w:r>
      <w:r>
        <w:rPr>
          <w:spacing w:val="1"/>
          <w:sz w:val="24"/>
        </w:rPr>
        <w:t xml:space="preserve"> </w:t>
      </w:r>
      <w:r>
        <w:rPr>
          <w:sz w:val="24"/>
        </w:rPr>
        <w:t>by/from</w:t>
      </w:r>
      <w:r>
        <w:rPr>
          <w:spacing w:val="1"/>
          <w:sz w:val="24"/>
        </w:rPr>
        <w:t xml:space="preserve"> </w:t>
      </w:r>
      <w:r>
        <w:rPr>
          <w:sz w:val="24"/>
        </w:rPr>
        <w:t>the</w:t>
      </w:r>
      <w:r>
        <w:rPr>
          <w:spacing w:val="1"/>
          <w:sz w:val="24"/>
        </w:rPr>
        <w:t xml:space="preserve"> </w:t>
      </w:r>
      <w:r>
        <w:rPr>
          <w:sz w:val="24"/>
        </w:rPr>
        <w:t>beneficiary to implement CCS/CCU or substitute natural</w:t>
      </w:r>
      <w:r>
        <w:rPr>
          <w:spacing w:val="1"/>
          <w:sz w:val="24"/>
        </w:rPr>
        <w:t xml:space="preserve"> </w:t>
      </w:r>
      <w:r>
        <w:rPr>
          <w:sz w:val="24"/>
        </w:rPr>
        <w:t>gas</w:t>
      </w:r>
      <w:r>
        <w:rPr>
          <w:spacing w:val="1"/>
          <w:sz w:val="24"/>
        </w:rPr>
        <w:t xml:space="preserve"> </w:t>
      </w:r>
      <w:r>
        <w:rPr>
          <w:sz w:val="24"/>
        </w:rPr>
        <w:t>by renewable or low</w:t>
      </w:r>
      <w:r>
        <w:rPr>
          <w:spacing w:val="1"/>
          <w:sz w:val="24"/>
        </w:rPr>
        <w:t xml:space="preserve"> </w:t>
      </w:r>
      <w:r>
        <w:rPr>
          <w:sz w:val="24"/>
        </w:rPr>
        <w:t>carbon gas or to</w:t>
      </w:r>
      <w:r>
        <w:rPr>
          <w:spacing w:val="60"/>
          <w:sz w:val="24"/>
        </w:rPr>
        <w:t xml:space="preserve"> </w:t>
      </w:r>
      <w:r>
        <w:rPr>
          <w:sz w:val="24"/>
        </w:rPr>
        <w:t>close the plant on a timeline consistent with the Union’s climate</w:t>
      </w:r>
      <w:r>
        <w:rPr>
          <w:spacing w:val="1"/>
          <w:sz w:val="24"/>
        </w:rPr>
        <w:t xml:space="preserve"> </w:t>
      </w:r>
      <w:r>
        <w:rPr>
          <w:sz w:val="24"/>
        </w:rPr>
        <w:t>targets.</w:t>
      </w:r>
    </w:p>
    <w:p w14:paraId="6B4F3F47" w14:textId="77777777" w:rsidR="004B799C" w:rsidRDefault="004B799C">
      <w:pPr>
        <w:pStyle w:val="BodyText"/>
        <w:spacing w:before="11"/>
        <w:rPr>
          <w:sz w:val="20"/>
        </w:rPr>
      </w:pPr>
    </w:p>
    <w:p w14:paraId="5A3B7310" w14:textId="77777777" w:rsidR="004B799C" w:rsidRDefault="00CA4AAC">
      <w:pPr>
        <w:pStyle w:val="ListParagraph"/>
        <w:numPr>
          <w:ilvl w:val="0"/>
          <w:numId w:val="5"/>
        </w:numPr>
        <w:tabs>
          <w:tab w:val="left" w:pos="1559"/>
        </w:tabs>
        <w:ind w:left="1558" w:right="955" w:hanging="600"/>
        <w:jc w:val="both"/>
        <w:rPr>
          <w:sz w:val="24"/>
        </w:rPr>
      </w:pPr>
      <w:r>
        <w:rPr>
          <w:sz w:val="24"/>
        </w:rPr>
        <w:t>In</w:t>
      </w:r>
      <w:r>
        <w:rPr>
          <w:spacing w:val="1"/>
          <w:sz w:val="24"/>
        </w:rPr>
        <w:t xml:space="preserve"> </w:t>
      </w:r>
      <w:r>
        <w:rPr>
          <w:sz w:val="24"/>
        </w:rPr>
        <w:t>analysing</w:t>
      </w:r>
      <w:r>
        <w:rPr>
          <w:spacing w:val="1"/>
          <w:sz w:val="24"/>
        </w:rPr>
        <w:t xml:space="preserve"> </w:t>
      </w:r>
      <w:r>
        <w:rPr>
          <w:sz w:val="24"/>
        </w:rPr>
        <w:t>the</w:t>
      </w:r>
      <w:r>
        <w:rPr>
          <w:spacing w:val="1"/>
          <w:sz w:val="24"/>
        </w:rPr>
        <w:t xml:space="preserve"> </w:t>
      </w:r>
      <w:r>
        <w:rPr>
          <w:sz w:val="24"/>
        </w:rPr>
        <w:t>impact</w:t>
      </w:r>
      <w:r>
        <w:rPr>
          <w:spacing w:val="1"/>
          <w:sz w:val="24"/>
        </w:rPr>
        <w:t xml:space="preserve"> </w:t>
      </w:r>
      <w:r>
        <w:rPr>
          <w:sz w:val="24"/>
        </w:rPr>
        <w:t>of</w:t>
      </w:r>
      <w:r>
        <w:rPr>
          <w:spacing w:val="1"/>
          <w:sz w:val="24"/>
        </w:rPr>
        <w:t xml:space="preserve"> </w:t>
      </w:r>
      <w:r>
        <w:rPr>
          <w:sz w:val="24"/>
        </w:rPr>
        <w:t>State</w:t>
      </w:r>
      <w:r>
        <w:rPr>
          <w:spacing w:val="1"/>
          <w:sz w:val="24"/>
        </w:rPr>
        <w:t xml:space="preserve"> </w:t>
      </w:r>
      <w:r>
        <w:rPr>
          <w:sz w:val="24"/>
        </w:rPr>
        <w:t>aid</w:t>
      </w:r>
      <w:r>
        <w:rPr>
          <w:spacing w:val="1"/>
          <w:sz w:val="24"/>
        </w:rPr>
        <w:t xml:space="preserve"> </w:t>
      </w:r>
      <w:r>
        <w:rPr>
          <w:sz w:val="24"/>
        </w:rPr>
        <w:t>for</w:t>
      </w:r>
      <w:r>
        <w:rPr>
          <w:spacing w:val="1"/>
          <w:sz w:val="24"/>
        </w:rPr>
        <w:t xml:space="preserve"> </w:t>
      </w:r>
      <w:r>
        <w:rPr>
          <w:sz w:val="24"/>
        </w:rPr>
        <w:t>district</w:t>
      </w:r>
      <w:r>
        <w:rPr>
          <w:spacing w:val="1"/>
          <w:sz w:val="24"/>
        </w:rPr>
        <w:t xml:space="preserve"> </w:t>
      </w:r>
      <w:r>
        <w:rPr>
          <w:sz w:val="24"/>
        </w:rPr>
        <w:t>heating</w:t>
      </w:r>
      <w:r>
        <w:rPr>
          <w:spacing w:val="1"/>
          <w:sz w:val="24"/>
        </w:rPr>
        <w:t xml:space="preserve"> </w:t>
      </w:r>
      <w:r>
        <w:rPr>
          <w:sz w:val="24"/>
        </w:rPr>
        <w:t>and</w:t>
      </w:r>
      <w:r>
        <w:rPr>
          <w:spacing w:val="1"/>
          <w:sz w:val="24"/>
        </w:rPr>
        <w:t xml:space="preserve"> </w:t>
      </w:r>
      <w:r>
        <w:rPr>
          <w:sz w:val="24"/>
        </w:rPr>
        <w:t>cooling</w:t>
      </w:r>
      <w:r>
        <w:rPr>
          <w:spacing w:val="1"/>
          <w:sz w:val="24"/>
        </w:rPr>
        <w:t xml:space="preserve"> </w:t>
      </w:r>
      <w:r>
        <w:rPr>
          <w:sz w:val="24"/>
        </w:rPr>
        <w:t>systems</w:t>
      </w:r>
      <w:r>
        <w:rPr>
          <w:spacing w:val="1"/>
          <w:sz w:val="24"/>
        </w:rPr>
        <w:t xml:space="preserve"> </w:t>
      </w:r>
      <w:r>
        <w:rPr>
          <w:sz w:val="24"/>
        </w:rPr>
        <w:t>on</w:t>
      </w:r>
      <w:r>
        <w:rPr>
          <w:spacing w:val="1"/>
          <w:sz w:val="24"/>
        </w:rPr>
        <w:t xml:space="preserve"> </w:t>
      </w:r>
      <w:r>
        <w:rPr>
          <w:sz w:val="24"/>
        </w:rPr>
        <w:t>competition</w:t>
      </w:r>
      <w:r>
        <w:rPr>
          <w:spacing w:val="1"/>
          <w:sz w:val="24"/>
        </w:rPr>
        <w:t xml:space="preserve"> </w:t>
      </w:r>
      <w:r>
        <w:rPr>
          <w:sz w:val="24"/>
        </w:rPr>
        <w:t>and</w:t>
      </w:r>
      <w:r>
        <w:rPr>
          <w:spacing w:val="1"/>
          <w:sz w:val="24"/>
        </w:rPr>
        <w:t xml:space="preserve"> </w:t>
      </w:r>
      <w:r>
        <w:rPr>
          <w:sz w:val="24"/>
        </w:rPr>
        <w:t>in</w:t>
      </w:r>
      <w:r>
        <w:rPr>
          <w:spacing w:val="1"/>
          <w:sz w:val="24"/>
        </w:rPr>
        <w:t xml:space="preserve"> </w:t>
      </w:r>
      <w:r>
        <w:rPr>
          <w:sz w:val="24"/>
        </w:rPr>
        <w:t>balancing</w:t>
      </w:r>
      <w:r>
        <w:rPr>
          <w:spacing w:val="1"/>
          <w:sz w:val="24"/>
        </w:rPr>
        <w:t xml:space="preserve"> </w:t>
      </w:r>
      <w:r>
        <w:rPr>
          <w:sz w:val="24"/>
        </w:rPr>
        <w:t>it</w:t>
      </w:r>
      <w:r>
        <w:rPr>
          <w:spacing w:val="1"/>
          <w:sz w:val="24"/>
        </w:rPr>
        <w:t xml:space="preserve"> </w:t>
      </w:r>
      <w:r>
        <w:rPr>
          <w:sz w:val="24"/>
        </w:rPr>
        <w:t>against</w:t>
      </w:r>
      <w:r>
        <w:rPr>
          <w:spacing w:val="1"/>
          <w:sz w:val="24"/>
        </w:rPr>
        <w:t xml:space="preserve"> </w:t>
      </w:r>
      <w:r>
        <w:rPr>
          <w:sz w:val="24"/>
        </w:rPr>
        <w:t>the</w:t>
      </w:r>
      <w:r>
        <w:rPr>
          <w:spacing w:val="1"/>
          <w:sz w:val="24"/>
        </w:rPr>
        <w:t xml:space="preserve"> </w:t>
      </w:r>
      <w:r>
        <w:rPr>
          <w:sz w:val="24"/>
        </w:rPr>
        <w:t>supported</w:t>
      </w:r>
      <w:r>
        <w:rPr>
          <w:spacing w:val="1"/>
          <w:sz w:val="24"/>
        </w:rPr>
        <w:t xml:space="preserve"> </w:t>
      </w:r>
      <w:r>
        <w:rPr>
          <w:sz w:val="24"/>
        </w:rPr>
        <w:t>economic</w:t>
      </w:r>
      <w:r>
        <w:rPr>
          <w:spacing w:val="1"/>
          <w:sz w:val="24"/>
        </w:rPr>
        <w:t xml:space="preserve"> </w:t>
      </w:r>
      <w:r>
        <w:rPr>
          <w:sz w:val="24"/>
        </w:rPr>
        <w:t>activity,</w:t>
      </w:r>
      <w:r>
        <w:rPr>
          <w:spacing w:val="1"/>
          <w:sz w:val="24"/>
        </w:rPr>
        <w:t xml:space="preserve"> </w:t>
      </w:r>
      <w:r>
        <w:rPr>
          <w:sz w:val="24"/>
        </w:rPr>
        <w:t>the</w:t>
      </w:r>
      <w:r>
        <w:rPr>
          <w:spacing w:val="-57"/>
          <w:sz w:val="24"/>
        </w:rPr>
        <w:t xml:space="preserve"> </w:t>
      </w:r>
      <w:r>
        <w:rPr>
          <w:sz w:val="24"/>
        </w:rPr>
        <w:t>Commission will carry out a case-by-case assessment balancing the benefits of the</w:t>
      </w:r>
      <w:r>
        <w:rPr>
          <w:spacing w:val="1"/>
          <w:sz w:val="24"/>
        </w:rPr>
        <w:t xml:space="preserve"> </w:t>
      </w:r>
      <w:r>
        <w:rPr>
          <w:sz w:val="24"/>
        </w:rPr>
        <w:t>project in terms of energy efficiency and sustainability against the negative effects on</w:t>
      </w:r>
      <w:r>
        <w:rPr>
          <w:spacing w:val="1"/>
          <w:sz w:val="24"/>
        </w:rPr>
        <w:t xml:space="preserve"> </w:t>
      </w:r>
      <w:r>
        <w:rPr>
          <w:sz w:val="24"/>
        </w:rPr>
        <w:t>competition</w:t>
      </w:r>
      <w:r>
        <w:rPr>
          <w:spacing w:val="25"/>
          <w:sz w:val="24"/>
        </w:rPr>
        <w:t xml:space="preserve"> </w:t>
      </w:r>
      <w:r>
        <w:rPr>
          <w:sz w:val="24"/>
        </w:rPr>
        <w:t>and</w:t>
      </w:r>
      <w:r>
        <w:rPr>
          <w:spacing w:val="25"/>
          <w:sz w:val="24"/>
        </w:rPr>
        <w:t xml:space="preserve"> </w:t>
      </w:r>
      <w:r>
        <w:rPr>
          <w:sz w:val="24"/>
        </w:rPr>
        <w:t>in</w:t>
      </w:r>
      <w:r>
        <w:rPr>
          <w:spacing w:val="24"/>
          <w:sz w:val="24"/>
        </w:rPr>
        <w:t xml:space="preserve"> </w:t>
      </w:r>
      <w:r>
        <w:rPr>
          <w:sz w:val="24"/>
        </w:rPr>
        <w:t>particular</w:t>
      </w:r>
      <w:r>
        <w:rPr>
          <w:spacing w:val="25"/>
          <w:sz w:val="24"/>
        </w:rPr>
        <w:t xml:space="preserve"> </w:t>
      </w:r>
      <w:r>
        <w:rPr>
          <w:sz w:val="24"/>
        </w:rPr>
        <w:t>the</w:t>
      </w:r>
      <w:r>
        <w:rPr>
          <w:spacing w:val="24"/>
          <w:sz w:val="24"/>
        </w:rPr>
        <w:t xml:space="preserve"> </w:t>
      </w:r>
      <w:r>
        <w:rPr>
          <w:sz w:val="24"/>
        </w:rPr>
        <w:t>possible</w:t>
      </w:r>
      <w:r>
        <w:rPr>
          <w:spacing w:val="23"/>
          <w:sz w:val="24"/>
        </w:rPr>
        <w:t xml:space="preserve"> </w:t>
      </w:r>
      <w:r>
        <w:rPr>
          <w:sz w:val="24"/>
        </w:rPr>
        <w:t>negative</w:t>
      </w:r>
      <w:r>
        <w:rPr>
          <w:spacing w:val="26"/>
          <w:sz w:val="24"/>
        </w:rPr>
        <w:t xml:space="preserve"> </w:t>
      </w:r>
      <w:r>
        <w:rPr>
          <w:sz w:val="24"/>
        </w:rPr>
        <w:t>impact</w:t>
      </w:r>
      <w:r>
        <w:rPr>
          <w:spacing w:val="24"/>
          <w:sz w:val="24"/>
        </w:rPr>
        <w:t xml:space="preserve"> </w:t>
      </w:r>
      <w:r>
        <w:rPr>
          <w:sz w:val="24"/>
        </w:rPr>
        <w:t>on</w:t>
      </w:r>
      <w:r>
        <w:rPr>
          <w:spacing w:val="25"/>
          <w:sz w:val="24"/>
        </w:rPr>
        <w:t xml:space="preserve"> </w:t>
      </w:r>
      <w:r>
        <w:rPr>
          <w:sz w:val="24"/>
        </w:rPr>
        <w:t>alternative</w:t>
      </w:r>
      <w:r>
        <w:rPr>
          <w:spacing w:val="26"/>
          <w:sz w:val="24"/>
        </w:rPr>
        <w:t xml:space="preserve"> </w:t>
      </w:r>
      <w:r>
        <w:rPr>
          <w:sz w:val="24"/>
        </w:rPr>
        <w:t>technologies</w:t>
      </w:r>
      <w:r>
        <w:rPr>
          <w:spacing w:val="-58"/>
          <w:sz w:val="24"/>
        </w:rPr>
        <w:t xml:space="preserve"> </w:t>
      </w:r>
      <w:r>
        <w:rPr>
          <w:sz w:val="24"/>
        </w:rPr>
        <w:t>or</w:t>
      </w:r>
      <w:r>
        <w:rPr>
          <w:spacing w:val="-1"/>
          <w:sz w:val="24"/>
        </w:rPr>
        <w:t xml:space="preserve"> </w:t>
      </w:r>
      <w:r>
        <w:rPr>
          <w:sz w:val="24"/>
        </w:rPr>
        <w:t>providers of heating</w:t>
      </w:r>
      <w:r>
        <w:rPr>
          <w:spacing w:val="-3"/>
          <w:sz w:val="24"/>
        </w:rPr>
        <w:t xml:space="preserve"> </w:t>
      </w:r>
      <w:r>
        <w:rPr>
          <w:sz w:val="24"/>
        </w:rPr>
        <w:t>and cooling</w:t>
      </w:r>
      <w:r>
        <w:rPr>
          <w:spacing w:val="-3"/>
          <w:sz w:val="24"/>
        </w:rPr>
        <w:t xml:space="preserve"> </w:t>
      </w:r>
      <w:r>
        <w:rPr>
          <w:sz w:val="24"/>
        </w:rPr>
        <w:t>services and networks.</w:t>
      </w:r>
    </w:p>
    <w:p w14:paraId="35BA18C9" w14:textId="77777777" w:rsidR="004B799C" w:rsidRDefault="004B799C">
      <w:pPr>
        <w:pStyle w:val="BodyText"/>
        <w:spacing w:before="3"/>
        <w:rPr>
          <w:sz w:val="21"/>
        </w:rPr>
      </w:pPr>
    </w:p>
    <w:p w14:paraId="3F55A70B" w14:textId="77777777" w:rsidR="004B799C" w:rsidRDefault="00CA4AAC">
      <w:pPr>
        <w:pStyle w:val="Heading1"/>
        <w:numPr>
          <w:ilvl w:val="1"/>
          <w:numId w:val="14"/>
        </w:numPr>
        <w:tabs>
          <w:tab w:val="left" w:pos="1535"/>
        </w:tabs>
        <w:ind w:left="1534" w:hanging="577"/>
        <w:jc w:val="left"/>
      </w:pPr>
      <w:bookmarkStart w:id="212" w:name="_bookmark197"/>
      <w:bookmarkEnd w:id="212"/>
      <w:r>
        <w:t>Aid</w:t>
      </w:r>
      <w:r>
        <w:rPr>
          <w:spacing w:val="-1"/>
        </w:rPr>
        <w:t xml:space="preserve"> </w:t>
      </w:r>
      <w:r>
        <w:t>in</w:t>
      </w:r>
      <w:r>
        <w:rPr>
          <w:spacing w:val="1"/>
        </w:rPr>
        <w:t xml:space="preserve"> </w:t>
      </w:r>
      <w:r>
        <w:t>the form</w:t>
      </w:r>
      <w:r>
        <w:rPr>
          <w:spacing w:val="-4"/>
        </w:rPr>
        <w:t xml:space="preserve"> </w:t>
      </w:r>
      <w:r>
        <w:t>of reductions from</w:t>
      </w:r>
      <w:r>
        <w:rPr>
          <w:spacing w:val="-4"/>
        </w:rPr>
        <w:t xml:space="preserve"> </w:t>
      </w:r>
      <w:r>
        <w:t>electricity</w:t>
      </w:r>
      <w:r>
        <w:rPr>
          <w:spacing w:val="-1"/>
        </w:rPr>
        <w:t xml:space="preserve"> </w:t>
      </w:r>
      <w:r>
        <w:t>levies</w:t>
      </w:r>
      <w:r>
        <w:rPr>
          <w:spacing w:val="-1"/>
        </w:rPr>
        <w:t xml:space="preserve"> </w:t>
      </w:r>
      <w:r>
        <w:t>for</w:t>
      </w:r>
      <w:r>
        <w:rPr>
          <w:spacing w:val="-1"/>
        </w:rPr>
        <w:t xml:space="preserve"> </w:t>
      </w:r>
      <w:r>
        <w:t>energy-intensive</w:t>
      </w:r>
      <w:r>
        <w:rPr>
          <w:spacing w:val="-1"/>
        </w:rPr>
        <w:t xml:space="preserve"> </w:t>
      </w:r>
      <w:r>
        <w:t>users</w:t>
      </w:r>
    </w:p>
    <w:p w14:paraId="53F62A89" w14:textId="77777777" w:rsidR="004B799C" w:rsidRDefault="004B799C">
      <w:pPr>
        <w:pStyle w:val="BodyText"/>
        <w:spacing w:before="5"/>
        <w:rPr>
          <w:b/>
          <w:sz w:val="20"/>
        </w:rPr>
      </w:pPr>
    </w:p>
    <w:p w14:paraId="25CAA5EF" w14:textId="77777777" w:rsidR="004B799C" w:rsidRDefault="00CA4AAC">
      <w:pPr>
        <w:ind w:left="1678"/>
        <w:rPr>
          <w:i/>
          <w:sz w:val="24"/>
        </w:rPr>
      </w:pPr>
      <w:r>
        <w:rPr>
          <w:noProof/>
        </w:rPr>
        <w:drawing>
          <wp:anchor distT="0" distB="0" distL="0" distR="0" simplePos="0" relativeHeight="15806464" behindDoc="0" locked="0" layoutInCell="1" allowOverlap="1" wp14:anchorId="1C64BE25" wp14:editId="5FDF437E">
            <wp:simplePos x="0" y="0"/>
            <wp:positionH relativeFrom="page">
              <wp:posOffset>903741</wp:posOffset>
            </wp:positionH>
            <wp:positionV relativeFrom="paragraph">
              <wp:posOffset>39379</wp:posOffset>
            </wp:positionV>
            <wp:extent cx="361940" cy="107345"/>
            <wp:effectExtent l="0" t="0" r="0" b="0"/>
            <wp:wrapNone/>
            <wp:docPr id="203" name="image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image48.png"/>
                    <pic:cNvPicPr/>
                  </pic:nvPicPr>
                  <pic:blipFill>
                    <a:blip r:embed="rId56" cstate="print"/>
                    <a:stretch>
                      <a:fillRect/>
                    </a:stretch>
                  </pic:blipFill>
                  <pic:spPr>
                    <a:xfrm>
                      <a:off x="0" y="0"/>
                      <a:ext cx="361940" cy="107345"/>
                    </a:xfrm>
                    <a:prstGeom prst="rect">
                      <a:avLst/>
                    </a:prstGeom>
                  </pic:spPr>
                </pic:pic>
              </a:graphicData>
            </a:graphic>
          </wp:anchor>
        </w:drawing>
      </w:r>
      <w:bookmarkStart w:id="213" w:name="_bookmark198"/>
      <w:bookmarkEnd w:id="213"/>
      <w:r>
        <w:rPr>
          <w:i/>
          <w:sz w:val="24"/>
        </w:rPr>
        <w:t>Rationale</w:t>
      </w:r>
      <w:r>
        <w:rPr>
          <w:i/>
          <w:spacing w:val="-1"/>
          <w:sz w:val="24"/>
        </w:rPr>
        <w:t xml:space="preserve"> </w:t>
      </w:r>
      <w:r>
        <w:rPr>
          <w:i/>
          <w:sz w:val="24"/>
        </w:rPr>
        <w:t>for the</w:t>
      </w:r>
      <w:r>
        <w:rPr>
          <w:i/>
          <w:spacing w:val="-1"/>
          <w:sz w:val="24"/>
        </w:rPr>
        <w:t xml:space="preserve"> </w:t>
      </w:r>
      <w:r>
        <w:rPr>
          <w:i/>
          <w:sz w:val="24"/>
        </w:rPr>
        <w:t>aid</w:t>
      </w:r>
    </w:p>
    <w:p w14:paraId="6A4C8555" w14:textId="77777777" w:rsidR="004B799C" w:rsidRDefault="004B799C">
      <w:pPr>
        <w:pStyle w:val="BodyText"/>
        <w:spacing w:before="10"/>
        <w:rPr>
          <w:i/>
          <w:sz w:val="20"/>
        </w:rPr>
      </w:pPr>
    </w:p>
    <w:p w14:paraId="14A400F9" w14:textId="77777777" w:rsidR="004B799C" w:rsidRDefault="00CA4AAC">
      <w:pPr>
        <w:pStyle w:val="ListParagraph"/>
        <w:numPr>
          <w:ilvl w:val="0"/>
          <w:numId w:val="5"/>
        </w:numPr>
        <w:tabs>
          <w:tab w:val="left" w:pos="1559"/>
        </w:tabs>
        <w:spacing w:before="1"/>
        <w:ind w:left="1558" w:right="949" w:hanging="600"/>
        <w:jc w:val="both"/>
        <w:rPr>
          <w:sz w:val="24"/>
        </w:rPr>
      </w:pPr>
      <w:r>
        <w:rPr>
          <w:sz w:val="24"/>
        </w:rPr>
        <w:t>The</w:t>
      </w:r>
      <w:r>
        <w:rPr>
          <w:spacing w:val="1"/>
          <w:sz w:val="24"/>
        </w:rPr>
        <w:t xml:space="preserve"> </w:t>
      </w:r>
      <w:r>
        <w:rPr>
          <w:sz w:val="24"/>
        </w:rPr>
        <w:t>transformation</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Union’s</w:t>
      </w:r>
      <w:r>
        <w:rPr>
          <w:spacing w:val="1"/>
          <w:sz w:val="24"/>
        </w:rPr>
        <w:t xml:space="preserve"> </w:t>
      </w:r>
      <w:r>
        <w:rPr>
          <w:sz w:val="24"/>
        </w:rPr>
        <w:t>economy</w:t>
      </w:r>
      <w:r>
        <w:rPr>
          <w:spacing w:val="1"/>
          <w:sz w:val="24"/>
        </w:rPr>
        <w:t xml:space="preserve"> </w:t>
      </w:r>
      <w:r>
        <w:rPr>
          <w:sz w:val="24"/>
        </w:rPr>
        <w:t>in</w:t>
      </w:r>
      <w:r>
        <w:rPr>
          <w:spacing w:val="1"/>
          <w:sz w:val="24"/>
        </w:rPr>
        <w:t xml:space="preserve"> </w:t>
      </w:r>
      <w:r>
        <w:rPr>
          <w:sz w:val="24"/>
        </w:rPr>
        <w:t>line</w:t>
      </w:r>
      <w:r>
        <w:rPr>
          <w:spacing w:val="1"/>
          <w:sz w:val="24"/>
        </w:rPr>
        <w:t xml:space="preserve"> </w:t>
      </w:r>
      <w:r>
        <w:rPr>
          <w:sz w:val="24"/>
        </w:rPr>
        <w:t>with</w:t>
      </w:r>
      <w:r>
        <w:rPr>
          <w:spacing w:val="1"/>
          <w:sz w:val="24"/>
        </w:rPr>
        <w:t xml:space="preserve"> </w:t>
      </w:r>
      <w:r>
        <w:rPr>
          <w:sz w:val="24"/>
        </w:rPr>
        <w:t>the</w:t>
      </w:r>
      <w:r>
        <w:rPr>
          <w:spacing w:val="1"/>
          <w:sz w:val="24"/>
        </w:rPr>
        <w:t xml:space="preserve"> </w:t>
      </w:r>
      <w:r>
        <w:rPr>
          <w:sz w:val="24"/>
        </w:rPr>
        <w:t>Green</w:t>
      </w:r>
      <w:r>
        <w:rPr>
          <w:spacing w:val="61"/>
          <w:sz w:val="24"/>
        </w:rPr>
        <w:t xml:space="preserve"> </w:t>
      </w:r>
      <w:r>
        <w:rPr>
          <w:sz w:val="24"/>
        </w:rPr>
        <w:t>Deal</w:t>
      </w:r>
      <w:r>
        <w:rPr>
          <w:spacing w:val="1"/>
          <w:sz w:val="24"/>
        </w:rPr>
        <w:t xml:space="preserve"> </w:t>
      </w:r>
      <w:r>
        <w:rPr>
          <w:sz w:val="24"/>
        </w:rPr>
        <w:t>Communication is partially financed through levies on electricity consumption. The</w:t>
      </w:r>
      <w:r>
        <w:rPr>
          <w:spacing w:val="1"/>
          <w:sz w:val="24"/>
        </w:rPr>
        <w:t xml:space="preserve"> </w:t>
      </w:r>
      <w:r>
        <w:rPr>
          <w:sz w:val="24"/>
        </w:rPr>
        <w:t>realisation</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Green</w:t>
      </w:r>
      <w:r>
        <w:rPr>
          <w:spacing w:val="1"/>
          <w:sz w:val="24"/>
        </w:rPr>
        <w:t xml:space="preserve"> </w:t>
      </w:r>
      <w:r>
        <w:rPr>
          <w:sz w:val="24"/>
        </w:rPr>
        <w:t>Deal</w:t>
      </w:r>
      <w:r>
        <w:rPr>
          <w:spacing w:val="1"/>
          <w:sz w:val="24"/>
        </w:rPr>
        <w:t xml:space="preserve"> </w:t>
      </w:r>
      <w:r>
        <w:rPr>
          <w:sz w:val="24"/>
        </w:rPr>
        <w:t>requires</w:t>
      </w:r>
      <w:r>
        <w:rPr>
          <w:spacing w:val="1"/>
          <w:sz w:val="24"/>
        </w:rPr>
        <w:t xml:space="preserve"> </w:t>
      </w:r>
      <w:r>
        <w:rPr>
          <w:sz w:val="24"/>
        </w:rPr>
        <w:t>that</w:t>
      </w:r>
      <w:r>
        <w:rPr>
          <w:spacing w:val="1"/>
          <w:sz w:val="24"/>
        </w:rPr>
        <w:t xml:space="preserve"> </w:t>
      </w:r>
      <w:r>
        <w:rPr>
          <w:sz w:val="24"/>
        </w:rPr>
        <w:t>Member</w:t>
      </w:r>
      <w:r>
        <w:rPr>
          <w:spacing w:val="1"/>
          <w:sz w:val="24"/>
        </w:rPr>
        <w:t xml:space="preserve"> </w:t>
      </w:r>
      <w:r>
        <w:rPr>
          <w:sz w:val="24"/>
        </w:rPr>
        <w:t>States</w:t>
      </w:r>
      <w:r>
        <w:rPr>
          <w:spacing w:val="1"/>
          <w:sz w:val="24"/>
        </w:rPr>
        <w:t xml:space="preserve"> </w:t>
      </w:r>
      <w:r>
        <w:rPr>
          <w:sz w:val="24"/>
        </w:rPr>
        <w:t>put</w:t>
      </w:r>
      <w:r>
        <w:rPr>
          <w:spacing w:val="1"/>
          <w:sz w:val="24"/>
        </w:rPr>
        <w:t xml:space="preserve"> </w:t>
      </w:r>
      <w:r>
        <w:rPr>
          <w:sz w:val="24"/>
        </w:rPr>
        <w:t>in</w:t>
      </w:r>
      <w:r>
        <w:rPr>
          <w:spacing w:val="1"/>
          <w:sz w:val="24"/>
        </w:rPr>
        <w:t xml:space="preserve"> </w:t>
      </w:r>
      <w:r>
        <w:rPr>
          <w:sz w:val="24"/>
        </w:rPr>
        <w:t>place</w:t>
      </w:r>
      <w:r>
        <w:rPr>
          <w:spacing w:val="1"/>
          <w:sz w:val="24"/>
        </w:rPr>
        <w:t xml:space="preserve"> </w:t>
      </w:r>
      <w:r>
        <w:rPr>
          <w:sz w:val="24"/>
        </w:rPr>
        <w:t>ambitious</w:t>
      </w:r>
      <w:r>
        <w:rPr>
          <w:spacing w:val="-57"/>
          <w:sz w:val="24"/>
        </w:rPr>
        <w:t xml:space="preserve"> </w:t>
      </w:r>
      <w:r>
        <w:rPr>
          <w:sz w:val="24"/>
        </w:rPr>
        <w:t>decarbonisation policies to significantly reduce Union greenhouse gas emissions by</w:t>
      </w:r>
      <w:r>
        <w:rPr>
          <w:spacing w:val="1"/>
          <w:sz w:val="24"/>
        </w:rPr>
        <w:t xml:space="preserve"> </w:t>
      </w:r>
      <w:r>
        <w:rPr>
          <w:sz w:val="24"/>
        </w:rPr>
        <w:t>2030 and reach climate neutrality by 2050. In this context, it is likely that Member</w:t>
      </w:r>
      <w:r>
        <w:rPr>
          <w:spacing w:val="1"/>
          <w:sz w:val="24"/>
        </w:rPr>
        <w:t xml:space="preserve"> </w:t>
      </w:r>
      <w:r>
        <w:rPr>
          <w:sz w:val="24"/>
        </w:rPr>
        <w:t>States will continue to finance such policies through levies and it is therefore possible</w:t>
      </w:r>
      <w:r>
        <w:rPr>
          <w:spacing w:val="1"/>
          <w:sz w:val="24"/>
        </w:rPr>
        <w:t xml:space="preserve"> </w:t>
      </w:r>
      <w:r>
        <w:rPr>
          <w:sz w:val="24"/>
        </w:rPr>
        <w:t>that those</w:t>
      </w:r>
      <w:r>
        <w:rPr>
          <w:spacing w:val="-1"/>
          <w:sz w:val="24"/>
        </w:rPr>
        <w:t xml:space="preserve"> </w:t>
      </w:r>
      <w:r>
        <w:rPr>
          <w:sz w:val="24"/>
        </w:rPr>
        <w:t>levies may</w:t>
      </w:r>
      <w:r>
        <w:rPr>
          <w:spacing w:val="-5"/>
          <w:sz w:val="24"/>
        </w:rPr>
        <w:t xml:space="preserve"> </w:t>
      </w:r>
      <w:r>
        <w:rPr>
          <w:sz w:val="24"/>
        </w:rPr>
        <w:t>increase.</w:t>
      </w:r>
    </w:p>
    <w:p w14:paraId="72C603EE" w14:textId="77777777" w:rsidR="004B799C" w:rsidRDefault="004B799C">
      <w:pPr>
        <w:jc w:val="both"/>
        <w:rPr>
          <w:sz w:val="24"/>
        </w:rPr>
        <w:sectPr w:rsidR="004B799C">
          <w:pgSz w:w="11910" w:h="16840"/>
          <w:pgMar w:top="1020" w:right="460" w:bottom="1620" w:left="460" w:header="0" w:footer="1426" w:gutter="0"/>
          <w:cols w:space="720"/>
        </w:sectPr>
      </w:pPr>
    </w:p>
    <w:p w14:paraId="3191B97F" w14:textId="77777777" w:rsidR="004B799C" w:rsidRDefault="00CA4AAC">
      <w:pPr>
        <w:pStyle w:val="ListParagraph"/>
        <w:numPr>
          <w:ilvl w:val="0"/>
          <w:numId w:val="5"/>
        </w:numPr>
        <w:tabs>
          <w:tab w:val="left" w:pos="1559"/>
        </w:tabs>
        <w:spacing w:before="72"/>
        <w:ind w:left="1558" w:right="955" w:hanging="600"/>
        <w:jc w:val="both"/>
        <w:rPr>
          <w:sz w:val="24"/>
        </w:rPr>
      </w:pPr>
      <w:bookmarkStart w:id="214" w:name="_bookmark199"/>
      <w:bookmarkEnd w:id="214"/>
      <w:r>
        <w:rPr>
          <w:sz w:val="24"/>
        </w:rPr>
        <w:lastRenderedPageBreak/>
        <w:t>For certain economic sectors which are particularly exposed to international trade and</w:t>
      </w:r>
      <w:r>
        <w:rPr>
          <w:spacing w:val="1"/>
          <w:sz w:val="24"/>
        </w:rPr>
        <w:t xml:space="preserve"> </w:t>
      </w:r>
      <w:r>
        <w:rPr>
          <w:sz w:val="24"/>
        </w:rPr>
        <w:t>rely heavily on electricity for their value creation, the obligation to pay the full amount</w:t>
      </w:r>
      <w:r>
        <w:rPr>
          <w:spacing w:val="1"/>
          <w:sz w:val="24"/>
        </w:rPr>
        <w:t xml:space="preserve"> </w:t>
      </w:r>
      <w:r>
        <w:rPr>
          <w:sz w:val="24"/>
        </w:rPr>
        <w:t>of</w:t>
      </w:r>
      <w:r>
        <w:rPr>
          <w:spacing w:val="29"/>
          <w:sz w:val="24"/>
        </w:rPr>
        <w:t xml:space="preserve"> </w:t>
      </w:r>
      <w:r>
        <w:rPr>
          <w:sz w:val="24"/>
        </w:rPr>
        <w:t>such</w:t>
      </w:r>
      <w:r>
        <w:rPr>
          <w:spacing w:val="32"/>
          <w:sz w:val="24"/>
        </w:rPr>
        <w:t xml:space="preserve"> </w:t>
      </w:r>
      <w:r>
        <w:rPr>
          <w:sz w:val="24"/>
        </w:rPr>
        <w:t>levies</w:t>
      </w:r>
      <w:r>
        <w:rPr>
          <w:spacing w:val="32"/>
          <w:sz w:val="24"/>
        </w:rPr>
        <w:t xml:space="preserve"> </w:t>
      </w:r>
      <w:r>
        <w:rPr>
          <w:sz w:val="24"/>
        </w:rPr>
        <w:t>can</w:t>
      </w:r>
      <w:r>
        <w:rPr>
          <w:spacing w:val="32"/>
          <w:sz w:val="24"/>
        </w:rPr>
        <w:t xml:space="preserve"> </w:t>
      </w:r>
      <w:r>
        <w:rPr>
          <w:sz w:val="24"/>
        </w:rPr>
        <w:t>create</w:t>
      </w:r>
      <w:r>
        <w:rPr>
          <w:spacing w:val="29"/>
          <w:sz w:val="24"/>
        </w:rPr>
        <w:t xml:space="preserve"> </w:t>
      </w:r>
      <w:r>
        <w:rPr>
          <w:sz w:val="24"/>
        </w:rPr>
        <w:t>a</w:t>
      </w:r>
      <w:r>
        <w:rPr>
          <w:spacing w:val="31"/>
          <w:sz w:val="24"/>
        </w:rPr>
        <w:t xml:space="preserve"> </w:t>
      </w:r>
      <w:r>
        <w:rPr>
          <w:sz w:val="24"/>
        </w:rPr>
        <w:t>significant</w:t>
      </w:r>
      <w:r>
        <w:rPr>
          <w:spacing w:val="36"/>
          <w:sz w:val="24"/>
        </w:rPr>
        <w:t xml:space="preserve"> </w:t>
      </w:r>
      <w:r>
        <w:rPr>
          <w:sz w:val="24"/>
        </w:rPr>
        <w:t>additional</w:t>
      </w:r>
      <w:r>
        <w:rPr>
          <w:spacing w:val="30"/>
          <w:sz w:val="24"/>
        </w:rPr>
        <w:t xml:space="preserve"> </w:t>
      </w:r>
      <w:r>
        <w:rPr>
          <w:sz w:val="24"/>
        </w:rPr>
        <w:t>burden.</w:t>
      </w:r>
      <w:r>
        <w:rPr>
          <w:spacing w:val="30"/>
          <w:sz w:val="24"/>
        </w:rPr>
        <w:t xml:space="preserve"> </w:t>
      </w:r>
      <w:r>
        <w:rPr>
          <w:sz w:val="24"/>
        </w:rPr>
        <w:t>This</w:t>
      </w:r>
      <w:r>
        <w:rPr>
          <w:spacing w:val="32"/>
          <w:sz w:val="24"/>
        </w:rPr>
        <w:t xml:space="preserve"> </w:t>
      </w:r>
      <w:r>
        <w:rPr>
          <w:sz w:val="24"/>
        </w:rPr>
        <w:t>burden</w:t>
      </w:r>
      <w:r>
        <w:rPr>
          <w:spacing w:val="33"/>
          <w:sz w:val="24"/>
        </w:rPr>
        <w:t xml:space="preserve"> </w:t>
      </w:r>
      <w:r>
        <w:rPr>
          <w:sz w:val="24"/>
        </w:rPr>
        <w:t>can</w:t>
      </w:r>
      <w:r>
        <w:rPr>
          <w:spacing w:val="31"/>
          <w:sz w:val="24"/>
        </w:rPr>
        <w:t xml:space="preserve"> </w:t>
      </w:r>
      <w:r>
        <w:rPr>
          <w:sz w:val="24"/>
        </w:rPr>
        <w:t>heighten</w:t>
      </w:r>
      <w:r>
        <w:rPr>
          <w:spacing w:val="32"/>
          <w:sz w:val="24"/>
        </w:rPr>
        <w:t xml:space="preserve"> </w:t>
      </w:r>
      <w:r>
        <w:rPr>
          <w:sz w:val="24"/>
        </w:rPr>
        <w:t>a</w:t>
      </w:r>
      <w:r>
        <w:rPr>
          <w:spacing w:val="-58"/>
          <w:sz w:val="24"/>
        </w:rPr>
        <w:t xml:space="preserve"> </w:t>
      </w:r>
      <w:r>
        <w:rPr>
          <w:sz w:val="24"/>
        </w:rPr>
        <w:t>risk of activities in these sectors moving outside the European Union to locations where</w:t>
      </w:r>
      <w:r>
        <w:rPr>
          <w:spacing w:val="-57"/>
          <w:sz w:val="24"/>
        </w:rPr>
        <w:t xml:space="preserve"> </w:t>
      </w:r>
      <w:r>
        <w:rPr>
          <w:sz w:val="24"/>
        </w:rPr>
        <w:t>environmental disciplines are absent or less ambitious. In addition, such levies increase</w:t>
      </w:r>
      <w:r>
        <w:rPr>
          <w:spacing w:val="1"/>
          <w:sz w:val="24"/>
        </w:rPr>
        <w:t xml:space="preserve"> </w:t>
      </w:r>
      <w:r>
        <w:rPr>
          <w:sz w:val="24"/>
        </w:rPr>
        <w:t>the</w:t>
      </w:r>
      <w:r>
        <w:rPr>
          <w:spacing w:val="1"/>
          <w:sz w:val="24"/>
        </w:rPr>
        <w:t xml:space="preserve"> </w:t>
      </w:r>
      <w:r>
        <w:rPr>
          <w:sz w:val="24"/>
        </w:rPr>
        <w:t>cost</w:t>
      </w:r>
      <w:r>
        <w:rPr>
          <w:spacing w:val="1"/>
          <w:sz w:val="24"/>
        </w:rPr>
        <w:t xml:space="preserve"> </w:t>
      </w:r>
      <w:r>
        <w:rPr>
          <w:sz w:val="24"/>
        </w:rPr>
        <w:t>of</w:t>
      </w:r>
      <w:r>
        <w:rPr>
          <w:spacing w:val="1"/>
          <w:sz w:val="24"/>
        </w:rPr>
        <w:t xml:space="preserve"> </w:t>
      </w:r>
      <w:r>
        <w:rPr>
          <w:sz w:val="24"/>
        </w:rPr>
        <w:t>electricity compared</w:t>
      </w:r>
      <w:r>
        <w:rPr>
          <w:spacing w:val="1"/>
          <w:sz w:val="24"/>
        </w:rPr>
        <w:t xml:space="preserve"> </w:t>
      </w:r>
      <w:r>
        <w:rPr>
          <w:sz w:val="24"/>
        </w:rPr>
        <w:t>to</w:t>
      </w:r>
      <w:r>
        <w:rPr>
          <w:spacing w:val="1"/>
          <w:sz w:val="24"/>
        </w:rPr>
        <w:t xml:space="preserve"> </w:t>
      </w:r>
      <w:r>
        <w:rPr>
          <w:sz w:val="24"/>
        </w:rPr>
        <w:t>the</w:t>
      </w:r>
      <w:r>
        <w:rPr>
          <w:spacing w:val="1"/>
          <w:sz w:val="24"/>
        </w:rPr>
        <w:t xml:space="preserve"> </w:t>
      </w:r>
      <w:r>
        <w:rPr>
          <w:sz w:val="24"/>
        </w:rPr>
        <w:t>cost</w:t>
      </w:r>
      <w:r>
        <w:rPr>
          <w:spacing w:val="1"/>
          <w:sz w:val="24"/>
        </w:rPr>
        <w:t xml:space="preserve"> </w:t>
      </w:r>
      <w:r>
        <w:rPr>
          <w:sz w:val="24"/>
        </w:rPr>
        <w:t>of</w:t>
      </w:r>
      <w:r>
        <w:rPr>
          <w:spacing w:val="1"/>
          <w:sz w:val="24"/>
        </w:rPr>
        <w:t xml:space="preserve"> </w:t>
      </w:r>
      <w:r>
        <w:rPr>
          <w:sz w:val="24"/>
        </w:rPr>
        <w:t>direct</w:t>
      </w:r>
      <w:r>
        <w:rPr>
          <w:spacing w:val="1"/>
          <w:sz w:val="24"/>
        </w:rPr>
        <w:t xml:space="preserve"> </w:t>
      </w:r>
      <w:r>
        <w:rPr>
          <w:sz w:val="24"/>
        </w:rPr>
        <w:t>emissions</w:t>
      </w:r>
      <w:r>
        <w:rPr>
          <w:spacing w:val="1"/>
          <w:sz w:val="24"/>
        </w:rPr>
        <w:t xml:space="preserve"> </w:t>
      </w:r>
      <w:r>
        <w:rPr>
          <w:sz w:val="24"/>
        </w:rPr>
        <w:t>and</w:t>
      </w:r>
      <w:r>
        <w:rPr>
          <w:spacing w:val="1"/>
          <w:sz w:val="24"/>
        </w:rPr>
        <w:t xml:space="preserve"> </w:t>
      </w:r>
      <w:r>
        <w:rPr>
          <w:sz w:val="24"/>
        </w:rPr>
        <w:t>can</w:t>
      </w:r>
      <w:r>
        <w:rPr>
          <w:spacing w:val="1"/>
          <w:sz w:val="24"/>
        </w:rPr>
        <w:t xml:space="preserve"> </w:t>
      </w:r>
      <w:r>
        <w:rPr>
          <w:sz w:val="24"/>
        </w:rPr>
        <w:t>therefore</w:t>
      </w:r>
      <w:r>
        <w:rPr>
          <w:spacing w:val="1"/>
          <w:sz w:val="24"/>
        </w:rPr>
        <w:t xml:space="preserve"> </w:t>
      </w:r>
      <w:r>
        <w:rPr>
          <w:sz w:val="24"/>
        </w:rPr>
        <w:t>discourage the electrification of production processes, which is central to the successful</w:t>
      </w:r>
      <w:r>
        <w:rPr>
          <w:spacing w:val="1"/>
          <w:sz w:val="24"/>
        </w:rPr>
        <w:t xml:space="preserve"> </w:t>
      </w:r>
      <w:r>
        <w:rPr>
          <w:sz w:val="24"/>
        </w:rPr>
        <w:t>decarbonisation of the Union economy. To mitigate those risks, Member States can</w:t>
      </w:r>
      <w:r>
        <w:rPr>
          <w:spacing w:val="1"/>
          <w:sz w:val="24"/>
        </w:rPr>
        <w:t xml:space="preserve"> </w:t>
      </w:r>
      <w:r>
        <w:rPr>
          <w:sz w:val="24"/>
        </w:rPr>
        <w:t>grant</w:t>
      </w:r>
      <w:r>
        <w:rPr>
          <w:spacing w:val="1"/>
          <w:sz w:val="24"/>
        </w:rPr>
        <w:t xml:space="preserve"> </w:t>
      </w:r>
      <w:r>
        <w:rPr>
          <w:sz w:val="24"/>
        </w:rPr>
        <w:t>reductions</w:t>
      </w:r>
      <w:r>
        <w:rPr>
          <w:spacing w:val="1"/>
          <w:sz w:val="24"/>
        </w:rPr>
        <w:t xml:space="preserve"> </w:t>
      </w:r>
      <w:r>
        <w:rPr>
          <w:sz w:val="24"/>
        </w:rPr>
        <w:t>from</w:t>
      </w:r>
      <w:r>
        <w:rPr>
          <w:spacing w:val="1"/>
          <w:sz w:val="24"/>
        </w:rPr>
        <w:t xml:space="preserve"> </w:t>
      </w:r>
      <w:r>
        <w:rPr>
          <w:sz w:val="24"/>
        </w:rPr>
        <w:t>such</w:t>
      </w:r>
      <w:r>
        <w:rPr>
          <w:spacing w:val="1"/>
          <w:sz w:val="24"/>
        </w:rPr>
        <w:t xml:space="preserve"> </w:t>
      </w:r>
      <w:r>
        <w:rPr>
          <w:sz w:val="24"/>
        </w:rPr>
        <w:t>levies</w:t>
      </w:r>
      <w:r>
        <w:rPr>
          <w:spacing w:val="1"/>
          <w:sz w:val="24"/>
        </w:rPr>
        <w:t xml:space="preserve"> </w:t>
      </w:r>
      <w:r>
        <w:rPr>
          <w:sz w:val="24"/>
        </w:rPr>
        <w:t>for</w:t>
      </w:r>
      <w:r>
        <w:rPr>
          <w:spacing w:val="1"/>
          <w:sz w:val="24"/>
        </w:rPr>
        <w:t xml:space="preserve"> </w:t>
      </w:r>
      <w:r>
        <w:rPr>
          <w:sz w:val="24"/>
        </w:rPr>
        <w:t>companies</w:t>
      </w:r>
      <w:r>
        <w:rPr>
          <w:spacing w:val="1"/>
          <w:sz w:val="24"/>
        </w:rPr>
        <w:t xml:space="preserve"> </w:t>
      </w:r>
      <w:r>
        <w:rPr>
          <w:sz w:val="24"/>
        </w:rPr>
        <w:t>active</w:t>
      </w:r>
      <w:r>
        <w:rPr>
          <w:spacing w:val="1"/>
          <w:sz w:val="24"/>
        </w:rPr>
        <w:t xml:space="preserve"> </w:t>
      </w:r>
      <w:r>
        <w:rPr>
          <w:sz w:val="24"/>
        </w:rPr>
        <w:t>in</w:t>
      </w:r>
      <w:r>
        <w:rPr>
          <w:spacing w:val="1"/>
          <w:sz w:val="24"/>
        </w:rPr>
        <w:t xml:space="preserve"> </w:t>
      </w:r>
      <w:r>
        <w:rPr>
          <w:sz w:val="24"/>
        </w:rPr>
        <w:t>the</w:t>
      </w:r>
      <w:r>
        <w:rPr>
          <w:spacing w:val="1"/>
          <w:sz w:val="24"/>
        </w:rPr>
        <w:t xml:space="preserve"> </w:t>
      </w:r>
      <w:r>
        <w:rPr>
          <w:sz w:val="24"/>
        </w:rPr>
        <w:t>economic</w:t>
      </w:r>
      <w:r>
        <w:rPr>
          <w:spacing w:val="1"/>
          <w:sz w:val="24"/>
        </w:rPr>
        <w:t xml:space="preserve"> </w:t>
      </w:r>
      <w:r>
        <w:rPr>
          <w:sz w:val="24"/>
        </w:rPr>
        <w:t>sectors</w:t>
      </w:r>
      <w:r>
        <w:rPr>
          <w:spacing w:val="1"/>
          <w:sz w:val="24"/>
        </w:rPr>
        <w:t xml:space="preserve"> </w:t>
      </w:r>
      <w:r>
        <w:rPr>
          <w:sz w:val="24"/>
        </w:rPr>
        <w:t>concerned.</w:t>
      </w:r>
    </w:p>
    <w:p w14:paraId="3E8616AD" w14:textId="77777777" w:rsidR="004B799C" w:rsidRDefault="004B799C">
      <w:pPr>
        <w:pStyle w:val="BodyText"/>
        <w:spacing w:before="10"/>
        <w:rPr>
          <w:sz w:val="20"/>
        </w:rPr>
      </w:pPr>
    </w:p>
    <w:p w14:paraId="3920C703" w14:textId="77777777" w:rsidR="004B799C" w:rsidRDefault="00CA4AAC">
      <w:pPr>
        <w:pStyle w:val="ListParagraph"/>
        <w:numPr>
          <w:ilvl w:val="0"/>
          <w:numId w:val="5"/>
        </w:numPr>
        <w:tabs>
          <w:tab w:val="left" w:pos="1559"/>
        </w:tabs>
        <w:ind w:left="1558" w:right="955" w:hanging="600"/>
        <w:jc w:val="both"/>
        <w:rPr>
          <w:sz w:val="24"/>
        </w:rPr>
      </w:pPr>
      <w:r>
        <w:rPr>
          <w:sz w:val="24"/>
        </w:rPr>
        <w:t>This Section sets out the criteria which the Commission will apply when assessing the</w:t>
      </w:r>
      <w:r>
        <w:rPr>
          <w:spacing w:val="1"/>
          <w:sz w:val="24"/>
        </w:rPr>
        <w:t xml:space="preserve"> </w:t>
      </w:r>
      <w:r>
        <w:rPr>
          <w:sz w:val="24"/>
        </w:rPr>
        <w:t>development</w:t>
      </w:r>
      <w:r>
        <w:rPr>
          <w:spacing w:val="1"/>
          <w:sz w:val="24"/>
        </w:rPr>
        <w:t xml:space="preserve"> </w:t>
      </w:r>
      <w:r>
        <w:rPr>
          <w:sz w:val="24"/>
        </w:rPr>
        <w:t>of</w:t>
      </w:r>
      <w:r>
        <w:rPr>
          <w:spacing w:val="1"/>
          <w:sz w:val="24"/>
        </w:rPr>
        <w:t xml:space="preserve"> </w:t>
      </w:r>
      <w:r>
        <w:rPr>
          <w:sz w:val="24"/>
        </w:rPr>
        <w:t>an</w:t>
      </w:r>
      <w:r>
        <w:rPr>
          <w:spacing w:val="1"/>
          <w:sz w:val="24"/>
        </w:rPr>
        <w:t xml:space="preserve"> </w:t>
      </w:r>
      <w:r>
        <w:rPr>
          <w:sz w:val="24"/>
        </w:rPr>
        <w:t>economic</w:t>
      </w:r>
      <w:r>
        <w:rPr>
          <w:spacing w:val="1"/>
          <w:sz w:val="24"/>
        </w:rPr>
        <w:t xml:space="preserve"> </w:t>
      </w:r>
      <w:r>
        <w:rPr>
          <w:sz w:val="24"/>
        </w:rPr>
        <w:t>activity,</w:t>
      </w:r>
      <w:r>
        <w:rPr>
          <w:spacing w:val="1"/>
          <w:sz w:val="24"/>
        </w:rPr>
        <w:t xml:space="preserve"> </w:t>
      </w:r>
      <w:r>
        <w:rPr>
          <w:sz w:val="24"/>
        </w:rPr>
        <w:t>incentive</w:t>
      </w:r>
      <w:r>
        <w:rPr>
          <w:spacing w:val="1"/>
          <w:sz w:val="24"/>
        </w:rPr>
        <w:t xml:space="preserve"> </w:t>
      </w:r>
      <w:r>
        <w:rPr>
          <w:sz w:val="24"/>
        </w:rPr>
        <w:t>effect,</w:t>
      </w:r>
      <w:r>
        <w:rPr>
          <w:spacing w:val="1"/>
          <w:sz w:val="24"/>
        </w:rPr>
        <w:t xml:space="preserve"> </w:t>
      </w:r>
      <w:r>
        <w:rPr>
          <w:sz w:val="24"/>
        </w:rPr>
        <w:t>necessity,</w:t>
      </w:r>
      <w:r>
        <w:rPr>
          <w:spacing w:val="1"/>
          <w:sz w:val="24"/>
        </w:rPr>
        <w:t xml:space="preserve"> </w:t>
      </w:r>
      <w:r>
        <w:rPr>
          <w:sz w:val="24"/>
        </w:rPr>
        <w:t>appropriateness,</w:t>
      </w:r>
      <w:r>
        <w:rPr>
          <w:spacing w:val="1"/>
          <w:sz w:val="24"/>
        </w:rPr>
        <w:t xml:space="preserve"> </w:t>
      </w:r>
      <w:r>
        <w:rPr>
          <w:sz w:val="24"/>
        </w:rPr>
        <w:t>proportionality and competition impacts of reductions in electricity levies for certain</w:t>
      </w:r>
      <w:r>
        <w:rPr>
          <w:spacing w:val="1"/>
          <w:sz w:val="24"/>
        </w:rPr>
        <w:t xml:space="preserve"> </w:t>
      </w:r>
      <w:r>
        <w:rPr>
          <w:sz w:val="24"/>
        </w:rPr>
        <w:t>energy-intensive users. The compatibility criteria in Chapter 3 apply only for those</w:t>
      </w:r>
      <w:r>
        <w:rPr>
          <w:spacing w:val="1"/>
          <w:sz w:val="24"/>
        </w:rPr>
        <w:t xml:space="preserve"> </w:t>
      </w:r>
      <w:r>
        <w:rPr>
          <w:sz w:val="24"/>
        </w:rPr>
        <w:t>criteria</w:t>
      </w:r>
      <w:r>
        <w:rPr>
          <w:spacing w:val="-3"/>
          <w:sz w:val="24"/>
        </w:rPr>
        <w:t xml:space="preserve"> </w:t>
      </w:r>
      <w:r>
        <w:rPr>
          <w:sz w:val="24"/>
        </w:rPr>
        <w:t>for which there</w:t>
      </w:r>
      <w:r>
        <w:rPr>
          <w:spacing w:val="-2"/>
          <w:sz w:val="24"/>
        </w:rPr>
        <w:t xml:space="preserve"> </w:t>
      </w:r>
      <w:r>
        <w:rPr>
          <w:sz w:val="24"/>
        </w:rPr>
        <w:t>are</w:t>
      </w:r>
      <w:r>
        <w:rPr>
          <w:spacing w:val="-1"/>
          <w:sz w:val="24"/>
        </w:rPr>
        <w:t xml:space="preserve"> </w:t>
      </w:r>
      <w:r>
        <w:rPr>
          <w:sz w:val="24"/>
        </w:rPr>
        <w:t>no specific</w:t>
      </w:r>
      <w:r>
        <w:rPr>
          <w:spacing w:val="1"/>
          <w:sz w:val="24"/>
        </w:rPr>
        <w:t xml:space="preserve"> </w:t>
      </w:r>
      <w:r>
        <w:rPr>
          <w:sz w:val="24"/>
        </w:rPr>
        <w:t>rules in this Section.</w:t>
      </w:r>
    </w:p>
    <w:p w14:paraId="397F819A" w14:textId="77777777" w:rsidR="004B799C" w:rsidRDefault="004B799C">
      <w:pPr>
        <w:pStyle w:val="BodyText"/>
        <w:spacing w:before="11"/>
        <w:rPr>
          <w:sz w:val="20"/>
        </w:rPr>
      </w:pPr>
    </w:p>
    <w:p w14:paraId="6B9BBDAB" w14:textId="77777777" w:rsidR="004B799C" w:rsidRDefault="00CA4AAC" w:rsidP="679E82D1">
      <w:pPr>
        <w:pStyle w:val="ListParagraph"/>
        <w:numPr>
          <w:ilvl w:val="0"/>
          <w:numId w:val="5"/>
        </w:numPr>
        <w:tabs>
          <w:tab w:val="left" w:pos="1559"/>
        </w:tabs>
        <w:ind w:left="1558" w:right="954" w:hanging="600"/>
        <w:jc w:val="both"/>
        <w:rPr>
          <w:sz w:val="24"/>
          <w:szCs w:val="24"/>
        </w:rPr>
      </w:pPr>
      <w:r w:rsidRPr="679E82D1">
        <w:rPr>
          <w:sz w:val="24"/>
          <w:szCs w:val="24"/>
        </w:rPr>
        <w:t>The Commission has used appropriate measures to identify those sectors which find</w:t>
      </w:r>
      <w:r w:rsidRPr="679E82D1">
        <w:rPr>
          <w:spacing w:val="1"/>
          <w:sz w:val="24"/>
          <w:szCs w:val="24"/>
        </w:rPr>
        <w:t xml:space="preserve"> </w:t>
      </w:r>
      <w:r w:rsidRPr="679E82D1">
        <w:rPr>
          <w:sz w:val="24"/>
          <w:szCs w:val="24"/>
        </w:rPr>
        <w:t>themselves</w:t>
      </w:r>
      <w:r w:rsidRPr="679E82D1">
        <w:rPr>
          <w:spacing w:val="1"/>
          <w:sz w:val="24"/>
          <w:szCs w:val="24"/>
        </w:rPr>
        <w:t xml:space="preserve"> </w:t>
      </w:r>
      <w:r w:rsidRPr="679E82D1">
        <w:rPr>
          <w:sz w:val="24"/>
          <w:szCs w:val="24"/>
        </w:rPr>
        <w:t>particularly</w:t>
      </w:r>
      <w:r w:rsidRPr="679E82D1">
        <w:rPr>
          <w:spacing w:val="1"/>
          <w:sz w:val="24"/>
          <w:szCs w:val="24"/>
        </w:rPr>
        <w:t xml:space="preserve"> </w:t>
      </w:r>
      <w:r w:rsidRPr="679E82D1">
        <w:rPr>
          <w:sz w:val="24"/>
          <w:szCs w:val="24"/>
        </w:rPr>
        <w:t>exposed</w:t>
      </w:r>
      <w:r w:rsidRPr="679E82D1">
        <w:rPr>
          <w:spacing w:val="1"/>
          <w:sz w:val="24"/>
          <w:szCs w:val="24"/>
        </w:rPr>
        <w:t xml:space="preserve"> </w:t>
      </w:r>
      <w:r w:rsidRPr="679E82D1">
        <w:rPr>
          <w:sz w:val="24"/>
          <w:szCs w:val="24"/>
        </w:rPr>
        <w:t>to</w:t>
      </w:r>
      <w:r w:rsidRPr="679E82D1">
        <w:rPr>
          <w:spacing w:val="1"/>
          <w:sz w:val="24"/>
          <w:szCs w:val="24"/>
        </w:rPr>
        <w:t xml:space="preserve"> </w:t>
      </w:r>
      <w:r w:rsidRPr="679E82D1">
        <w:rPr>
          <w:sz w:val="24"/>
          <w:szCs w:val="24"/>
        </w:rPr>
        <w:t>the</w:t>
      </w:r>
      <w:r w:rsidRPr="679E82D1">
        <w:rPr>
          <w:spacing w:val="1"/>
          <w:sz w:val="24"/>
          <w:szCs w:val="24"/>
        </w:rPr>
        <w:t xml:space="preserve"> </w:t>
      </w:r>
      <w:r w:rsidRPr="679E82D1">
        <w:rPr>
          <w:sz w:val="24"/>
          <w:szCs w:val="24"/>
        </w:rPr>
        <w:t>risks</w:t>
      </w:r>
      <w:r w:rsidRPr="679E82D1">
        <w:rPr>
          <w:spacing w:val="1"/>
          <w:sz w:val="24"/>
          <w:szCs w:val="24"/>
        </w:rPr>
        <w:t xml:space="preserve"> </w:t>
      </w:r>
      <w:r w:rsidRPr="679E82D1">
        <w:rPr>
          <w:sz w:val="24"/>
          <w:szCs w:val="24"/>
        </w:rPr>
        <w:t>mentioned</w:t>
      </w:r>
      <w:r w:rsidRPr="679E82D1">
        <w:rPr>
          <w:spacing w:val="1"/>
          <w:sz w:val="24"/>
          <w:szCs w:val="24"/>
        </w:rPr>
        <w:t xml:space="preserve"> </w:t>
      </w:r>
      <w:r w:rsidRPr="679E82D1">
        <w:rPr>
          <w:sz w:val="24"/>
          <w:szCs w:val="24"/>
        </w:rPr>
        <w:t>in</w:t>
      </w:r>
      <w:r w:rsidRPr="679E82D1">
        <w:rPr>
          <w:spacing w:val="1"/>
          <w:sz w:val="24"/>
          <w:szCs w:val="24"/>
        </w:rPr>
        <w:t xml:space="preserve"> </w:t>
      </w:r>
      <w:r w:rsidRPr="679E82D1">
        <w:rPr>
          <w:sz w:val="24"/>
          <w:szCs w:val="24"/>
        </w:rPr>
        <w:t>point</w:t>
      </w:r>
      <w:r w:rsidRPr="679E82D1">
        <w:rPr>
          <w:spacing w:val="1"/>
          <w:sz w:val="24"/>
          <w:szCs w:val="24"/>
        </w:rPr>
        <w:t xml:space="preserve"> </w:t>
      </w:r>
      <w:hyperlink w:anchor="_bookmark199" w:history="1">
        <w:r w:rsidRPr="679E82D1">
          <w:rPr>
            <w:sz w:val="24"/>
            <w:szCs w:val="24"/>
          </w:rPr>
          <w:t>351</w:t>
        </w:r>
      </w:hyperlink>
      <w:r w:rsidRPr="679E82D1">
        <w:rPr>
          <w:spacing w:val="1"/>
          <w:sz w:val="24"/>
          <w:szCs w:val="24"/>
        </w:rPr>
        <w:t xml:space="preserve"> </w:t>
      </w:r>
      <w:r w:rsidRPr="679E82D1">
        <w:rPr>
          <w:sz w:val="24"/>
          <w:szCs w:val="24"/>
        </w:rPr>
        <w:t>and</w:t>
      </w:r>
      <w:r w:rsidRPr="679E82D1">
        <w:rPr>
          <w:spacing w:val="1"/>
          <w:sz w:val="24"/>
          <w:szCs w:val="24"/>
        </w:rPr>
        <w:t xml:space="preserve"> </w:t>
      </w:r>
      <w:r w:rsidRPr="679E82D1">
        <w:rPr>
          <w:sz w:val="24"/>
          <w:szCs w:val="24"/>
        </w:rPr>
        <w:t>it</w:t>
      </w:r>
      <w:r w:rsidRPr="679E82D1">
        <w:rPr>
          <w:spacing w:val="1"/>
          <w:sz w:val="24"/>
          <w:szCs w:val="24"/>
        </w:rPr>
        <w:t xml:space="preserve"> </w:t>
      </w:r>
      <w:r w:rsidRPr="679E82D1">
        <w:rPr>
          <w:sz w:val="24"/>
          <w:szCs w:val="24"/>
        </w:rPr>
        <w:t>has</w:t>
      </w:r>
      <w:r w:rsidRPr="679E82D1">
        <w:rPr>
          <w:spacing w:val="1"/>
          <w:sz w:val="24"/>
          <w:szCs w:val="24"/>
        </w:rPr>
        <w:t xml:space="preserve"> </w:t>
      </w:r>
      <w:r w:rsidRPr="679E82D1">
        <w:rPr>
          <w:sz w:val="24"/>
          <w:szCs w:val="24"/>
        </w:rPr>
        <w:t>introduced proportionality requirements taking into consideration that, if the reduced</w:t>
      </w:r>
      <w:r w:rsidRPr="679E82D1">
        <w:rPr>
          <w:spacing w:val="1"/>
          <w:sz w:val="24"/>
          <w:szCs w:val="24"/>
        </w:rPr>
        <w:t xml:space="preserve"> </w:t>
      </w:r>
      <w:r w:rsidRPr="679E82D1">
        <w:rPr>
          <w:sz w:val="24"/>
          <w:szCs w:val="24"/>
        </w:rPr>
        <w:t>levies are too high or awarded to too many electricity consumers, the overall funding of</w:t>
      </w:r>
      <w:r w:rsidRPr="679E82D1">
        <w:rPr>
          <w:spacing w:val="1"/>
          <w:sz w:val="24"/>
          <w:szCs w:val="24"/>
        </w:rPr>
        <w:t xml:space="preserve"> </w:t>
      </w:r>
      <w:r w:rsidRPr="679E82D1">
        <w:rPr>
          <w:sz w:val="24"/>
          <w:szCs w:val="24"/>
        </w:rPr>
        <w:t>support</w:t>
      </w:r>
      <w:r w:rsidRPr="679E82D1">
        <w:rPr>
          <w:spacing w:val="1"/>
          <w:sz w:val="24"/>
          <w:szCs w:val="24"/>
        </w:rPr>
        <w:t xml:space="preserve"> </w:t>
      </w:r>
      <w:r w:rsidRPr="679E82D1">
        <w:rPr>
          <w:sz w:val="24"/>
          <w:szCs w:val="24"/>
        </w:rPr>
        <w:t>to</w:t>
      </w:r>
      <w:r w:rsidRPr="679E82D1">
        <w:rPr>
          <w:spacing w:val="1"/>
          <w:sz w:val="24"/>
          <w:szCs w:val="24"/>
        </w:rPr>
        <w:t xml:space="preserve"> </w:t>
      </w:r>
      <w:r w:rsidRPr="679E82D1">
        <w:rPr>
          <w:sz w:val="24"/>
          <w:szCs w:val="24"/>
        </w:rPr>
        <w:t>energy</w:t>
      </w:r>
      <w:r w:rsidRPr="679E82D1">
        <w:rPr>
          <w:spacing w:val="1"/>
          <w:sz w:val="24"/>
          <w:szCs w:val="24"/>
        </w:rPr>
        <w:t xml:space="preserve"> </w:t>
      </w:r>
      <w:r w:rsidRPr="679E82D1">
        <w:rPr>
          <w:sz w:val="24"/>
          <w:szCs w:val="24"/>
        </w:rPr>
        <w:t>from</w:t>
      </w:r>
      <w:r w:rsidRPr="679E82D1">
        <w:rPr>
          <w:spacing w:val="1"/>
          <w:sz w:val="24"/>
          <w:szCs w:val="24"/>
        </w:rPr>
        <w:t xml:space="preserve"> </w:t>
      </w:r>
      <w:r w:rsidRPr="679E82D1">
        <w:rPr>
          <w:sz w:val="24"/>
          <w:szCs w:val="24"/>
        </w:rPr>
        <w:t>renewable</w:t>
      </w:r>
      <w:r w:rsidRPr="679E82D1">
        <w:rPr>
          <w:spacing w:val="1"/>
          <w:sz w:val="24"/>
          <w:szCs w:val="24"/>
        </w:rPr>
        <w:t xml:space="preserve"> </w:t>
      </w:r>
      <w:r w:rsidRPr="679E82D1">
        <w:rPr>
          <w:sz w:val="24"/>
          <w:szCs w:val="24"/>
        </w:rPr>
        <w:t>sources</w:t>
      </w:r>
      <w:r w:rsidRPr="679E82D1">
        <w:rPr>
          <w:spacing w:val="1"/>
          <w:sz w:val="24"/>
          <w:szCs w:val="24"/>
        </w:rPr>
        <w:t xml:space="preserve"> </w:t>
      </w:r>
      <w:r w:rsidRPr="679E82D1">
        <w:rPr>
          <w:sz w:val="24"/>
          <w:szCs w:val="24"/>
        </w:rPr>
        <w:t>might</w:t>
      </w:r>
      <w:r w:rsidRPr="679E82D1">
        <w:rPr>
          <w:spacing w:val="1"/>
          <w:sz w:val="24"/>
          <w:szCs w:val="24"/>
        </w:rPr>
        <w:t xml:space="preserve"> </w:t>
      </w:r>
      <w:r w:rsidRPr="679E82D1">
        <w:rPr>
          <w:sz w:val="24"/>
          <w:szCs w:val="24"/>
        </w:rPr>
        <w:t>be</w:t>
      </w:r>
      <w:r w:rsidRPr="679E82D1">
        <w:rPr>
          <w:spacing w:val="1"/>
          <w:sz w:val="24"/>
          <w:szCs w:val="24"/>
        </w:rPr>
        <w:t xml:space="preserve"> </w:t>
      </w:r>
      <w:r w:rsidRPr="679E82D1">
        <w:rPr>
          <w:sz w:val="24"/>
          <w:szCs w:val="24"/>
        </w:rPr>
        <w:t>threatened</w:t>
      </w:r>
      <w:r w:rsidRPr="679E82D1">
        <w:rPr>
          <w:spacing w:val="1"/>
          <w:sz w:val="24"/>
          <w:szCs w:val="24"/>
        </w:rPr>
        <w:t xml:space="preserve"> </w:t>
      </w:r>
      <w:r w:rsidRPr="679E82D1">
        <w:rPr>
          <w:sz w:val="24"/>
          <w:szCs w:val="24"/>
        </w:rPr>
        <w:t>and</w:t>
      </w:r>
      <w:r w:rsidRPr="679E82D1">
        <w:rPr>
          <w:spacing w:val="1"/>
          <w:sz w:val="24"/>
          <w:szCs w:val="24"/>
        </w:rPr>
        <w:t xml:space="preserve"> </w:t>
      </w:r>
      <w:r w:rsidRPr="679E82D1">
        <w:rPr>
          <w:sz w:val="24"/>
          <w:szCs w:val="24"/>
        </w:rPr>
        <w:t>distortions</w:t>
      </w:r>
      <w:r w:rsidRPr="679E82D1">
        <w:rPr>
          <w:spacing w:val="1"/>
          <w:sz w:val="24"/>
          <w:szCs w:val="24"/>
        </w:rPr>
        <w:t xml:space="preserve"> </w:t>
      </w:r>
      <w:r w:rsidRPr="679E82D1">
        <w:rPr>
          <w:sz w:val="24"/>
          <w:szCs w:val="24"/>
        </w:rPr>
        <w:t>of</w:t>
      </w:r>
      <w:r w:rsidRPr="679E82D1">
        <w:rPr>
          <w:spacing w:val="1"/>
          <w:sz w:val="24"/>
          <w:szCs w:val="24"/>
        </w:rPr>
        <w:t xml:space="preserve"> </w:t>
      </w:r>
      <w:r w:rsidRPr="679E82D1">
        <w:rPr>
          <w:sz w:val="24"/>
          <w:szCs w:val="24"/>
        </w:rPr>
        <w:t>competition</w:t>
      </w:r>
      <w:r w:rsidRPr="679E82D1">
        <w:rPr>
          <w:spacing w:val="-1"/>
          <w:sz w:val="24"/>
          <w:szCs w:val="24"/>
        </w:rPr>
        <w:t xml:space="preserve"> </w:t>
      </w:r>
      <w:r w:rsidRPr="679E82D1">
        <w:rPr>
          <w:sz w:val="24"/>
          <w:szCs w:val="24"/>
        </w:rPr>
        <w:t>and trade</w:t>
      </w:r>
      <w:r w:rsidRPr="679E82D1">
        <w:rPr>
          <w:spacing w:val="-1"/>
          <w:sz w:val="24"/>
          <w:szCs w:val="24"/>
        </w:rPr>
        <w:t xml:space="preserve"> </w:t>
      </w:r>
      <w:r w:rsidRPr="679E82D1">
        <w:rPr>
          <w:sz w:val="24"/>
          <w:szCs w:val="24"/>
        </w:rPr>
        <w:t>may</w:t>
      </w:r>
      <w:r w:rsidRPr="679E82D1">
        <w:rPr>
          <w:spacing w:val="-3"/>
          <w:sz w:val="24"/>
          <w:szCs w:val="24"/>
        </w:rPr>
        <w:t xml:space="preserve"> </w:t>
      </w:r>
      <w:r w:rsidRPr="679E82D1">
        <w:rPr>
          <w:sz w:val="24"/>
          <w:szCs w:val="24"/>
        </w:rPr>
        <w:t>be</w:t>
      </w:r>
      <w:r w:rsidRPr="679E82D1">
        <w:rPr>
          <w:spacing w:val="-1"/>
          <w:sz w:val="24"/>
          <w:szCs w:val="24"/>
        </w:rPr>
        <w:t xml:space="preserve"> </w:t>
      </w:r>
      <w:r w:rsidRPr="679E82D1">
        <w:rPr>
          <w:sz w:val="24"/>
          <w:szCs w:val="24"/>
        </w:rPr>
        <w:t>particularly</w:t>
      </w:r>
      <w:r w:rsidRPr="679E82D1">
        <w:rPr>
          <w:spacing w:val="-5"/>
          <w:sz w:val="24"/>
          <w:szCs w:val="24"/>
        </w:rPr>
        <w:t xml:space="preserve"> </w:t>
      </w:r>
      <w:r w:rsidRPr="679E82D1">
        <w:rPr>
          <w:sz w:val="24"/>
          <w:szCs w:val="24"/>
        </w:rPr>
        <w:t>high.</w:t>
      </w:r>
    </w:p>
    <w:p w14:paraId="50C84953" w14:textId="77777777" w:rsidR="004B799C" w:rsidRDefault="004B799C">
      <w:pPr>
        <w:pStyle w:val="BodyText"/>
        <w:spacing w:before="10"/>
        <w:rPr>
          <w:sz w:val="20"/>
        </w:rPr>
      </w:pPr>
    </w:p>
    <w:p w14:paraId="2EB1C6E7" w14:textId="77777777" w:rsidR="004B799C" w:rsidRDefault="00CA4AAC">
      <w:pPr>
        <w:ind w:left="1678"/>
        <w:rPr>
          <w:i/>
          <w:sz w:val="24"/>
        </w:rPr>
      </w:pPr>
      <w:r>
        <w:rPr>
          <w:noProof/>
        </w:rPr>
        <w:drawing>
          <wp:anchor distT="0" distB="0" distL="0" distR="0" simplePos="0" relativeHeight="15806976" behindDoc="0" locked="0" layoutInCell="1" allowOverlap="1" wp14:anchorId="132D1F81" wp14:editId="451E4C77">
            <wp:simplePos x="0" y="0"/>
            <wp:positionH relativeFrom="page">
              <wp:posOffset>903778</wp:posOffset>
            </wp:positionH>
            <wp:positionV relativeFrom="paragraph">
              <wp:posOffset>39632</wp:posOffset>
            </wp:positionV>
            <wp:extent cx="374095" cy="107346"/>
            <wp:effectExtent l="0" t="0" r="0" b="0"/>
            <wp:wrapNone/>
            <wp:docPr id="205" name="image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image93.png"/>
                    <pic:cNvPicPr/>
                  </pic:nvPicPr>
                  <pic:blipFill>
                    <a:blip r:embed="rId117" cstate="print"/>
                    <a:stretch>
                      <a:fillRect/>
                    </a:stretch>
                  </pic:blipFill>
                  <pic:spPr>
                    <a:xfrm>
                      <a:off x="0" y="0"/>
                      <a:ext cx="374095" cy="107346"/>
                    </a:xfrm>
                    <a:prstGeom prst="rect">
                      <a:avLst/>
                    </a:prstGeom>
                  </pic:spPr>
                </pic:pic>
              </a:graphicData>
            </a:graphic>
          </wp:anchor>
        </w:drawing>
      </w:r>
      <w:bookmarkStart w:id="215" w:name="_bookmark200"/>
      <w:bookmarkEnd w:id="215"/>
      <w:r>
        <w:rPr>
          <w:i/>
          <w:sz w:val="24"/>
        </w:rPr>
        <w:t>Scope:</w:t>
      </w:r>
      <w:r>
        <w:rPr>
          <w:i/>
          <w:spacing w:val="-1"/>
          <w:sz w:val="24"/>
        </w:rPr>
        <w:t xml:space="preserve"> </w:t>
      </w:r>
      <w:r>
        <w:rPr>
          <w:i/>
          <w:sz w:val="24"/>
        </w:rPr>
        <w:t>Levies</w:t>
      </w:r>
      <w:r>
        <w:rPr>
          <w:i/>
          <w:spacing w:val="-1"/>
          <w:sz w:val="24"/>
        </w:rPr>
        <w:t xml:space="preserve"> </w:t>
      </w:r>
      <w:r>
        <w:rPr>
          <w:i/>
          <w:sz w:val="24"/>
        </w:rPr>
        <w:t>from</w:t>
      </w:r>
      <w:r>
        <w:rPr>
          <w:i/>
          <w:spacing w:val="-1"/>
          <w:sz w:val="24"/>
        </w:rPr>
        <w:t xml:space="preserve"> </w:t>
      </w:r>
      <w:r>
        <w:rPr>
          <w:i/>
          <w:sz w:val="24"/>
        </w:rPr>
        <w:t>which reductions</w:t>
      </w:r>
      <w:r>
        <w:rPr>
          <w:i/>
          <w:spacing w:val="-1"/>
          <w:sz w:val="24"/>
        </w:rPr>
        <w:t xml:space="preserve"> </w:t>
      </w:r>
      <w:r>
        <w:rPr>
          <w:i/>
          <w:sz w:val="24"/>
        </w:rPr>
        <w:t>can</w:t>
      </w:r>
      <w:r>
        <w:rPr>
          <w:i/>
          <w:spacing w:val="-1"/>
          <w:sz w:val="24"/>
        </w:rPr>
        <w:t xml:space="preserve"> </w:t>
      </w:r>
      <w:r>
        <w:rPr>
          <w:i/>
          <w:sz w:val="24"/>
        </w:rPr>
        <w:t>be</w:t>
      </w:r>
      <w:r>
        <w:rPr>
          <w:i/>
          <w:spacing w:val="-2"/>
          <w:sz w:val="24"/>
        </w:rPr>
        <w:t xml:space="preserve"> </w:t>
      </w:r>
      <w:r>
        <w:rPr>
          <w:i/>
          <w:sz w:val="24"/>
        </w:rPr>
        <w:t>granted</w:t>
      </w:r>
    </w:p>
    <w:p w14:paraId="752845E9" w14:textId="77777777" w:rsidR="004B799C" w:rsidRDefault="004B799C">
      <w:pPr>
        <w:pStyle w:val="BodyText"/>
        <w:spacing w:before="10"/>
        <w:rPr>
          <w:i/>
          <w:sz w:val="20"/>
        </w:rPr>
      </w:pPr>
    </w:p>
    <w:p w14:paraId="250EEC1D" w14:textId="77777777" w:rsidR="004B799C" w:rsidRDefault="00CA4AAC">
      <w:pPr>
        <w:pStyle w:val="ListParagraph"/>
        <w:numPr>
          <w:ilvl w:val="0"/>
          <w:numId w:val="5"/>
        </w:numPr>
        <w:tabs>
          <w:tab w:val="left" w:pos="1559"/>
        </w:tabs>
        <w:ind w:left="1558" w:right="953" w:hanging="600"/>
        <w:jc w:val="both"/>
        <w:rPr>
          <w:sz w:val="24"/>
        </w:rPr>
      </w:pPr>
      <w:r>
        <w:rPr>
          <w:sz w:val="24"/>
        </w:rPr>
        <w:t>Under this Section, Member States may grant reductions from levies on electricity</w:t>
      </w:r>
      <w:r>
        <w:rPr>
          <w:spacing w:val="1"/>
          <w:sz w:val="24"/>
        </w:rPr>
        <w:t xml:space="preserve"> </w:t>
      </w:r>
      <w:r>
        <w:rPr>
          <w:sz w:val="24"/>
        </w:rPr>
        <w:t>consumption which finance an energy policy objective. This includes levies financing</w:t>
      </w:r>
      <w:r>
        <w:rPr>
          <w:spacing w:val="1"/>
          <w:sz w:val="24"/>
        </w:rPr>
        <w:t xml:space="preserve"> </w:t>
      </w:r>
      <w:r>
        <w:rPr>
          <w:sz w:val="24"/>
        </w:rPr>
        <w:t>support to renewable sources or to combined heat and power and levies financing social</w:t>
      </w:r>
      <w:r>
        <w:rPr>
          <w:spacing w:val="-57"/>
          <w:sz w:val="24"/>
        </w:rPr>
        <w:t xml:space="preserve"> </w:t>
      </w:r>
      <w:r>
        <w:rPr>
          <w:sz w:val="24"/>
        </w:rPr>
        <w:t>tariffs or energy prices in isolated regions. This Section does not cover levies which</w:t>
      </w:r>
      <w:r>
        <w:rPr>
          <w:spacing w:val="1"/>
          <w:sz w:val="24"/>
        </w:rPr>
        <w:t xml:space="preserve"> </w:t>
      </w:r>
      <w:r>
        <w:rPr>
          <w:sz w:val="24"/>
        </w:rPr>
        <w:t>reflect part of the cost of providing electricity to the beneficiaries in question. For</w:t>
      </w:r>
      <w:r>
        <w:rPr>
          <w:spacing w:val="1"/>
          <w:sz w:val="24"/>
        </w:rPr>
        <w:t xml:space="preserve"> </w:t>
      </w:r>
      <w:r>
        <w:rPr>
          <w:sz w:val="24"/>
        </w:rPr>
        <w:t>example,</w:t>
      </w:r>
      <w:r>
        <w:rPr>
          <w:spacing w:val="1"/>
          <w:sz w:val="24"/>
        </w:rPr>
        <w:t xml:space="preserve"> </w:t>
      </w:r>
      <w:r>
        <w:rPr>
          <w:sz w:val="24"/>
        </w:rPr>
        <w:t>exemptions</w:t>
      </w:r>
      <w:r>
        <w:rPr>
          <w:spacing w:val="1"/>
          <w:sz w:val="24"/>
        </w:rPr>
        <w:t xml:space="preserve"> </w:t>
      </w:r>
      <w:r>
        <w:rPr>
          <w:sz w:val="24"/>
        </w:rPr>
        <w:t>from</w:t>
      </w:r>
      <w:r>
        <w:rPr>
          <w:spacing w:val="1"/>
          <w:sz w:val="24"/>
        </w:rPr>
        <w:t xml:space="preserve"> </w:t>
      </w:r>
      <w:r>
        <w:rPr>
          <w:sz w:val="24"/>
        </w:rPr>
        <w:t>network</w:t>
      </w:r>
      <w:r>
        <w:rPr>
          <w:spacing w:val="1"/>
          <w:sz w:val="24"/>
        </w:rPr>
        <w:t xml:space="preserve"> </w:t>
      </w:r>
      <w:r>
        <w:rPr>
          <w:sz w:val="24"/>
        </w:rPr>
        <w:t>charges</w:t>
      </w:r>
      <w:r>
        <w:rPr>
          <w:spacing w:val="1"/>
          <w:sz w:val="24"/>
        </w:rPr>
        <w:t xml:space="preserve"> </w:t>
      </w:r>
      <w:r>
        <w:rPr>
          <w:sz w:val="24"/>
        </w:rPr>
        <w:t>or</w:t>
      </w:r>
      <w:r>
        <w:rPr>
          <w:spacing w:val="1"/>
          <w:sz w:val="24"/>
        </w:rPr>
        <w:t xml:space="preserve"> </w:t>
      </w:r>
      <w:r>
        <w:rPr>
          <w:sz w:val="24"/>
        </w:rPr>
        <w:t>from</w:t>
      </w:r>
      <w:r>
        <w:rPr>
          <w:spacing w:val="1"/>
          <w:sz w:val="24"/>
        </w:rPr>
        <w:t xml:space="preserve"> </w:t>
      </w:r>
      <w:r>
        <w:rPr>
          <w:sz w:val="24"/>
        </w:rPr>
        <w:t>charges</w:t>
      </w:r>
      <w:r>
        <w:rPr>
          <w:spacing w:val="1"/>
          <w:sz w:val="24"/>
        </w:rPr>
        <w:t xml:space="preserve"> </w:t>
      </w:r>
      <w:r>
        <w:rPr>
          <w:sz w:val="24"/>
        </w:rPr>
        <w:t>financing</w:t>
      </w:r>
      <w:r>
        <w:rPr>
          <w:spacing w:val="1"/>
          <w:sz w:val="24"/>
        </w:rPr>
        <w:t xml:space="preserve"> </w:t>
      </w:r>
      <w:r>
        <w:rPr>
          <w:sz w:val="24"/>
        </w:rPr>
        <w:t>capacity</w:t>
      </w:r>
      <w:r>
        <w:rPr>
          <w:spacing w:val="1"/>
          <w:sz w:val="24"/>
        </w:rPr>
        <w:t xml:space="preserve"> </w:t>
      </w:r>
      <w:r>
        <w:rPr>
          <w:sz w:val="24"/>
        </w:rPr>
        <w:t>mechanisms are not covered by this Section. Levies on the consumption of other forms</w:t>
      </w:r>
      <w:r>
        <w:rPr>
          <w:spacing w:val="1"/>
          <w:sz w:val="24"/>
        </w:rPr>
        <w:t xml:space="preserve"> </w:t>
      </w:r>
      <w:r>
        <w:rPr>
          <w:sz w:val="24"/>
        </w:rPr>
        <w:t>of</w:t>
      </w:r>
      <w:r>
        <w:rPr>
          <w:spacing w:val="-1"/>
          <w:sz w:val="24"/>
        </w:rPr>
        <w:t xml:space="preserve"> </w:t>
      </w:r>
      <w:r>
        <w:rPr>
          <w:sz w:val="24"/>
        </w:rPr>
        <w:t>energy, in particular</w:t>
      </w:r>
      <w:r>
        <w:rPr>
          <w:spacing w:val="-3"/>
          <w:sz w:val="24"/>
        </w:rPr>
        <w:t xml:space="preserve"> </w:t>
      </w:r>
      <w:r>
        <w:rPr>
          <w:sz w:val="24"/>
        </w:rPr>
        <w:t>natural</w:t>
      </w:r>
      <w:r>
        <w:rPr>
          <w:spacing w:val="2"/>
          <w:sz w:val="24"/>
        </w:rPr>
        <w:t xml:space="preserve"> </w:t>
      </w:r>
      <w:r>
        <w:rPr>
          <w:sz w:val="24"/>
        </w:rPr>
        <w:t>gas, are also</w:t>
      </w:r>
      <w:r>
        <w:rPr>
          <w:spacing w:val="-1"/>
          <w:sz w:val="24"/>
        </w:rPr>
        <w:t xml:space="preserve"> </w:t>
      </w:r>
      <w:r>
        <w:rPr>
          <w:sz w:val="24"/>
        </w:rPr>
        <w:t>not covered by</w:t>
      </w:r>
      <w:r>
        <w:rPr>
          <w:spacing w:val="-5"/>
          <w:sz w:val="24"/>
        </w:rPr>
        <w:t xml:space="preserve"> </w:t>
      </w:r>
      <w:r>
        <w:rPr>
          <w:sz w:val="24"/>
        </w:rPr>
        <w:t>this</w:t>
      </w:r>
      <w:r>
        <w:rPr>
          <w:spacing w:val="-1"/>
          <w:sz w:val="24"/>
        </w:rPr>
        <w:t xml:space="preserve"> </w:t>
      </w:r>
      <w:r>
        <w:rPr>
          <w:sz w:val="24"/>
        </w:rPr>
        <w:t>Section.</w:t>
      </w:r>
    </w:p>
    <w:p w14:paraId="4884E0BD" w14:textId="77777777" w:rsidR="004B799C" w:rsidRDefault="004B799C">
      <w:pPr>
        <w:pStyle w:val="BodyText"/>
        <w:spacing w:before="11"/>
        <w:rPr>
          <w:sz w:val="20"/>
        </w:rPr>
      </w:pPr>
    </w:p>
    <w:p w14:paraId="2CAE8216" w14:textId="77777777" w:rsidR="004B799C" w:rsidRDefault="00CA4AAC">
      <w:pPr>
        <w:pStyle w:val="ListParagraph"/>
        <w:numPr>
          <w:ilvl w:val="0"/>
          <w:numId w:val="5"/>
        </w:numPr>
        <w:tabs>
          <w:tab w:val="left" w:pos="1559"/>
        </w:tabs>
        <w:ind w:left="1558" w:right="953" w:hanging="600"/>
        <w:jc w:val="both"/>
        <w:rPr>
          <w:sz w:val="24"/>
        </w:rPr>
      </w:pPr>
      <w:r>
        <w:rPr>
          <w:sz w:val="24"/>
        </w:rPr>
        <w:t>The impact of levies from which reductions can be granted on the risk of relocation</w:t>
      </w:r>
      <w:r>
        <w:rPr>
          <w:spacing w:val="1"/>
          <w:sz w:val="24"/>
        </w:rPr>
        <w:t xml:space="preserve"> </w:t>
      </w:r>
      <w:r>
        <w:rPr>
          <w:sz w:val="24"/>
        </w:rPr>
        <w:t>outside the Union depends on the combined financial effect of all the levies concerned</w:t>
      </w:r>
      <w:r>
        <w:rPr>
          <w:spacing w:val="1"/>
          <w:sz w:val="24"/>
        </w:rPr>
        <w:t xml:space="preserve"> </w:t>
      </w:r>
      <w:r>
        <w:rPr>
          <w:sz w:val="24"/>
        </w:rPr>
        <w:t>and all reductions from such levies granted to the eligible beneficiaries. Member States</w:t>
      </w:r>
      <w:r>
        <w:rPr>
          <w:spacing w:val="1"/>
          <w:sz w:val="24"/>
        </w:rPr>
        <w:t xml:space="preserve"> </w:t>
      </w:r>
      <w:r>
        <w:rPr>
          <w:sz w:val="24"/>
        </w:rPr>
        <w:t>wishing to introduce a measure to be assessed under this Section therefore have to</w:t>
      </w:r>
      <w:r>
        <w:rPr>
          <w:spacing w:val="1"/>
          <w:sz w:val="24"/>
        </w:rPr>
        <w:t xml:space="preserve"> </w:t>
      </w:r>
      <w:r>
        <w:rPr>
          <w:sz w:val="24"/>
        </w:rPr>
        <w:t>include all such reductions in a single scheme and, as part of the notification, have to</w:t>
      </w:r>
      <w:r>
        <w:rPr>
          <w:spacing w:val="1"/>
          <w:sz w:val="24"/>
        </w:rPr>
        <w:t xml:space="preserve"> </w:t>
      </w:r>
      <w:r>
        <w:rPr>
          <w:sz w:val="24"/>
        </w:rPr>
        <w:t>inform the Commission of the cumulative effect of all eligible levies and all reductions</w:t>
      </w:r>
      <w:r>
        <w:rPr>
          <w:spacing w:val="1"/>
          <w:sz w:val="24"/>
        </w:rPr>
        <w:t xml:space="preserve"> </w:t>
      </w:r>
      <w:r>
        <w:rPr>
          <w:sz w:val="24"/>
        </w:rPr>
        <w:t>proposed.</w:t>
      </w:r>
      <w:r>
        <w:rPr>
          <w:spacing w:val="1"/>
          <w:sz w:val="24"/>
        </w:rPr>
        <w:t xml:space="preserve"> </w:t>
      </w:r>
      <w:r>
        <w:rPr>
          <w:sz w:val="24"/>
        </w:rPr>
        <w:t>Should</w:t>
      </w:r>
      <w:r>
        <w:rPr>
          <w:spacing w:val="1"/>
          <w:sz w:val="24"/>
        </w:rPr>
        <w:t xml:space="preserve"> </w:t>
      </w:r>
      <w:r>
        <w:rPr>
          <w:sz w:val="24"/>
        </w:rPr>
        <w:t>a</w:t>
      </w:r>
      <w:r>
        <w:rPr>
          <w:spacing w:val="1"/>
          <w:sz w:val="24"/>
        </w:rPr>
        <w:t xml:space="preserve"> </w:t>
      </w:r>
      <w:r>
        <w:rPr>
          <w:sz w:val="24"/>
        </w:rPr>
        <w:t>Member</w:t>
      </w:r>
      <w:r>
        <w:rPr>
          <w:spacing w:val="1"/>
          <w:sz w:val="24"/>
        </w:rPr>
        <w:t xml:space="preserve"> </w:t>
      </w:r>
      <w:r>
        <w:rPr>
          <w:sz w:val="24"/>
        </w:rPr>
        <w:t>State</w:t>
      </w:r>
      <w:r>
        <w:rPr>
          <w:spacing w:val="1"/>
          <w:sz w:val="24"/>
        </w:rPr>
        <w:t xml:space="preserve"> </w:t>
      </w:r>
      <w:r>
        <w:rPr>
          <w:sz w:val="24"/>
        </w:rPr>
        <w:t>decide</w:t>
      </w:r>
      <w:r>
        <w:rPr>
          <w:spacing w:val="1"/>
          <w:sz w:val="24"/>
        </w:rPr>
        <w:t xml:space="preserve"> </w:t>
      </w:r>
      <w:r>
        <w:rPr>
          <w:sz w:val="24"/>
        </w:rPr>
        <w:t>at</w:t>
      </w:r>
      <w:r>
        <w:rPr>
          <w:spacing w:val="1"/>
          <w:sz w:val="24"/>
        </w:rPr>
        <w:t xml:space="preserve"> </w:t>
      </w:r>
      <w:r>
        <w:rPr>
          <w:sz w:val="24"/>
        </w:rPr>
        <w:t>a</w:t>
      </w:r>
      <w:r>
        <w:rPr>
          <w:spacing w:val="1"/>
          <w:sz w:val="24"/>
        </w:rPr>
        <w:t xml:space="preserve"> </w:t>
      </w:r>
      <w:r>
        <w:rPr>
          <w:sz w:val="24"/>
        </w:rPr>
        <w:t>later</w:t>
      </w:r>
      <w:r>
        <w:rPr>
          <w:spacing w:val="1"/>
          <w:sz w:val="24"/>
        </w:rPr>
        <w:t xml:space="preserve"> </w:t>
      </w:r>
      <w:r>
        <w:rPr>
          <w:sz w:val="24"/>
        </w:rPr>
        <w:t>stage</w:t>
      </w:r>
      <w:r>
        <w:rPr>
          <w:spacing w:val="1"/>
          <w:sz w:val="24"/>
        </w:rPr>
        <w:t xml:space="preserve"> </w:t>
      </w:r>
      <w:r>
        <w:rPr>
          <w:sz w:val="24"/>
        </w:rPr>
        <w:t>to</w:t>
      </w:r>
      <w:r>
        <w:rPr>
          <w:spacing w:val="1"/>
          <w:sz w:val="24"/>
        </w:rPr>
        <w:t xml:space="preserve"> </w:t>
      </w:r>
      <w:r>
        <w:rPr>
          <w:sz w:val="24"/>
        </w:rPr>
        <w:t>introduce</w:t>
      </w:r>
      <w:r>
        <w:rPr>
          <w:spacing w:val="1"/>
          <w:sz w:val="24"/>
        </w:rPr>
        <w:t xml:space="preserve"> </w:t>
      </w:r>
      <w:r>
        <w:rPr>
          <w:sz w:val="24"/>
        </w:rPr>
        <w:t>additional</w:t>
      </w:r>
      <w:r>
        <w:rPr>
          <w:spacing w:val="1"/>
          <w:sz w:val="24"/>
        </w:rPr>
        <w:t xml:space="preserve"> </w:t>
      </w:r>
      <w:r>
        <w:rPr>
          <w:sz w:val="24"/>
        </w:rPr>
        <w:t>reductions on levies covered by this Section, it will have to notify an amendment to the</w:t>
      </w:r>
      <w:r>
        <w:rPr>
          <w:spacing w:val="1"/>
          <w:sz w:val="24"/>
        </w:rPr>
        <w:t xml:space="preserve"> </w:t>
      </w:r>
      <w:r>
        <w:rPr>
          <w:sz w:val="24"/>
        </w:rPr>
        <w:t>existing</w:t>
      </w:r>
      <w:r>
        <w:rPr>
          <w:spacing w:val="-2"/>
          <w:sz w:val="24"/>
        </w:rPr>
        <w:t xml:space="preserve"> </w:t>
      </w:r>
      <w:r>
        <w:rPr>
          <w:sz w:val="24"/>
        </w:rPr>
        <w:t>scheme.</w:t>
      </w:r>
    </w:p>
    <w:p w14:paraId="3DC14E26" w14:textId="77777777" w:rsidR="004B799C" w:rsidRDefault="004B799C">
      <w:pPr>
        <w:pStyle w:val="BodyText"/>
        <w:spacing w:before="10"/>
        <w:rPr>
          <w:sz w:val="20"/>
        </w:rPr>
      </w:pPr>
    </w:p>
    <w:p w14:paraId="3BDFDE92" w14:textId="77777777" w:rsidR="004B799C" w:rsidRDefault="00CA4AAC" w:rsidP="679E82D1">
      <w:pPr>
        <w:pStyle w:val="ListParagraph"/>
        <w:numPr>
          <w:ilvl w:val="0"/>
          <w:numId w:val="5"/>
        </w:numPr>
        <w:tabs>
          <w:tab w:val="left" w:pos="1559"/>
        </w:tabs>
        <w:spacing w:before="1"/>
        <w:ind w:left="1558" w:right="953" w:hanging="600"/>
        <w:jc w:val="both"/>
        <w:rPr>
          <w:del w:id="216" w:author="Juan Fernando Lopez Hernandez" w:date="2021-07-26T14:21:00Z"/>
          <w:sz w:val="24"/>
          <w:szCs w:val="24"/>
        </w:rPr>
      </w:pPr>
      <w:commentRangeStart w:id="217"/>
      <w:del w:id="218" w:author="Juan Fernando Lopez Hernandez" w:date="2021-07-26T14:21:00Z">
        <w:r w:rsidRPr="40DEBF3B" w:rsidDel="40DEBF3B">
          <w:rPr>
            <w:sz w:val="24"/>
            <w:szCs w:val="24"/>
          </w:rPr>
          <w:delText>The Commission considers that Member States may grant reductions to levies under this Section only where the overall cumulative level of these levies (before any reductions) is at least […] EUR/MWh.</w:delText>
        </w:r>
      </w:del>
      <w:commentRangeEnd w:id="217"/>
      <w:r>
        <w:commentReference w:id="217"/>
      </w:r>
    </w:p>
    <w:p w14:paraId="166A6DEB" w14:textId="77777777" w:rsidR="004B799C" w:rsidRDefault="004B799C">
      <w:pPr>
        <w:jc w:val="both"/>
        <w:rPr>
          <w:sz w:val="24"/>
        </w:rPr>
        <w:sectPr w:rsidR="004B799C">
          <w:pgSz w:w="11910" w:h="16840"/>
          <w:pgMar w:top="1020" w:right="460" w:bottom="1620" w:left="460" w:header="0" w:footer="1426" w:gutter="0"/>
          <w:cols w:space="720"/>
        </w:sectPr>
      </w:pPr>
    </w:p>
    <w:p w14:paraId="0C0792E9" w14:textId="77777777" w:rsidR="004B799C" w:rsidRDefault="00CA4AAC">
      <w:pPr>
        <w:spacing w:before="72"/>
        <w:ind w:left="1678"/>
        <w:rPr>
          <w:i/>
          <w:sz w:val="24"/>
        </w:rPr>
      </w:pPr>
      <w:r>
        <w:rPr>
          <w:noProof/>
        </w:rPr>
        <w:lastRenderedPageBreak/>
        <w:drawing>
          <wp:anchor distT="0" distB="0" distL="0" distR="0" simplePos="0" relativeHeight="15808000" behindDoc="0" locked="0" layoutInCell="1" allowOverlap="1" wp14:anchorId="36683857" wp14:editId="5746238B">
            <wp:simplePos x="0" y="0"/>
            <wp:positionH relativeFrom="page">
              <wp:posOffset>903760</wp:posOffset>
            </wp:positionH>
            <wp:positionV relativeFrom="paragraph">
              <wp:posOffset>85987</wp:posOffset>
            </wp:positionV>
            <wp:extent cx="368017" cy="107346"/>
            <wp:effectExtent l="0" t="0" r="0" b="0"/>
            <wp:wrapNone/>
            <wp:docPr id="207" name="image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image94.png"/>
                    <pic:cNvPicPr/>
                  </pic:nvPicPr>
                  <pic:blipFill>
                    <a:blip r:embed="rId118" cstate="print"/>
                    <a:stretch>
                      <a:fillRect/>
                    </a:stretch>
                  </pic:blipFill>
                  <pic:spPr>
                    <a:xfrm>
                      <a:off x="0" y="0"/>
                      <a:ext cx="368017" cy="107346"/>
                    </a:xfrm>
                    <a:prstGeom prst="rect">
                      <a:avLst/>
                    </a:prstGeom>
                  </pic:spPr>
                </pic:pic>
              </a:graphicData>
            </a:graphic>
          </wp:anchor>
        </w:drawing>
      </w:r>
      <w:bookmarkStart w:id="219" w:name="_bookmark201"/>
      <w:bookmarkEnd w:id="219"/>
      <w:r>
        <w:rPr>
          <w:i/>
          <w:sz w:val="24"/>
        </w:rPr>
        <w:t>Minimisation</w:t>
      </w:r>
      <w:r>
        <w:rPr>
          <w:i/>
          <w:spacing w:val="-2"/>
          <w:sz w:val="24"/>
        </w:rPr>
        <w:t xml:space="preserve"> </w:t>
      </w:r>
      <w:r>
        <w:rPr>
          <w:i/>
          <w:sz w:val="24"/>
        </w:rPr>
        <w:t>of</w:t>
      </w:r>
      <w:r>
        <w:rPr>
          <w:i/>
          <w:spacing w:val="-2"/>
          <w:sz w:val="24"/>
        </w:rPr>
        <w:t xml:space="preserve"> </w:t>
      </w:r>
      <w:r>
        <w:rPr>
          <w:i/>
          <w:sz w:val="24"/>
        </w:rPr>
        <w:t>distortions</w:t>
      </w:r>
      <w:r>
        <w:rPr>
          <w:i/>
          <w:spacing w:val="-2"/>
          <w:sz w:val="24"/>
        </w:rPr>
        <w:t xml:space="preserve"> </w:t>
      </w:r>
      <w:r>
        <w:rPr>
          <w:i/>
          <w:sz w:val="24"/>
        </w:rPr>
        <w:t>on</w:t>
      </w:r>
      <w:r>
        <w:rPr>
          <w:i/>
          <w:spacing w:val="-1"/>
          <w:sz w:val="24"/>
        </w:rPr>
        <w:t xml:space="preserve"> </w:t>
      </w:r>
      <w:r>
        <w:rPr>
          <w:i/>
          <w:sz w:val="24"/>
        </w:rPr>
        <w:t>competition</w:t>
      </w:r>
      <w:r>
        <w:rPr>
          <w:i/>
          <w:spacing w:val="-2"/>
          <w:sz w:val="24"/>
        </w:rPr>
        <w:t xml:space="preserve"> </w:t>
      </w:r>
      <w:r>
        <w:rPr>
          <w:i/>
          <w:sz w:val="24"/>
        </w:rPr>
        <w:t>and</w:t>
      </w:r>
      <w:r>
        <w:rPr>
          <w:i/>
          <w:spacing w:val="-2"/>
          <w:sz w:val="24"/>
        </w:rPr>
        <w:t xml:space="preserve"> </w:t>
      </w:r>
      <w:r>
        <w:rPr>
          <w:i/>
          <w:sz w:val="24"/>
        </w:rPr>
        <w:t>trade</w:t>
      </w:r>
    </w:p>
    <w:p w14:paraId="199BB383" w14:textId="77777777" w:rsidR="004B799C" w:rsidRDefault="004B799C">
      <w:pPr>
        <w:pStyle w:val="BodyText"/>
        <w:spacing w:before="9"/>
        <w:rPr>
          <w:i/>
          <w:sz w:val="20"/>
        </w:rPr>
      </w:pPr>
    </w:p>
    <w:p w14:paraId="05426B48" w14:textId="77777777" w:rsidR="004B799C" w:rsidRDefault="00CA4AAC">
      <w:pPr>
        <w:pStyle w:val="ListParagraph"/>
        <w:numPr>
          <w:ilvl w:val="3"/>
          <w:numId w:val="3"/>
        </w:numPr>
        <w:tabs>
          <w:tab w:val="left" w:pos="2303"/>
        </w:tabs>
        <w:spacing w:before="1"/>
        <w:ind w:hanging="865"/>
        <w:rPr>
          <w:sz w:val="24"/>
        </w:rPr>
      </w:pPr>
      <w:bookmarkStart w:id="220" w:name="_bookmark202"/>
      <w:bookmarkEnd w:id="220"/>
      <w:r>
        <w:rPr>
          <w:sz w:val="24"/>
        </w:rPr>
        <w:t>Eligibility</w:t>
      </w:r>
    </w:p>
    <w:p w14:paraId="601A4F98" w14:textId="77777777" w:rsidR="004B799C" w:rsidRDefault="004B799C">
      <w:pPr>
        <w:pStyle w:val="BodyText"/>
        <w:spacing w:before="10"/>
        <w:rPr>
          <w:sz w:val="20"/>
        </w:rPr>
      </w:pPr>
    </w:p>
    <w:p w14:paraId="6C6C5B06" w14:textId="03384E74" w:rsidR="004B799C" w:rsidRDefault="00CA4AAC" w:rsidP="679E82D1">
      <w:pPr>
        <w:pStyle w:val="ListParagraph"/>
        <w:numPr>
          <w:ilvl w:val="0"/>
          <w:numId w:val="5"/>
        </w:numPr>
        <w:tabs>
          <w:tab w:val="left" w:pos="1559"/>
        </w:tabs>
        <w:ind w:left="1558" w:right="952" w:hanging="600"/>
        <w:jc w:val="both"/>
        <w:rPr>
          <w:sz w:val="24"/>
          <w:szCs w:val="24"/>
        </w:rPr>
      </w:pPr>
      <w:r w:rsidRPr="679E82D1">
        <w:rPr>
          <w:sz w:val="24"/>
          <w:szCs w:val="24"/>
        </w:rPr>
        <w:t>The</w:t>
      </w:r>
      <w:r w:rsidRPr="679E82D1">
        <w:rPr>
          <w:spacing w:val="1"/>
          <w:sz w:val="24"/>
          <w:szCs w:val="24"/>
        </w:rPr>
        <w:t xml:space="preserve"> </w:t>
      </w:r>
      <w:r w:rsidRPr="679E82D1">
        <w:rPr>
          <w:sz w:val="24"/>
          <w:szCs w:val="24"/>
        </w:rPr>
        <w:t>aid</w:t>
      </w:r>
      <w:r w:rsidRPr="679E82D1">
        <w:rPr>
          <w:spacing w:val="1"/>
          <w:sz w:val="24"/>
          <w:szCs w:val="24"/>
        </w:rPr>
        <w:t xml:space="preserve"> </w:t>
      </w:r>
      <w:r w:rsidRPr="679E82D1">
        <w:rPr>
          <w:sz w:val="24"/>
          <w:szCs w:val="24"/>
        </w:rPr>
        <w:t>under</w:t>
      </w:r>
      <w:r w:rsidRPr="679E82D1">
        <w:rPr>
          <w:spacing w:val="1"/>
          <w:sz w:val="24"/>
          <w:szCs w:val="24"/>
        </w:rPr>
        <w:t xml:space="preserve"> </w:t>
      </w:r>
      <w:r w:rsidRPr="679E82D1">
        <w:rPr>
          <w:sz w:val="24"/>
          <w:szCs w:val="24"/>
        </w:rPr>
        <w:t>this</w:t>
      </w:r>
      <w:r w:rsidRPr="679E82D1">
        <w:rPr>
          <w:spacing w:val="1"/>
          <w:sz w:val="24"/>
          <w:szCs w:val="24"/>
        </w:rPr>
        <w:t xml:space="preserve"> </w:t>
      </w:r>
      <w:r w:rsidRPr="679E82D1">
        <w:rPr>
          <w:sz w:val="24"/>
          <w:szCs w:val="24"/>
        </w:rPr>
        <w:t>Section</w:t>
      </w:r>
      <w:r w:rsidRPr="679E82D1">
        <w:rPr>
          <w:spacing w:val="1"/>
          <w:sz w:val="24"/>
          <w:szCs w:val="24"/>
        </w:rPr>
        <w:t xml:space="preserve"> </w:t>
      </w:r>
      <w:r w:rsidRPr="679E82D1">
        <w:rPr>
          <w:sz w:val="24"/>
          <w:szCs w:val="24"/>
        </w:rPr>
        <w:t>should</w:t>
      </w:r>
      <w:r w:rsidRPr="679E82D1">
        <w:rPr>
          <w:spacing w:val="1"/>
          <w:sz w:val="24"/>
          <w:szCs w:val="24"/>
        </w:rPr>
        <w:t xml:space="preserve"> </w:t>
      </w:r>
      <w:r w:rsidRPr="679E82D1">
        <w:rPr>
          <w:sz w:val="24"/>
          <w:szCs w:val="24"/>
        </w:rPr>
        <w:t>be</w:t>
      </w:r>
      <w:r w:rsidRPr="679E82D1">
        <w:rPr>
          <w:spacing w:val="1"/>
          <w:sz w:val="24"/>
          <w:szCs w:val="24"/>
        </w:rPr>
        <w:t xml:space="preserve"> </w:t>
      </w:r>
      <w:r w:rsidRPr="679E82D1">
        <w:rPr>
          <w:sz w:val="24"/>
          <w:szCs w:val="24"/>
        </w:rPr>
        <w:t>limited</w:t>
      </w:r>
      <w:r w:rsidRPr="679E82D1">
        <w:rPr>
          <w:spacing w:val="1"/>
          <w:sz w:val="24"/>
          <w:szCs w:val="24"/>
        </w:rPr>
        <w:t xml:space="preserve"> </w:t>
      </w:r>
      <w:r w:rsidRPr="679E82D1">
        <w:rPr>
          <w:sz w:val="24"/>
          <w:szCs w:val="24"/>
        </w:rPr>
        <w:t>to</w:t>
      </w:r>
      <w:r w:rsidRPr="679E82D1">
        <w:rPr>
          <w:spacing w:val="1"/>
          <w:sz w:val="24"/>
          <w:szCs w:val="24"/>
        </w:rPr>
        <w:t xml:space="preserve"> </w:t>
      </w:r>
      <w:r w:rsidRPr="679E82D1">
        <w:rPr>
          <w:sz w:val="24"/>
          <w:szCs w:val="24"/>
        </w:rPr>
        <w:t>sectors</w:t>
      </w:r>
      <w:r w:rsidRPr="679E82D1">
        <w:rPr>
          <w:spacing w:val="1"/>
          <w:sz w:val="24"/>
          <w:szCs w:val="24"/>
        </w:rPr>
        <w:t xml:space="preserve"> </w:t>
      </w:r>
      <w:r w:rsidRPr="679E82D1">
        <w:rPr>
          <w:sz w:val="24"/>
          <w:szCs w:val="24"/>
        </w:rPr>
        <w:t>that</w:t>
      </w:r>
      <w:r w:rsidRPr="679E82D1">
        <w:rPr>
          <w:spacing w:val="1"/>
          <w:sz w:val="24"/>
          <w:szCs w:val="24"/>
        </w:rPr>
        <w:t xml:space="preserve"> </w:t>
      </w:r>
      <w:r w:rsidRPr="679E82D1">
        <w:rPr>
          <w:sz w:val="24"/>
          <w:szCs w:val="24"/>
        </w:rPr>
        <w:t>are</w:t>
      </w:r>
      <w:r w:rsidRPr="679E82D1">
        <w:rPr>
          <w:spacing w:val="1"/>
          <w:sz w:val="24"/>
          <w:szCs w:val="24"/>
        </w:rPr>
        <w:t xml:space="preserve"> </w:t>
      </w:r>
      <w:r w:rsidRPr="679E82D1">
        <w:rPr>
          <w:sz w:val="24"/>
          <w:szCs w:val="24"/>
        </w:rPr>
        <w:t>at</w:t>
      </w:r>
      <w:r w:rsidRPr="679E82D1">
        <w:rPr>
          <w:spacing w:val="1"/>
          <w:sz w:val="24"/>
          <w:szCs w:val="24"/>
        </w:rPr>
        <w:t xml:space="preserve"> </w:t>
      </w:r>
      <w:r w:rsidRPr="679E82D1">
        <w:rPr>
          <w:sz w:val="24"/>
          <w:szCs w:val="24"/>
        </w:rPr>
        <w:t>a</w:t>
      </w:r>
      <w:r w:rsidRPr="679E82D1">
        <w:rPr>
          <w:spacing w:val="1"/>
          <w:sz w:val="24"/>
          <w:szCs w:val="24"/>
        </w:rPr>
        <w:t xml:space="preserve"> </w:t>
      </w:r>
      <w:r w:rsidRPr="679E82D1">
        <w:rPr>
          <w:sz w:val="24"/>
          <w:szCs w:val="24"/>
        </w:rPr>
        <w:t>significant</w:t>
      </w:r>
      <w:r w:rsidRPr="679E82D1">
        <w:rPr>
          <w:spacing w:val="1"/>
          <w:sz w:val="24"/>
          <w:szCs w:val="24"/>
        </w:rPr>
        <w:t xml:space="preserve"> </w:t>
      </w:r>
      <w:r w:rsidRPr="679E82D1">
        <w:rPr>
          <w:sz w:val="24"/>
          <w:szCs w:val="24"/>
        </w:rPr>
        <w:t>competitive</w:t>
      </w:r>
      <w:r w:rsidRPr="679E82D1">
        <w:rPr>
          <w:spacing w:val="1"/>
          <w:sz w:val="24"/>
          <w:szCs w:val="24"/>
        </w:rPr>
        <w:t xml:space="preserve"> </w:t>
      </w:r>
      <w:r w:rsidRPr="679E82D1">
        <w:rPr>
          <w:sz w:val="24"/>
          <w:szCs w:val="24"/>
        </w:rPr>
        <w:t>disadvantage</w:t>
      </w:r>
      <w:r w:rsidRPr="679E82D1">
        <w:rPr>
          <w:spacing w:val="1"/>
          <w:sz w:val="24"/>
          <w:szCs w:val="24"/>
        </w:rPr>
        <w:t xml:space="preserve"> </w:t>
      </w:r>
      <w:r w:rsidRPr="679E82D1">
        <w:rPr>
          <w:sz w:val="24"/>
          <w:szCs w:val="24"/>
        </w:rPr>
        <w:t>and</w:t>
      </w:r>
      <w:r w:rsidRPr="679E82D1">
        <w:rPr>
          <w:spacing w:val="1"/>
          <w:sz w:val="24"/>
          <w:szCs w:val="24"/>
        </w:rPr>
        <w:t xml:space="preserve"> </w:t>
      </w:r>
      <w:r w:rsidRPr="679E82D1">
        <w:rPr>
          <w:sz w:val="24"/>
          <w:szCs w:val="24"/>
        </w:rPr>
        <w:t>risk</w:t>
      </w:r>
      <w:r w:rsidRPr="679E82D1">
        <w:rPr>
          <w:spacing w:val="1"/>
          <w:sz w:val="24"/>
          <w:szCs w:val="24"/>
        </w:rPr>
        <w:t xml:space="preserve"> </w:t>
      </w:r>
      <w:r w:rsidRPr="679E82D1">
        <w:rPr>
          <w:sz w:val="24"/>
          <w:szCs w:val="24"/>
        </w:rPr>
        <w:t>of</w:t>
      </w:r>
      <w:r w:rsidRPr="679E82D1">
        <w:rPr>
          <w:spacing w:val="1"/>
          <w:sz w:val="24"/>
          <w:szCs w:val="24"/>
        </w:rPr>
        <w:t xml:space="preserve"> </w:t>
      </w:r>
      <w:r w:rsidRPr="679E82D1">
        <w:rPr>
          <w:sz w:val="24"/>
          <w:szCs w:val="24"/>
        </w:rPr>
        <w:t>relocation</w:t>
      </w:r>
      <w:r w:rsidRPr="679E82D1">
        <w:rPr>
          <w:spacing w:val="1"/>
          <w:sz w:val="24"/>
          <w:szCs w:val="24"/>
        </w:rPr>
        <w:t xml:space="preserve"> </w:t>
      </w:r>
      <w:r w:rsidRPr="679E82D1">
        <w:rPr>
          <w:sz w:val="24"/>
          <w:szCs w:val="24"/>
        </w:rPr>
        <w:t>outside</w:t>
      </w:r>
      <w:r w:rsidRPr="679E82D1">
        <w:rPr>
          <w:spacing w:val="1"/>
          <w:sz w:val="24"/>
          <w:szCs w:val="24"/>
        </w:rPr>
        <w:t xml:space="preserve"> </w:t>
      </w:r>
      <w:r w:rsidRPr="679E82D1">
        <w:rPr>
          <w:sz w:val="24"/>
          <w:szCs w:val="24"/>
        </w:rPr>
        <w:t>the</w:t>
      </w:r>
      <w:r w:rsidRPr="679E82D1">
        <w:rPr>
          <w:spacing w:val="1"/>
          <w:sz w:val="24"/>
          <w:szCs w:val="24"/>
        </w:rPr>
        <w:t xml:space="preserve"> </w:t>
      </w:r>
      <w:r w:rsidRPr="679E82D1">
        <w:rPr>
          <w:sz w:val="24"/>
          <w:szCs w:val="24"/>
        </w:rPr>
        <w:t>Union</w:t>
      </w:r>
      <w:r w:rsidRPr="679E82D1">
        <w:rPr>
          <w:spacing w:val="1"/>
          <w:sz w:val="24"/>
          <w:szCs w:val="24"/>
        </w:rPr>
        <w:t xml:space="preserve"> </w:t>
      </w:r>
      <w:r w:rsidRPr="679E82D1">
        <w:rPr>
          <w:sz w:val="24"/>
          <w:szCs w:val="24"/>
        </w:rPr>
        <w:t>because</w:t>
      </w:r>
      <w:r w:rsidRPr="679E82D1">
        <w:rPr>
          <w:spacing w:val="1"/>
          <w:sz w:val="24"/>
          <w:szCs w:val="24"/>
        </w:rPr>
        <w:t xml:space="preserve"> </w:t>
      </w:r>
      <w:r w:rsidRPr="679E82D1">
        <w:rPr>
          <w:sz w:val="24"/>
          <w:szCs w:val="24"/>
        </w:rPr>
        <w:t>of</w:t>
      </w:r>
      <w:r w:rsidRPr="679E82D1">
        <w:rPr>
          <w:spacing w:val="60"/>
          <w:sz w:val="24"/>
          <w:szCs w:val="24"/>
        </w:rPr>
        <w:t xml:space="preserve"> </w:t>
      </w:r>
      <w:r w:rsidRPr="679E82D1">
        <w:rPr>
          <w:sz w:val="24"/>
          <w:szCs w:val="24"/>
        </w:rPr>
        <w:t>the</w:t>
      </w:r>
      <w:r w:rsidRPr="679E82D1">
        <w:rPr>
          <w:spacing w:val="1"/>
          <w:sz w:val="24"/>
          <w:szCs w:val="24"/>
        </w:rPr>
        <w:t xml:space="preserve"> </w:t>
      </w:r>
      <w:r w:rsidRPr="679E82D1">
        <w:rPr>
          <w:sz w:val="24"/>
          <w:szCs w:val="24"/>
        </w:rPr>
        <w:t>eligible levies. The risk of relocation depends on the electro-intensity of the sector in</w:t>
      </w:r>
      <w:r w:rsidRPr="679E82D1">
        <w:rPr>
          <w:spacing w:val="1"/>
          <w:sz w:val="24"/>
          <w:szCs w:val="24"/>
        </w:rPr>
        <w:t xml:space="preserve"> </w:t>
      </w:r>
      <w:r w:rsidRPr="679E82D1">
        <w:rPr>
          <w:sz w:val="24"/>
          <w:szCs w:val="24"/>
        </w:rPr>
        <w:t>question and its exposure to international trade. Accordingly, aid can only be granted if</w:t>
      </w:r>
      <w:r w:rsidRPr="679E82D1">
        <w:rPr>
          <w:spacing w:val="1"/>
          <w:sz w:val="24"/>
          <w:szCs w:val="24"/>
        </w:rPr>
        <w:t xml:space="preserve"> </w:t>
      </w:r>
      <w:r w:rsidRPr="679E82D1">
        <w:rPr>
          <w:sz w:val="24"/>
          <w:szCs w:val="24"/>
        </w:rPr>
        <w:t xml:space="preserve">the undertaking belongs to a sector facing a trade intensity of at least </w:t>
      </w:r>
      <w:commentRangeStart w:id="221"/>
      <w:del w:id="222" w:author="Gastbenutzer" w:date="2021-07-14T14:08:00Z">
        <w:r w:rsidRPr="40DEBF3B" w:rsidDel="40DEBF3B">
          <w:rPr>
            <w:sz w:val="24"/>
            <w:szCs w:val="24"/>
          </w:rPr>
          <w:delText>20</w:delText>
        </w:r>
      </w:del>
      <w:ins w:id="223" w:author="Gastbenutzer" w:date="2021-07-14T14:08:00Z">
        <w:r w:rsidR="40DEBF3B" w:rsidRPr="40DEBF3B">
          <w:rPr>
            <w:sz w:val="24"/>
            <w:szCs w:val="24"/>
          </w:rPr>
          <w:t>4</w:t>
        </w:r>
      </w:ins>
      <w:r w:rsidRPr="679E82D1">
        <w:rPr>
          <w:sz w:val="24"/>
          <w:szCs w:val="24"/>
        </w:rPr>
        <w:t xml:space="preserve"> % at Union</w:t>
      </w:r>
      <w:r w:rsidRPr="679E82D1">
        <w:rPr>
          <w:spacing w:val="1"/>
          <w:sz w:val="24"/>
          <w:szCs w:val="24"/>
        </w:rPr>
        <w:t xml:space="preserve"> </w:t>
      </w:r>
      <w:r w:rsidRPr="679E82D1">
        <w:rPr>
          <w:sz w:val="24"/>
          <w:szCs w:val="24"/>
        </w:rPr>
        <w:t>level</w:t>
      </w:r>
      <w:r w:rsidRPr="679E82D1">
        <w:rPr>
          <w:spacing w:val="1"/>
          <w:sz w:val="24"/>
          <w:szCs w:val="24"/>
        </w:rPr>
        <w:t xml:space="preserve"> </w:t>
      </w:r>
      <w:r w:rsidRPr="679E82D1">
        <w:rPr>
          <w:sz w:val="24"/>
          <w:szCs w:val="24"/>
        </w:rPr>
        <w:t>and</w:t>
      </w:r>
      <w:r w:rsidRPr="679E82D1">
        <w:rPr>
          <w:spacing w:val="1"/>
          <w:sz w:val="24"/>
          <w:szCs w:val="24"/>
        </w:rPr>
        <w:t xml:space="preserve"> </w:t>
      </w:r>
      <w:r w:rsidRPr="679E82D1">
        <w:rPr>
          <w:sz w:val="24"/>
          <w:szCs w:val="24"/>
        </w:rPr>
        <w:t>an</w:t>
      </w:r>
      <w:r w:rsidRPr="679E82D1">
        <w:rPr>
          <w:spacing w:val="1"/>
          <w:sz w:val="24"/>
          <w:szCs w:val="24"/>
        </w:rPr>
        <w:t xml:space="preserve"> </w:t>
      </w:r>
      <w:r w:rsidRPr="679E82D1">
        <w:rPr>
          <w:sz w:val="24"/>
          <w:szCs w:val="24"/>
        </w:rPr>
        <w:t>electro-intensity</w:t>
      </w:r>
      <w:r w:rsidRPr="679E82D1">
        <w:rPr>
          <w:spacing w:val="1"/>
          <w:sz w:val="24"/>
          <w:szCs w:val="24"/>
        </w:rPr>
        <w:t xml:space="preserve"> </w:t>
      </w:r>
      <w:r w:rsidRPr="679E82D1">
        <w:rPr>
          <w:sz w:val="24"/>
          <w:szCs w:val="24"/>
        </w:rPr>
        <w:t>of</w:t>
      </w:r>
      <w:r w:rsidRPr="679E82D1">
        <w:rPr>
          <w:spacing w:val="1"/>
          <w:sz w:val="24"/>
          <w:szCs w:val="24"/>
        </w:rPr>
        <w:t xml:space="preserve"> </w:t>
      </w:r>
      <w:r w:rsidRPr="679E82D1">
        <w:rPr>
          <w:sz w:val="24"/>
          <w:szCs w:val="24"/>
        </w:rPr>
        <w:t>at</w:t>
      </w:r>
      <w:r w:rsidRPr="679E82D1">
        <w:rPr>
          <w:spacing w:val="1"/>
          <w:sz w:val="24"/>
          <w:szCs w:val="24"/>
        </w:rPr>
        <w:t xml:space="preserve"> </w:t>
      </w:r>
      <w:r w:rsidRPr="679E82D1">
        <w:rPr>
          <w:sz w:val="24"/>
          <w:szCs w:val="24"/>
        </w:rPr>
        <w:t>least</w:t>
      </w:r>
      <w:r w:rsidRPr="679E82D1">
        <w:rPr>
          <w:spacing w:val="1"/>
          <w:sz w:val="24"/>
          <w:szCs w:val="24"/>
        </w:rPr>
        <w:t xml:space="preserve"> </w:t>
      </w:r>
      <w:del w:id="224" w:author="Gastbenutzer" w:date="2021-07-14T14:08:00Z">
        <w:r w:rsidRPr="40DEBF3B" w:rsidDel="40DEBF3B">
          <w:rPr>
            <w:sz w:val="24"/>
            <w:szCs w:val="24"/>
          </w:rPr>
          <w:delText>10</w:delText>
        </w:r>
      </w:del>
      <w:ins w:id="225" w:author="Gastbenutzer" w:date="2021-07-14T14:08:00Z">
        <w:r w:rsidR="40DEBF3B" w:rsidRPr="40DEBF3B">
          <w:rPr>
            <w:sz w:val="24"/>
            <w:szCs w:val="24"/>
          </w:rPr>
          <w:t>20</w:t>
        </w:r>
      </w:ins>
      <w:r w:rsidRPr="679E82D1">
        <w:rPr>
          <w:spacing w:val="1"/>
          <w:sz w:val="24"/>
          <w:szCs w:val="24"/>
        </w:rPr>
        <w:t xml:space="preserve"> </w:t>
      </w:r>
      <w:r w:rsidRPr="679E82D1">
        <w:rPr>
          <w:sz w:val="24"/>
          <w:szCs w:val="24"/>
        </w:rPr>
        <w:t>%</w:t>
      </w:r>
      <w:r w:rsidRPr="679E82D1">
        <w:rPr>
          <w:spacing w:val="1"/>
          <w:sz w:val="24"/>
          <w:szCs w:val="24"/>
        </w:rPr>
        <w:t xml:space="preserve"> </w:t>
      </w:r>
      <w:r w:rsidRPr="679E82D1">
        <w:rPr>
          <w:sz w:val="24"/>
          <w:szCs w:val="24"/>
        </w:rPr>
        <w:t>at</w:t>
      </w:r>
      <w:r w:rsidRPr="679E82D1">
        <w:rPr>
          <w:spacing w:val="1"/>
          <w:sz w:val="24"/>
          <w:szCs w:val="24"/>
        </w:rPr>
        <w:t xml:space="preserve"> </w:t>
      </w:r>
      <w:r w:rsidRPr="679E82D1">
        <w:rPr>
          <w:sz w:val="24"/>
          <w:szCs w:val="24"/>
        </w:rPr>
        <w:t>Union</w:t>
      </w:r>
      <w:r w:rsidRPr="679E82D1">
        <w:rPr>
          <w:spacing w:val="1"/>
          <w:sz w:val="24"/>
          <w:szCs w:val="24"/>
        </w:rPr>
        <w:t xml:space="preserve"> </w:t>
      </w:r>
      <w:r w:rsidRPr="679E82D1">
        <w:rPr>
          <w:sz w:val="24"/>
          <w:szCs w:val="24"/>
        </w:rPr>
        <w:t>level.</w:t>
      </w:r>
      <w:r w:rsidRPr="679E82D1">
        <w:rPr>
          <w:spacing w:val="1"/>
          <w:sz w:val="24"/>
          <w:szCs w:val="24"/>
        </w:rPr>
        <w:t xml:space="preserve"> </w:t>
      </w:r>
      <w:r w:rsidRPr="679E82D1">
        <w:rPr>
          <w:sz w:val="24"/>
          <w:szCs w:val="24"/>
        </w:rPr>
        <w:t>In</w:t>
      </w:r>
      <w:r w:rsidRPr="679E82D1">
        <w:rPr>
          <w:spacing w:val="1"/>
          <w:sz w:val="24"/>
          <w:szCs w:val="24"/>
        </w:rPr>
        <w:t xml:space="preserve"> </w:t>
      </w:r>
      <w:r w:rsidRPr="679E82D1">
        <w:rPr>
          <w:sz w:val="24"/>
          <w:szCs w:val="24"/>
        </w:rPr>
        <w:t>addition,</w:t>
      </w:r>
      <w:r w:rsidRPr="679E82D1">
        <w:rPr>
          <w:spacing w:val="1"/>
          <w:sz w:val="24"/>
          <w:szCs w:val="24"/>
        </w:rPr>
        <w:t xml:space="preserve"> </w:t>
      </w:r>
      <w:r w:rsidRPr="679E82D1">
        <w:rPr>
          <w:sz w:val="24"/>
          <w:szCs w:val="24"/>
        </w:rPr>
        <w:t>the</w:t>
      </w:r>
      <w:r w:rsidRPr="679E82D1">
        <w:rPr>
          <w:spacing w:val="1"/>
          <w:sz w:val="24"/>
          <w:szCs w:val="24"/>
        </w:rPr>
        <w:t xml:space="preserve"> </w:t>
      </w:r>
      <w:r w:rsidRPr="679E82D1">
        <w:rPr>
          <w:sz w:val="24"/>
          <w:szCs w:val="24"/>
        </w:rPr>
        <w:t>Commission</w:t>
      </w:r>
      <w:r w:rsidRPr="679E82D1">
        <w:rPr>
          <w:spacing w:val="13"/>
          <w:sz w:val="24"/>
          <w:szCs w:val="24"/>
        </w:rPr>
        <w:t xml:space="preserve"> </w:t>
      </w:r>
      <w:r w:rsidRPr="679E82D1">
        <w:rPr>
          <w:sz w:val="24"/>
          <w:szCs w:val="24"/>
        </w:rPr>
        <w:t>considers</w:t>
      </w:r>
      <w:r w:rsidRPr="679E82D1">
        <w:rPr>
          <w:spacing w:val="15"/>
          <w:sz w:val="24"/>
          <w:szCs w:val="24"/>
        </w:rPr>
        <w:t xml:space="preserve"> </w:t>
      </w:r>
      <w:r w:rsidRPr="679E82D1">
        <w:rPr>
          <w:sz w:val="24"/>
          <w:szCs w:val="24"/>
        </w:rPr>
        <w:t>that</w:t>
      </w:r>
      <w:r w:rsidRPr="679E82D1">
        <w:rPr>
          <w:spacing w:val="15"/>
          <w:sz w:val="24"/>
          <w:szCs w:val="24"/>
        </w:rPr>
        <w:t xml:space="preserve"> </w:t>
      </w:r>
      <w:r w:rsidRPr="679E82D1">
        <w:rPr>
          <w:sz w:val="24"/>
          <w:szCs w:val="24"/>
        </w:rPr>
        <w:t>a</w:t>
      </w:r>
      <w:r w:rsidRPr="679E82D1">
        <w:rPr>
          <w:spacing w:val="15"/>
          <w:sz w:val="24"/>
          <w:szCs w:val="24"/>
        </w:rPr>
        <w:t xml:space="preserve"> </w:t>
      </w:r>
      <w:r w:rsidRPr="679E82D1">
        <w:rPr>
          <w:sz w:val="24"/>
          <w:szCs w:val="24"/>
        </w:rPr>
        <w:t>similar</w:t>
      </w:r>
      <w:r w:rsidRPr="679E82D1">
        <w:rPr>
          <w:spacing w:val="14"/>
          <w:sz w:val="24"/>
          <w:szCs w:val="24"/>
        </w:rPr>
        <w:t xml:space="preserve"> </w:t>
      </w:r>
      <w:r w:rsidRPr="679E82D1">
        <w:rPr>
          <w:sz w:val="24"/>
          <w:szCs w:val="24"/>
        </w:rPr>
        <w:t>risk</w:t>
      </w:r>
      <w:r w:rsidRPr="679E82D1">
        <w:rPr>
          <w:spacing w:val="15"/>
          <w:sz w:val="24"/>
          <w:szCs w:val="24"/>
        </w:rPr>
        <w:t xml:space="preserve"> </w:t>
      </w:r>
      <w:r w:rsidRPr="679E82D1">
        <w:rPr>
          <w:sz w:val="24"/>
          <w:szCs w:val="24"/>
        </w:rPr>
        <w:t>exists</w:t>
      </w:r>
      <w:r w:rsidRPr="679E82D1">
        <w:rPr>
          <w:spacing w:val="14"/>
          <w:sz w:val="24"/>
          <w:szCs w:val="24"/>
        </w:rPr>
        <w:t xml:space="preserve"> </w:t>
      </w:r>
      <w:r w:rsidRPr="679E82D1">
        <w:rPr>
          <w:sz w:val="24"/>
          <w:szCs w:val="24"/>
        </w:rPr>
        <w:t>in</w:t>
      </w:r>
      <w:r w:rsidRPr="679E82D1">
        <w:rPr>
          <w:spacing w:val="15"/>
          <w:sz w:val="24"/>
          <w:szCs w:val="24"/>
        </w:rPr>
        <w:t xml:space="preserve"> </w:t>
      </w:r>
      <w:r w:rsidRPr="679E82D1">
        <w:rPr>
          <w:sz w:val="24"/>
          <w:szCs w:val="24"/>
        </w:rPr>
        <w:t>sectors</w:t>
      </w:r>
      <w:r w:rsidRPr="679E82D1">
        <w:rPr>
          <w:spacing w:val="15"/>
          <w:sz w:val="24"/>
          <w:szCs w:val="24"/>
        </w:rPr>
        <w:t xml:space="preserve"> </w:t>
      </w:r>
      <w:r w:rsidRPr="679E82D1">
        <w:rPr>
          <w:sz w:val="24"/>
          <w:szCs w:val="24"/>
        </w:rPr>
        <w:t>that</w:t>
      </w:r>
      <w:r w:rsidRPr="679E82D1">
        <w:rPr>
          <w:spacing w:val="16"/>
          <w:sz w:val="24"/>
          <w:szCs w:val="24"/>
        </w:rPr>
        <w:t xml:space="preserve"> </w:t>
      </w:r>
      <w:r w:rsidRPr="679E82D1">
        <w:rPr>
          <w:sz w:val="24"/>
          <w:szCs w:val="24"/>
        </w:rPr>
        <w:t>face</w:t>
      </w:r>
      <w:r w:rsidRPr="679E82D1">
        <w:rPr>
          <w:spacing w:val="14"/>
          <w:sz w:val="24"/>
          <w:szCs w:val="24"/>
        </w:rPr>
        <w:t xml:space="preserve"> </w:t>
      </w:r>
      <w:r w:rsidRPr="679E82D1">
        <w:rPr>
          <w:sz w:val="24"/>
          <w:szCs w:val="24"/>
        </w:rPr>
        <w:t>an</w:t>
      </w:r>
      <w:r w:rsidRPr="679E82D1">
        <w:rPr>
          <w:spacing w:val="15"/>
          <w:sz w:val="24"/>
          <w:szCs w:val="24"/>
        </w:rPr>
        <w:t xml:space="preserve"> </w:t>
      </w:r>
      <w:r w:rsidRPr="679E82D1">
        <w:rPr>
          <w:sz w:val="24"/>
          <w:szCs w:val="24"/>
        </w:rPr>
        <w:t>electro-intensity</w:t>
      </w:r>
      <w:r w:rsidRPr="679E82D1">
        <w:rPr>
          <w:spacing w:val="-57"/>
          <w:sz w:val="24"/>
          <w:szCs w:val="24"/>
        </w:rPr>
        <w:t xml:space="preserve"> </w:t>
      </w:r>
      <w:r w:rsidRPr="679E82D1">
        <w:rPr>
          <w:sz w:val="24"/>
          <w:szCs w:val="24"/>
        </w:rPr>
        <w:t xml:space="preserve">of at least </w:t>
      </w:r>
      <w:del w:id="226" w:author="Gastbenutzer" w:date="2021-07-14T14:11:00Z">
        <w:r w:rsidRPr="40DEBF3B" w:rsidDel="40DEBF3B">
          <w:rPr>
            <w:sz w:val="24"/>
            <w:szCs w:val="24"/>
          </w:rPr>
          <w:delText>7</w:delText>
        </w:r>
      </w:del>
      <w:ins w:id="227" w:author="Gastbenutzer" w:date="2021-07-14T14:11:00Z">
        <w:r w:rsidR="40DEBF3B" w:rsidRPr="40DEBF3B">
          <w:rPr>
            <w:sz w:val="24"/>
            <w:szCs w:val="24"/>
          </w:rPr>
          <w:t>10</w:t>
        </w:r>
      </w:ins>
      <w:r w:rsidRPr="679E82D1">
        <w:rPr>
          <w:sz w:val="24"/>
          <w:szCs w:val="24"/>
        </w:rPr>
        <w:t xml:space="preserve">% and face a trade intensity of at least </w:t>
      </w:r>
      <w:del w:id="228" w:author="Gastbenutzer" w:date="2021-07-14T14:11:00Z">
        <w:r w:rsidRPr="40DEBF3B" w:rsidDel="40DEBF3B">
          <w:rPr>
            <w:sz w:val="24"/>
            <w:szCs w:val="24"/>
          </w:rPr>
          <w:delText>80</w:delText>
        </w:r>
      </w:del>
      <w:ins w:id="229" w:author="Gastbenutzer" w:date="2021-07-14T14:11:00Z">
        <w:r w:rsidR="40DEBF3B" w:rsidRPr="40DEBF3B">
          <w:rPr>
            <w:sz w:val="24"/>
            <w:szCs w:val="24"/>
          </w:rPr>
          <w:t>10</w:t>
        </w:r>
      </w:ins>
      <w:r w:rsidRPr="679E82D1">
        <w:rPr>
          <w:sz w:val="24"/>
          <w:szCs w:val="24"/>
        </w:rPr>
        <w:t>%</w:t>
      </w:r>
      <w:commentRangeEnd w:id="221"/>
      <w:r>
        <w:commentReference w:id="221"/>
      </w:r>
      <w:r w:rsidRPr="679E82D1">
        <w:rPr>
          <w:sz w:val="24"/>
          <w:szCs w:val="24"/>
        </w:rPr>
        <w:t>. The sectors meeting these</w:t>
      </w:r>
      <w:r w:rsidRPr="679E82D1">
        <w:rPr>
          <w:spacing w:val="1"/>
          <w:sz w:val="24"/>
          <w:szCs w:val="24"/>
        </w:rPr>
        <w:t xml:space="preserve"> </w:t>
      </w:r>
      <w:r w:rsidRPr="679E82D1">
        <w:rPr>
          <w:sz w:val="24"/>
          <w:szCs w:val="24"/>
        </w:rPr>
        <w:t>eligibility</w:t>
      </w:r>
      <w:r w:rsidRPr="679E82D1">
        <w:rPr>
          <w:spacing w:val="-6"/>
          <w:sz w:val="24"/>
          <w:szCs w:val="24"/>
        </w:rPr>
        <w:t xml:space="preserve"> </w:t>
      </w:r>
      <w:r w:rsidRPr="679E82D1">
        <w:rPr>
          <w:sz w:val="24"/>
          <w:szCs w:val="24"/>
        </w:rPr>
        <w:t>criteria</w:t>
      </w:r>
      <w:r w:rsidRPr="679E82D1">
        <w:rPr>
          <w:spacing w:val="-2"/>
          <w:sz w:val="24"/>
          <w:szCs w:val="24"/>
        </w:rPr>
        <w:t xml:space="preserve"> </w:t>
      </w:r>
      <w:r w:rsidRPr="679E82D1">
        <w:rPr>
          <w:sz w:val="24"/>
          <w:szCs w:val="24"/>
        </w:rPr>
        <w:t>are</w:t>
      </w:r>
      <w:r w:rsidRPr="679E82D1">
        <w:rPr>
          <w:spacing w:val="-2"/>
          <w:sz w:val="24"/>
          <w:szCs w:val="24"/>
        </w:rPr>
        <w:t xml:space="preserve"> </w:t>
      </w:r>
      <w:r w:rsidRPr="679E82D1">
        <w:rPr>
          <w:sz w:val="24"/>
          <w:szCs w:val="24"/>
        </w:rPr>
        <w:t xml:space="preserve">listed in </w:t>
      </w:r>
      <w:ins w:id="230" w:author="Gastbenutzer" w:date="2021-07-14T15:22:00Z">
        <w:r w:rsidR="40DEBF3B" w:rsidRPr="40DEBF3B">
          <w:rPr>
            <w:sz w:val="24"/>
            <w:szCs w:val="24"/>
          </w:rPr>
          <w:t xml:space="preserve">the provisional </w:t>
        </w:r>
      </w:ins>
      <w:commentRangeStart w:id="231"/>
      <w:r w:rsidRPr="679E82D1">
        <w:rPr>
          <w:sz w:val="24"/>
          <w:szCs w:val="24"/>
        </w:rPr>
        <w:t>Annex</w:t>
      </w:r>
      <w:r w:rsidRPr="679E82D1">
        <w:rPr>
          <w:spacing w:val="7"/>
          <w:sz w:val="24"/>
          <w:szCs w:val="24"/>
        </w:rPr>
        <w:t xml:space="preserve"> </w:t>
      </w:r>
      <w:commentRangeEnd w:id="231"/>
      <w:r>
        <w:commentReference w:id="231"/>
      </w:r>
      <w:r w:rsidRPr="679E82D1">
        <w:rPr>
          <w:sz w:val="24"/>
          <w:szCs w:val="24"/>
        </w:rPr>
        <w:t>I.</w:t>
      </w:r>
    </w:p>
    <w:p w14:paraId="13ECE919" w14:textId="77777777" w:rsidR="004B799C" w:rsidRDefault="004B799C">
      <w:pPr>
        <w:pStyle w:val="BodyText"/>
        <w:spacing w:before="10"/>
        <w:rPr>
          <w:sz w:val="20"/>
        </w:rPr>
      </w:pPr>
    </w:p>
    <w:p w14:paraId="02B71790" w14:textId="77777777" w:rsidR="004B799C" w:rsidRDefault="00CA4AAC" w:rsidP="40DEBF3B">
      <w:pPr>
        <w:pStyle w:val="ListParagraph"/>
        <w:numPr>
          <w:ilvl w:val="0"/>
          <w:numId w:val="5"/>
        </w:numPr>
        <w:tabs>
          <w:tab w:val="left" w:pos="1559"/>
        </w:tabs>
        <w:ind w:left="1558" w:right="955" w:hanging="600"/>
        <w:jc w:val="both"/>
        <w:rPr>
          <w:sz w:val="24"/>
          <w:szCs w:val="24"/>
        </w:rPr>
      </w:pPr>
      <w:r w:rsidRPr="40DEBF3B">
        <w:rPr>
          <w:sz w:val="24"/>
          <w:szCs w:val="24"/>
        </w:rPr>
        <w:t>Should a Member State grant support only to a subset of eligible beneficiaries or grant</w:t>
      </w:r>
      <w:r w:rsidRPr="40DEBF3B">
        <w:rPr>
          <w:spacing w:val="1"/>
          <w:sz w:val="24"/>
          <w:szCs w:val="24"/>
        </w:rPr>
        <w:t xml:space="preserve"> </w:t>
      </w:r>
      <w:r w:rsidRPr="40DEBF3B">
        <w:rPr>
          <w:sz w:val="24"/>
          <w:szCs w:val="24"/>
        </w:rPr>
        <w:t>different levels of reductions to different categories of eligible beneficiaries, it must</w:t>
      </w:r>
      <w:r w:rsidRPr="40DEBF3B">
        <w:rPr>
          <w:spacing w:val="1"/>
          <w:sz w:val="24"/>
          <w:szCs w:val="24"/>
        </w:rPr>
        <w:t xml:space="preserve"> </w:t>
      </w:r>
      <w:r w:rsidRPr="40DEBF3B">
        <w:rPr>
          <w:sz w:val="24"/>
          <w:szCs w:val="24"/>
        </w:rPr>
        <w:t>demonstrate that that decision is made on the basis of objective, non-discriminatory and</w:t>
      </w:r>
      <w:r w:rsidRPr="40DEBF3B">
        <w:rPr>
          <w:spacing w:val="-57"/>
          <w:sz w:val="24"/>
          <w:szCs w:val="24"/>
        </w:rPr>
        <w:t xml:space="preserve"> </w:t>
      </w:r>
      <w:r w:rsidRPr="40DEBF3B">
        <w:rPr>
          <w:sz w:val="24"/>
          <w:szCs w:val="24"/>
        </w:rPr>
        <w:t>transparent</w:t>
      </w:r>
      <w:r w:rsidRPr="40DEBF3B">
        <w:rPr>
          <w:spacing w:val="1"/>
          <w:sz w:val="24"/>
          <w:szCs w:val="24"/>
        </w:rPr>
        <w:t xml:space="preserve"> </w:t>
      </w:r>
      <w:r w:rsidRPr="40DEBF3B">
        <w:rPr>
          <w:sz w:val="24"/>
          <w:szCs w:val="24"/>
        </w:rPr>
        <w:t>criteria</w:t>
      </w:r>
      <w:r w:rsidRPr="40DEBF3B">
        <w:rPr>
          <w:spacing w:val="1"/>
          <w:sz w:val="24"/>
          <w:szCs w:val="24"/>
        </w:rPr>
        <w:t xml:space="preserve"> </w:t>
      </w:r>
      <w:r w:rsidRPr="40DEBF3B">
        <w:rPr>
          <w:sz w:val="24"/>
          <w:szCs w:val="24"/>
        </w:rPr>
        <w:t>and</w:t>
      </w:r>
      <w:r w:rsidRPr="40DEBF3B">
        <w:rPr>
          <w:spacing w:val="1"/>
          <w:sz w:val="24"/>
          <w:szCs w:val="24"/>
        </w:rPr>
        <w:t xml:space="preserve"> </w:t>
      </w:r>
      <w:r w:rsidRPr="40DEBF3B">
        <w:rPr>
          <w:sz w:val="24"/>
          <w:szCs w:val="24"/>
        </w:rPr>
        <w:t>that</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aid</w:t>
      </w:r>
      <w:r w:rsidRPr="40DEBF3B">
        <w:rPr>
          <w:spacing w:val="1"/>
          <w:sz w:val="24"/>
          <w:szCs w:val="24"/>
        </w:rPr>
        <w:t xml:space="preserve"> </w:t>
      </w:r>
      <w:r w:rsidRPr="40DEBF3B">
        <w:rPr>
          <w:sz w:val="24"/>
          <w:szCs w:val="24"/>
        </w:rPr>
        <w:t>is</w:t>
      </w:r>
      <w:r w:rsidRPr="40DEBF3B">
        <w:rPr>
          <w:spacing w:val="1"/>
          <w:sz w:val="24"/>
          <w:szCs w:val="24"/>
        </w:rPr>
        <w:t xml:space="preserve"> </w:t>
      </w:r>
      <w:r w:rsidRPr="40DEBF3B">
        <w:rPr>
          <w:sz w:val="24"/>
          <w:szCs w:val="24"/>
        </w:rPr>
        <w:t>granted,</w:t>
      </w:r>
      <w:r w:rsidRPr="40DEBF3B">
        <w:rPr>
          <w:spacing w:val="1"/>
          <w:sz w:val="24"/>
          <w:szCs w:val="24"/>
        </w:rPr>
        <w:t xml:space="preserve"> </w:t>
      </w:r>
      <w:r w:rsidRPr="40DEBF3B">
        <w:rPr>
          <w:sz w:val="24"/>
          <w:szCs w:val="24"/>
        </w:rPr>
        <w:t>in</w:t>
      </w:r>
      <w:r w:rsidRPr="40DEBF3B">
        <w:rPr>
          <w:spacing w:val="1"/>
          <w:sz w:val="24"/>
          <w:szCs w:val="24"/>
        </w:rPr>
        <w:t xml:space="preserve"> </w:t>
      </w:r>
      <w:r w:rsidRPr="40DEBF3B">
        <w:rPr>
          <w:sz w:val="24"/>
          <w:szCs w:val="24"/>
        </w:rPr>
        <w:t>principle,</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same</w:t>
      </w:r>
      <w:r w:rsidRPr="40DEBF3B">
        <w:rPr>
          <w:spacing w:val="1"/>
          <w:sz w:val="24"/>
          <w:szCs w:val="24"/>
        </w:rPr>
        <w:t xml:space="preserve"> </w:t>
      </w:r>
      <w:r w:rsidRPr="40DEBF3B">
        <w:rPr>
          <w:sz w:val="24"/>
          <w:szCs w:val="24"/>
        </w:rPr>
        <w:t>way for</w:t>
      </w:r>
      <w:r w:rsidRPr="40DEBF3B">
        <w:rPr>
          <w:spacing w:val="1"/>
          <w:sz w:val="24"/>
          <w:szCs w:val="24"/>
        </w:rPr>
        <w:t xml:space="preserve"> </w:t>
      </w:r>
      <w:r w:rsidRPr="40DEBF3B">
        <w:rPr>
          <w:sz w:val="24"/>
          <w:szCs w:val="24"/>
        </w:rPr>
        <w:t>all</w:t>
      </w:r>
      <w:r w:rsidRPr="40DEBF3B">
        <w:rPr>
          <w:spacing w:val="1"/>
          <w:sz w:val="24"/>
          <w:szCs w:val="24"/>
        </w:rPr>
        <w:t xml:space="preserve"> </w:t>
      </w:r>
      <w:r w:rsidRPr="40DEBF3B">
        <w:rPr>
          <w:sz w:val="24"/>
          <w:szCs w:val="24"/>
        </w:rPr>
        <w:t>competitors in the same sector if they</w:t>
      </w:r>
      <w:r w:rsidRPr="40DEBF3B">
        <w:rPr>
          <w:spacing w:val="-1"/>
          <w:sz w:val="24"/>
          <w:szCs w:val="24"/>
        </w:rPr>
        <w:t xml:space="preserve"> </w:t>
      </w:r>
      <w:r w:rsidRPr="40DEBF3B">
        <w:rPr>
          <w:sz w:val="24"/>
          <w:szCs w:val="24"/>
        </w:rPr>
        <w:t>are</w:t>
      </w:r>
      <w:r w:rsidRPr="40DEBF3B">
        <w:rPr>
          <w:spacing w:val="-2"/>
          <w:sz w:val="24"/>
          <w:szCs w:val="24"/>
        </w:rPr>
        <w:t xml:space="preserve"> </w:t>
      </w:r>
      <w:r w:rsidRPr="40DEBF3B">
        <w:rPr>
          <w:sz w:val="24"/>
          <w:szCs w:val="24"/>
        </w:rPr>
        <w:t>in a similar</w:t>
      </w:r>
      <w:r w:rsidRPr="40DEBF3B">
        <w:rPr>
          <w:spacing w:val="-2"/>
          <w:sz w:val="24"/>
          <w:szCs w:val="24"/>
        </w:rPr>
        <w:t xml:space="preserve"> </w:t>
      </w:r>
      <w:r w:rsidRPr="40DEBF3B">
        <w:rPr>
          <w:sz w:val="24"/>
          <w:szCs w:val="24"/>
        </w:rPr>
        <w:t>factual situation.</w:t>
      </w:r>
    </w:p>
    <w:p w14:paraId="450F9A9F" w14:textId="77777777" w:rsidR="004B799C" w:rsidRDefault="004B799C">
      <w:pPr>
        <w:pStyle w:val="BodyText"/>
        <w:spacing w:before="11"/>
        <w:rPr>
          <w:sz w:val="20"/>
        </w:rPr>
      </w:pPr>
    </w:p>
    <w:p w14:paraId="02AB9F28" w14:textId="77777777" w:rsidR="004B799C" w:rsidRDefault="00CA4AAC">
      <w:pPr>
        <w:pStyle w:val="ListParagraph"/>
        <w:numPr>
          <w:ilvl w:val="3"/>
          <w:numId w:val="3"/>
        </w:numPr>
        <w:tabs>
          <w:tab w:val="left" w:pos="2303"/>
        </w:tabs>
        <w:ind w:hanging="865"/>
        <w:rPr>
          <w:sz w:val="24"/>
        </w:rPr>
      </w:pPr>
      <w:bookmarkStart w:id="232" w:name="_bookmark203"/>
      <w:bookmarkEnd w:id="232"/>
      <w:r>
        <w:rPr>
          <w:sz w:val="24"/>
        </w:rPr>
        <w:t>Proportionality</w:t>
      </w:r>
      <w:r>
        <w:rPr>
          <w:spacing w:val="-6"/>
          <w:sz w:val="24"/>
        </w:rPr>
        <w:t xml:space="preserve"> </w:t>
      </w:r>
      <w:r>
        <w:rPr>
          <w:sz w:val="24"/>
        </w:rPr>
        <w:t>of</w:t>
      </w:r>
      <w:r>
        <w:rPr>
          <w:spacing w:val="-1"/>
          <w:sz w:val="24"/>
        </w:rPr>
        <w:t xml:space="preserve"> </w:t>
      </w:r>
      <w:r>
        <w:rPr>
          <w:sz w:val="24"/>
        </w:rPr>
        <w:t>the</w:t>
      </w:r>
      <w:r>
        <w:rPr>
          <w:spacing w:val="-3"/>
          <w:sz w:val="24"/>
        </w:rPr>
        <w:t xml:space="preserve"> </w:t>
      </w:r>
      <w:r>
        <w:rPr>
          <w:sz w:val="24"/>
        </w:rPr>
        <w:t>aid measure</w:t>
      </w:r>
    </w:p>
    <w:p w14:paraId="0D058066" w14:textId="77777777" w:rsidR="004B799C" w:rsidRDefault="004B799C">
      <w:pPr>
        <w:pStyle w:val="BodyText"/>
        <w:spacing w:before="10"/>
        <w:rPr>
          <w:sz w:val="20"/>
        </w:rPr>
      </w:pPr>
    </w:p>
    <w:p w14:paraId="271B8BBF" w14:textId="14A7A90A" w:rsidR="004B799C" w:rsidRDefault="00CA4AAC" w:rsidP="679E82D1">
      <w:pPr>
        <w:pStyle w:val="ListParagraph"/>
        <w:numPr>
          <w:ilvl w:val="0"/>
          <w:numId w:val="5"/>
        </w:numPr>
        <w:tabs>
          <w:tab w:val="left" w:pos="1559"/>
        </w:tabs>
        <w:ind w:left="1558" w:right="960" w:hanging="600"/>
        <w:jc w:val="both"/>
        <w:rPr>
          <w:sz w:val="24"/>
          <w:szCs w:val="24"/>
        </w:rPr>
      </w:pPr>
      <w:r w:rsidRPr="679E82D1">
        <w:rPr>
          <w:sz w:val="24"/>
          <w:szCs w:val="24"/>
        </w:rPr>
        <w:t>The</w:t>
      </w:r>
      <w:r w:rsidRPr="679E82D1">
        <w:rPr>
          <w:spacing w:val="31"/>
          <w:sz w:val="24"/>
          <w:szCs w:val="24"/>
        </w:rPr>
        <w:t xml:space="preserve"> </w:t>
      </w:r>
      <w:r w:rsidRPr="679E82D1">
        <w:rPr>
          <w:sz w:val="24"/>
          <w:szCs w:val="24"/>
        </w:rPr>
        <w:t>Commission</w:t>
      </w:r>
      <w:r w:rsidRPr="679E82D1">
        <w:rPr>
          <w:spacing w:val="33"/>
          <w:sz w:val="24"/>
          <w:szCs w:val="24"/>
        </w:rPr>
        <w:t xml:space="preserve"> </w:t>
      </w:r>
      <w:r w:rsidRPr="679E82D1">
        <w:rPr>
          <w:sz w:val="24"/>
          <w:szCs w:val="24"/>
        </w:rPr>
        <w:t>will</w:t>
      </w:r>
      <w:r w:rsidRPr="679E82D1">
        <w:rPr>
          <w:spacing w:val="34"/>
          <w:sz w:val="24"/>
          <w:szCs w:val="24"/>
        </w:rPr>
        <w:t xml:space="preserve"> </w:t>
      </w:r>
      <w:r w:rsidRPr="679E82D1">
        <w:rPr>
          <w:sz w:val="24"/>
          <w:szCs w:val="24"/>
        </w:rPr>
        <w:t>consider</w:t>
      </w:r>
      <w:r w:rsidRPr="679E82D1">
        <w:rPr>
          <w:spacing w:val="32"/>
          <w:sz w:val="24"/>
          <w:szCs w:val="24"/>
        </w:rPr>
        <w:t xml:space="preserve"> </w:t>
      </w:r>
      <w:r w:rsidRPr="679E82D1">
        <w:rPr>
          <w:sz w:val="24"/>
          <w:szCs w:val="24"/>
        </w:rPr>
        <w:t>the</w:t>
      </w:r>
      <w:r w:rsidRPr="679E82D1">
        <w:rPr>
          <w:spacing w:val="31"/>
          <w:sz w:val="24"/>
          <w:szCs w:val="24"/>
        </w:rPr>
        <w:t xml:space="preserve"> </w:t>
      </w:r>
      <w:r w:rsidRPr="679E82D1">
        <w:rPr>
          <w:sz w:val="24"/>
          <w:szCs w:val="24"/>
        </w:rPr>
        <w:t>aid</w:t>
      </w:r>
      <w:r w:rsidRPr="679E82D1">
        <w:rPr>
          <w:spacing w:val="33"/>
          <w:sz w:val="24"/>
          <w:szCs w:val="24"/>
        </w:rPr>
        <w:t xml:space="preserve"> </w:t>
      </w:r>
      <w:r w:rsidRPr="679E82D1">
        <w:rPr>
          <w:sz w:val="24"/>
          <w:szCs w:val="24"/>
        </w:rPr>
        <w:t>to</w:t>
      </w:r>
      <w:r w:rsidRPr="679E82D1">
        <w:rPr>
          <w:spacing w:val="33"/>
          <w:sz w:val="24"/>
          <w:szCs w:val="24"/>
        </w:rPr>
        <w:t xml:space="preserve"> </w:t>
      </w:r>
      <w:r w:rsidRPr="679E82D1">
        <w:rPr>
          <w:sz w:val="24"/>
          <w:szCs w:val="24"/>
        </w:rPr>
        <w:t>be</w:t>
      </w:r>
      <w:r w:rsidRPr="679E82D1">
        <w:rPr>
          <w:spacing w:val="32"/>
          <w:sz w:val="24"/>
          <w:szCs w:val="24"/>
        </w:rPr>
        <w:t xml:space="preserve"> </w:t>
      </w:r>
      <w:r w:rsidRPr="679E82D1">
        <w:rPr>
          <w:sz w:val="24"/>
          <w:szCs w:val="24"/>
        </w:rPr>
        <w:t>proportionate</w:t>
      </w:r>
      <w:r w:rsidRPr="679E82D1">
        <w:rPr>
          <w:spacing w:val="31"/>
          <w:sz w:val="24"/>
          <w:szCs w:val="24"/>
        </w:rPr>
        <w:t xml:space="preserve"> </w:t>
      </w:r>
      <w:r w:rsidRPr="679E82D1">
        <w:rPr>
          <w:sz w:val="24"/>
          <w:szCs w:val="24"/>
        </w:rPr>
        <w:t>if</w:t>
      </w:r>
      <w:r w:rsidRPr="679E82D1">
        <w:rPr>
          <w:spacing w:val="33"/>
          <w:sz w:val="24"/>
          <w:szCs w:val="24"/>
        </w:rPr>
        <w:t xml:space="preserve"> </w:t>
      </w:r>
      <w:r w:rsidRPr="679E82D1">
        <w:rPr>
          <w:sz w:val="24"/>
          <w:szCs w:val="24"/>
        </w:rPr>
        <w:t>the</w:t>
      </w:r>
      <w:r w:rsidRPr="679E82D1">
        <w:rPr>
          <w:spacing w:val="32"/>
          <w:sz w:val="24"/>
          <w:szCs w:val="24"/>
        </w:rPr>
        <w:t xml:space="preserve"> </w:t>
      </w:r>
      <w:r w:rsidRPr="679E82D1">
        <w:rPr>
          <w:sz w:val="24"/>
          <w:szCs w:val="24"/>
        </w:rPr>
        <w:t>beneficiaries</w:t>
      </w:r>
      <w:r w:rsidRPr="679E82D1">
        <w:rPr>
          <w:spacing w:val="33"/>
          <w:sz w:val="24"/>
          <w:szCs w:val="24"/>
        </w:rPr>
        <w:t xml:space="preserve"> </w:t>
      </w:r>
      <w:r w:rsidRPr="679E82D1">
        <w:rPr>
          <w:sz w:val="24"/>
          <w:szCs w:val="24"/>
        </w:rPr>
        <w:t>pay</w:t>
      </w:r>
      <w:r w:rsidRPr="679E82D1">
        <w:rPr>
          <w:spacing w:val="29"/>
          <w:sz w:val="24"/>
          <w:szCs w:val="24"/>
        </w:rPr>
        <w:t xml:space="preserve"> </w:t>
      </w:r>
      <w:r w:rsidRPr="679E82D1">
        <w:rPr>
          <w:sz w:val="24"/>
          <w:szCs w:val="24"/>
        </w:rPr>
        <w:t>at</w:t>
      </w:r>
      <w:r w:rsidRPr="679E82D1">
        <w:rPr>
          <w:spacing w:val="-57"/>
          <w:sz w:val="24"/>
          <w:szCs w:val="24"/>
        </w:rPr>
        <w:t xml:space="preserve"> </w:t>
      </w:r>
      <w:r w:rsidRPr="679E82D1">
        <w:rPr>
          <w:sz w:val="24"/>
          <w:szCs w:val="24"/>
        </w:rPr>
        <w:t>least</w:t>
      </w:r>
      <w:r w:rsidRPr="679E82D1">
        <w:rPr>
          <w:spacing w:val="1"/>
          <w:sz w:val="24"/>
          <w:szCs w:val="24"/>
        </w:rPr>
        <w:t xml:space="preserve"> </w:t>
      </w:r>
      <w:commentRangeStart w:id="233"/>
      <w:del w:id="234" w:author="Gastbenutzer" w:date="2021-07-14T14:19:00Z">
        <w:r w:rsidRPr="40DEBF3B" w:rsidDel="40DEBF3B">
          <w:rPr>
            <w:sz w:val="24"/>
            <w:szCs w:val="24"/>
          </w:rPr>
          <w:delText>2</w:delText>
        </w:r>
      </w:del>
      <w:ins w:id="235" w:author="Gastbenutzer" w:date="2021-07-14T14:19:00Z">
        <w:r w:rsidR="40DEBF3B" w:rsidRPr="40DEBF3B">
          <w:rPr>
            <w:sz w:val="24"/>
            <w:szCs w:val="24"/>
          </w:rPr>
          <w:t>1</w:t>
        </w:r>
      </w:ins>
      <w:r w:rsidRPr="679E82D1">
        <w:rPr>
          <w:sz w:val="24"/>
          <w:szCs w:val="24"/>
        </w:rPr>
        <w:t>5</w:t>
      </w:r>
      <w:r w:rsidRPr="679E82D1">
        <w:rPr>
          <w:spacing w:val="1"/>
          <w:sz w:val="24"/>
          <w:szCs w:val="24"/>
        </w:rPr>
        <w:t xml:space="preserve"> </w:t>
      </w:r>
      <w:r w:rsidRPr="679E82D1">
        <w:rPr>
          <w:sz w:val="24"/>
          <w:szCs w:val="24"/>
        </w:rPr>
        <w:t>%</w:t>
      </w:r>
      <w:commentRangeEnd w:id="233"/>
      <w:r>
        <w:commentReference w:id="233"/>
      </w:r>
      <w:r w:rsidRPr="679E82D1">
        <w:rPr>
          <w:spacing w:val="1"/>
          <w:sz w:val="24"/>
          <w:szCs w:val="24"/>
        </w:rPr>
        <w:t xml:space="preserve"> </w:t>
      </w:r>
      <w:r w:rsidRPr="679E82D1">
        <w:rPr>
          <w:sz w:val="24"/>
          <w:szCs w:val="24"/>
        </w:rPr>
        <w:t>of</w:t>
      </w:r>
      <w:r w:rsidRPr="679E82D1">
        <w:rPr>
          <w:spacing w:val="1"/>
          <w:sz w:val="24"/>
          <w:szCs w:val="24"/>
        </w:rPr>
        <w:t xml:space="preserve"> </w:t>
      </w:r>
      <w:r w:rsidRPr="679E82D1">
        <w:rPr>
          <w:sz w:val="24"/>
          <w:szCs w:val="24"/>
        </w:rPr>
        <w:t>the</w:t>
      </w:r>
      <w:r w:rsidRPr="679E82D1">
        <w:rPr>
          <w:spacing w:val="1"/>
          <w:sz w:val="24"/>
          <w:szCs w:val="24"/>
        </w:rPr>
        <w:t xml:space="preserve"> </w:t>
      </w:r>
      <w:r w:rsidRPr="679E82D1">
        <w:rPr>
          <w:sz w:val="24"/>
          <w:szCs w:val="24"/>
        </w:rPr>
        <w:t>costs</w:t>
      </w:r>
      <w:r w:rsidRPr="679E82D1">
        <w:rPr>
          <w:spacing w:val="1"/>
          <w:sz w:val="24"/>
          <w:szCs w:val="24"/>
        </w:rPr>
        <w:t xml:space="preserve"> </w:t>
      </w:r>
      <w:r w:rsidRPr="679E82D1">
        <w:rPr>
          <w:sz w:val="24"/>
          <w:szCs w:val="24"/>
        </w:rPr>
        <w:t>generated</w:t>
      </w:r>
      <w:r w:rsidRPr="679E82D1">
        <w:rPr>
          <w:spacing w:val="1"/>
          <w:sz w:val="24"/>
          <w:szCs w:val="24"/>
        </w:rPr>
        <w:t xml:space="preserve"> </w:t>
      </w:r>
      <w:r w:rsidRPr="679E82D1">
        <w:rPr>
          <w:sz w:val="24"/>
          <w:szCs w:val="24"/>
        </w:rPr>
        <w:t>by the</w:t>
      </w:r>
      <w:r w:rsidRPr="679E82D1">
        <w:rPr>
          <w:spacing w:val="1"/>
          <w:sz w:val="24"/>
          <w:szCs w:val="24"/>
        </w:rPr>
        <w:t xml:space="preserve"> </w:t>
      </w:r>
      <w:r w:rsidRPr="679E82D1">
        <w:rPr>
          <w:sz w:val="24"/>
          <w:szCs w:val="24"/>
        </w:rPr>
        <w:t>electricity levies</w:t>
      </w:r>
      <w:r w:rsidRPr="679E82D1">
        <w:rPr>
          <w:spacing w:val="1"/>
          <w:sz w:val="24"/>
          <w:szCs w:val="24"/>
        </w:rPr>
        <w:t xml:space="preserve"> </w:t>
      </w:r>
      <w:r w:rsidRPr="679E82D1">
        <w:rPr>
          <w:sz w:val="24"/>
          <w:szCs w:val="24"/>
        </w:rPr>
        <w:t>which</w:t>
      </w:r>
      <w:r w:rsidRPr="679E82D1">
        <w:rPr>
          <w:spacing w:val="1"/>
          <w:sz w:val="24"/>
          <w:szCs w:val="24"/>
        </w:rPr>
        <w:t xml:space="preserve"> </w:t>
      </w:r>
      <w:r w:rsidRPr="679E82D1">
        <w:rPr>
          <w:sz w:val="24"/>
          <w:szCs w:val="24"/>
        </w:rPr>
        <w:t>a</w:t>
      </w:r>
      <w:r w:rsidRPr="679E82D1">
        <w:rPr>
          <w:spacing w:val="1"/>
          <w:sz w:val="24"/>
          <w:szCs w:val="24"/>
        </w:rPr>
        <w:t xml:space="preserve"> </w:t>
      </w:r>
      <w:r w:rsidRPr="679E82D1">
        <w:rPr>
          <w:sz w:val="24"/>
          <w:szCs w:val="24"/>
        </w:rPr>
        <w:t>Member</w:t>
      </w:r>
      <w:r w:rsidRPr="679E82D1">
        <w:rPr>
          <w:spacing w:val="60"/>
          <w:sz w:val="24"/>
          <w:szCs w:val="24"/>
        </w:rPr>
        <w:t xml:space="preserve"> </w:t>
      </w:r>
      <w:r w:rsidRPr="679E82D1">
        <w:rPr>
          <w:sz w:val="24"/>
          <w:szCs w:val="24"/>
        </w:rPr>
        <w:t>State</w:t>
      </w:r>
      <w:r w:rsidRPr="679E82D1">
        <w:rPr>
          <w:spacing w:val="1"/>
          <w:sz w:val="24"/>
          <w:szCs w:val="24"/>
        </w:rPr>
        <w:t xml:space="preserve"> </w:t>
      </w:r>
      <w:r w:rsidRPr="679E82D1">
        <w:rPr>
          <w:sz w:val="24"/>
          <w:szCs w:val="24"/>
        </w:rPr>
        <w:t>includes</w:t>
      </w:r>
      <w:r w:rsidRPr="679E82D1">
        <w:rPr>
          <w:spacing w:val="-1"/>
          <w:sz w:val="24"/>
          <w:szCs w:val="24"/>
        </w:rPr>
        <w:t xml:space="preserve"> </w:t>
      </w:r>
      <w:r w:rsidRPr="679E82D1">
        <w:rPr>
          <w:sz w:val="24"/>
          <w:szCs w:val="24"/>
        </w:rPr>
        <w:t>in its scheme.</w:t>
      </w:r>
    </w:p>
    <w:p w14:paraId="66CCDBD1" w14:textId="77777777" w:rsidR="004B799C" w:rsidRDefault="004B799C">
      <w:pPr>
        <w:pStyle w:val="BodyText"/>
        <w:spacing w:before="10"/>
        <w:rPr>
          <w:sz w:val="20"/>
        </w:rPr>
      </w:pPr>
    </w:p>
    <w:p w14:paraId="5C19CFC8" w14:textId="1EA6E7F2" w:rsidR="004B799C" w:rsidRDefault="00CA4AAC" w:rsidP="679E82D1">
      <w:pPr>
        <w:pStyle w:val="ListParagraph"/>
        <w:numPr>
          <w:ilvl w:val="0"/>
          <w:numId w:val="5"/>
        </w:numPr>
        <w:tabs>
          <w:tab w:val="left" w:pos="1559"/>
        </w:tabs>
        <w:ind w:left="1558" w:right="960" w:hanging="600"/>
        <w:jc w:val="both"/>
        <w:rPr>
          <w:sz w:val="24"/>
          <w:szCs w:val="24"/>
        </w:rPr>
      </w:pPr>
      <w:bookmarkStart w:id="236" w:name="_bookmark204"/>
      <w:bookmarkEnd w:id="236"/>
      <w:r w:rsidRPr="679E82D1">
        <w:rPr>
          <w:sz w:val="24"/>
          <w:szCs w:val="24"/>
        </w:rPr>
        <w:t>However,</w:t>
      </w:r>
      <w:r w:rsidRPr="679E82D1">
        <w:rPr>
          <w:spacing w:val="1"/>
          <w:sz w:val="24"/>
          <w:szCs w:val="24"/>
        </w:rPr>
        <w:t xml:space="preserve"> </w:t>
      </w:r>
      <w:r w:rsidRPr="679E82D1">
        <w:rPr>
          <w:sz w:val="24"/>
          <w:szCs w:val="24"/>
        </w:rPr>
        <w:t>an</w:t>
      </w:r>
      <w:r w:rsidRPr="679E82D1">
        <w:rPr>
          <w:spacing w:val="1"/>
          <w:sz w:val="24"/>
          <w:szCs w:val="24"/>
        </w:rPr>
        <w:t xml:space="preserve"> </w:t>
      </w:r>
      <w:r w:rsidRPr="679E82D1">
        <w:rPr>
          <w:sz w:val="24"/>
          <w:szCs w:val="24"/>
        </w:rPr>
        <w:t>own</w:t>
      </w:r>
      <w:r w:rsidRPr="679E82D1">
        <w:rPr>
          <w:spacing w:val="1"/>
          <w:sz w:val="24"/>
          <w:szCs w:val="24"/>
        </w:rPr>
        <w:t xml:space="preserve"> </w:t>
      </w:r>
      <w:r w:rsidRPr="679E82D1">
        <w:rPr>
          <w:sz w:val="24"/>
          <w:szCs w:val="24"/>
        </w:rPr>
        <w:t>contribution</w:t>
      </w:r>
      <w:r w:rsidRPr="679E82D1">
        <w:rPr>
          <w:spacing w:val="1"/>
          <w:sz w:val="24"/>
          <w:szCs w:val="24"/>
        </w:rPr>
        <w:t xml:space="preserve"> </w:t>
      </w:r>
      <w:r w:rsidRPr="679E82D1">
        <w:rPr>
          <w:sz w:val="24"/>
          <w:szCs w:val="24"/>
        </w:rPr>
        <w:t>of</w:t>
      </w:r>
      <w:r w:rsidRPr="679E82D1">
        <w:rPr>
          <w:spacing w:val="1"/>
          <w:sz w:val="24"/>
          <w:szCs w:val="24"/>
        </w:rPr>
        <w:t xml:space="preserve"> </w:t>
      </w:r>
      <w:del w:id="237" w:author="Gastbenutzer" w:date="2021-07-14T14:21:00Z">
        <w:r w:rsidRPr="40DEBF3B" w:rsidDel="40DEBF3B">
          <w:rPr>
            <w:sz w:val="24"/>
            <w:szCs w:val="24"/>
          </w:rPr>
          <w:delText>2</w:delText>
        </w:r>
      </w:del>
      <w:ins w:id="238" w:author="Gastbenutzer" w:date="2021-07-14T14:21:00Z">
        <w:r w:rsidR="40DEBF3B" w:rsidRPr="40DEBF3B">
          <w:rPr>
            <w:sz w:val="24"/>
            <w:szCs w:val="24"/>
          </w:rPr>
          <w:t>1</w:t>
        </w:r>
      </w:ins>
      <w:r w:rsidRPr="679E82D1">
        <w:rPr>
          <w:sz w:val="24"/>
          <w:szCs w:val="24"/>
        </w:rPr>
        <w:t>5</w:t>
      </w:r>
      <w:r w:rsidRPr="679E82D1">
        <w:rPr>
          <w:spacing w:val="1"/>
          <w:sz w:val="24"/>
          <w:szCs w:val="24"/>
        </w:rPr>
        <w:t xml:space="preserve"> </w:t>
      </w:r>
      <w:r w:rsidRPr="679E82D1">
        <w:rPr>
          <w:sz w:val="24"/>
          <w:szCs w:val="24"/>
        </w:rPr>
        <w:t>%</w:t>
      </w:r>
      <w:r w:rsidRPr="679E82D1">
        <w:rPr>
          <w:spacing w:val="1"/>
          <w:sz w:val="24"/>
          <w:szCs w:val="24"/>
        </w:rPr>
        <w:t xml:space="preserve"> </w:t>
      </w:r>
      <w:r w:rsidRPr="679E82D1">
        <w:rPr>
          <w:sz w:val="24"/>
          <w:szCs w:val="24"/>
        </w:rPr>
        <w:t>of</w:t>
      </w:r>
      <w:r w:rsidRPr="679E82D1">
        <w:rPr>
          <w:spacing w:val="1"/>
          <w:sz w:val="24"/>
          <w:szCs w:val="24"/>
        </w:rPr>
        <w:t xml:space="preserve"> </w:t>
      </w:r>
      <w:r w:rsidRPr="679E82D1">
        <w:rPr>
          <w:sz w:val="24"/>
          <w:szCs w:val="24"/>
        </w:rPr>
        <w:t>the eligible</w:t>
      </w:r>
      <w:r w:rsidRPr="679E82D1">
        <w:rPr>
          <w:spacing w:val="1"/>
          <w:sz w:val="24"/>
          <w:szCs w:val="24"/>
        </w:rPr>
        <w:t xml:space="preserve"> </w:t>
      </w:r>
      <w:r w:rsidRPr="679E82D1">
        <w:rPr>
          <w:sz w:val="24"/>
          <w:szCs w:val="24"/>
        </w:rPr>
        <w:t>electricity levies</w:t>
      </w:r>
      <w:r w:rsidRPr="679E82D1">
        <w:rPr>
          <w:spacing w:val="1"/>
          <w:sz w:val="24"/>
          <w:szCs w:val="24"/>
        </w:rPr>
        <w:t xml:space="preserve"> </w:t>
      </w:r>
      <w:r w:rsidRPr="679E82D1">
        <w:rPr>
          <w:sz w:val="24"/>
          <w:szCs w:val="24"/>
        </w:rPr>
        <w:t>might</w:t>
      </w:r>
      <w:r w:rsidRPr="679E82D1">
        <w:rPr>
          <w:spacing w:val="60"/>
          <w:sz w:val="24"/>
          <w:szCs w:val="24"/>
        </w:rPr>
        <w:t xml:space="preserve"> </w:t>
      </w:r>
      <w:r w:rsidRPr="679E82D1">
        <w:rPr>
          <w:sz w:val="24"/>
          <w:szCs w:val="24"/>
        </w:rPr>
        <w:t>go</w:t>
      </w:r>
      <w:r w:rsidRPr="679E82D1">
        <w:rPr>
          <w:spacing w:val="1"/>
          <w:sz w:val="24"/>
          <w:szCs w:val="24"/>
        </w:rPr>
        <w:t xml:space="preserve"> </w:t>
      </w:r>
      <w:r w:rsidRPr="679E82D1">
        <w:rPr>
          <w:sz w:val="24"/>
          <w:szCs w:val="24"/>
        </w:rPr>
        <w:t>beyond</w:t>
      </w:r>
      <w:r w:rsidRPr="679E82D1">
        <w:rPr>
          <w:spacing w:val="1"/>
          <w:sz w:val="24"/>
          <w:szCs w:val="24"/>
        </w:rPr>
        <w:t xml:space="preserve"> </w:t>
      </w:r>
      <w:r w:rsidRPr="679E82D1">
        <w:rPr>
          <w:sz w:val="24"/>
          <w:szCs w:val="24"/>
        </w:rPr>
        <w:t>what</w:t>
      </w:r>
      <w:r w:rsidRPr="679E82D1">
        <w:rPr>
          <w:spacing w:val="1"/>
          <w:sz w:val="24"/>
          <w:szCs w:val="24"/>
        </w:rPr>
        <w:t xml:space="preserve"> </w:t>
      </w:r>
      <w:r w:rsidRPr="679E82D1">
        <w:rPr>
          <w:sz w:val="24"/>
          <w:szCs w:val="24"/>
        </w:rPr>
        <w:t>undertakings</w:t>
      </w:r>
      <w:r w:rsidRPr="679E82D1">
        <w:rPr>
          <w:spacing w:val="1"/>
          <w:sz w:val="24"/>
          <w:szCs w:val="24"/>
        </w:rPr>
        <w:t xml:space="preserve"> </w:t>
      </w:r>
      <w:r w:rsidRPr="679E82D1">
        <w:rPr>
          <w:sz w:val="24"/>
          <w:szCs w:val="24"/>
        </w:rPr>
        <w:t>which</w:t>
      </w:r>
      <w:r w:rsidRPr="679E82D1">
        <w:rPr>
          <w:spacing w:val="1"/>
          <w:sz w:val="24"/>
          <w:szCs w:val="24"/>
        </w:rPr>
        <w:t xml:space="preserve"> </w:t>
      </w:r>
      <w:r w:rsidRPr="679E82D1">
        <w:rPr>
          <w:sz w:val="24"/>
          <w:szCs w:val="24"/>
        </w:rPr>
        <w:t>are</w:t>
      </w:r>
      <w:r w:rsidRPr="679E82D1">
        <w:rPr>
          <w:spacing w:val="1"/>
          <w:sz w:val="24"/>
          <w:szCs w:val="24"/>
        </w:rPr>
        <w:t xml:space="preserve"> </w:t>
      </w:r>
      <w:r w:rsidRPr="679E82D1">
        <w:rPr>
          <w:sz w:val="24"/>
          <w:szCs w:val="24"/>
        </w:rPr>
        <w:t>particularly exposed</w:t>
      </w:r>
      <w:r w:rsidRPr="679E82D1">
        <w:rPr>
          <w:spacing w:val="1"/>
          <w:sz w:val="24"/>
          <w:szCs w:val="24"/>
        </w:rPr>
        <w:t xml:space="preserve"> </w:t>
      </w:r>
      <w:r w:rsidRPr="679E82D1">
        <w:rPr>
          <w:sz w:val="24"/>
          <w:szCs w:val="24"/>
        </w:rPr>
        <w:t>can</w:t>
      </w:r>
      <w:r w:rsidRPr="679E82D1">
        <w:rPr>
          <w:spacing w:val="1"/>
          <w:sz w:val="24"/>
          <w:szCs w:val="24"/>
        </w:rPr>
        <w:t xml:space="preserve"> </w:t>
      </w:r>
      <w:r w:rsidRPr="679E82D1">
        <w:rPr>
          <w:sz w:val="24"/>
          <w:szCs w:val="24"/>
        </w:rPr>
        <w:t>bear. Therefore,</w:t>
      </w:r>
      <w:r w:rsidRPr="679E82D1">
        <w:rPr>
          <w:spacing w:val="1"/>
          <w:sz w:val="24"/>
          <w:szCs w:val="24"/>
        </w:rPr>
        <w:t xml:space="preserve"> </w:t>
      </w:r>
      <w:r w:rsidRPr="679E82D1">
        <w:rPr>
          <w:sz w:val="24"/>
          <w:szCs w:val="24"/>
        </w:rPr>
        <w:t>the</w:t>
      </w:r>
      <w:r w:rsidRPr="679E82D1">
        <w:rPr>
          <w:spacing w:val="1"/>
          <w:sz w:val="24"/>
          <w:szCs w:val="24"/>
        </w:rPr>
        <w:t xml:space="preserve"> </w:t>
      </w:r>
      <w:r w:rsidRPr="679E82D1">
        <w:rPr>
          <w:sz w:val="24"/>
          <w:szCs w:val="24"/>
        </w:rPr>
        <w:t>Member State may instead limit the additional costs resulting from the electricity levies</w:t>
      </w:r>
      <w:r w:rsidRPr="679E82D1">
        <w:rPr>
          <w:spacing w:val="1"/>
          <w:sz w:val="24"/>
          <w:szCs w:val="24"/>
        </w:rPr>
        <w:t xml:space="preserve"> </w:t>
      </w:r>
      <w:r w:rsidRPr="679E82D1">
        <w:rPr>
          <w:sz w:val="24"/>
          <w:szCs w:val="24"/>
        </w:rPr>
        <w:t>to</w:t>
      </w:r>
      <w:r w:rsidRPr="679E82D1">
        <w:rPr>
          <w:spacing w:val="-1"/>
          <w:sz w:val="24"/>
          <w:szCs w:val="24"/>
        </w:rPr>
        <w:t xml:space="preserve"> </w:t>
      </w:r>
      <w:commentRangeStart w:id="239"/>
      <w:del w:id="240" w:author="Gastbenutzer" w:date="2021-07-14T14:19:00Z">
        <w:r w:rsidRPr="40DEBF3B" w:rsidDel="40DEBF3B">
          <w:rPr>
            <w:sz w:val="24"/>
            <w:szCs w:val="24"/>
          </w:rPr>
          <w:delText>1</w:delText>
        </w:r>
      </w:del>
      <w:ins w:id="241" w:author="Gastbenutzer" w:date="2021-07-14T14:19:00Z">
        <w:r w:rsidR="40DEBF3B" w:rsidRPr="40DEBF3B">
          <w:rPr>
            <w:sz w:val="24"/>
            <w:szCs w:val="24"/>
          </w:rPr>
          <w:t>0</w:t>
        </w:r>
      </w:ins>
      <w:r w:rsidRPr="679E82D1">
        <w:rPr>
          <w:sz w:val="24"/>
          <w:szCs w:val="24"/>
        </w:rPr>
        <w:t>.5</w:t>
      </w:r>
      <w:commentRangeEnd w:id="239"/>
      <w:r>
        <w:commentReference w:id="239"/>
      </w:r>
      <w:r w:rsidRPr="679E82D1">
        <w:rPr>
          <w:sz w:val="24"/>
          <w:szCs w:val="24"/>
        </w:rPr>
        <w:t xml:space="preserve"> %</w:t>
      </w:r>
      <w:r w:rsidRPr="679E82D1">
        <w:rPr>
          <w:spacing w:val="-1"/>
          <w:sz w:val="24"/>
          <w:szCs w:val="24"/>
        </w:rPr>
        <w:t xml:space="preserve"> </w:t>
      </w:r>
      <w:r w:rsidRPr="679E82D1">
        <w:rPr>
          <w:sz w:val="24"/>
          <w:szCs w:val="24"/>
        </w:rPr>
        <w:t>of the gross value</w:t>
      </w:r>
      <w:r w:rsidRPr="679E82D1">
        <w:rPr>
          <w:spacing w:val="-1"/>
          <w:sz w:val="24"/>
          <w:szCs w:val="24"/>
        </w:rPr>
        <w:t xml:space="preserve"> </w:t>
      </w:r>
      <w:r w:rsidRPr="679E82D1">
        <w:rPr>
          <w:sz w:val="24"/>
          <w:szCs w:val="24"/>
        </w:rPr>
        <w:t>added (GVA)</w:t>
      </w:r>
      <w:r w:rsidRPr="679E82D1">
        <w:rPr>
          <w:spacing w:val="-2"/>
          <w:sz w:val="24"/>
          <w:szCs w:val="24"/>
        </w:rPr>
        <w:t xml:space="preserve"> </w:t>
      </w:r>
      <w:r w:rsidRPr="679E82D1">
        <w:rPr>
          <w:sz w:val="24"/>
          <w:szCs w:val="24"/>
        </w:rPr>
        <w:t>of the</w:t>
      </w:r>
      <w:r w:rsidRPr="679E82D1">
        <w:rPr>
          <w:spacing w:val="-2"/>
          <w:sz w:val="24"/>
          <w:szCs w:val="24"/>
        </w:rPr>
        <w:t xml:space="preserve"> </w:t>
      </w:r>
      <w:r w:rsidRPr="679E82D1">
        <w:rPr>
          <w:sz w:val="24"/>
          <w:szCs w:val="24"/>
        </w:rPr>
        <w:t>undertaking</w:t>
      </w:r>
      <w:r w:rsidRPr="679E82D1">
        <w:rPr>
          <w:spacing w:val="-3"/>
          <w:sz w:val="24"/>
          <w:szCs w:val="24"/>
        </w:rPr>
        <w:t xml:space="preserve"> </w:t>
      </w:r>
      <w:r w:rsidRPr="679E82D1">
        <w:rPr>
          <w:sz w:val="24"/>
          <w:szCs w:val="24"/>
        </w:rPr>
        <w:t>concerned.</w:t>
      </w:r>
    </w:p>
    <w:p w14:paraId="65450E8F" w14:textId="77777777" w:rsidR="004B799C" w:rsidRDefault="004B799C">
      <w:pPr>
        <w:pStyle w:val="BodyText"/>
        <w:spacing w:before="11"/>
        <w:rPr>
          <w:sz w:val="20"/>
        </w:rPr>
      </w:pPr>
    </w:p>
    <w:p w14:paraId="254C7B29" w14:textId="77777777" w:rsidR="004B799C" w:rsidRDefault="00CA4AAC" w:rsidP="40DEBF3B">
      <w:pPr>
        <w:pStyle w:val="ListParagraph"/>
        <w:numPr>
          <w:ilvl w:val="0"/>
          <w:numId w:val="5"/>
        </w:numPr>
        <w:tabs>
          <w:tab w:val="left" w:pos="1559"/>
        </w:tabs>
        <w:ind w:left="1558" w:right="954" w:hanging="600"/>
        <w:jc w:val="both"/>
        <w:rPr>
          <w:sz w:val="24"/>
          <w:szCs w:val="24"/>
        </w:rPr>
      </w:pPr>
      <w:bookmarkStart w:id="242" w:name="_bookmark205"/>
      <w:bookmarkEnd w:id="242"/>
      <w:r w:rsidRPr="40DEBF3B">
        <w:rPr>
          <w:sz w:val="24"/>
          <w:szCs w:val="24"/>
        </w:rPr>
        <w:t xml:space="preserve">For the purpose of point </w:t>
      </w:r>
      <w:hyperlink w:anchor="_bookmark204" w:history="1">
        <w:r w:rsidRPr="40DEBF3B">
          <w:rPr>
            <w:sz w:val="24"/>
            <w:szCs w:val="24"/>
          </w:rPr>
          <w:t xml:space="preserve">360 </w:t>
        </w:r>
      </w:hyperlink>
      <w:r w:rsidRPr="40DEBF3B">
        <w:rPr>
          <w:sz w:val="24"/>
          <w:szCs w:val="24"/>
        </w:rPr>
        <w:t>the GVA of an undertaking shall be the gross value added</w:t>
      </w:r>
      <w:r w:rsidRPr="40DEBF3B">
        <w:rPr>
          <w:spacing w:val="1"/>
          <w:sz w:val="24"/>
          <w:szCs w:val="24"/>
        </w:rPr>
        <w:t xml:space="preserve"> </w:t>
      </w:r>
      <w:r w:rsidRPr="40DEBF3B">
        <w:rPr>
          <w:sz w:val="24"/>
          <w:szCs w:val="24"/>
        </w:rPr>
        <w:t>at factor costs, which is the GVA at market prices less any indirect taxes plus any</w:t>
      </w:r>
      <w:r w:rsidRPr="40DEBF3B">
        <w:rPr>
          <w:spacing w:val="1"/>
          <w:sz w:val="24"/>
          <w:szCs w:val="24"/>
        </w:rPr>
        <w:t xml:space="preserve"> </w:t>
      </w:r>
      <w:r w:rsidRPr="40DEBF3B">
        <w:rPr>
          <w:sz w:val="24"/>
          <w:szCs w:val="24"/>
        </w:rPr>
        <w:t>subsidies.</w:t>
      </w:r>
      <w:r w:rsidRPr="40DEBF3B">
        <w:rPr>
          <w:spacing w:val="1"/>
          <w:sz w:val="24"/>
          <w:szCs w:val="24"/>
        </w:rPr>
        <w:t xml:space="preserve"> </w:t>
      </w:r>
      <w:r w:rsidRPr="40DEBF3B">
        <w:rPr>
          <w:sz w:val="24"/>
          <w:szCs w:val="24"/>
        </w:rPr>
        <w:t>Gross</w:t>
      </w:r>
      <w:r w:rsidRPr="40DEBF3B">
        <w:rPr>
          <w:spacing w:val="1"/>
          <w:sz w:val="24"/>
          <w:szCs w:val="24"/>
        </w:rPr>
        <w:t xml:space="preserve"> </w:t>
      </w:r>
      <w:r w:rsidRPr="40DEBF3B">
        <w:rPr>
          <w:sz w:val="24"/>
          <w:szCs w:val="24"/>
        </w:rPr>
        <w:t>value</w:t>
      </w:r>
      <w:r w:rsidRPr="40DEBF3B">
        <w:rPr>
          <w:spacing w:val="1"/>
          <w:sz w:val="24"/>
          <w:szCs w:val="24"/>
        </w:rPr>
        <w:t xml:space="preserve"> </w:t>
      </w:r>
      <w:r w:rsidRPr="40DEBF3B">
        <w:rPr>
          <w:sz w:val="24"/>
          <w:szCs w:val="24"/>
        </w:rPr>
        <w:t>added</w:t>
      </w:r>
      <w:r w:rsidRPr="40DEBF3B">
        <w:rPr>
          <w:spacing w:val="1"/>
          <w:sz w:val="24"/>
          <w:szCs w:val="24"/>
        </w:rPr>
        <w:t xml:space="preserve"> </w:t>
      </w:r>
      <w:r w:rsidRPr="40DEBF3B">
        <w:rPr>
          <w:sz w:val="24"/>
          <w:szCs w:val="24"/>
        </w:rPr>
        <w:t>at</w:t>
      </w:r>
      <w:r w:rsidRPr="40DEBF3B">
        <w:rPr>
          <w:spacing w:val="1"/>
          <w:sz w:val="24"/>
          <w:szCs w:val="24"/>
        </w:rPr>
        <w:t xml:space="preserve"> </w:t>
      </w:r>
      <w:r w:rsidRPr="40DEBF3B">
        <w:rPr>
          <w:sz w:val="24"/>
          <w:szCs w:val="24"/>
        </w:rPr>
        <w:t>factor</w:t>
      </w:r>
      <w:r w:rsidRPr="40DEBF3B">
        <w:rPr>
          <w:spacing w:val="1"/>
          <w:sz w:val="24"/>
          <w:szCs w:val="24"/>
        </w:rPr>
        <w:t xml:space="preserve"> </w:t>
      </w:r>
      <w:r w:rsidRPr="40DEBF3B">
        <w:rPr>
          <w:sz w:val="24"/>
          <w:szCs w:val="24"/>
        </w:rPr>
        <w:t>cost</w:t>
      </w:r>
      <w:r w:rsidRPr="40DEBF3B">
        <w:rPr>
          <w:spacing w:val="1"/>
          <w:sz w:val="24"/>
          <w:szCs w:val="24"/>
        </w:rPr>
        <w:t xml:space="preserve"> </w:t>
      </w:r>
      <w:r w:rsidRPr="40DEBF3B">
        <w:rPr>
          <w:sz w:val="24"/>
          <w:szCs w:val="24"/>
        </w:rPr>
        <w:t>can</w:t>
      </w:r>
      <w:r w:rsidRPr="40DEBF3B">
        <w:rPr>
          <w:spacing w:val="1"/>
          <w:sz w:val="24"/>
          <w:szCs w:val="24"/>
        </w:rPr>
        <w:t xml:space="preserve"> </w:t>
      </w:r>
      <w:r w:rsidRPr="40DEBF3B">
        <w:rPr>
          <w:sz w:val="24"/>
          <w:szCs w:val="24"/>
        </w:rPr>
        <w:t>be</w:t>
      </w:r>
      <w:r w:rsidRPr="40DEBF3B">
        <w:rPr>
          <w:spacing w:val="1"/>
          <w:sz w:val="24"/>
          <w:szCs w:val="24"/>
        </w:rPr>
        <w:t xml:space="preserve"> </w:t>
      </w:r>
      <w:r w:rsidRPr="40DEBF3B">
        <w:rPr>
          <w:sz w:val="24"/>
          <w:szCs w:val="24"/>
        </w:rPr>
        <w:t>calculated</w:t>
      </w:r>
      <w:r w:rsidRPr="40DEBF3B">
        <w:rPr>
          <w:spacing w:val="1"/>
          <w:sz w:val="24"/>
          <w:szCs w:val="24"/>
        </w:rPr>
        <w:t xml:space="preserve"> </w:t>
      </w:r>
      <w:r w:rsidRPr="40DEBF3B">
        <w:rPr>
          <w:sz w:val="24"/>
          <w:szCs w:val="24"/>
        </w:rPr>
        <w:t>from</w:t>
      </w:r>
      <w:r w:rsidRPr="40DEBF3B">
        <w:rPr>
          <w:spacing w:val="1"/>
          <w:sz w:val="24"/>
          <w:szCs w:val="24"/>
        </w:rPr>
        <w:t xml:space="preserve"> </w:t>
      </w:r>
      <w:r w:rsidRPr="40DEBF3B">
        <w:rPr>
          <w:sz w:val="24"/>
          <w:szCs w:val="24"/>
        </w:rPr>
        <w:t>turnover,</w:t>
      </w:r>
      <w:r w:rsidRPr="40DEBF3B">
        <w:rPr>
          <w:spacing w:val="1"/>
          <w:sz w:val="24"/>
          <w:szCs w:val="24"/>
        </w:rPr>
        <w:t xml:space="preserve"> </w:t>
      </w:r>
      <w:r w:rsidRPr="40DEBF3B">
        <w:rPr>
          <w:sz w:val="24"/>
          <w:szCs w:val="24"/>
        </w:rPr>
        <w:t>plus</w:t>
      </w:r>
      <w:r w:rsidRPr="40DEBF3B">
        <w:rPr>
          <w:spacing w:val="-57"/>
          <w:sz w:val="24"/>
          <w:szCs w:val="24"/>
        </w:rPr>
        <w:t xml:space="preserve"> </w:t>
      </w:r>
      <w:r w:rsidRPr="40DEBF3B">
        <w:rPr>
          <w:sz w:val="24"/>
          <w:szCs w:val="24"/>
        </w:rPr>
        <w:t>capitalised production, plus other operating income, plus or minus changes in stocks,</w:t>
      </w:r>
      <w:r w:rsidRPr="40DEBF3B">
        <w:rPr>
          <w:spacing w:val="1"/>
          <w:sz w:val="24"/>
          <w:szCs w:val="24"/>
        </w:rPr>
        <w:t xml:space="preserve"> </w:t>
      </w:r>
      <w:r w:rsidRPr="40DEBF3B">
        <w:rPr>
          <w:sz w:val="24"/>
          <w:szCs w:val="24"/>
        </w:rPr>
        <w:t>minus purchases of goods and services</w:t>
      </w:r>
      <w:r w:rsidRPr="40DEBF3B">
        <w:rPr>
          <w:sz w:val="24"/>
          <w:szCs w:val="24"/>
          <w:vertAlign w:val="superscript"/>
        </w:rPr>
        <w:t>116</w:t>
      </w:r>
      <w:r w:rsidRPr="40DEBF3B">
        <w:rPr>
          <w:sz w:val="24"/>
          <w:szCs w:val="24"/>
        </w:rPr>
        <w:t>, minus other taxes on products that are linked</w:t>
      </w:r>
      <w:r w:rsidRPr="40DEBF3B">
        <w:rPr>
          <w:spacing w:val="1"/>
          <w:sz w:val="24"/>
          <w:szCs w:val="24"/>
        </w:rPr>
        <w:t xml:space="preserve"> </w:t>
      </w:r>
      <w:r w:rsidRPr="40DEBF3B">
        <w:rPr>
          <w:sz w:val="24"/>
          <w:szCs w:val="24"/>
        </w:rPr>
        <w:t>to</w:t>
      </w:r>
      <w:r w:rsidRPr="40DEBF3B">
        <w:rPr>
          <w:spacing w:val="1"/>
          <w:sz w:val="24"/>
          <w:szCs w:val="24"/>
        </w:rPr>
        <w:t xml:space="preserve"> </w:t>
      </w:r>
      <w:r w:rsidRPr="40DEBF3B">
        <w:rPr>
          <w:sz w:val="24"/>
          <w:szCs w:val="24"/>
        </w:rPr>
        <w:t>turnover</w:t>
      </w:r>
      <w:r w:rsidRPr="40DEBF3B">
        <w:rPr>
          <w:spacing w:val="1"/>
          <w:sz w:val="24"/>
          <w:szCs w:val="24"/>
        </w:rPr>
        <w:t xml:space="preserve"> </w:t>
      </w:r>
      <w:r w:rsidRPr="40DEBF3B">
        <w:rPr>
          <w:sz w:val="24"/>
          <w:szCs w:val="24"/>
        </w:rPr>
        <w:t>but</w:t>
      </w:r>
      <w:r w:rsidRPr="40DEBF3B">
        <w:rPr>
          <w:spacing w:val="1"/>
          <w:sz w:val="24"/>
          <w:szCs w:val="24"/>
        </w:rPr>
        <w:t xml:space="preserve"> </w:t>
      </w:r>
      <w:r w:rsidRPr="40DEBF3B">
        <w:rPr>
          <w:sz w:val="24"/>
          <w:szCs w:val="24"/>
        </w:rPr>
        <w:t>not</w:t>
      </w:r>
      <w:r w:rsidRPr="40DEBF3B">
        <w:rPr>
          <w:spacing w:val="1"/>
          <w:sz w:val="24"/>
          <w:szCs w:val="24"/>
        </w:rPr>
        <w:t xml:space="preserve"> </w:t>
      </w:r>
      <w:r w:rsidRPr="40DEBF3B">
        <w:rPr>
          <w:sz w:val="24"/>
          <w:szCs w:val="24"/>
        </w:rPr>
        <w:t>deductible,</w:t>
      </w:r>
      <w:r w:rsidRPr="40DEBF3B">
        <w:rPr>
          <w:spacing w:val="1"/>
          <w:sz w:val="24"/>
          <w:szCs w:val="24"/>
        </w:rPr>
        <w:t xml:space="preserve"> </w:t>
      </w:r>
      <w:r w:rsidRPr="40DEBF3B">
        <w:rPr>
          <w:sz w:val="24"/>
          <w:szCs w:val="24"/>
        </w:rPr>
        <w:t>minus</w:t>
      </w:r>
      <w:r w:rsidRPr="40DEBF3B">
        <w:rPr>
          <w:spacing w:val="1"/>
          <w:sz w:val="24"/>
          <w:szCs w:val="24"/>
        </w:rPr>
        <w:t xml:space="preserve"> </w:t>
      </w:r>
      <w:r w:rsidRPr="40DEBF3B">
        <w:rPr>
          <w:sz w:val="24"/>
          <w:szCs w:val="24"/>
        </w:rPr>
        <w:t>duties</w:t>
      </w:r>
      <w:r w:rsidRPr="40DEBF3B">
        <w:rPr>
          <w:spacing w:val="1"/>
          <w:sz w:val="24"/>
          <w:szCs w:val="24"/>
        </w:rPr>
        <w:t xml:space="preserve"> </w:t>
      </w:r>
      <w:r w:rsidRPr="40DEBF3B">
        <w:rPr>
          <w:sz w:val="24"/>
          <w:szCs w:val="24"/>
        </w:rPr>
        <w:t>and</w:t>
      </w:r>
      <w:r w:rsidRPr="40DEBF3B">
        <w:rPr>
          <w:spacing w:val="1"/>
          <w:sz w:val="24"/>
          <w:szCs w:val="24"/>
        </w:rPr>
        <w:t xml:space="preserve"> </w:t>
      </w:r>
      <w:r w:rsidRPr="40DEBF3B">
        <w:rPr>
          <w:sz w:val="24"/>
          <w:szCs w:val="24"/>
        </w:rPr>
        <w:t>taxes</w:t>
      </w:r>
      <w:r w:rsidRPr="40DEBF3B">
        <w:rPr>
          <w:spacing w:val="1"/>
          <w:sz w:val="24"/>
          <w:szCs w:val="24"/>
        </w:rPr>
        <w:t xml:space="preserve"> </w:t>
      </w:r>
      <w:r w:rsidRPr="40DEBF3B">
        <w:rPr>
          <w:sz w:val="24"/>
          <w:szCs w:val="24"/>
        </w:rPr>
        <w:t>linked</w:t>
      </w:r>
      <w:r w:rsidRPr="40DEBF3B">
        <w:rPr>
          <w:spacing w:val="1"/>
          <w:sz w:val="24"/>
          <w:szCs w:val="24"/>
        </w:rPr>
        <w:t xml:space="preserve"> </w:t>
      </w:r>
      <w:r w:rsidRPr="40DEBF3B">
        <w:rPr>
          <w:sz w:val="24"/>
          <w:szCs w:val="24"/>
        </w:rPr>
        <w:t>to</w:t>
      </w:r>
      <w:r w:rsidRPr="40DEBF3B">
        <w:rPr>
          <w:spacing w:val="1"/>
          <w:sz w:val="24"/>
          <w:szCs w:val="24"/>
        </w:rPr>
        <w:t xml:space="preserve"> </w:t>
      </w:r>
      <w:r w:rsidRPr="40DEBF3B">
        <w:rPr>
          <w:sz w:val="24"/>
          <w:szCs w:val="24"/>
        </w:rPr>
        <w:t>production.</w:t>
      </w:r>
      <w:r w:rsidRPr="40DEBF3B">
        <w:rPr>
          <w:spacing w:val="1"/>
          <w:sz w:val="24"/>
          <w:szCs w:val="24"/>
        </w:rPr>
        <w:t xml:space="preserve"> </w:t>
      </w:r>
      <w:r w:rsidRPr="40DEBF3B">
        <w:rPr>
          <w:sz w:val="24"/>
          <w:szCs w:val="24"/>
        </w:rPr>
        <w:t>Alternatively, GVA at factor cost can be calculated from gross operating surplus by</w:t>
      </w:r>
      <w:r w:rsidRPr="40DEBF3B">
        <w:rPr>
          <w:spacing w:val="1"/>
          <w:sz w:val="24"/>
          <w:szCs w:val="24"/>
        </w:rPr>
        <w:t xml:space="preserve"> </w:t>
      </w:r>
      <w:r w:rsidRPr="40DEBF3B">
        <w:rPr>
          <w:sz w:val="24"/>
          <w:szCs w:val="24"/>
        </w:rPr>
        <w:t>adding personnel costs. Income and expenditure classified as financial or extraordinary</w:t>
      </w:r>
      <w:r w:rsidRPr="40DEBF3B">
        <w:rPr>
          <w:spacing w:val="1"/>
          <w:sz w:val="24"/>
          <w:szCs w:val="24"/>
        </w:rPr>
        <w:t xml:space="preserve"> </w:t>
      </w:r>
      <w:r w:rsidRPr="40DEBF3B">
        <w:rPr>
          <w:sz w:val="24"/>
          <w:szCs w:val="24"/>
        </w:rPr>
        <w:t>in company accounts</w:t>
      </w:r>
      <w:r w:rsidRPr="40DEBF3B">
        <w:rPr>
          <w:spacing w:val="1"/>
          <w:sz w:val="24"/>
          <w:szCs w:val="24"/>
        </w:rPr>
        <w:t xml:space="preserve"> </w:t>
      </w:r>
      <w:r w:rsidRPr="40DEBF3B">
        <w:rPr>
          <w:sz w:val="24"/>
          <w:szCs w:val="24"/>
        </w:rPr>
        <w:t>are excluded</w:t>
      </w:r>
      <w:r w:rsidRPr="40DEBF3B">
        <w:rPr>
          <w:spacing w:val="1"/>
          <w:sz w:val="24"/>
          <w:szCs w:val="24"/>
        </w:rPr>
        <w:t xml:space="preserve"> </w:t>
      </w:r>
      <w:r w:rsidRPr="40DEBF3B">
        <w:rPr>
          <w:sz w:val="24"/>
          <w:szCs w:val="24"/>
        </w:rPr>
        <w:t>from the</w:t>
      </w:r>
      <w:r w:rsidRPr="40DEBF3B">
        <w:rPr>
          <w:spacing w:val="1"/>
          <w:sz w:val="24"/>
          <w:szCs w:val="24"/>
        </w:rPr>
        <w:t xml:space="preserve"> </w:t>
      </w:r>
      <w:r w:rsidRPr="40DEBF3B">
        <w:rPr>
          <w:sz w:val="24"/>
          <w:szCs w:val="24"/>
        </w:rPr>
        <w:t>value added. The value added at</w:t>
      </w:r>
      <w:r w:rsidRPr="40DEBF3B">
        <w:rPr>
          <w:spacing w:val="60"/>
          <w:sz w:val="24"/>
          <w:szCs w:val="24"/>
        </w:rPr>
        <w:t xml:space="preserve"> </w:t>
      </w:r>
      <w:r w:rsidRPr="40DEBF3B">
        <w:rPr>
          <w:sz w:val="24"/>
          <w:szCs w:val="24"/>
        </w:rPr>
        <w:t>factor</w:t>
      </w:r>
      <w:r w:rsidRPr="40DEBF3B">
        <w:rPr>
          <w:spacing w:val="1"/>
          <w:sz w:val="24"/>
          <w:szCs w:val="24"/>
        </w:rPr>
        <w:t xml:space="preserve"> </w:t>
      </w:r>
      <w:r w:rsidRPr="40DEBF3B">
        <w:rPr>
          <w:sz w:val="24"/>
          <w:szCs w:val="24"/>
        </w:rPr>
        <w:t>costs is calculated at gross level, as value adjustments (such as depreciation) are not</w:t>
      </w:r>
      <w:r w:rsidRPr="40DEBF3B">
        <w:rPr>
          <w:spacing w:val="1"/>
          <w:sz w:val="24"/>
          <w:szCs w:val="24"/>
        </w:rPr>
        <w:t xml:space="preserve"> </w:t>
      </w:r>
      <w:r w:rsidRPr="40DEBF3B">
        <w:rPr>
          <w:sz w:val="24"/>
          <w:szCs w:val="24"/>
        </w:rPr>
        <w:t>subtracted</w:t>
      </w:r>
      <w:r w:rsidRPr="40DEBF3B">
        <w:rPr>
          <w:sz w:val="24"/>
          <w:szCs w:val="24"/>
          <w:vertAlign w:val="superscript"/>
        </w:rPr>
        <w:t>117</w:t>
      </w:r>
      <w:r w:rsidRPr="40DEBF3B">
        <w:rPr>
          <w:sz w:val="24"/>
          <w:szCs w:val="24"/>
        </w:rPr>
        <w:t>.</w:t>
      </w:r>
    </w:p>
    <w:p w14:paraId="021DAD5D" w14:textId="77777777" w:rsidR="004B799C" w:rsidRDefault="00CA4AAC" w:rsidP="40DEBF3B">
      <w:pPr>
        <w:pStyle w:val="ListParagraph"/>
        <w:numPr>
          <w:ilvl w:val="0"/>
          <w:numId w:val="5"/>
        </w:numPr>
        <w:tabs>
          <w:tab w:val="left" w:pos="1559"/>
        </w:tabs>
        <w:spacing w:before="240"/>
        <w:ind w:left="1558" w:right="958" w:hanging="600"/>
        <w:jc w:val="both"/>
        <w:rPr>
          <w:sz w:val="24"/>
          <w:szCs w:val="24"/>
        </w:rPr>
      </w:pPr>
      <w:r w:rsidRPr="40DEBF3B">
        <w:rPr>
          <w:sz w:val="24"/>
          <w:szCs w:val="24"/>
        </w:rPr>
        <w:t xml:space="preserve">For the purposes of point </w:t>
      </w:r>
      <w:hyperlink w:anchor="_bookmark205" w:history="1">
        <w:r w:rsidRPr="40DEBF3B">
          <w:rPr>
            <w:sz w:val="24"/>
            <w:szCs w:val="24"/>
          </w:rPr>
          <w:t>361</w:t>
        </w:r>
      </w:hyperlink>
      <w:r w:rsidRPr="40DEBF3B">
        <w:rPr>
          <w:sz w:val="24"/>
          <w:szCs w:val="24"/>
        </w:rPr>
        <w:t>, the arithmetic mean over the most recent 3 years for</w:t>
      </w:r>
      <w:r w:rsidRPr="40DEBF3B">
        <w:rPr>
          <w:spacing w:val="1"/>
          <w:sz w:val="24"/>
          <w:szCs w:val="24"/>
        </w:rPr>
        <w:t xml:space="preserve"> </w:t>
      </w:r>
      <w:r w:rsidRPr="40DEBF3B">
        <w:rPr>
          <w:sz w:val="24"/>
          <w:szCs w:val="24"/>
        </w:rPr>
        <w:t>which</w:t>
      </w:r>
      <w:r w:rsidRPr="40DEBF3B">
        <w:rPr>
          <w:spacing w:val="-1"/>
          <w:sz w:val="24"/>
          <w:szCs w:val="24"/>
        </w:rPr>
        <w:t xml:space="preserve"> </w:t>
      </w:r>
      <w:r w:rsidRPr="40DEBF3B">
        <w:rPr>
          <w:sz w:val="24"/>
          <w:szCs w:val="24"/>
        </w:rPr>
        <w:t>GVA data</w:t>
      </w:r>
      <w:r w:rsidRPr="40DEBF3B">
        <w:rPr>
          <w:spacing w:val="-1"/>
          <w:sz w:val="24"/>
          <w:szCs w:val="24"/>
        </w:rPr>
        <w:t xml:space="preserve"> </w:t>
      </w:r>
      <w:r w:rsidRPr="40DEBF3B">
        <w:rPr>
          <w:sz w:val="24"/>
          <w:szCs w:val="24"/>
        </w:rPr>
        <w:t>is available will be used.</w:t>
      </w:r>
    </w:p>
    <w:p w14:paraId="4790779D" w14:textId="77777777" w:rsidR="004B799C" w:rsidRDefault="004B799C">
      <w:pPr>
        <w:pStyle w:val="BodyText"/>
        <w:rPr>
          <w:sz w:val="20"/>
        </w:rPr>
      </w:pPr>
    </w:p>
    <w:p w14:paraId="0C49B009" w14:textId="76B815E2" w:rsidR="004B799C" w:rsidRDefault="00161D3B">
      <w:pPr>
        <w:pStyle w:val="BodyText"/>
        <w:spacing w:before="10"/>
        <w:rPr>
          <w:sz w:val="22"/>
        </w:rPr>
      </w:pPr>
      <w:r>
        <w:rPr>
          <w:noProof/>
        </w:rPr>
        <mc:AlternateContent>
          <mc:Choice Requires="wps">
            <w:drawing>
              <wp:anchor distT="0" distB="0" distL="0" distR="0" simplePos="0" relativeHeight="487666688" behindDoc="1" locked="0" layoutInCell="1" allowOverlap="1" wp14:anchorId="38CE5F57" wp14:editId="262F1151">
                <wp:simplePos x="0" y="0"/>
                <wp:positionH relativeFrom="page">
                  <wp:posOffset>901065</wp:posOffset>
                </wp:positionH>
                <wp:positionV relativeFrom="paragraph">
                  <wp:posOffset>182880</wp:posOffset>
                </wp:positionV>
                <wp:extent cx="1828800" cy="7620"/>
                <wp:effectExtent l="0" t="0" r="0" b="0"/>
                <wp:wrapTopAndBottom/>
                <wp:docPr id="38" name="docshape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493CDD" id="docshape60" o:spid="_x0000_s1026" style="position:absolute;margin-left:70.95pt;margin-top:14.4pt;width:2in;height:.6pt;z-index:-156497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" fillcolor="black" stroked="f">
                <w10:wrap type="topAndBottom" anchorx="page"/>
              </v:rect>
            </w:pict>
          </mc:Fallback>
        </mc:AlternateContent>
      </w:r>
    </w:p>
    <w:p w14:paraId="01F30644" w14:textId="77777777" w:rsidR="004B799C" w:rsidRDefault="00CA4AAC">
      <w:pPr>
        <w:tabs>
          <w:tab w:val="left" w:pos="1525"/>
        </w:tabs>
        <w:spacing w:before="103"/>
        <w:ind w:left="958"/>
        <w:rPr>
          <w:sz w:val="20"/>
        </w:rPr>
      </w:pPr>
      <w:r>
        <w:rPr>
          <w:sz w:val="20"/>
          <w:vertAlign w:val="superscript"/>
        </w:rPr>
        <w:t>116</w:t>
      </w:r>
      <w:r>
        <w:rPr>
          <w:sz w:val="20"/>
        </w:rPr>
        <w:tab/>
        <w:t>‘Goods</w:t>
      </w:r>
      <w:r>
        <w:rPr>
          <w:spacing w:val="-3"/>
          <w:sz w:val="20"/>
        </w:rPr>
        <w:t xml:space="preserve"> </w:t>
      </w:r>
      <w:r>
        <w:rPr>
          <w:sz w:val="20"/>
        </w:rPr>
        <w:t>and</w:t>
      </w:r>
      <w:r>
        <w:rPr>
          <w:spacing w:val="-1"/>
          <w:sz w:val="20"/>
        </w:rPr>
        <w:t xml:space="preserve"> </w:t>
      </w:r>
      <w:r>
        <w:rPr>
          <w:sz w:val="20"/>
        </w:rPr>
        <w:t>services’</w:t>
      </w:r>
      <w:r>
        <w:rPr>
          <w:spacing w:val="-2"/>
          <w:sz w:val="20"/>
        </w:rPr>
        <w:t xml:space="preserve"> </w:t>
      </w:r>
      <w:r>
        <w:rPr>
          <w:sz w:val="20"/>
        </w:rPr>
        <w:t>do</w:t>
      </w:r>
      <w:r>
        <w:rPr>
          <w:spacing w:val="-1"/>
          <w:sz w:val="20"/>
        </w:rPr>
        <w:t xml:space="preserve"> </w:t>
      </w:r>
      <w:r>
        <w:rPr>
          <w:sz w:val="20"/>
        </w:rPr>
        <w:t>not</w:t>
      </w:r>
      <w:r>
        <w:rPr>
          <w:spacing w:val="-3"/>
          <w:sz w:val="20"/>
        </w:rPr>
        <w:t xml:space="preserve"> </w:t>
      </w:r>
      <w:r>
        <w:rPr>
          <w:sz w:val="20"/>
        </w:rPr>
        <w:t>include</w:t>
      </w:r>
      <w:r>
        <w:rPr>
          <w:spacing w:val="-2"/>
          <w:sz w:val="20"/>
        </w:rPr>
        <w:t xml:space="preserve"> </w:t>
      </w:r>
      <w:r>
        <w:rPr>
          <w:sz w:val="20"/>
        </w:rPr>
        <w:t>personnel</w:t>
      </w:r>
      <w:r>
        <w:rPr>
          <w:spacing w:val="-2"/>
          <w:sz w:val="20"/>
        </w:rPr>
        <w:t xml:space="preserve"> </w:t>
      </w:r>
      <w:r>
        <w:rPr>
          <w:sz w:val="20"/>
        </w:rPr>
        <w:t>costs.</w:t>
      </w:r>
    </w:p>
    <w:p w14:paraId="63440CA2" w14:textId="77777777" w:rsidR="004B799C" w:rsidRDefault="00CA4AAC">
      <w:pPr>
        <w:tabs>
          <w:tab w:val="left" w:pos="1525"/>
        </w:tabs>
        <w:spacing w:before="1"/>
        <w:ind w:left="1525" w:right="960" w:hanging="567"/>
        <w:rPr>
          <w:sz w:val="20"/>
        </w:rPr>
      </w:pPr>
      <w:r>
        <w:rPr>
          <w:sz w:val="20"/>
          <w:vertAlign w:val="superscript"/>
        </w:rPr>
        <w:t>117</w:t>
      </w:r>
      <w:r>
        <w:rPr>
          <w:sz w:val="20"/>
        </w:rPr>
        <w:tab/>
        <w:t>Code</w:t>
      </w:r>
      <w:r>
        <w:rPr>
          <w:spacing w:val="8"/>
          <w:sz w:val="20"/>
        </w:rPr>
        <w:t xml:space="preserve"> </w:t>
      </w:r>
      <w:r>
        <w:rPr>
          <w:sz w:val="20"/>
        </w:rPr>
        <w:t>12</w:t>
      </w:r>
      <w:r>
        <w:rPr>
          <w:spacing w:val="9"/>
          <w:sz w:val="20"/>
        </w:rPr>
        <w:t xml:space="preserve"> </w:t>
      </w:r>
      <w:r>
        <w:rPr>
          <w:sz w:val="20"/>
        </w:rPr>
        <w:t>15</w:t>
      </w:r>
      <w:r>
        <w:rPr>
          <w:spacing w:val="9"/>
          <w:sz w:val="20"/>
        </w:rPr>
        <w:t xml:space="preserve"> </w:t>
      </w:r>
      <w:r>
        <w:rPr>
          <w:sz w:val="20"/>
        </w:rPr>
        <w:t>0</w:t>
      </w:r>
      <w:r>
        <w:rPr>
          <w:spacing w:val="9"/>
          <w:sz w:val="20"/>
        </w:rPr>
        <w:t xml:space="preserve"> </w:t>
      </w:r>
      <w:r>
        <w:rPr>
          <w:sz w:val="20"/>
        </w:rPr>
        <w:t>within</w:t>
      </w:r>
      <w:r>
        <w:rPr>
          <w:spacing w:val="7"/>
          <w:sz w:val="20"/>
        </w:rPr>
        <w:t xml:space="preserve"> </w:t>
      </w:r>
      <w:r>
        <w:rPr>
          <w:sz w:val="20"/>
        </w:rPr>
        <w:t>the</w:t>
      </w:r>
      <w:r>
        <w:rPr>
          <w:spacing w:val="8"/>
          <w:sz w:val="20"/>
        </w:rPr>
        <w:t xml:space="preserve"> </w:t>
      </w:r>
      <w:r>
        <w:rPr>
          <w:sz w:val="20"/>
        </w:rPr>
        <w:t>legal</w:t>
      </w:r>
      <w:r>
        <w:rPr>
          <w:spacing w:val="11"/>
          <w:sz w:val="20"/>
        </w:rPr>
        <w:t xml:space="preserve"> </w:t>
      </w:r>
      <w:r>
        <w:rPr>
          <w:sz w:val="20"/>
        </w:rPr>
        <w:t>framework</w:t>
      </w:r>
      <w:r>
        <w:rPr>
          <w:spacing w:val="7"/>
          <w:sz w:val="20"/>
        </w:rPr>
        <w:t xml:space="preserve"> </w:t>
      </w:r>
      <w:r>
        <w:rPr>
          <w:sz w:val="20"/>
        </w:rPr>
        <w:t>established</w:t>
      </w:r>
      <w:r>
        <w:rPr>
          <w:spacing w:val="10"/>
          <w:sz w:val="20"/>
        </w:rPr>
        <w:t xml:space="preserve"> </w:t>
      </w:r>
      <w:r>
        <w:rPr>
          <w:sz w:val="20"/>
        </w:rPr>
        <w:t>by</w:t>
      </w:r>
      <w:r>
        <w:rPr>
          <w:spacing w:val="5"/>
          <w:sz w:val="20"/>
        </w:rPr>
        <w:t xml:space="preserve"> </w:t>
      </w:r>
      <w:r>
        <w:rPr>
          <w:sz w:val="20"/>
        </w:rPr>
        <w:t>Council</w:t>
      </w:r>
      <w:r>
        <w:rPr>
          <w:spacing w:val="8"/>
          <w:sz w:val="20"/>
        </w:rPr>
        <w:t xml:space="preserve"> </w:t>
      </w:r>
      <w:r>
        <w:rPr>
          <w:sz w:val="20"/>
        </w:rPr>
        <w:t>Regulation</w:t>
      </w:r>
      <w:r>
        <w:rPr>
          <w:spacing w:val="7"/>
          <w:sz w:val="20"/>
        </w:rPr>
        <w:t xml:space="preserve"> </w:t>
      </w:r>
      <w:r>
        <w:rPr>
          <w:sz w:val="20"/>
        </w:rPr>
        <w:t>(EC,</w:t>
      </w:r>
      <w:r>
        <w:rPr>
          <w:spacing w:val="8"/>
          <w:sz w:val="20"/>
        </w:rPr>
        <w:t xml:space="preserve"> </w:t>
      </w:r>
      <w:r>
        <w:rPr>
          <w:sz w:val="20"/>
        </w:rPr>
        <w:t>Euratom)</w:t>
      </w:r>
      <w:r>
        <w:rPr>
          <w:spacing w:val="9"/>
          <w:sz w:val="20"/>
        </w:rPr>
        <w:t xml:space="preserve"> </w:t>
      </w:r>
      <w:r>
        <w:rPr>
          <w:sz w:val="20"/>
        </w:rPr>
        <w:t>No</w:t>
      </w:r>
      <w:r>
        <w:rPr>
          <w:spacing w:val="9"/>
          <w:sz w:val="20"/>
        </w:rPr>
        <w:t xml:space="preserve"> </w:t>
      </w:r>
      <w:r>
        <w:rPr>
          <w:sz w:val="20"/>
        </w:rPr>
        <w:t>58/97</w:t>
      </w:r>
      <w:r>
        <w:rPr>
          <w:spacing w:val="9"/>
          <w:sz w:val="20"/>
        </w:rPr>
        <w:t xml:space="preserve"> </w:t>
      </w:r>
      <w:r>
        <w:rPr>
          <w:sz w:val="20"/>
        </w:rPr>
        <w:t>of</w:t>
      </w:r>
      <w:r>
        <w:rPr>
          <w:spacing w:val="-47"/>
          <w:sz w:val="20"/>
        </w:rPr>
        <w:t xml:space="preserve"> </w:t>
      </w:r>
      <w:r>
        <w:rPr>
          <w:sz w:val="20"/>
        </w:rPr>
        <w:t>20 December 1996</w:t>
      </w:r>
      <w:r>
        <w:rPr>
          <w:spacing w:val="1"/>
          <w:sz w:val="20"/>
        </w:rPr>
        <w:t xml:space="preserve"> </w:t>
      </w:r>
      <w:r>
        <w:rPr>
          <w:sz w:val="20"/>
        </w:rPr>
        <w:t>concerning</w:t>
      </w:r>
      <w:r>
        <w:rPr>
          <w:spacing w:val="-1"/>
          <w:sz w:val="20"/>
        </w:rPr>
        <w:t xml:space="preserve"> </w:t>
      </w:r>
      <w:r>
        <w:rPr>
          <w:sz w:val="20"/>
        </w:rPr>
        <w:t>structural</w:t>
      </w:r>
      <w:r>
        <w:rPr>
          <w:spacing w:val="-1"/>
          <w:sz w:val="20"/>
        </w:rPr>
        <w:t xml:space="preserve"> </w:t>
      </w:r>
      <w:r>
        <w:rPr>
          <w:sz w:val="20"/>
        </w:rPr>
        <w:t>business</w:t>
      </w:r>
      <w:r>
        <w:rPr>
          <w:spacing w:val="-1"/>
          <w:sz w:val="20"/>
        </w:rPr>
        <w:t xml:space="preserve"> </w:t>
      </w:r>
      <w:r>
        <w:rPr>
          <w:sz w:val="20"/>
        </w:rPr>
        <w:t>statistics</w:t>
      </w:r>
      <w:r>
        <w:rPr>
          <w:spacing w:val="6"/>
          <w:sz w:val="20"/>
        </w:rPr>
        <w:t xml:space="preserve"> </w:t>
      </w:r>
      <w:r>
        <w:rPr>
          <w:sz w:val="20"/>
        </w:rPr>
        <w:t>(OJ</w:t>
      </w:r>
      <w:r>
        <w:rPr>
          <w:spacing w:val="1"/>
          <w:sz w:val="20"/>
        </w:rPr>
        <w:t xml:space="preserve"> </w:t>
      </w:r>
      <w:r>
        <w:rPr>
          <w:sz w:val="20"/>
        </w:rPr>
        <w:t>L</w:t>
      </w:r>
      <w:r>
        <w:rPr>
          <w:spacing w:val="-2"/>
          <w:sz w:val="20"/>
        </w:rPr>
        <w:t xml:space="preserve"> </w:t>
      </w:r>
      <w:r>
        <w:rPr>
          <w:sz w:val="20"/>
        </w:rPr>
        <w:t>014,</w:t>
      </w:r>
      <w:r>
        <w:rPr>
          <w:spacing w:val="-3"/>
          <w:sz w:val="20"/>
        </w:rPr>
        <w:t xml:space="preserve"> </w:t>
      </w:r>
      <w:r>
        <w:rPr>
          <w:sz w:val="20"/>
        </w:rPr>
        <w:t>17.1.1997,</w:t>
      </w:r>
      <w:r>
        <w:rPr>
          <w:spacing w:val="-2"/>
          <w:sz w:val="20"/>
        </w:rPr>
        <w:t xml:space="preserve"> </w:t>
      </w:r>
      <w:r>
        <w:rPr>
          <w:sz w:val="20"/>
        </w:rPr>
        <w:t>p. 1).</w:t>
      </w:r>
    </w:p>
    <w:p w14:paraId="44A589F5" w14:textId="77777777" w:rsidR="004B799C" w:rsidRDefault="004B799C">
      <w:pPr>
        <w:rPr>
          <w:sz w:val="20"/>
        </w:rPr>
        <w:sectPr w:rsidR="004B799C">
          <w:pgSz w:w="11910" w:h="16840"/>
          <w:pgMar w:top="1020" w:right="460" w:bottom="1620" w:left="460" w:header="0" w:footer="1426" w:gutter="0"/>
          <w:cols w:space="720"/>
        </w:sectPr>
      </w:pPr>
    </w:p>
    <w:p w14:paraId="1DAA4416" w14:textId="77777777" w:rsidR="004B799C" w:rsidRDefault="00CA4AAC">
      <w:pPr>
        <w:pStyle w:val="ListParagraph"/>
        <w:numPr>
          <w:ilvl w:val="3"/>
          <w:numId w:val="3"/>
        </w:numPr>
        <w:tabs>
          <w:tab w:val="left" w:pos="2303"/>
        </w:tabs>
        <w:spacing w:before="72"/>
        <w:ind w:hanging="865"/>
        <w:rPr>
          <w:sz w:val="24"/>
        </w:rPr>
      </w:pPr>
      <w:bookmarkStart w:id="243" w:name="_bookmark206"/>
      <w:bookmarkEnd w:id="243"/>
      <w:r>
        <w:rPr>
          <w:sz w:val="24"/>
        </w:rPr>
        <w:lastRenderedPageBreak/>
        <w:t>Form</w:t>
      </w:r>
      <w:r>
        <w:rPr>
          <w:spacing w:val="-2"/>
          <w:sz w:val="24"/>
        </w:rPr>
        <w:t xml:space="preserve"> </w:t>
      </w:r>
      <w:r>
        <w:rPr>
          <w:sz w:val="24"/>
        </w:rPr>
        <w:t>of</w:t>
      </w:r>
      <w:r>
        <w:rPr>
          <w:spacing w:val="-2"/>
          <w:sz w:val="24"/>
        </w:rPr>
        <w:t xml:space="preserve"> </w:t>
      </w:r>
      <w:r>
        <w:rPr>
          <w:sz w:val="24"/>
        </w:rPr>
        <w:t>State</w:t>
      </w:r>
      <w:r>
        <w:rPr>
          <w:spacing w:val="-2"/>
          <w:sz w:val="24"/>
        </w:rPr>
        <w:t xml:space="preserve"> </w:t>
      </w:r>
      <w:r>
        <w:rPr>
          <w:sz w:val="24"/>
        </w:rPr>
        <w:t>aid</w:t>
      </w:r>
    </w:p>
    <w:p w14:paraId="2802CFCB" w14:textId="77777777" w:rsidR="004B799C" w:rsidRDefault="004B799C">
      <w:pPr>
        <w:pStyle w:val="BodyText"/>
        <w:spacing w:before="9"/>
        <w:rPr>
          <w:sz w:val="20"/>
        </w:rPr>
      </w:pPr>
    </w:p>
    <w:p w14:paraId="0EEA6362" w14:textId="77777777" w:rsidR="004B799C" w:rsidRDefault="00CA4AAC" w:rsidP="40DEBF3B">
      <w:pPr>
        <w:pStyle w:val="ListParagraph"/>
        <w:numPr>
          <w:ilvl w:val="0"/>
          <w:numId w:val="5"/>
        </w:numPr>
        <w:tabs>
          <w:tab w:val="left" w:pos="1559"/>
        </w:tabs>
        <w:spacing w:before="1"/>
        <w:ind w:left="1558" w:right="954" w:hanging="600"/>
        <w:jc w:val="both"/>
        <w:rPr>
          <w:sz w:val="24"/>
          <w:szCs w:val="24"/>
        </w:rPr>
      </w:pPr>
      <w:r w:rsidRPr="40DEBF3B">
        <w:rPr>
          <w:sz w:val="24"/>
          <w:szCs w:val="24"/>
        </w:rPr>
        <w:t>Member States can grant the aid in the form of a reduction in levies, as a fixed annual</w:t>
      </w:r>
      <w:r w:rsidRPr="40DEBF3B">
        <w:rPr>
          <w:spacing w:val="1"/>
          <w:sz w:val="24"/>
          <w:szCs w:val="24"/>
        </w:rPr>
        <w:t xml:space="preserve"> </w:t>
      </w:r>
      <w:r w:rsidRPr="40DEBF3B">
        <w:rPr>
          <w:sz w:val="24"/>
          <w:szCs w:val="24"/>
        </w:rPr>
        <w:t>compensation amount (refund), or as a combination of the two</w:t>
      </w:r>
      <w:r w:rsidRPr="40DEBF3B">
        <w:rPr>
          <w:sz w:val="24"/>
          <w:szCs w:val="24"/>
          <w:vertAlign w:val="superscript"/>
        </w:rPr>
        <w:t>118</w:t>
      </w:r>
      <w:r w:rsidRPr="40DEBF3B">
        <w:rPr>
          <w:sz w:val="24"/>
          <w:szCs w:val="24"/>
        </w:rPr>
        <w:t>. Where the aid is</w:t>
      </w:r>
      <w:r w:rsidRPr="40DEBF3B">
        <w:rPr>
          <w:spacing w:val="1"/>
          <w:sz w:val="24"/>
          <w:szCs w:val="24"/>
        </w:rPr>
        <w:t xml:space="preserve"> </w:t>
      </w:r>
      <w:r w:rsidRPr="40DEBF3B">
        <w:rPr>
          <w:sz w:val="24"/>
          <w:szCs w:val="24"/>
        </w:rPr>
        <w:t xml:space="preserve">granted in the form of a reduction in levies, an </w:t>
      </w:r>
      <w:r w:rsidRPr="40DEBF3B">
        <w:rPr>
          <w:i/>
          <w:iCs/>
          <w:sz w:val="24"/>
          <w:szCs w:val="24"/>
        </w:rPr>
        <w:t xml:space="preserve">ex post </w:t>
      </w:r>
      <w:r w:rsidRPr="40DEBF3B">
        <w:rPr>
          <w:sz w:val="24"/>
          <w:szCs w:val="24"/>
        </w:rPr>
        <w:t>monitoring mechanism needs to</w:t>
      </w:r>
      <w:r w:rsidRPr="40DEBF3B">
        <w:rPr>
          <w:spacing w:val="1"/>
          <w:sz w:val="24"/>
          <w:szCs w:val="24"/>
        </w:rPr>
        <w:t xml:space="preserve"> </w:t>
      </w:r>
      <w:r w:rsidRPr="40DEBF3B">
        <w:rPr>
          <w:sz w:val="24"/>
          <w:szCs w:val="24"/>
        </w:rPr>
        <w:t>be</w:t>
      </w:r>
      <w:r w:rsidRPr="40DEBF3B">
        <w:rPr>
          <w:spacing w:val="18"/>
          <w:sz w:val="24"/>
          <w:szCs w:val="24"/>
        </w:rPr>
        <w:t xml:space="preserve"> </w:t>
      </w:r>
      <w:r w:rsidRPr="40DEBF3B">
        <w:rPr>
          <w:sz w:val="24"/>
          <w:szCs w:val="24"/>
        </w:rPr>
        <w:t>put</w:t>
      </w:r>
      <w:r w:rsidRPr="40DEBF3B">
        <w:rPr>
          <w:spacing w:val="19"/>
          <w:sz w:val="24"/>
          <w:szCs w:val="24"/>
        </w:rPr>
        <w:t xml:space="preserve"> </w:t>
      </w:r>
      <w:r w:rsidRPr="40DEBF3B">
        <w:rPr>
          <w:sz w:val="24"/>
          <w:szCs w:val="24"/>
        </w:rPr>
        <w:t>in</w:t>
      </w:r>
      <w:r w:rsidRPr="40DEBF3B">
        <w:rPr>
          <w:spacing w:val="19"/>
          <w:sz w:val="24"/>
          <w:szCs w:val="24"/>
        </w:rPr>
        <w:t xml:space="preserve"> </w:t>
      </w:r>
      <w:r w:rsidRPr="40DEBF3B">
        <w:rPr>
          <w:sz w:val="24"/>
          <w:szCs w:val="24"/>
        </w:rPr>
        <w:t>place</w:t>
      </w:r>
      <w:r w:rsidRPr="40DEBF3B">
        <w:rPr>
          <w:spacing w:val="20"/>
          <w:sz w:val="24"/>
          <w:szCs w:val="24"/>
        </w:rPr>
        <w:t xml:space="preserve"> </w:t>
      </w:r>
      <w:r w:rsidRPr="40DEBF3B">
        <w:rPr>
          <w:sz w:val="24"/>
          <w:szCs w:val="24"/>
        </w:rPr>
        <w:t>to</w:t>
      </w:r>
      <w:r w:rsidRPr="40DEBF3B">
        <w:rPr>
          <w:spacing w:val="21"/>
          <w:sz w:val="24"/>
          <w:szCs w:val="24"/>
        </w:rPr>
        <w:t xml:space="preserve"> </w:t>
      </w:r>
      <w:r w:rsidRPr="40DEBF3B">
        <w:rPr>
          <w:sz w:val="24"/>
          <w:szCs w:val="24"/>
        </w:rPr>
        <w:t>ensure</w:t>
      </w:r>
      <w:r w:rsidRPr="40DEBF3B">
        <w:rPr>
          <w:spacing w:val="20"/>
          <w:sz w:val="24"/>
          <w:szCs w:val="24"/>
        </w:rPr>
        <w:t xml:space="preserve"> </w:t>
      </w:r>
      <w:r w:rsidRPr="40DEBF3B">
        <w:rPr>
          <w:sz w:val="24"/>
          <w:szCs w:val="24"/>
        </w:rPr>
        <w:t>that</w:t>
      </w:r>
      <w:r w:rsidRPr="40DEBF3B">
        <w:rPr>
          <w:spacing w:val="19"/>
          <w:sz w:val="24"/>
          <w:szCs w:val="24"/>
        </w:rPr>
        <w:t xml:space="preserve"> </w:t>
      </w:r>
      <w:r w:rsidRPr="40DEBF3B">
        <w:rPr>
          <w:sz w:val="24"/>
          <w:szCs w:val="24"/>
        </w:rPr>
        <w:t>any</w:t>
      </w:r>
      <w:r w:rsidRPr="40DEBF3B">
        <w:rPr>
          <w:spacing w:val="16"/>
          <w:sz w:val="24"/>
          <w:szCs w:val="24"/>
        </w:rPr>
        <w:t xml:space="preserve"> </w:t>
      </w:r>
      <w:r w:rsidRPr="40DEBF3B">
        <w:rPr>
          <w:sz w:val="24"/>
          <w:szCs w:val="24"/>
        </w:rPr>
        <w:t>over-payment</w:t>
      </w:r>
      <w:r w:rsidRPr="40DEBF3B">
        <w:rPr>
          <w:spacing w:val="23"/>
          <w:sz w:val="24"/>
          <w:szCs w:val="24"/>
        </w:rPr>
        <w:t xml:space="preserve"> </w:t>
      </w:r>
      <w:r w:rsidRPr="40DEBF3B">
        <w:rPr>
          <w:sz w:val="24"/>
          <w:szCs w:val="24"/>
        </w:rPr>
        <w:t>of</w:t>
      </w:r>
      <w:r w:rsidRPr="40DEBF3B">
        <w:rPr>
          <w:spacing w:val="18"/>
          <w:sz w:val="24"/>
          <w:szCs w:val="24"/>
        </w:rPr>
        <w:t xml:space="preserve"> </w:t>
      </w:r>
      <w:r w:rsidRPr="40DEBF3B">
        <w:rPr>
          <w:sz w:val="24"/>
          <w:szCs w:val="24"/>
        </w:rPr>
        <w:t>aid</w:t>
      </w:r>
      <w:r w:rsidRPr="40DEBF3B">
        <w:rPr>
          <w:spacing w:val="21"/>
          <w:sz w:val="24"/>
          <w:szCs w:val="24"/>
        </w:rPr>
        <w:t xml:space="preserve"> </w:t>
      </w:r>
      <w:r w:rsidRPr="40DEBF3B">
        <w:rPr>
          <w:sz w:val="24"/>
          <w:szCs w:val="24"/>
        </w:rPr>
        <w:t>will</w:t>
      </w:r>
      <w:r w:rsidRPr="40DEBF3B">
        <w:rPr>
          <w:spacing w:val="20"/>
          <w:sz w:val="24"/>
          <w:szCs w:val="24"/>
        </w:rPr>
        <w:t xml:space="preserve"> </w:t>
      </w:r>
      <w:r w:rsidRPr="40DEBF3B">
        <w:rPr>
          <w:sz w:val="24"/>
          <w:szCs w:val="24"/>
        </w:rPr>
        <w:t>be</w:t>
      </w:r>
      <w:r w:rsidRPr="40DEBF3B">
        <w:rPr>
          <w:spacing w:val="20"/>
          <w:sz w:val="24"/>
          <w:szCs w:val="24"/>
        </w:rPr>
        <w:t xml:space="preserve"> </w:t>
      </w:r>
      <w:r w:rsidRPr="40DEBF3B">
        <w:rPr>
          <w:sz w:val="24"/>
          <w:szCs w:val="24"/>
        </w:rPr>
        <w:t>repaid</w:t>
      </w:r>
      <w:r w:rsidRPr="40DEBF3B">
        <w:rPr>
          <w:spacing w:val="21"/>
          <w:sz w:val="24"/>
          <w:szCs w:val="24"/>
        </w:rPr>
        <w:t xml:space="preserve"> </w:t>
      </w:r>
      <w:r w:rsidRPr="40DEBF3B">
        <w:rPr>
          <w:sz w:val="24"/>
          <w:szCs w:val="24"/>
        </w:rPr>
        <w:t>before</w:t>
      </w:r>
      <w:r w:rsidRPr="40DEBF3B">
        <w:rPr>
          <w:spacing w:val="17"/>
          <w:sz w:val="24"/>
          <w:szCs w:val="24"/>
        </w:rPr>
        <w:t xml:space="preserve"> </w:t>
      </w:r>
      <w:r w:rsidRPr="40DEBF3B">
        <w:rPr>
          <w:sz w:val="24"/>
          <w:szCs w:val="24"/>
        </w:rPr>
        <w:t>1</w:t>
      </w:r>
      <w:r w:rsidRPr="40DEBF3B">
        <w:rPr>
          <w:spacing w:val="21"/>
          <w:sz w:val="24"/>
          <w:szCs w:val="24"/>
        </w:rPr>
        <w:t xml:space="preserve"> </w:t>
      </w:r>
      <w:r w:rsidRPr="40DEBF3B">
        <w:rPr>
          <w:sz w:val="24"/>
          <w:szCs w:val="24"/>
        </w:rPr>
        <w:t>July</w:t>
      </w:r>
      <w:r w:rsidRPr="40DEBF3B">
        <w:rPr>
          <w:spacing w:val="14"/>
          <w:sz w:val="24"/>
          <w:szCs w:val="24"/>
        </w:rPr>
        <w:t xml:space="preserve"> </w:t>
      </w:r>
      <w:r w:rsidRPr="40DEBF3B">
        <w:rPr>
          <w:sz w:val="24"/>
          <w:szCs w:val="24"/>
        </w:rPr>
        <w:t>of</w:t>
      </w:r>
      <w:r w:rsidRPr="40DEBF3B">
        <w:rPr>
          <w:spacing w:val="-57"/>
          <w:sz w:val="24"/>
          <w:szCs w:val="24"/>
        </w:rPr>
        <w:t xml:space="preserve"> </w:t>
      </w:r>
      <w:r w:rsidRPr="40DEBF3B">
        <w:rPr>
          <w:sz w:val="24"/>
          <w:szCs w:val="24"/>
        </w:rPr>
        <w:t>the</w:t>
      </w:r>
      <w:r w:rsidRPr="40DEBF3B">
        <w:rPr>
          <w:spacing w:val="55"/>
          <w:sz w:val="24"/>
          <w:szCs w:val="24"/>
        </w:rPr>
        <w:t xml:space="preserve"> </w:t>
      </w:r>
      <w:r w:rsidRPr="40DEBF3B">
        <w:rPr>
          <w:sz w:val="24"/>
          <w:szCs w:val="24"/>
        </w:rPr>
        <w:t>following</w:t>
      </w:r>
      <w:r w:rsidRPr="40DEBF3B">
        <w:rPr>
          <w:spacing w:val="59"/>
          <w:sz w:val="24"/>
          <w:szCs w:val="24"/>
        </w:rPr>
        <w:t xml:space="preserve"> </w:t>
      </w:r>
      <w:r w:rsidRPr="40DEBF3B">
        <w:rPr>
          <w:sz w:val="24"/>
          <w:szCs w:val="24"/>
        </w:rPr>
        <w:t>year.</w:t>
      </w:r>
      <w:r w:rsidRPr="40DEBF3B">
        <w:rPr>
          <w:spacing w:val="58"/>
          <w:sz w:val="24"/>
          <w:szCs w:val="24"/>
        </w:rPr>
        <w:t xml:space="preserve"> </w:t>
      </w:r>
      <w:r w:rsidRPr="40DEBF3B">
        <w:rPr>
          <w:sz w:val="24"/>
          <w:szCs w:val="24"/>
        </w:rPr>
        <w:t>Where</w:t>
      </w:r>
      <w:r w:rsidRPr="40DEBF3B">
        <w:rPr>
          <w:spacing w:val="57"/>
          <w:sz w:val="24"/>
          <w:szCs w:val="24"/>
        </w:rPr>
        <w:t xml:space="preserve"> </w:t>
      </w:r>
      <w:r w:rsidRPr="40DEBF3B">
        <w:rPr>
          <w:sz w:val="24"/>
          <w:szCs w:val="24"/>
        </w:rPr>
        <w:t>the</w:t>
      </w:r>
      <w:r w:rsidRPr="40DEBF3B">
        <w:rPr>
          <w:spacing w:val="3"/>
          <w:sz w:val="24"/>
          <w:szCs w:val="24"/>
        </w:rPr>
        <w:t xml:space="preserve"> </w:t>
      </w:r>
      <w:r w:rsidRPr="40DEBF3B">
        <w:rPr>
          <w:sz w:val="24"/>
          <w:szCs w:val="24"/>
        </w:rPr>
        <w:t>aid</w:t>
      </w:r>
      <w:r w:rsidRPr="40DEBF3B">
        <w:rPr>
          <w:spacing w:val="57"/>
          <w:sz w:val="24"/>
          <w:szCs w:val="24"/>
        </w:rPr>
        <w:t xml:space="preserve"> </w:t>
      </w:r>
      <w:r w:rsidRPr="40DEBF3B">
        <w:rPr>
          <w:sz w:val="24"/>
          <w:szCs w:val="24"/>
        </w:rPr>
        <w:t>is</w:t>
      </w:r>
      <w:r w:rsidRPr="40DEBF3B">
        <w:rPr>
          <w:spacing w:val="59"/>
          <w:sz w:val="24"/>
          <w:szCs w:val="24"/>
        </w:rPr>
        <w:t xml:space="preserve"> </w:t>
      </w:r>
      <w:r w:rsidRPr="40DEBF3B">
        <w:rPr>
          <w:sz w:val="24"/>
          <w:szCs w:val="24"/>
        </w:rPr>
        <w:t>granted</w:t>
      </w:r>
      <w:r w:rsidRPr="40DEBF3B">
        <w:rPr>
          <w:spacing w:val="56"/>
          <w:sz w:val="24"/>
          <w:szCs w:val="24"/>
        </w:rPr>
        <w:t xml:space="preserve"> </w:t>
      </w:r>
      <w:r w:rsidRPr="40DEBF3B">
        <w:rPr>
          <w:sz w:val="24"/>
          <w:szCs w:val="24"/>
        </w:rPr>
        <w:t>in</w:t>
      </w:r>
      <w:r w:rsidRPr="40DEBF3B">
        <w:rPr>
          <w:spacing w:val="57"/>
          <w:sz w:val="24"/>
          <w:szCs w:val="24"/>
        </w:rPr>
        <w:t xml:space="preserve"> </w:t>
      </w:r>
      <w:r w:rsidRPr="40DEBF3B">
        <w:rPr>
          <w:sz w:val="24"/>
          <w:szCs w:val="24"/>
        </w:rPr>
        <w:t>the</w:t>
      </w:r>
      <w:r w:rsidRPr="40DEBF3B">
        <w:rPr>
          <w:spacing w:val="56"/>
          <w:sz w:val="24"/>
          <w:szCs w:val="24"/>
        </w:rPr>
        <w:t xml:space="preserve"> </w:t>
      </w:r>
      <w:r w:rsidRPr="40DEBF3B">
        <w:rPr>
          <w:sz w:val="24"/>
          <w:szCs w:val="24"/>
        </w:rPr>
        <w:t>form</w:t>
      </w:r>
      <w:r w:rsidRPr="40DEBF3B">
        <w:rPr>
          <w:spacing w:val="57"/>
          <w:sz w:val="24"/>
          <w:szCs w:val="24"/>
        </w:rPr>
        <w:t xml:space="preserve"> </w:t>
      </w:r>
      <w:r w:rsidRPr="40DEBF3B">
        <w:rPr>
          <w:sz w:val="24"/>
          <w:szCs w:val="24"/>
        </w:rPr>
        <w:t>of</w:t>
      </w:r>
      <w:r w:rsidRPr="40DEBF3B">
        <w:rPr>
          <w:spacing w:val="57"/>
          <w:sz w:val="24"/>
          <w:szCs w:val="24"/>
        </w:rPr>
        <w:t xml:space="preserve"> </w:t>
      </w:r>
      <w:r w:rsidRPr="40DEBF3B">
        <w:rPr>
          <w:sz w:val="24"/>
          <w:szCs w:val="24"/>
        </w:rPr>
        <w:t>a</w:t>
      </w:r>
      <w:r w:rsidRPr="40DEBF3B">
        <w:rPr>
          <w:spacing w:val="58"/>
          <w:sz w:val="24"/>
          <w:szCs w:val="24"/>
        </w:rPr>
        <w:t xml:space="preserve"> </w:t>
      </w:r>
      <w:r w:rsidRPr="40DEBF3B">
        <w:rPr>
          <w:sz w:val="24"/>
          <w:szCs w:val="24"/>
        </w:rPr>
        <w:t>refund,</w:t>
      </w:r>
      <w:r w:rsidRPr="40DEBF3B">
        <w:rPr>
          <w:spacing w:val="57"/>
          <w:sz w:val="24"/>
          <w:szCs w:val="24"/>
        </w:rPr>
        <w:t xml:space="preserve"> </w:t>
      </w:r>
      <w:r w:rsidRPr="40DEBF3B">
        <w:rPr>
          <w:sz w:val="24"/>
          <w:szCs w:val="24"/>
        </w:rPr>
        <w:t>it</w:t>
      </w:r>
      <w:r w:rsidRPr="40DEBF3B">
        <w:rPr>
          <w:spacing w:val="58"/>
          <w:sz w:val="24"/>
          <w:szCs w:val="24"/>
        </w:rPr>
        <w:t xml:space="preserve"> </w:t>
      </w:r>
      <w:r w:rsidRPr="40DEBF3B">
        <w:rPr>
          <w:sz w:val="24"/>
          <w:szCs w:val="24"/>
        </w:rPr>
        <w:t>must</w:t>
      </w:r>
      <w:r w:rsidRPr="40DEBF3B">
        <w:rPr>
          <w:spacing w:val="58"/>
          <w:sz w:val="24"/>
          <w:szCs w:val="24"/>
        </w:rPr>
        <w:t xml:space="preserve"> </w:t>
      </w:r>
      <w:r w:rsidRPr="40DEBF3B">
        <w:rPr>
          <w:sz w:val="24"/>
          <w:szCs w:val="24"/>
        </w:rPr>
        <w:t>be</w:t>
      </w:r>
      <w:r w:rsidRPr="40DEBF3B">
        <w:rPr>
          <w:spacing w:val="-58"/>
          <w:sz w:val="24"/>
          <w:szCs w:val="24"/>
        </w:rPr>
        <w:t xml:space="preserve"> </w:t>
      </w:r>
      <w:r w:rsidRPr="40DEBF3B">
        <w:rPr>
          <w:sz w:val="24"/>
          <w:szCs w:val="24"/>
        </w:rPr>
        <w:t>calculated</w:t>
      </w:r>
      <w:r w:rsidRPr="40DEBF3B">
        <w:rPr>
          <w:spacing w:val="1"/>
          <w:sz w:val="24"/>
          <w:szCs w:val="24"/>
        </w:rPr>
        <w:t xml:space="preserve"> </w:t>
      </w:r>
      <w:r w:rsidRPr="40DEBF3B">
        <w:rPr>
          <w:sz w:val="24"/>
          <w:szCs w:val="24"/>
        </w:rPr>
        <w:t>on</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basis</w:t>
      </w:r>
      <w:r w:rsidRPr="40DEBF3B">
        <w:rPr>
          <w:spacing w:val="1"/>
          <w:sz w:val="24"/>
          <w:szCs w:val="24"/>
        </w:rPr>
        <w:t xml:space="preserve"> </w:t>
      </w:r>
      <w:r w:rsidRPr="40DEBF3B">
        <w:rPr>
          <w:sz w:val="24"/>
          <w:szCs w:val="24"/>
        </w:rPr>
        <w:t>of</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observed</w:t>
      </w:r>
      <w:r w:rsidRPr="40DEBF3B">
        <w:rPr>
          <w:spacing w:val="1"/>
          <w:sz w:val="24"/>
          <w:szCs w:val="24"/>
        </w:rPr>
        <w:t xml:space="preserve"> </w:t>
      </w:r>
      <w:r w:rsidRPr="40DEBF3B">
        <w:rPr>
          <w:sz w:val="24"/>
          <w:szCs w:val="24"/>
        </w:rPr>
        <w:t>levels</w:t>
      </w:r>
      <w:r w:rsidRPr="40DEBF3B">
        <w:rPr>
          <w:spacing w:val="1"/>
          <w:sz w:val="24"/>
          <w:szCs w:val="24"/>
        </w:rPr>
        <w:t xml:space="preserve"> </w:t>
      </w:r>
      <w:r w:rsidRPr="40DEBF3B">
        <w:rPr>
          <w:sz w:val="24"/>
          <w:szCs w:val="24"/>
        </w:rPr>
        <w:t>of</w:t>
      </w:r>
      <w:r w:rsidRPr="40DEBF3B">
        <w:rPr>
          <w:spacing w:val="1"/>
          <w:sz w:val="24"/>
          <w:szCs w:val="24"/>
        </w:rPr>
        <w:t xml:space="preserve"> </w:t>
      </w:r>
      <w:r w:rsidRPr="40DEBF3B">
        <w:rPr>
          <w:sz w:val="24"/>
          <w:szCs w:val="24"/>
        </w:rPr>
        <w:t>electricity</w:t>
      </w:r>
      <w:r w:rsidRPr="40DEBF3B">
        <w:rPr>
          <w:spacing w:val="1"/>
          <w:sz w:val="24"/>
          <w:szCs w:val="24"/>
        </w:rPr>
        <w:t xml:space="preserve"> </w:t>
      </w:r>
      <w:r w:rsidRPr="40DEBF3B">
        <w:rPr>
          <w:sz w:val="24"/>
          <w:szCs w:val="24"/>
        </w:rPr>
        <w:t>consumption</w:t>
      </w:r>
      <w:r w:rsidRPr="40DEBF3B">
        <w:rPr>
          <w:spacing w:val="1"/>
          <w:sz w:val="24"/>
          <w:szCs w:val="24"/>
        </w:rPr>
        <w:t xml:space="preserve"> </w:t>
      </w:r>
      <w:r w:rsidRPr="40DEBF3B">
        <w:rPr>
          <w:sz w:val="24"/>
          <w:szCs w:val="24"/>
        </w:rPr>
        <w:t>and,</w:t>
      </w:r>
      <w:r w:rsidRPr="40DEBF3B">
        <w:rPr>
          <w:spacing w:val="1"/>
          <w:sz w:val="24"/>
          <w:szCs w:val="24"/>
        </w:rPr>
        <w:t xml:space="preserve"> </w:t>
      </w:r>
      <w:r w:rsidRPr="40DEBF3B">
        <w:rPr>
          <w:sz w:val="24"/>
          <w:szCs w:val="24"/>
        </w:rPr>
        <w:t>if</w:t>
      </w:r>
      <w:r w:rsidRPr="40DEBF3B">
        <w:rPr>
          <w:spacing w:val="1"/>
          <w:sz w:val="24"/>
          <w:szCs w:val="24"/>
        </w:rPr>
        <w:t xml:space="preserve"> </w:t>
      </w:r>
      <w:r w:rsidRPr="40DEBF3B">
        <w:rPr>
          <w:sz w:val="24"/>
          <w:szCs w:val="24"/>
        </w:rPr>
        <w:t>applicable, the</w:t>
      </w:r>
      <w:r w:rsidRPr="40DEBF3B">
        <w:rPr>
          <w:spacing w:val="1"/>
          <w:sz w:val="24"/>
          <w:szCs w:val="24"/>
        </w:rPr>
        <w:t xml:space="preserve"> </w:t>
      </w:r>
      <w:r w:rsidRPr="40DEBF3B">
        <w:rPr>
          <w:sz w:val="24"/>
          <w:szCs w:val="24"/>
        </w:rPr>
        <w:t>gross value added over the</w:t>
      </w:r>
      <w:r w:rsidRPr="40DEBF3B">
        <w:rPr>
          <w:spacing w:val="1"/>
          <w:sz w:val="24"/>
          <w:szCs w:val="24"/>
        </w:rPr>
        <w:t xml:space="preserve"> </w:t>
      </w:r>
      <w:r w:rsidRPr="40DEBF3B">
        <w:rPr>
          <w:sz w:val="24"/>
          <w:szCs w:val="24"/>
        </w:rPr>
        <w:t>period of time during which</w:t>
      </w:r>
      <w:r w:rsidRPr="40DEBF3B">
        <w:rPr>
          <w:spacing w:val="60"/>
          <w:sz w:val="24"/>
          <w:szCs w:val="24"/>
        </w:rPr>
        <w:t xml:space="preserve"> </w:t>
      </w:r>
      <w:r w:rsidRPr="40DEBF3B">
        <w:rPr>
          <w:sz w:val="24"/>
          <w:szCs w:val="24"/>
        </w:rPr>
        <w:t>the eligible</w:t>
      </w:r>
      <w:r w:rsidRPr="40DEBF3B">
        <w:rPr>
          <w:spacing w:val="1"/>
          <w:sz w:val="24"/>
          <w:szCs w:val="24"/>
        </w:rPr>
        <w:t xml:space="preserve"> </w:t>
      </w:r>
      <w:r w:rsidRPr="40DEBF3B">
        <w:rPr>
          <w:sz w:val="24"/>
          <w:szCs w:val="24"/>
        </w:rPr>
        <w:t>levies</w:t>
      </w:r>
      <w:r w:rsidRPr="40DEBF3B">
        <w:rPr>
          <w:spacing w:val="-1"/>
          <w:sz w:val="24"/>
          <w:szCs w:val="24"/>
        </w:rPr>
        <w:t xml:space="preserve"> </w:t>
      </w:r>
      <w:r w:rsidRPr="40DEBF3B">
        <w:rPr>
          <w:sz w:val="24"/>
          <w:szCs w:val="24"/>
        </w:rPr>
        <w:t>were</w:t>
      </w:r>
      <w:r w:rsidRPr="40DEBF3B">
        <w:rPr>
          <w:spacing w:val="-1"/>
          <w:sz w:val="24"/>
          <w:szCs w:val="24"/>
        </w:rPr>
        <w:t xml:space="preserve"> </w:t>
      </w:r>
      <w:r w:rsidRPr="40DEBF3B">
        <w:rPr>
          <w:sz w:val="24"/>
          <w:szCs w:val="24"/>
        </w:rPr>
        <w:t>applied.</w:t>
      </w:r>
    </w:p>
    <w:p w14:paraId="50F368C3" w14:textId="77777777" w:rsidR="004B799C" w:rsidRDefault="004B799C">
      <w:pPr>
        <w:pStyle w:val="BodyText"/>
        <w:spacing w:before="10"/>
        <w:rPr>
          <w:sz w:val="20"/>
        </w:rPr>
      </w:pPr>
    </w:p>
    <w:p w14:paraId="2506E997" w14:textId="77777777" w:rsidR="004B799C" w:rsidRDefault="00CA4AAC">
      <w:pPr>
        <w:pStyle w:val="ListParagraph"/>
        <w:numPr>
          <w:ilvl w:val="3"/>
          <w:numId w:val="3"/>
        </w:numPr>
        <w:tabs>
          <w:tab w:val="left" w:pos="2303"/>
        </w:tabs>
        <w:ind w:hanging="865"/>
        <w:rPr>
          <w:sz w:val="24"/>
        </w:rPr>
      </w:pPr>
      <w:bookmarkStart w:id="244" w:name="_bookmark207"/>
      <w:bookmarkEnd w:id="244"/>
      <w:r>
        <w:rPr>
          <w:sz w:val="24"/>
        </w:rPr>
        <w:t>Energy</w:t>
      </w:r>
      <w:r>
        <w:rPr>
          <w:spacing w:val="-6"/>
          <w:sz w:val="24"/>
        </w:rPr>
        <w:t xml:space="preserve"> </w:t>
      </w:r>
      <w:r>
        <w:rPr>
          <w:sz w:val="24"/>
        </w:rPr>
        <w:t>Audits</w:t>
      </w:r>
      <w:r>
        <w:rPr>
          <w:spacing w:val="-1"/>
          <w:sz w:val="24"/>
        </w:rPr>
        <w:t xml:space="preserve"> </w:t>
      </w:r>
      <w:r>
        <w:rPr>
          <w:sz w:val="24"/>
        </w:rPr>
        <w:t>and Management</w:t>
      </w:r>
      <w:r>
        <w:rPr>
          <w:spacing w:val="-1"/>
          <w:sz w:val="24"/>
        </w:rPr>
        <w:t xml:space="preserve"> </w:t>
      </w:r>
      <w:r>
        <w:rPr>
          <w:sz w:val="24"/>
        </w:rPr>
        <w:t>Systems</w:t>
      </w:r>
    </w:p>
    <w:p w14:paraId="153C1D26" w14:textId="77777777" w:rsidR="004B799C" w:rsidRDefault="004B799C">
      <w:pPr>
        <w:pStyle w:val="BodyText"/>
        <w:spacing w:before="10"/>
        <w:rPr>
          <w:sz w:val="20"/>
        </w:rPr>
      </w:pPr>
    </w:p>
    <w:p w14:paraId="3E3705BC" w14:textId="134EAAAA" w:rsidR="004B799C" w:rsidRDefault="00CA4AAC" w:rsidP="679E82D1">
      <w:pPr>
        <w:pStyle w:val="ListParagraph"/>
        <w:numPr>
          <w:ilvl w:val="0"/>
          <w:numId w:val="5"/>
        </w:numPr>
        <w:tabs>
          <w:tab w:val="left" w:pos="1559"/>
        </w:tabs>
        <w:ind w:left="1558" w:right="953" w:hanging="600"/>
        <w:jc w:val="both"/>
        <w:rPr>
          <w:sz w:val="24"/>
          <w:szCs w:val="24"/>
        </w:rPr>
      </w:pPr>
      <w:r w:rsidRPr="679E82D1">
        <w:rPr>
          <w:sz w:val="24"/>
          <w:szCs w:val="24"/>
        </w:rPr>
        <w:t>For aid granted under Section 4.11, the Member State must commit to verifying that the</w:t>
      </w:r>
      <w:r w:rsidRPr="679E82D1">
        <w:rPr>
          <w:spacing w:val="-57"/>
          <w:sz w:val="24"/>
          <w:szCs w:val="24"/>
        </w:rPr>
        <w:t xml:space="preserve"> </w:t>
      </w:r>
      <w:r w:rsidRPr="679E82D1">
        <w:rPr>
          <w:sz w:val="24"/>
          <w:szCs w:val="24"/>
        </w:rPr>
        <w:t>beneficiary complies with its obligation to conduct an energy audit within the meaning</w:t>
      </w:r>
      <w:r w:rsidRPr="679E82D1">
        <w:rPr>
          <w:spacing w:val="1"/>
          <w:sz w:val="24"/>
          <w:szCs w:val="24"/>
        </w:rPr>
        <w:t xml:space="preserve"> </w:t>
      </w:r>
      <w:r w:rsidRPr="679E82D1">
        <w:rPr>
          <w:sz w:val="24"/>
          <w:szCs w:val="24"/>
        </w:rPr>
        <w:t>of Article 8 of Directive 2012/27/EU.</w:t>
      </w:r>
      <w:ins w:id="245" w:author="Gastbenutzer" w:date="2021-07-14T14:22:00Z">
        <w:r w:rsidR="40DEBF3B" w:rsidRPr="40DEBF3B">
          <w:rPr>
            <w:sz w:val="24"/>
            <w:szCs w:val="24"/>
          </w:rPr>
          <w:t xml:space="preserve"> </w:t>
        </w:r>
      </w:ins>
      <w:r w:rsidRPr="679E82D1">
        <w:rPr>
          <w:sz w:val="24"/>
          <w:szCs w:val="24"/>
        </w:rPr>
        <w:t>It can be conducted either as a stand-alone energy</w:t>
      </w:r>
      <w:r w:rsidRPr="679E82D1">
        <w:rPr>
          <w:spacing w:val="1"/>
          <w:sz w:val="24"/>
          <w:szCs w:val="24"/>
        </w:rPr>
        <w:t xml:space="preserve"> </w:t>
      </w:r>
      <w:r w:rsidRPr="679E82D1">
        <w:rPr>
          <w:sz w:val="24"/>
          <w:szCs w:val="24"/>
        </w:rPr>
        <w:t>audit</w:t>
      </w:r>
      <w:r w:rsidRPr="679E82D1">
        <w:rPr>
          <w:spacing w:val="1"/>
          <w:sz w:val="24"/>
          <w:szCs w:val="24"/>
        </w:rPr>
        <w:t xml:space="preserve"> </w:t>
      </w:r>
      <w:r w:rsidRPr="679E82D1">
        <w:rPr>
          <w:sz w:val="24"/>
          <w:szCs w:val="24"/>
        </w:rPr>
        <w:t>or</w:t>
      </w:r>
      <w:r w:rsidRPr="679E82D1">
        <w:rPr>
          <w:spacing w:val="1"/>
          <w:sz w:val="24"/>
          <w:szCs w:val="24"/>
        </w:rPr>
        <w:t xml:space="preserve"> </w:t>
      </w:r>
      <w:r w:rsidRPr="679E82D1">
        <w:rPr>
          <w:sz w:val="24"/>
          <w:szCs w:val="24"/>
        </w:rPr>
        <w:t>within</w:t>
      </w:r>
      <w:r w:rsidRPr="679E82D1">
        <w:rPr>
          <w:spacing w:val="1"/>
          <w:sz w:val="24"/>
          <w:szCs w:val="24"/>
        </w:rPr>
        <w:t xml:space="preserve"> </w:t>
      </w:r>
      <w:r w:rsidRPr="679E82D1">
        <w:rPr>
          <w:sz w:val="24"/>
          <w:szCs w:val="24"/>
        </w:rPr>
        <w:t>the</w:t>
      </w:r>
      <w:r w:rsidRPr="679E82D1">
        <w:rPr>
          <w:spacing w:val="1"/>
          <w:sz w:val="24"/>
          <w:szCs w:val="24"/>
        </w:rPr>
        <w:t xml:space="preserve"> </w:t>
      </w:r>
      <w:r w:rsidRPr="679E82D1">
        <w:rPr>
          <w:sz w:val="24"/>
          <w:szCs w:val="24"/>
        </w:rPr>
        <w:t>framework</w:t>
      </w:r>
      <w:r w:rsidRPr="679E82D1">
        <w:rPr>
          <w:spacing w:val="1"/>
          <w:sz w:val="24"/>
          <w:szCs w:val="24"/>
        </w:rPr>
        <w:t xml:space="preserve"> </w:t>
      </w:r>
      <w:r w:rsidRPr="679E82D1">
        <w:rPr>
          <w:sz w:val="24"/>
          <w:szCs w:val="24"/>
        </w:rPr>
        <w:t>of</w:t>
      </w:r>
      <w:r w:rsidRPr="679E82D1">
        <w:rPr>
          <w:spacing w:val="1"/>
          <w:sz w:val="24"/>
          <w:szCs w:val="24"/>
        </w:rPr>
        <w:t xml:space="preserve"> </w:t>
      </w:r>
      <w:r w:rsidRPr="679E82D1">
        <w:rPr>
          <w:sz w:val="24"/>
          <w:szCs w:val="24"/>
        </w:rPr>
        <w:t>a</w:t>
      </w:r>
      <w:r w:rsidRPr="679E82D1">
        <w:rPr>
          <w:spacing w:val="1"/>
          <w:sz w:val="24"/>
          <w:szCs w:val="24"/>
        </w:rPr>
        <w:t xml:space="preserve"> </w:t>
      </w:r>
      <w:r w:rsidRPr="679E82D1">
        <w:rPr>
          <w:sz w:val="24"/>
          <w:szCs w:val="24"/>
        </w:rPr>
        <w:t>certified</w:t>
      </w:r>
      <w:r w:rsidRPr="679E82D1">
        <w:rPr>
          <w:spacing w:val="1"/>
          <w:sz w:val="24"/>
          <w:szCs w:val="24"/>
        </w:rPr>
        <w:t xml:space="preserve"> </w:t>
      </w:r>
      <w:r w:rsidRPr="679E82D1">
        <w:rPr>
          <w:sz w:val="24"/>
          <w:szCs w:val="24"/>
        </w:rPr>
        <w:t>Energy</w:t>
      </w:r>
      <w:r w:rsidRPr="679E82D1">
        <w:rPr>
          <w:spacing w:val="1"/>
          <w:sz w:val="24"/>
          <w:szCs w:val="24"/>
        </w:rPr>
        <w:t xml:space="preserve"> </w:t>
      </w:r>
      <w:r w:rsidRPr="679E82D1">
        <w:rPr>
          <w:sz w:val="24"/>
          <w:szCs w:val="24"/>
        </w:rPr>
        <w:t>Management</w:t>
      </w:r>
      <w:r w:rsidRPr="679E82D1">
        <w:rPr>
          <w:spacing w:val="1"/>
          <w:sz w:val="24"/>
          <w:szCs w:val="24"/>
        </w:rPr>
        <w:t xml:space="preserve"> </w:t>
      </w:r>
      <w:r w:rsidRPr="679E82D1">
        <w:rPr>
          <w:sz w:val="24"/>
          <w:szCs w:val="24"/>
        </w:rPr>
        <w:t>System</w:t>
      </w:r>
      <w:r w:rsidRPr="679E82D1">
        <w:rPr>
          <w:spacing w:val="1"/>
          <w:sz w:val="24"/>
          <w:szCs w:val="24"/>
        </w:rPr>
        <w:t xml:space="preserve"> </w:t>
      </w:r>
      <w:r w:rsidRPr="679E82D1">
        <w:rPr>
          <w:sz w:val="24"/>
          <w:szCs w:val="24"/>
        </w:rPr>
        <w:t>or</w:t>
      </w:r>
      <w:r w:rsidRPr="679E82D1">
        <w:rPr>
          <w:spacing w:val="1"/>
          <w:sz w:val="24"/>
          <w:szCs w:val="24"/>
        </w:rPr>
        <w:t xml:space="preserve"> </w:t>
      </w:r>
      <w:r w:rsidRPr="679E82D1">
        <w:rPr>
          <w:sz w:val="24"/>
          <w:szCs w:val="24"/>
        </w:rPr>
        <w:t>Environmental Management System, for example the Union eco-management and audit</w:t>
      </w:r>
      <w:r w:rsidRPr="679E82D1">
        <w:rPr>
          <w:spacing w:val="-57"/>
          <w:sz w:val="24"/>
          <w:szCs w:val="24"/>
        </w:rPr>
        <w:t xml:space="preserve"> </w:t>
      </w:r>
      <w:r w:rsidRPr="679E82D1">
        <w:rPr>
          <w:sz w:val="24"/>
          <w:szCs w:val="24"/>
        </w:rPr>
        <w:t>scheme (EMAS)</w:t>
      </w:r>
      <w:r w:rsidRPr="679E82D1">
        <w:rPr>
          <w:sz w:val="24"/>
          <w:szCs w:val="24"/>
          <w:vertAlign w:val="superscript"/>
        </w:rPr>
        <w:t>119</w:t>
      </w:r>
      <w:r w:rsidRPr="679E82D1">
        <w:rPr>
          <w:sz w:val="24"/>
          <w:szCs w:val="24"/>
        </w:rPr>
        <w:t>.</w:t>
      </w:r>
    </w:p>
    <w:p w14:paraId="5FE3C959" w14:textId="3A148717" w:rsidR="004B799C" w:rsidRDefault="00CA4AAC" w:rsidP="40DEBF3B">
      <w:pPr>
        <w:pStyle w:val="ListParagraph"/>
        <w:numPr>
          <w:ilvl w:val="0"/>
          <w:numId w:val="5"/>
        </w:numPr>
        <w:tabs>
          <w:tab w:val="left" w:pos="1559"/>
        </w:tabs>
        <w:spacing w:before="241"/>
        <w:ind w:left="1558" w:right="954" w:hanging="600"/>
        <w:jc w:val="both"/>
        <w:rPr>
          <w:sz w:val="24"/>
          <w:szCs w:val="24"/>
        </w:rPr>
      </w:pPr>
      <w:r w:rsidRPr="40DEBF3B">
        <w:rPr>
          <w:sz w:val="24"/>
          <w:szCs w:val="24"/>
        </w:rPr>
        <w:t>The</w:t>
      </w:r>
      <w:r w:rsidRPr="40DEBF3B">
        <w:rPr>
          <w:spacing w:val="1"/>
          <w:sz w:val="24"/>
          <w:szCs w:val="24"/>
        </w:rPr>
        <w:t xml:space="preserve"> </w:t>
      </w:r>
      <w:r w:rsidRPr="40DEBF3B">
        <w:rPr>
          <w:sz w:val="24"/>
          <w:szCs w:val="24"/>
        </w:rPr>
        <w:t>Member</w:t>
      </w:r>
      <w:r w:rsidRPr="40DEBF3B">
        <w:rPr>
          <w:spacing w:val="1"/>
          <w:sz w:val="24"/>
          <w:szCs w:val="24"/>
        </w:rPr>
        <w:t xml:space="preserve"> </w:t>
      </w:r>
      <w:r w:rsidRPr="40DEBF3B">
        <w:rPr>
          <w:sz w:val="24"/>
          <w:szCs w:val="24"/>
        </w:rPr>
        <w:t>State</w:t>
      </w:r>
      <w:r w:rsidRPr="40DEBF3B">
        <w:rPr>
          <w:spacing w:val="1"/>
          <w:sz w:val="24"/>
          <w:szCs w:val="24"/>
        </w:rPr>
        <w:t xml:space="preserve"> </w:t>
      </w:r>
      <w:r w:rsidRPr="40DEBF3B">
        <w:rPr>
          <w:sz w:val="24"/>
          <w:szCs w:val="24"/>
        </w:rPr>
        <w:t>must</w:t>
      </w:r>
      <w:r w:rsidRPr="40DEBF3B">
        <w:rPr>
          <w:spacing w:val="1"/>
          <w:sz w:val="24"/>
          <w:szCs w:val="24"/>
        </w:rPr>
        <w:t xml:space="preserve"> </w:t>
      </w:r>
      <w:r w:rsidRPr="40DEBF3B">
        <w:rPr>
          <w:sz w:val="24"/>
          <w:szCs w:val="24"/>
        </w:rPr>
        <w:t>also</w:t>
      </w:r>
      <w:r w:rsidRPr="40DEBF3B">
        <w:rPr>
          <w:spacing w:val="1"/>
          <w:sz w:val="24"/>
          <w:szCs w:val="24"/>
        </w:rPr>
        <w:t xml:space="preserve"> </w:t>
      </w:r>
      <w:r w:rsidRPr="40DEBF3B">
        <w:rPr>
          <w:sz w:val="24"/>
          <w:szCs w:val="24"/>
        </w:rPr>
        <w:t>commit</w:t>
      </w:r>
      <w:r w:rsidRPr="40DEBF3B">
        <w:rPr>
          <w:spacing w:val="1"/>
          <w:sz w:val="24"/>
          <w:szCs w:val="24"/>
        </w:rPr>
        <w:t xml:space="preserve"> </w:t>
      </w:r>
      <w:r w:rsidRPr="40DEBF3B">
        <w:rPr>
          <w:sz w:val="24"/>
          <w:szCs w:val="24"/>
        </w:rPr>
        <w:t>to</w:t>
      </w:r>
      <w:r w:rsidRPr="40DEBF3B">
        <w:rPr>
          <w:spacing w:val="1"/>
          <w:sz w:val="24"/>
          <w:szCs w:val="24"/>
        </w:rPr>
        <w:t xml:space="preserve"> </w:t>
      </w:r>
      <w:r w:rsidRPr="40DEBF3B">
        <w:rPr>
          <w:sz w:val="24"/>
          <w:szCs w:val="24"/>
        </w:rPr>
        <w:t>monitoring</w:t>
      </w:r>
      <w:r w:rsidRPr="40DEBF3B">
        <w:rPr>
          <w:spacing w:val="1"/>
          <w:sz w:val="24"/>
          <w:szCs w:val="24"/>
        </w:rPr>
        <w:t xml:space="preserve"> </w:t>
      </w:r>
      <w:r w:rsidRPr="40DEBF3B">
        <w:rPr>
          <w:sz w:val="24"/>
          <w:szCs w:val="24"/>
        </w:rPr>
        <w:t>that</w:t>
      </w:r>
      <w:r w:rsidRPr="40DEBF3B">
        <w:rPr>
          <w:spacing w:val="1"/>
          <w:sz w:val="24"/>
          <w:szCs w:val="24"/>
        </w:rPr>
        <w:t xml:space="preserve"> </w:t>
      </w:r>
      <w:r w:rsidRPr="40DEBF3B">
        <w:rPr>
          <w:sz w:val="24"/>
          <w:szCs w:val="24"/>
        </w:rPr>
        <w:t>beneficiaries</w:t>
      </w:r>
      <w:r w:rsidRPr="40DEBF3B">
        <w:rPr>
          <w:spacing w:val="1"/>
          <w:sz w:val="24"/>
          <w:szCs w:val="24"/>
        </w:rPr>
        <w:t xml:space="preserve"> </w:t>
      </w:r>
      <w:r w:rsidRPr="40DEBF3B">
        <w:rPr>
          <w:sz w:val="24"/>
          <w:szCs w:val="24"/>
        </w:rPr>
        <w:t>required</w:t>
      </w:r>
      <w:r w:rsidRPr="40DEBF3B">
        <w:rPr>
          <w:spacing w:val="1"/>
          <w:sz w:val="24"/>
          <w:szCs w:val="24"/>
        </w:rPr>
        <w:t xml:space="preserve"> </w:t>
      </w:r>
      <w:r w:rsidRPr="40DEBF3B">
        <w:rPr>
          <w:sz w:val="24"/>
          <w:szCs w:val="24"/>
        </w:rPr>
        <w:t>to</w:t>
      </w:r>
      <w:r w:rsidRPr="40DEBF3B">
        <w:rPr>
          <w:spacing w:val="1"/>
          <w:sz w:val="24"/>
          <w:szCs w:val="24"/>
        </w:rPr>
        <w:t xml:space="preserve"> </w:t>
      </w:r>
      <w:r w:rsidRPr="40DEBF3B">
        <w:rPr>
          <w:sz w:val="24"/>
          <w:szCs w:val="24"/>
        </w:rPr>
        <w:t xml:space="preserve">conduct an energy audit under Article 8(4) of Directive 2012/27/EU do </w:t>
      </w:r>
      <w:ins w:id="246" w:author="Juan Fernando Lopez Hernandez" w:date="2021-07-26T14:50:00Z">
        <w:r w:rsidRPr="40DEBF3B">
          <w:rPr>
            <w:sz w:val="24"/>
            <w:szCs w:val="24"/>
          </w:rPr>
          <w:t xml:space="preserve">at least </w:t>
        </w:r>
      </w:ins>
      <w:r w:rsidRPr="40DEBF3B">
        <w:rPr>
          <w:sz w:val="24"/>
          <w:szCs w:val="24"/>
        </w:rPr>
        <w:t xml:space="preserve">one </w:t>
      </w:r>
      <w:del w:id="247" w:author="Juan Fernando Lopez Hernandez" w:date="2021-07-26T14:50:00Z">
        <w:r w:rsidRPr="40DEBF3B" w:rsidDel="40DEBF3B">
          <w:rPr>
            <w:sz w:val="24"/>
            <w:szCs w:val="24"/>
          </w:rPr>
          <w:delText>or more</w:delText>
        </w:r>
      </w:del>
      <w:r w:rsidRPr="40DEBF3B">
        <w:rPr>
          <w:sz w:val="24"/>
          <w:szCs w:val="24"/>
        </w:rPr>
        <w:t xml:space="preserve"> of</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following:</w:t>
      </w:r>
    </w:p>
    <w:p w14:paraId="40B0432F" w14:textId="77777777" w:rsidR="004B799C" w:rsidRDefault="004B799C">
      <w:pPr>
        <w:pStyle w:val="BodyText"/>
        <w:spacing w:before="10"/>
        <w:rPr>
          <w:sz w:val="20"/>
        </w:rPr>
      </w:pPr>
    </w:p>
    <w:p w14:paraId="450E3279" w14:textId="77777777" w:rsidR="004B799C" w:rsidRDefault="00CA4AAC" w:rsidP="679E82D1">
      <w:pPr>
        <w:pStyle w:val="ListParagraph"/>
        <w:numPr>
          <w:ilvl w:val="1"/>
          <w:numId w:val="5"/>
        </w:numPr>
        <w:tabs>
          <w:tab w:val="left" w:pos="2092"/>
        </w:tabs>
        <w:ind w:right="957"/>
        <w:jc w:val="both"/>
        <w:rPr>
          <w:sz w:val="24"/>
          <w:szCs w:val="24"/>
        </w:rPr>
      </w:pPr>
      <w:r w:rsidRPr="679E82D1">
        <w:rPr>
          <w:sz w:val="24"/>
          <w:szCs w:val="24"/>
        </w:rPr>
        <w:t xml:space="preserve">implement recommendations of the audit report, </w:t>
      </w:r>
      <w:del w:id="248" w:author="Gastbenutzer" w:date="2021-07-14T15:15:00Z">
        <w:r w:rsidRPr="679E82D1" w:rsidDel="679E82D1">
          <w:rPr>
            <w:sz w:val="24"/>
            <w:szCs w:val="24"/>
          </w:rPr>
          <w:delText>to the extent that the pay-back time for the relevant investments does not exceed 3 years and that the costs of their investments is proportionate</w:delText>
        </w:r>
      </w:del>
      <w:r w:rsidRPr="679E82D1">
        <w:rPr>
          <w:sz w:val="24"/>
          <w:szCs w:val="24"/>
        </w:rPr>
        <w:t>;</w:t>
      </w:r>
    </w:p>
    <w:p w14:paraId="4CB321F9" w14:textId="77777777" w:rsidR="004B799C" w:rsidRDefault="004B799C">
      <w:pPr>
        <w:pStyle w:val="BodyText"/>
        <w:spacing w:before="10"/>
        <w:rPr>
          <w:sz w:val="20"/>
        </w:rPr>
      </w:pPr>
    </w:p>
    <w:p w14:paraId="0F2B3B61" w14:textId="77777777" w:rsidR="004B799C" w:rsidRDefault="00CA4AAC" w:rsidP="679E82D1">
      <w:pPr>
        <w:pStyle w:val="ListParagraph"/>
        <w:numPr>
          <w:ilvl w:val="1"/>
          <w:numId w:val="5"/>
        </w:numPr>
        <w:tabs>
          <w:tab w:val="left" w:pos="2092"/>
        </w:tabs>
        <w:ind w:right="957"/>
        <w:jc w:val="both"/>
        <w:rPr>
          <w:sz w:val="24"/>
          <w:szCs w:val="24"/>
        </w:rPr>
      </w:pPr>
      <w:r w:rsidRPr="679E82D1">
        <w:rPr>
          <w:sz w:val="24"/>
          <w:szCs w:val="24"/>
        </w:rPr>
        <w:t xml:space="preserve">reduce the carbon footprint of their electricity consumption, </w:t>
      </w:r>
      <w:del w:id="249" w:author="Gastbenutzer" w:date="2021-07-14T15:15:00Z">
        <w:r w:rsidRPr="679E82D1" w:rsidDel="679E82D1">
          <w:rPr>
            <w:sz w:val="24"/>
            <w:szCs w:val="24"/>
          </w:rPr>
          <w:delText>so as to cover at least 30 % of their electricity consumption from carbon-free sources</w:delText>
        </w:r>
      </w:del>
      <w:r w:rsidRPr="679E82D1">
        <w:rPr>
          <w:sz w:val="24"/>
          <w:szCs w:val="24"/>
        </w:rPr>
        <w:t>;</w:t>
      </w:r>
    </w:p>
    <w:p w14:paraId="0891BDA0" w14:textId="77777777" w:rsidR="004B799C" w:rsidRDefault="004B799C">
      <w:pPr>
        <w:pStyle w:val="BodyText"/>
        <w:spacing w:before="11"/>
        <w:rPr>
          <w:sz w:val="20"/>
        </w:rPr>
      </w:pPr>
    </w:p>
    <w:p w14:paraId="5A245E3E" w14:textId="77777777" w:rsidR="004B799C" w:rsidRDefault="00CA4AAC" w:rsidP="679E82D1">
      <w:pPr>
        <w:pStyle w:val="ListParagraph"/>
        <w:numPr>
          <w:ilvl w:val="1"/>
          <w:numId w:val="5"/>
        </w:numPr>
        <w:tabs>
          <w:tab w:val="left" w:pos="2092"/>
        </w:tabs>
        <w:ind w:right="952"/>
        <w:jc w:val="both"/>
        <w:rPr>
          <w:sz w:val="24"/>
          <w:szCs w:val="24"/>
        </w:rPr>
      </w:pPr>
      <w:commentRangeStart w:id="250"/>
      <w:del w:id="251" w:author="Gastbenutzer" w:date="2021-07-14T14:28:00Z">
        <w:r w:rsidRPr="40DEBF3B" w:rsidDel="40DEBF3B">
          <w:rPr>
            <w:sz w:val="24"/>
            <w:szCs w:val="24"/>
          </w:rPr>
          <w:delText>invest a significant share of at least 50 % of the aid amount in projects that lead to substantial reductions of the installation’s greenhouse gas emissions;</w:delText>
        </w:r>
      </w:del>
      <w:r w:rsidRPr="679E82D1">
        <w:rPr>
          <w:spacing w:val="1"/>
          <w:sz w:val="24"/>
          <w:szCs w:val="24"/>
        </w:rPr>
        <w:t xml:space="preserve"> </w:t>
      </w:r>
      <w:commentRangeEnd w:id="250"/>
      <w:r>
        <w:commentReference w:id="250"/>
      </w:r>
      <w:commentRangeStart w:id="252"/>
      <w:del w:id="253" w:author="Juan Fernando Lopez Hernandez" w:date="2021-07-26T14:51:00Z">
        <w:r w:rsidRPr="40DEBF3B" w:rsidDel="40DEBF3B">
          <w:rPr>
            <w:sz w:val="24"/>
            <w:szCs w:val="24"/>
          </w:rPr>
          <w:delText>where applicable, the investment should lead to reductions well below the relevant benchmark used for free allocation in the Union ETS.</w:delText>
        </w:r>
      </w:del>
      <w:commentRangeEnd w:id="252"/>
      <w:r>
        <w:commentReference w:id="252"/>
      </w:r>
    </w:p>
    <w:p w14:paraId="4040566D" w14:textId="77777777" w:rsidR="004B799C" w:rsidRDefault="004B799C">
      <w:pPr>
        <w:pStyle w:val="BodyText"/>
        <w:spacing w:before="10"/>
        <w:rPr>
          <w:sz w:val="20"/>
        </w:rPr>
      </w:pPr>
    </w:p>
    <w:p w14:paraId="7F406EA2" w14:textId="77777777" w:rsidR="004B799C" w:rsidRDefault="00CA4AAC">
      <w:pPr>
        <w:pStyle w:val="ListParagraph"/>
        <w:numPr>
          <w:ilvl w:val="3"/>
          <w:numId w:val="3"/>
        </w:numPr>
        <w:tabs>
          <w:tab w:val="left" w:pos="2303"/>
        </w:tabs>
        <w:ind w:hanging="865"/>
        <w:rPr>
          <w:sz w:val="24"/>
        </w:rPr>
      </w:pPr>
      <w:bookmarkStart w:id="254" w:name="_bookmark208"/>
      <w:bookmarkEnd w:id="254"/>
      <w:r>
        <w:rPr>
          <w:sz w:val="24"/>
        </w:rPr>
        <w:t>Transitional</w:t>
      </w:r>
      <w:r>
        <w:rPr>
          <w:spacing w:val="-4"/>
          <w:sz w:val="24"/>
        </w:rPr>
        <w:t xml:space="preserve"> </w:t>
      </w:r>
      <w:r>
        <w:rPr>
          <w:sz w:val="24"/>
        </w:rPr>
        <w:t>rules</w:t>
      </w:r>
    </w:p>
    <w:p w14:paraId="65E1314A" w14:textId="77777777" w:rsidR="004B799C" w:rsidRDefault="004B799C">
      <w:pPr>
        <w:pStyle w:val="BodyText"/>
        <w:spacing w:before="10"/>
        <w:rPr>
          <w:sz w:val="20"/>
        </w:rPr>
      </w:pPr>
    </w:p>
    <w:p w14:paraId="0B2CC837" w14:textId="77777777" w:rsidR="004B799C" w:rsidRDefault="00CA4AAC" w:rsidP="40DEBF3B">
      <w:pPr>
        <w:pStyle w:val="ListParagraph"/>
        <w:numPr>
          <w:ilvl w:val="0"/>
          <w:numId w:val="5"/>
        </w:numPr>
        <w:tabs>
          <w:tab w:val="left" w:pos="1559"/>
        </w:tabs>
        <w:ind w:left="1558" w:right="951" w:hanging="600"/>
        <w:jc w:val="both"/>
        <w:rPr>
          <w:sz w:val="24"/>
          <w:szCs w:val="24"/>
        </w:rPr>
      </w:pPr>
      <w:r w:rsidRPr="40DEBF3B">
        <w:rPr>
          <w:sz w:val="24"/>
          <w:szCs w:val="24"/>
        </w:rPr>
        <w:t>The</w:t>
      </w:r>
      <w:r w:rsidRPr="40DEBF3B">
        <w:rPr>
          <w:spacing w:val="1"/>
          <w:sz w:val="24"/>
          <w:szCs w:val="24"/>
        </w:rPr>
        <w:t xml:space="preserve"> </w:t>
      </w:r>
      <w:r w:rsidRPr="40DEBF3B">
        <w:rPr>
          <w:sz w:val="24"/>
          <w:szCs w:val="24"/>
        </w:rPr>
        <w:t>Commission</w:t>
      </w:r>
      <w:r w:rsidRPr="40DEBF3B">
        <w:rPr>
          <w:spacing w:val="1"/>
          <w:sz w:val="24"/>
          <w:szCs w:val="24"/>
        </w:rPr>
        <w:t xml:space="preserve"> </w:t>
      </w:r>
      <w:r w:rsidRPr="40DEBF3B">
        <w:rPr>
          <w:sz w:val="24"/>
          <w:szCs w:val="24"/>
        </w:rPr>
        <w:t>considers</w:t>
      </w:r>
      <w:r w:rsidRPr="40DEBF3B">
        <w:rPr>
          <w:spacing w:val="1"/>
          <w:sz w:val="24"/>
          <w:szCs w:val="24"/>
        </w:rPr>
        <w:t xml:space="preserve"> </w:t>
      </w:r>
      <w:r w:rsidRPr="40DEBF3B">
        <w:rPr>
          <w:sz w:val="24"/>
          <w:szCs w:val="24"/>
        </w:rPr>
        <w:t>that</w:t>
      </w:r>
      <w:r w:rsidRPr="40DEBF3B">
        <w:rPr>
          <w:spacing w:val="1"/>
          <w:sz w:val="24"/>
          <w:szCs w:val="24"/>
        </w:rPr>
        <w:t xml:space="preserve"> </w:t>
      </w:r>
      <w:r w:rsidRPr="40DEBF3B">
        <w:rPr>
          <w:sz w:val="24"/>
          <w:szCs w:val="24"/>
        </w:rPr>
        <w:t>non-notified</w:t>
      </w:r>
      <w:r w:rsidRPr="40DEBF3B">
        <w:rPr>
          <w:spacing w:val="1"/>
          <w:sz w:val="24"/>
          <w:szCs w:val="24"/>
        </w:rPr>
        <w:t xml:space="preserve"> </w:t>
      </w:r>
      <w:r w:rsidRPr="40DEBF3B">
        <w:rPr>
          <w:sz w:val="24"/>
          <w:szCs w:val="24"/>
        </w:rPr>
        <w:t>aid</w:t>
      </w:r>
      <w:r w:rsidRPr="40DEBF3B">
        <w:rPr>
          <w:spacing w:val="1"/>
          <w:sz w:val="24"/>
          <w:szCs w:val="24"/>
        </w:rPr>
        <w:t xml:space="preserve"> </w:t>
      </w:r>
      <w:r w:rsidRPr="40DEBF3B">
        <w:rPr>
          <w:sz w:val="24"/>
          <w:szCs w:val="24"/>
        </w:rPr>
        <w:t>granted</w:t>
      </w:r>
      <w:r w:rsidRPr="40DEBF3B">
        <w:rPr>
          <w:spacing w:val="1"/>
          <w:sz w:val="24"/>
          <w:szCs w:val="24"/>
        </w:rPr>
        <w:t xml:space="preserve"> </w:t>
      </w:r>
      <w:r w:rsidRPr="40DEBF3B">
        <w:rPr>
          <w:sz w:val="24"/>
          <w:szCs w:val="24"/>
        </w:rPr>
        <w:t>in</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form</w:t>
      </w:r>
      <w:r w:rsidRPr="40DEBF3B">
        <w:rPr>
          <w:spacing w:val="1"/>
          <w:sz w:val="24"/>
          <w:szCs w:val="24"/>
        </w:rPr>
        <w:t xml:space="preserve"> </w:t>
      </w:r>
      <w:r w:rsidRPr="40DEBF3B">
        <w:rPr>
          <w:sz w:val="24"/>
          <w:szCs w:val="24"/>
        </w:rPr>
        <w:t>of</w:t>
      </w:r>
      <w:r w:rsidRPr="40DEBF3B">
        <w:rPr>
          <w:spacing w:val="1"/>
          <w:sz w:val="24"/>
          <w:szCs w:val="24"/>
        </w:rPr>
        <w:t xml:space="preserve"> </w:t>
      </w:r>
      <w:r w:rsidRPr="40DEBF3B">
        <w:rPr>
          <w:sz w:val="24"/>
          <w:szCs w:val="24"/>
        </w:rPr>
        <w:t>reduced</w:t>
      </w:r>
      <w:r w:rsidRPr="40DEBF3B">
        <w:rPr>
          <w:spacing w:val="1"/>
          <w:sz w:val="24"/>
          <w:szCs w:val="24"/>
        </w:rPr>
        <w:t xml:space="preserve"> </w:t>
      </w:r>
      <w:r w:rsidRPr="40DEBF3B">
        <w:rPr>
          <w:sz w:val="24"/>
          <w:szCs w:val="24"/>
        </w:rPr>
        <w:t>electricity</w:t>
      </w:r>
      <w:r w:rsidRPr="40DEBF3B">
        <w:rPr>
          <w:spacing w:val="39"/>
          <w:sz w:val="24"/>
          <w:szCs w:val="24"/>
        </w:rPr>
        <w:t xml:space="preserve"> </w:t>
      </w:r>
      <w:r w:rsidRPr="40DEBF3B">
        <w:rPr>
          <w:sz w:val="24"/>
          <w:szCs w:val="24"/>
        </w:rPr>
        <w:t>levies</w:t>
      </w:r>
      <w:r w:rsidRPr="40DEBF3B">
        <w:rPr>
          <w:spacing w:val="45"/>
          <w:sz w:val="24"/>
          <w:szCs w:val="24"/>
        </w:rPr>
        <w:t xml:space="preserve"> </w:t>
      </w:r>
      <w:r w:rsidRPr="40DEBF3B">
        <w:rPr>
          <w:sz w:val="24"/>
          <w:szCs w:val="24"/>
        </w:rPr>
        <w:t>for</w:t>
      </w:r>
      <w:r w:rsidRPr="40DEBF3B">
        <w:rPr>
          <w:spacing w:val="43"/>
          <w:sz w:val="24"/>
          <w:szCs w:val="24"/>
        </w:rPr>
        <w:t xml:space="preserve"> </w:t>
      </w:r>
      <w:r w:rsidRPr="40DEBF3B">
        <w:rPr>
          <w:sz w:val="24"/>
          <w:szCs w:val="24"/>
        </w:rPr>
        <w:t>energy-intensive</w:t>
      </w:r>
      <w:r w:rsidRPr="40DEBF3B">
        <w:rPr>
          <w:spacing w:val="44"/>
          <w:sz w:val="24"/>
          <w:szCs w:val="24"/>
        </w:rPr>
        <w:t xml:space="preserve"> </w:t>
      </w:r>
      <w:r w:rsidRPr="40DEBF3B">
        <w:rPr>
          <w:sz w:val="24"/>
          <w:szCs w:val="24"/>
        </w:rPr>
        <w:t>users</w:t>
      </w:r>
      <w:r w:rsidRPr="40DEBF3B">
        <w:rPr>
          <w:spacing w:val="44"/>
          <w:sz w:val="24"/>
          <w:szCs w:val="24"/>
        </w:rPr>
        <w:t xml:space="preserve"> </w:t>
      </w:r>
      <w:r w:rsidRPr="40DEBF3B">
        <w:rPr>
          <w:sz w:val="24"/>
          <w:szCs w:val="24"/>
        </w:rPr>
        <w:t>in</w:t>
      </w:r>
      <w:r w:rsidRPr="40DEBF3B">
        <w:rPr>
          <w:spacing w:val="45"/>
          <w:sz w:val="24"/>
          <w:szCs w:val="24"/>
        </w:rPr>
        <w:t xml:space="preserve"> </w:t>
      </w:r>
      <w:r w:rsidRPr="40DEBF3B">
        <w:rPr>
          <w:sz w:val="24"/>
          <w:szCs w:val="24"/>
        </w:rPr>
        <w:t>the</w:t>
      </w:r>
      <w:r w:rsidRPr="40DEBF3B">
        <w:rPr>
          <w:spacing w:val="44"/>
          <w:sz w:val="24"/>
          <w:szCs w:val="24"/>
        </w:rPr>
        <w:t xml:space="preserve"> </w:t>
      </w:r>
      <w:r w:rsidRPr="40DEBF3B">
        <w:rPr>
          <w:sz w:val="24"/>
          <w:szCs w:val="24"/>
        </w:rPr>
        <w:t>period</w:t>
      </w:r>
      <w:r w:rsidRPr="40DEBF3B">
        <w:rPr>
          <w:spacing w:val="44"/>
          <w:sz w:val="24"/>
          <w:szCs w:val="24"/>
        </w:rPr>
        <w:t xml:space="preserve"> </w:t>
      </w:r>
      <w:r w:rsidRPr="40DEBF3B">
        <w:rPr>
          <w:sz w:val="24"/>
          <w:szCs w:val="24"/>
        </w:rPr>
        <w:t>prior</w:t>
      </w:r>
      <w:r w:rsidRPr="40DEBF3B">
        <w:rPr>
          <w:spacing w:val="44"/>
          <w:sz w:val="24"/>
          <w:szCs w:val="24"/>
        </w:rPr>
        <w:t xml:space="preserve"> </w:t>
      </w:r>
      <w:r w:rsidRPr="40DEBF3B">
        <w:rPr>
          <w:sz w:val="24"/>
          <w:szCs w:val="24"/>
        </w:rPr>
        <w:t>to</w:t>
      </w:r>
      <w:r w:rsidRPr="40DEBF3B">
        <w:rPr>
          <w:spacing w:val="45"/>
          <w:sz w:val="24"/>
          <w:szCs w:val="24"/>
        </w:rPr>
        <w:t xml:space="preserve"> </w:t>
      </w:r>
      <w:r w:rsidRPr="40DEBF3B">
        <w:rPr>
          <w:sz w:val="24"/>
          <w:szCs w:val="24"/>
        </w:rPr>
        <w:t>the</w:t>
      </w:r>
      <w:r w:rsidRPr="40DEBF3B">
        <w:rPr>
          <w:spacing w:val="47"/>
          <w:sz w:val="24"/>
          <w:szCs w:val="24"/>
        </w:rPr>
        <w:t xml:space="preserve"> </w:t>
      </w:r>
      <w:r w:rsidRPr="40DEBF3B">
        <w:rPr>
          <w:sz w:val="24"/>
          <w:szCs w:val="24"/>
        </w:rPr>
        <w:t>publication</w:t>
      </w:r>
      <w:r w:rsidRPr="40DEBF3B">
        <w:rPr>
          <w:spacing w:val="45"/>
          <w:sz w:val="24"/>
          <w:szCs w:val="24"/>
        </w:rPr>
        <w:t xml:space="preserve"> </w:t>
      </w:r>
      <w:r w:rsidRPr="40DEBF3B">
        <w:rPr>
          <w:sz w:val="24"/>
          <w:szCs w:val="24"/>
        </w:rPr>
        <w:t>of</w:t>
      </w:r>
      <w:r w:rsidRPr="40DEBF3B">
        <w:rPr>
          <w:spacing w:val="-57"/>
          <w:sz w:val="24"/>
          <w:szCs w:val="24"/>
        </w:rPr>
        <w:t xml:space="preserve"> </w:t>
      </w:r>
      <w:r w:rsidRPr="40DEBF3B">
        <w:rPr>
          <w:sz w:val="24"/>
          <w:szCs w:val="24"/>
        </w:rPr>
        <w:t>these</w:t>
      </w:r>
      <w:r w:rsidRPr="40DEBF3B">
        <w:rPr>
          <w:spacing w:val="1"/>
          <w:sz w:val="24"/>
          <w:szCs w:val="24"/>
        </w:rPr>
        <w:t xml:space="preserve"> </w:t>
      </w:r>
      <w:r w:rsidRPr="40DEBF3B">
        <w:rPr>
          <w:sz w:val="24"/>
          <w:szCs w:val="24"/>
        </w:rPr>
        <w:t>guidelines</w:t>
      </w:r>
      <w:r w:rsidRPr="40DEBF3B">
        <w:rPr>
          <w:spacing w:val="1"/>
          <w:sz w:val="24"/>
          <w:szCs w:val="24"/>
        </w:rPr>
        <w:t xml:space="preserve"> </w:t>
      </w:r>
      <w:r w:rsidRPr="40DEBF3B">
        <w:rPr>
          <w:sz w:val="24"/>
          <w:szCs w:val="24"/>
        </w:rPr>
        <w:t>can</w:t>
      </w:r>
      <w:r w:rsidRPr="40DEBF3B">
        <w:rPr>
          <w:spacing w:val="1"/>
          <w:sz w:val="24"/>
          <w:szCs w:val="24"/>
        </w:rPr>
        <w:t xml:space="preserve"> </w:t>
      </w:r>
      <w:r w:rsidRPr="40DEBF3B">
        <w:rPr>
          <w:sz w:val="24"/>
          <w:szCs w:val="24"/>
        </w:rPr>
        <w:t>be</w:t>
      </w:r>
      <w:r w:rsidRPr="40DEBF3B">
        <w:rPr>
          <w:spacing w:val="1"/>
          <w:sz w:val="24"/>
          <w:szCs w:val="24"/>
        </w:rPr>
        <w:t xml:space="preserve"> </w:t>
      </w:r>
      <w:r w:rsidRPr="40DEBF3B">
        <w:rPr>
          <w:sz w:val="24"/>
          <w:szCs w:val="24"/>
        </w:rPr>
        <w:t>declared</w:t>
      </w:r>
      <w:r w:rsidRPr="40DEBF3B">
        <w:rPr>
          <w:spacing w:val="1"/>
          <w:sz w:val="24"/>
          <w:szCs w:val="24"/>
        </w:rPr>
        <w:t xml:space="preserve"> </w:t>
      </w:r>
      <w:r w:rsidRPr="40DEBF3B">
        <w:rPr>
          <w:sz w:val="24"/>
          <w:szCs w:val="24"/>
        </w:rPr>
        <w:t>compatible</w:t>
      </w:r>
      <w:r w:rsidRPr="40DEBF3B">
        <w:rPr>
          <w:spacing w:val="1"/>
          <w:sz w:val="24"/>
          <w:szCs w:val="24"/>
        </w:rPr>
        <w:t xml:space="preserve"> </w:t>
      </w:r>
      <w:r w:rsidRPr="40DEBF3B">
        <w:rPr>
          <w:sz w:val="24"/>
          <w:szCs w:val="24"/>
        </w:rPr>
        <w:t>with</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internal</w:t>
      </w:r>
      <w:r w:rsidRPr="40DEBF3B">
        <w:rPr>
          <w:spacing w:val="1"/>
          <w:sz w:val="24"/>
          <w:szCs w:val="24"/>
        </w:rPr>
        <w:t xml:space="preserve"> </w:t>
      </w:r>
      <w:r w:rsidRPr="40DEBF3B">
        <w:rPr>
          <w:sz w:val="24"/>
          <w:szCs w:val="24"/>
        </w:rPr>
        <w:t>market</w:t>
      </w:r>
      <w:r w:rsidRPr="40DEBF3B">
        <w:rPr>
          <w:spacing w:val="1"/>
          <w:sz w:val="24"/>
          <w:szCs w:val="24"/>
        </w:rPr>
        <w:t xml:space="preserve"> </w:t>
      </w:r>
      <w:r w:rsidRPr="40DEBF3B">
        <w:rPr>
          <w:sz w:val="24"/>
          <w:szCs w:val="24"/>
        </w:rPr>
        <w:t>under</w:t>
      </w:r>
      <w:r w:rsidRPr="40DEBF3B">
        <w:rPr>
          <w:spacing w:val="60"/>
          <w:sz w:val="24"/>
          <w:szCs w:val="24"/>
        </w:rPr>
        <w:t xml:space="preserve"> </w:t>
      </w:r>
      <w:r w:rsidRPr="40DEBF3B">
        <w:rPr>
          <w:sz w:val="24"/>
          <w:szCs w:val="24"/>
        </w:rPr>
        <w:t>the</w:t>
      </w:r>
      <w:r w:rsidRPr="40DEBF3B">
        <w:rPr>
          <w:spacing w:val="1"/>
          <w:sz w:val="24"/>
          <w:szCs w:val="24"/>
        </w:rPr>
        <w:t xml:space="preserve"> </w:t>
      </w:r>
      <w:r w:rsidRPr="40DEBF3B">
        <w:rPr>
          <w:sz w:val="24"/>
          <w:szCs w:val="24"/>
        </w:rPr>
        <w:t>following</w:t>
      </w:r>
      <w:r w:rsidRPr="40DEBF3B">
        <w:rPr>
          <w:spacing w:val="-3"/>
          <w:sz w:val="24"/>
          <w:szCs w:val="24"/>
        </w:rPr>
        <w:t xml:space="preserve"> </w:t>
      </w:r>
      <w:r w:rsidRPr="40DEBF3B">
        <w:rPr>
          <w:sz w:val="24"/>
          <w:szCs w:val="24"/>
        </w:rPr>
        <w:t>conditions:</w:t>
      </w:r>
    </w:p>
    <w:p w14:paraId="5009A1C6" w14:textId="5CA12DF2" w:rsidR="004B799C" w:rsidRDefault="00161D3B">
      <w:pPr>
        <w:pStyle w:val="BodyText"/>
        <w:rPr>
          <w:sz w:val="18"/>
        </w:rPr>
      </w:pPr>
      <w:r>
        <w:rPr>
          <w:noProof/>
        </w:rPr>
        <mc:AlternateContent>
          <mc:Choice Requires="wps">
            <w:drawing>
              <wp:anchor distT="0" distB="0" distL="0" distR="0" simplePos="0" relativeHeight="487667712" behindDoc="1" locked="0" layoutInCell="1" allowOverlap="1" wp14:anchorId="602C7042" wp14:editId="6F8BAE0D">
                <wp:simplePos x="0" y="0"/>
                <wp:positionH relativeFrom="page">
                  <wp:posOffset>901065</wp:posOffset>
                </wp:positionH>
                <wp:positionV relativeFrom="paragraph">
                  <wp:posOffset>147320</wp:posOffset>
                </wp:positionV>
                <wp:extent cx="1828800" cy="7620"/>
                <wp:effectExtent l="0" t="0" r="0" b="0"/>
                <wp:wrapTopAndBottom/>
                <wp:docPr id="36" name="docshape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A6C789" id="docshape61" o:spid="_x0000_s1026" style="position:absolute;margin-left:70.95pt;margin-top:11.6pt;width:2in;height:.6pt;z-index:-156487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" fillcolor="black" stroked="f">
                <w10:wrap type="topAndBottom" anchorx="page"/>
              </v:rect>
            </w:pict>
          </mc:Fallback>
        </mc:AlternateContent>
      </w:r>
    </w:p>
    <w:p w14:paraId="1C9000D3" w14:textId="77777777" w:rsidR="004B799C" w:rsidRDefault="00CA4AAC">
      <w:pPr>
        <w:spacing w:before="103"/>
        <w:ind w:left="1525" w:right="957" w:hanging="567"/>
        <w:jc w:val="both"/>
        <w:rPr>
          <w:sz w:val="20"/>
        </w:rPr>
      </w:pPr>
      <w:r>
        <w:rPr>
          <w:sz w:val="20"/>
          <w:vertAlign w:val="superscript"/>
        </w:rPr>
        <w:t>118</w:t>
      </w:r>
      <w:r>
        <w:rPr>
          <w:spacing w:val="1"/>
          <w:sz w:val="20"/>
        </w:rPr>
        <w:t xml:space="preserve"> </w:t>
      </w:r>
      <w:r>
        <w:rPr>
          <w:sz w:val="20"/>
        </w:rPr>
        <w:t>The</w:t>
      </w:r>
      <w:r>
        <w:rPr>
          <w:spacing w:val="1"/>
          <w:sz w:val="20"/>
        </w:rPr>
        <w:t xml:space="preserve"> </w:t>
      </w:r>
      <w:r>
        <w:rPr>
          <w:sz w:val="20"/>
        </w:rPr>
        <w:t>use</w:t>
      </w:r>
      <w:r>
        <w:rPr>
          <w:spacing w:val="1"/>
          <w:sz w:val="20"/>
        </w:rPr>
        <w:t xml:space="preserve"> </w:t>
      </w:r>
      <w:r>
        <w:rPr>
          <w:sz w:val="20"/>
        </w:rPr>
        <w:t>of fixed</w:t>
      </w:r>
      <w:r>
        <w:rPr>
          <w:spacing w:val="1"/>
          <w:sz w:val="20"/>
        </w:rPr>
        <w:t xml:space="preserve"> </w:t>
      </w:r>
      <w:r>
        <w:rPr>
          <w:sz w:val="20"/>
        </w:rPr>
        <w:t>annual</w:t>
      </w:r>
      <w:r>
        <w:rPr>
          <w:spacing w:val="1"/>
          <w:sz w:val="20"/>
        </w:rPr>
        <w:t xml:space="preserve"> </w:t>
      </w:r>
      <w:r>
        <w:rPr>
          <w:sz w:val="20"/>
        </w:rPr>
        <w:t>compensations</w:t>
      </w:r>
      <w:r>
        <w:rPr>
          <w:spacing w:val="1"/>
          <w:sz w:val="20"/>
        </w:rPr>
        <w:t xml:space="preserve"> </w:t>
      </w:r>
      <w:r>
        <w:rPr>
          <w:sz w:val="20"/>
        </w:rPr>
        <w:t>(refunds)</w:t>
      </w:r>
      <w:r>
        <w:rPr>
          <w:spacing w:val="1"/>
          <w:sz w:val="20"/>
        </w:rPr>
        <w:t xml:space="preserve"> </w:t>
      </w:r>
      <w:r>
        <w:rPr>
          <w:sz w:val="20"/>
        </w:rPr>
        <w:t>has</w:t>
      </w:r>
      <w:r>
        <w:rPr>
          <w:spacing w:val="1"/>
          <w:sz w:val="20"/>
        </w:rPr>
        <w:t xml:space="preserve"> </w:t>
      </w:r>
      <w:r>
        <w:rPr>
          <w:sz w:val="20"/>
        </w:rPr>
        <w:t>the</w:t>
      </w:r>
      <w:r>
        <w:rPr>
          <w:spacing w:val="1"/>
          <w:sz w:val="20"/>
        </w:rPr>
        <w:t xml:space="preserve"> </w:t>
      </w:r>
      <w:r>
        <w:rPr>
          <w:sz w:val="20"/>
        </w:rPr>
        <w:t>advantage</w:t>
      </w:r>
      <w:r>
        <w:rPr>
          <w:spacing w:val="1"/>
          <w:sz w:val="20"/>
        </w:rPr>
        <w:t xml:space="preserve"> </w:t>
      </w:r>
      <w:r>
        <w:rPr>
          <w:sz w:val="20"/>
        </w:rPr>
        <w:t>that</w:t>
      </w:r>
      <w:r>
        <w:rPr>
          <w:spacing w:val="50"/>
          <w:sz w:val="20"/>
        </w:rPr>
        <w:t xml:space="preserve"> </w:t>
      </w:r>
      <w:r>
        <w:rPr>
          <w:sz w:val="20"/>
        </w:rPr>
        <w:t>undertakings</w:t>
      </w:r>
      <w:r>
        <w:rPr>
          <w:spacing w:val="50"/>
          <w:sz w:val="20"/>
        </w:rPr>
        <w:t xml:space="preserve"> </w:t>
      </w:r>
      <w:r>
        <w:rPr>
          <w:sz w:val="20"/>
        </w:rPr>
        <w:t>undertakings</w:t>
      </w:r>
      <w:r>
        <w:rPr>
          <w:spacing w:val="1"/>
          <w:sz w:val="20"/>
        </w:rPr>
        <w:t xml:space="preserve"> </w:t>
      </w:r>
      <w:r>
        <w:rPr>
          <w:sz w:val="20"/>
        </w:rPr>
        <w:t>benefitting from the aid face the same increase in the marginal cost of electricity (i.e. the same increase in</w:t>
      </w:r>
      <w:r>
        <w:rPr>
          <w:spacing w:val="-47"/>
          <w:sz w:val="20"/>
        </w:rPr>
        <w:t xml:space="preserve"> </w:t>
      </w:r>
      <w:r>
        <w:rPr>
          <w:sz w:val="20"/>
        </w:rPr>
        <w:t>the</w:t>
      </w:r>
      <w:r>
        <w:rPr>
          <w:spacing w:val="1"/>
          <w:sz w:val="20"/>
        </w:rPr>
        <w:t xml:space="preserve"> </w:t>
      </w:r>
      <w:r>
        <w:rPr>
          <w:sz w:val="20"/>
        </w:rPr>
        <w:t>cost</w:t>
      </w:r>
      <w:r>
        <w:rPr>
          <w:spacing w:val="1"/>
          <w:sz w:val="20"/>
        </w:rPr>
        <w:t xml:space="preserve"> </w:t>
      </w:r>
      <w:r>
        <w:rPr>
          <w:sz w:val="20"/>
        </w:rPr>
        <w:t>of</w:t>
      </w:r>
      <w:r>
        <w:rPr>
          <w:spacing w:val="1"/>
          <w:sz w:val="20"/>
        </w:rPr>
        <w:t xml:space="preserve"> </w:t>
      </w:r>
      <w:r>
        <w:rPr>
          <w:sz w:val="20"/>
        </w:rPr>
        <w:t>electricity</w:t>
      </w:r>
      <w:r>
        <w:rPr>
          <w:spacing w:val="1"/>
          <w:sz w:val="20"/>
        </w:rPr>
        <w:t xml:space="preserve"> </w:t>
      </w:r>
      <w:r>
        <w:rPr>
          <w:sz w:val="20"/>
        </w:rPr>
        <w:t>for</w:t>
      </w:r>
      <w:r>
        <w:rPr>
          <w:spacing w:val="1"/>
          <w:sz w:val="20"/>
        </w:rPr>
        <w:t xml:space="preserve"> </w:t>
      </w:r>
      <w:r>
        <w:rPr>
          <w:sz w:val="20"/>
        </w:rPr>
        <w:t>every</w:t>
      </w:r>
      <w:r>
        <w:rPr>
          <w:spacing w:val="1"/>
          <w:sz w:val="20"/>
        </w:rPr>
        <w:t xml:space="preserve"> </w:t>
      </w:r>
      <w:r>
        <w:rPr>
          <w:sz w:val="20"/>
        </w:rPr>
        <w:t>extra</w:t>
      </w:r>
      <w:r>
        <w:rPr>
          <w:spacing w:val="1"/>
          <w:sz w:val="20"/>
        </w:rPr>
        <w:t xml:space="preserve"> </w:t>
      </w:r>
      <w:r>
        <w:rPr>
          <w:sz w:val="20"/>
        </w:rPr>
        <w:t>MWh</w:t>
      </w:r>
      <w:r>
        <w:rPr>
          <w:spacing w:val="1"/>
          <w:sz w:val="20"/>
        </w:rPr>
        <w:t xml:space="preserve"> </w:t>
      </w:r>
      <w:r>
        <w:rPr>
          <w:sz w:val="20"/>
        </w:rPr>
        <w:t>consumed),</w:t>
      </w:r>
      <w:r>
        <w:rPr>
          <w:spacing w:val="1"/>
          <w:sz w:val="20"/>
        </w:rPr>
        <w:t xml:space="preserve"> </w:t>
      </w:r>
      <w:r>
        <w:rPr>
          <w:sz w:val="20"/>
        </w:rPr>
        <w:t>thereby</w:t>
      </w:r>
      <w:r>
        <w:rPr>
          <w:spacing w:val="1"/>
          <w:sz w:val="20"/>
        </w:rPr>
        <w:t xml:space="preserve"> </w:t>
      </w:r>
      <w:r>
        <w:rPr>
          <w:sz w:val="20"/>
        </w:rPr>
        <w:t>limiting</w:t>
      </w:r>
      <w:r>
        <w:rPr>
          <w:spacing w:val="1"/>
          <w:sz w:val="20"/>
        </w:rPr>
        <w:t xml:space="preserve"> </w:t>
      </w:r>
      <w:r>
        <w:rPr>
          <w:sz w:val="20"/>
        </w:rPr>
        <w:t>potential</w:t>
      </w:r>
      <w:r>
        <w:rPr>
          <w:spacing w:val="1"/>
          <w:sz w:val="20"/>
        </w:rPr>
        <w:t xml:space="preserve"> </w:t>
      </w:r>
      <w:r>
        <w:rPr>
          <w:sz w:val="20"/>
        </w:rPr>
        <w:t>distortions</w:t>
      </w:r>
      <w:r>
        <w:rPr>
          <w:spacing w:val="1"/>
          <w:sz w:val="20"/>
        </w:rPr>
        <w:t xml:space="preserve"> </w:t>
      </w:r>
      <w:r>
        <w:rPr>
          <w:sz w:val="20"/>
        </w:rPr>
        <w:t>of</w:t>
      </w:r>
      <w:r>
        <w:rPr>
          <w:spacing w:val="1"/>
          <w:sz w:val="20"/>
        </w:rPr>
        <w:t xml:space="preserve"> </w:t>
      </w:r>
      <w:r>
        <w:rPr>
          <w:sz w:val="20"/>
        </w:rPr>
        <w:t>competition within</w:t>
      </w:r>
      <w:r>
        <w:rPr>
          <w:spacing w:val="-1"/>
          <w:sz w:val="20"/>
        </w:rPr>
        <w:t xml:space="preserve"> </w:t>
      </w:r>
      <w:r>
        <w:rPr>
          <w:sz w:val="20"/>
        </w:rPr>
        <w:t>the sector.</w:t>
      </w:r>
    </w:p>
    <w:p w14:paraId="5B7C5499" w14:textId="77777777" w:rsidR="004B799C" w:rsidRDefault="00CA4AAC">
      <w:pPr>
        <w:ind w:left="1525" w:right="951" w:hanging="567"/>
        <w:jc w:val="both"/>
        <w:rPr>
          <w:sz w:val="20"/>
        </w:rPr>
      </w:pPr>
      <w:r>
        <w:rPr>
          <w:sz w:val="20"/>
          <w:vertAlign w:val="superscript"/>
        </w:rPr>
        <w:t>119</w:t>
      </w:r>
      <w:r>
        <w:rPr>
          <w:sz w:val="20"/>
        </w:rPr>
        <w:t xml:space="preserve">     </w:t>
      </w:r>
      <w:r>
        <w:rPr>
          <w:spacing w:val="1"/>
          <w:sz w:val="20"/>
        </w:rPr>
        <w:t xml:space="preserve"> </w:t>
      </w:r>
      <w:r>
        <w:rPr>
          <w:sz w:val="20"/>
        </w:rPr>
        <w:t>Regulation (EC) No 1221/2009 of the European Parliament and of the Council of 25 November 2009 on</w:t>
      </w:r>
      <w:r>
        <w:rPr>
          <w:spacing w:val="1"/>
          <w:sz w:val="20"/>
        </w:rPr>
        <w:t xml:space="preserve"> </w:t>
      </w:r>
      <w:r>
        <w:rPr>
          <w:sz w:val="20"/>
        </w:rPr>
        <w:t>the voluntary participation by organisations in a Community eco-management and audit scheme (EMAS),</w:t>
      </w:r>
      <w:r>
        <w:rPr>
          <w:spacing w:val="-47"/>
          <w:sz w:val="20"/>
        </w:rPr>
        <w:t xml:space="preserve"> </w:t>
      </w:r>
      <w:r>
        <w:rPr>
          <w:sz w:val="20"/>
        </w:rPr>
        <w:t>repealing</w:t>
      </w:r>
      <w:r>
        <w:rPr>
          <w:spacing w:val="11"/>
          <w:sz w:val="20"/>
        </w:rPr>
        <w:t xml:space="preserve"> </w:t>
      </w:r>
      <w:r>
        <w:rPr>
          <w:sz w:val="20"/>
        </w:rPr>
        <w:t>Regulation</w:t>
      </w:r>
      <w:r>
        <w:rPr>
          <w:spacing w:val="9"/>
          <w:sz w:val="20"/>
        </w:rPr>
        <w:t xml:space="preserve"> </w:t>
      </w:r>
      <w:r>
        <w:rPr>
          <w:sz w:val="20"/>
        </w:rPr>
        <w:t>(EC)</w:t>
      </w:r>
      <w:r>
        <w:rPr>
          <w:spacing w:val="13"/>
          <w:sz w:val="20"/>
        </w:rPr>
        <w:t xml:space="preserve"> </w:t>
      </w:r>
      <w:r>
        <w:rPr>
          <w:sz w:val="20"/>
        </w:rPr>
        <w:t>No</w:t>
      </w:r>
      <w:r>
        <w:rPr>
          <w:spacing w:val="12"/>
          <w:sz w:val="20"/>
        </w:rPr>
        <w:t xml:space="preserve"> </w:t>
      </w:r>
      <w:r>
        <w:rPr>
          <w:sz w:val="20"/>
        </w:rPr>
        <w:t>761/2001</w:t>
      </w:r>
      <w:r>
        <w:rPr>
          <w:spacing w:val="11"/>
          <w:sz w:val="20"/>
        </w:rPr>
        <w:t xml:space="preserve"> </w:t>
      </w:r>
      <w:r>
        <w:rPr>
          <w:sz w:val="20"/>
        </w:rPr>
        <w:t>and</w:t>
      </w:r>
      <w:r>
        <w:rPr>
          <w:spacing w:val="12"/>
          <w:sz w:val="20"/>
        </w:rPr>
        <w:t xml:space="preserve"> </w:t>
      </w:r>
      <w:r>
        <w:rPr>
          <w:sz w:val="20"/>
        </w:rPr>
        <w:t>Commission</w:t>
      </w:r>
      <w:r>
        <w:rPr>
          <w:spacing w:val="11"/>
          <w:sz w:val="20"/>
        </w:rPr>
        <w:t xml:space="preserve"> </w:t>
      </w:r>
      <w:r>
        <w:rPr>
          <w:sz w:val="20"/>
        </w:rPr>
        <w:t>Decisions</w:t>
      </w:r>
      <w:r>
        <w:rPr>
          <w:spacing w:val="12"/>
          <w:sz w:val="20"/>
        </w:rPr>
        <w:t xml:space="preserve"> </w:t>
      </w:r>
      <w:r>
        <w:rPr>
          <w:sz w:val="20"/>
        </w:rPr>
        <w:t>2001/681/EC</w:t>
      </w:r>
      <w:r>
        <w:rPr>
          <w:spacing w:val="10"/>
          <w:sz w:val="20"/>
        </w:rPr>
        <w:t xml:space="preserve"> </w:t>
      </w:r>
      <w:r>
        <w:rPr>
          <w:sz w:val="20"/>
        </w:rPr>
        <w:t>and</w:t>
      </w:r>
      <w:r>
        <w:rPr>
          <w:spacing w:val="11"/>
          <w:sz w:val="20"/>
        </w:rPr>
        <w:t xml:space="preserve"> </w:t>
      </w:r>
      <w:r>
        <w:rPr>
          <w:sz w:val="20"/>
        </w:rPr>
        <w:t>2006/193/EC</w:t>
      </w:r>
      <w:r>
        <w:rPr>
          <w:spacing w:val="10"/>
          <w:sz w:val="20"/>
        </w:rPr>
        <w:t xml:space="preserve"> </w:t>
      </w:r>
      <w:r>
        <w:rPr>
          <w:sz w:val="20"/>
        </w:rPr>
        <w:t>(OJ</w:t>
      </w:r>
      <w:r>
        <w:rPr>
          <w:spacing w:val="-48"/>
          <w:sz w:val="20"/>
        </w:rPr>
        <w:t xml:space="preserve"> </w:t>
      </w:r>
      <w:r>
        <w:rPr>
          <w:sz w:val="20"/>
        </w:rPr>
        <w:t>L</w:t>
      </w:r>
      <w:r>
        <w:rPr>
          <w:spacing w:val="-2"/>
          <w:sz w:val="20"/>
        </w:rPr>
        <w:t xml:space="preserve"> </w:t>
      </w:r>
      <w:r>
        <w:rPr>
          <w:sz w:val="20"/>
        </w:rPr>
        <w:t>342, 22.12.2009, p.</w:t>
      </w:r>
      <w:r>
        <w:rPr>
          <w:spacing w:val="-2"/>
          <w:sz w:val="20"/>
        </w:rPr>
        <w:t xml:space="preserve"> </w:t>
      </w:r>
      <w:r>
        <w:rPr>
          <w:sz w:val="20"/>
        </w:rPr>
        <w:t>1).</w:t>
      </w:r>
    </w:p>
    <w:p w14:paraId="4BC66964" w14:textId="77777777" w:rsidR="004B799C" w:rsidRDefault="004B799C">
      <w:pPr>
        <w:jc w:val="both"/>
        <w:rPr>
          <w:sz w:val="20"/>
        </w:rPr>
        <w:sectPr w:rsidR="004B799C">
          <w:pgSz w:w="11910" w:h="16840"/>
          <w:pgMar w:top="1020" w:right="460" w:bottom="1620" w:left="460" w:header="0" w:footer="1426" w:gutter="0"/>
          <w:cols w:space="720"/>
        </w:sectPr>
      </w:pPr>
    </w:p>
    <w:p w14:paraId="15C60C2E" w14:textId="77777777" w:rsidR="004B799C" w:rsidRDefault="00CA4AAC">
      <w:pPr>
        <w:pStyle w:val="ListParagraph"/>
        <w:numPr>
          <w:ilvl w:val="1"/>
          <w:numId w:val="5"/>
        </w:numPr>
        <w:tabs>
          <w:tab w:val="left" w:pos="2038"/>
          <w:tab w:val="left" w:pos="2039"/>
        </w:tabs>
        <w:spacing w:before="72"/>
        <w:ind w:left="2038" w:right="960" w:hanging="514"/>
        <w:rPr>
          <w:sz w:val="24"/>
        </w:rPr>
      </w:pPr>
      <w:r>
        <w:rPr>
          <w:sz w:val="24"/>
        </w:rPr>
        <w:lastRenderedPageBreak/>
        <w:t>that</w:t>
      </w:r>
      <w:r>
        <w:rPr>
          <w:spacing w:val="19"/>
          <w:sz w:val="24"/>
        </w:rPr>
        <w:t xml:space="preserve"> </w:t>
      </w:r>
      <w:r>
        <w:rPr>
          <w:sz w:val="24"/>
        </w:rPr>
        <w:t>the</w:t>
      </w:r>
      <w:r>
        <w:rPr>
          <w:spacing w:val="19"/>
          <w:sz w:val="24"/>
        </w:rPr>
        <w:t xml:space="preserve"> </w:t>
      </w:r>
      <w:r>
        <w:rPr>
          <w:sz w:val="24"/>
        </w:rPr>
        <w:t>aid</w:t>
      </w:r>
      <w:r>
        <w:rPr>
          <w:spacing w:val="20"/>
          <w:sz w:val="24"/>
        </w:rPr>
        <w:t xml:space="preserve"> </w:t>
      </w:r>
      <w:r>
        <w:rPr>
          <w:sz w:val="24"/>
        </w:rPr>
        <w:t>was</w:t>
      </w:r>
      <w:r>
        <w:rPr>
          <w:spacing w:val="19"/>
          <w:sz w:val="24"/>
        </w:rPr>
        <w:t xml:space="preserve"> </w:t>
      </w:r>
      <w:r>
        <w:rPr>
          <w:sz w:val="24"/>
        </w:rPr>
        <w:t>necessary</w:t>
      </w:r>
      <w:r>
        <w:rPr>
          <w:spacing w:val="17"/>
          <w:sz w:val="24"/>
        </w:rPr>
        <w:t xml:space="preserve"> </w:t>
      </w:r>
      <w:r>
        <w:rPr>
          <w:sz w:val="24"/>
        </w:rPr>
        <w:t>for</w:t>
      </w:r>
      <w:r>
        <w:rPr>
          <w:spacing w:val="18"/>
          <w:sz w:val="24"/>
        </w:rPr>
        <w:t xml:space="preserve"> </w:t>
      </w:r>
      <w:r>
        <w:rPr>
          <w:sz w:val="24"/>
        </w:rPr>
        <w:t>the</w:t>
      </w:r>
      <w:r>
        <w:rPr>
          <w:spacing w:val="18"/>
          <w:sz w:val="24"/>
        </w:rPr>
        <w:t xml:space="preserve"> </w:t>
      </w:r>
      <w:r>
        <w:rPr>
          <w:sz w:val="24"/>
        </w:rPr>
        <w:t>development</w:t>
      </w:r>
      <w:r>
        <w:rPr>
          <w:spacing w:val="20"/>
          <w:sz w:val="24"/>
        </w:rPr>
        <w:t xml:space="preserve"> </w:t>
      </w:r>
      <w:r>
        <w:rPr>
          <w:sz w:val="24"/>
        </w:rPr>
        <w:t>of</w:t>
      </w:r>
      <w:r>
        <w:rPr>
          <w:spacing w:val="21"/>
          <w:sz w:val="24"/>
        </w:rPr>
        <w:t xml:space="preserve"> </w:t>
      </w:r>
      <w:r>
        <w:rPr>
          <w:sz w:val="24"/>
        </w:rPr>
        <w:t>the</w:t>
      </w:r>
      <w:r>
        <w:rPr>
          <w:spacing w:val="18"/>
          <w:sz w:val="24"/>
        </w:rPr>
        <w:t xml:space="preserve"> </w:t>
      </w:r>
      <w:r>
        <w:rPr>
          <w:sz w:val="24"/>
        </w:rPr>
        <w:t>economic</w:t>
      </w:r>
      <w:r>
        <w:rPr>
          <w:spacing w:val="19"/>
          <w:sz w:val="24"/>
        </w:rPr>
        <w:t xml:space="preserve"> </w:t>
      </w:r>
      <w:r>
        <w:rPr>
          <w:sz w:val="24"/>
        </w:rPr>
        <w:t>activities</w:t>
      </w:r>
      <w:r>
        <w:rPr>
          <w:spacing w:val="17"/>
          <w:sz w:val="24"/>
        </w:rPr>
        <w:t xml:space="preserve"> </w:t>
      </w:r>
      <w:r>
        <w:rPr>
          <w:sz w:val="24"/>
        </w:rPr>
        <w:t>carried</w:t>
      </w:r>
      <w:r>
        <w:rPr>
          <w:spacing w:val="-57"/>
          <w:sz w:val="24"/>
        </w:rPr>
        <w:t xml:space="preserve"> </w:t>
      </w:r>
      <w:r>
        <w:rPr>
          <w:sz w:val="24"/>
        </w:rPr>
        <w:t>out</w:t>
      </w:r>
      <w:r>
        <w:rPr>
          <w:spacing w:val="-1"/>
          <w:sz w:val="24"/>
        </w:rPr>
        <w:t xml:space="preserve"> </w:t>
      </w:r>
      <w:r>
        <w:rPr>
          <w:sz w:val="24"/>
        </w:rPr>
        <w:t>by</w:t>
      </w:r>
      <w:r>
        <w:rPr>
          <w:spacing w:val="-5"/>
          <w:sz w:val="24"/>
        </w:rPr>
        <w:t xml:space="preserve"> </w:t>
      </w:r>
      <w:r>
        <w:rPr>
          <w:sz w:val="24"/>
        </w:rPr>
        <w:t>the beneficiaries,</w:t>
      </w:r>
      <w:r>
        <w:rPr>
          <w:spacing w:val="2"/>
          <w:sz w:val="24"/>
        </w:rPr>
        <w:t xml:space="preserve"> </w:t>
      </w:r>
      <w:r>
        <w:rPr>
          <w:sz w:val="24"/>
        </w:rPr>
        <w:t>and</w:t>
      </w:r>
    </w:p>
    <w:p w14:paraId="69CDF4EF" w14:textId="77777777" w:rsidR="004B799C" w:rsidRDefault="004B799C">
      <w:pPr>
        <w:pStyle w:val="BodyText"/>
        <w:spacing w:before="10"/>
        <w:rPr>
          <w:sz w:val="20"/>
        </w:rPr>
      </w:pPr>
    </w:p>
    <w:p w14:paraId="1D3A65D2" w14:textId="77777777" w:rsidR="004B799C" w:rsidRDefault="00CA4AAC">
      <w:pPr>
        <w:pStyle w:val="ListParagraph"/>
        <w:numPr>
          <w:ilvl w:val="1"/>
          <w:numId w:val="5"/>
        </w:numPr>
        <w:tabs>
          <w:tab w:val="left" w:pos="2038"/>
          <w:tab w:val="left" w:pos="2039"/>
        </w:tabs>
        <w:ind w:left="2038" w:hanging="514"/>
        <w:rPr>
          <w:sz w:val="24"/>
        </w:rPr>
      </w:pPr>
      <w:r>
        <w:rPr>
          <w:sz w:val="24"/>
        </w:rPr>
        <w:t>that</w:t>
      </w:r>
      <w:r>
        <w:rPr>
          <w:spacing w:val="-1"/>
          <w:sz w:val="24"/>
        </w:rPr>
        <w:t xml:space="preserve"> </w:t>
      </w:r>
      <w:r>
        <w:rPr>
          <w:sz w:val="24"/>
        </w:rPr>
        <w:t>excessive</w:t>
      </w:r>
      <w:r>
        <w:rPr>
          <w:spacing w:val="-2"/>
          <w:sz w:val="24"/>
        </w:rPr>
        <w:t xml:space="preserve"> </w:t>
      </w:r>
      <w:r>
        <w:rPr>
          <w:sz w:val="24"/>
        </w:rPr>
        <w:t>competition distortions</w:t>
      </w:r>
      <w:r>
        <w:rPr>
          <w:spacing w:val="-1"/>
          <w:sz w:val="24"/>
        </w:rPr>
        <w:t xml:space="preserve"> </w:t>
      </w:r>
      <w:r>
        <w:rPr>
          <w:sz w:val="24"/>
        </w:rPr>
        <w:t>have</w:t>
      </w:r>
      <w:r>
        <w:rPr>
          <w:spacing w:val="-1"/>
          <w:sz w:val="24"/>
        </w:rPr>
        <w:t xml:space="preserve"> </w:t>
      </w:r>
      <w:r>
        <w:rPr>
          <w:sz w:val="24"/>
        </w:rPr>
        <w:t>been</w:t>
      </w:r>
      <w:r>
        <w:rPr>
          <w:spacing w:val="-1"/>
          <w:sz w:val="24"/>
        </w:rPr>
        <w:t xml:space="preserve"> </w:t>
      </w:r>
      <w:r>
        <w:rPr>
          <w:sz w:val="24"/>
        </w:rPr>
        <w:t>avoided.</w:t>
      </w:r>
    </w:p>
    <w:p w14:paraId="6460D977" w14:textId="77777777" w:rsidR="004B799C" w:rsidRDefault="004B799C">
      <w:pPr>
        <w:pStyle w:val="BodyText"/>
        <w:spacing w:before="3"/>
        <w:rPr>
          <w:sz w:val="21"/>
        </w:rPr>
      </w:pPr>
    </w:p>
    <w:p w14:paraId="7283A290" w14:textId="77777777" w:rsidR="004B799C" w:rsidRDefault="00CA4AAC">
      <w:pPr>
        <w:pStyle w:val="Heading1"/>
        <w:numPr>
          <w:ilvl w:val="1"/>
          <w:numId w:val="14"/>
        </w:numPr>
        <w:tabs>
          <w:tab w:val="left" w:pos="1535"/>
        </w:tabs>
        <w:ind w:left="1534" w:hanging="577"/>
        <w:jc w:val="left"/>
      </w:pPr>
      <w:bookmarkStart w:id="255" w:name="_bookmark209"/>
      <w:bookmarkEnd w:id="255"/>
      <w:r>
        <w:t>Aid</w:t>
      </w:r>
      <w:r>
        <w:rPr>
          <w:spacing w:val="-1"/>
        </w:rPr>
        <w:t xml:space="preserve"> </w:t>
      </w:r>
      <w:r>
        <w:t>for</w:t>
      </w:r>
      <w:r>
        <w:rPr>
          <w:spacing w:val="-2"/>
        </w:rPr>
        <w:t xml:space="preserve"> </w:t>
      </w:r>
      <w:r>
        <w:t>coal, peat</w:t>
      </w:r>
      <w:r>
        <w:rPr>
          <w:spacing w:val="-1"/>
        </w:rPr>
        <w:t xml:space="preserve"> </w:t>
      </w:r>
      <w:r>
        <w:t>and</w:t>
      </w:r>
      <w:r>
        <w:rPr>
          <w:spacing w:val="-1"/>
        </w:rPr>
        <w:t xml:space="preserve"> </w:t>
      </w:r>
      <w:r>
        <w:t>oil shale closure</w:t>
      </w:r>
    </w:p>
    <w:p w14:paraId="3F006393" w14:textId="77777777" w:rsidR="004B799C" w:rsidRDefault="004B799C">
      <w:pPr>
        <w:pStyle w:val="BodyText"/>
        <w:spacing w:before="6"/>
        <w:rPr>
          <w:b/>
          <w:sz w:val="20"/>
        </w:rPr>
      </w:pPr>
    </w:p>
    <w:p w14:paraId="0CF8E296" w14:textId="77777777" w:rsidR="004B799C" w:rsidRDefault="00CA4AAC" w:rsidP="40DEBF3B">
      <w:pPr>
        <w:pStyle w:val="ListParagraph"/>
        <w:numPr>
          <w:ilvl w:val="0"/>
          <w:numId w:val="5"/>
        </w:numPr>
        <w:tabs>
          <w:tab w:val="left" w:pos="1559"/>
        </w:tabs>
        <w:ind w:left="1558" w:right="956" w:hanging="600"/>
        <w:jc w:val="both"/>
        <w:rPr>
          <w:sz w:val="24"/>
          <w:szCs w:val="24"/>
        </w:rPr>
      </w:pPr>
      <w:r w:rsidRPr="40DEBF3B">
        <w:rPr>
          <w:sz w:val="24"/>
          <w:szCs w:val="24"/>
        </w:rPr>
        <w:t>The</w:t>
      </w:r>
      <w:r w:rsidRPr="40DEBF3B">
        <w:rPr>
          <w:spacing w:val="14"/>
          <w:sz w:val="24"/>
          <w:szCs w:val="24"/>
        </w:rPr>
        <w:t xml:space="preserve"> </w:t>
      </w:r>
      <w:r w:rsidRPr="40DEBF3B">
        <w:rPr>
          <w:sz w:val="24"/>
          <w:szCs w:val="24"/>
        </w:rPr>
        <w:t>Sections</w:t>
      </w:r>
      <w:r w:rsidRPr="40DEBF3B">
        <w:rPr>
          <w:spacing w:val="16"/>
          <w:sz w:val="24"/>
          <w:szCs w:val="24"/>
        </w:rPr>
        <w:t xml:space="preserve"> </w:t>
      </w:r>
      <w:r w:rsidRPr="40DEBF3B">
        <w:rPr>
          <w:sz w:val="24"/>
          <w:szCs w:val="24"/>
        </w:rPr>
        <w:t>4.12.1</w:t>
      </w:r>
      <w:r w:rsidRPr="40DEBF3B">
        <w:rPr>
          <w:spacing w:val="16"/>
          <w:sz w:val="24"/>
          <w:szCs w:val="24"/>
        </w:rPr>
        <w:t xml:space="preserve"> </w:t>
      </w:r>
      <w:r w:rsidRPr="40DEBF3B">
        <w:rPr>
          <w:sz w:val="24"/>
          <w:szCs w:val="24"/>
        </w:rPr>
        <w:t>and</w:t>
      </w:r>
      <w:r w:rsidRPr="40DEBF3B">
        <w:rPr>
          <w:spacing w:val="17"/>
          <w:sz w:val="24"/>
          <w:szCs w:val="24"/>
        </w:rPr>
        <w:t xml:space="preserve"> </w:t>
      </w:r>
      <w:r w:rsidRPr="40DEBF3B">
        <w:rPr>
          <w:sz w:val="24"/>
          <w:szCs w:val="24"/>
        </w:rPr>
        <w:t>4.12.2</w:t>
      </w:r>
      <w:r w:rsidRPr="40DEBF3B">
        <w:rPr>
          <w:spacing w:val="17"/>
          <w:sz w:val="24"/>
          <w:szCs w:val="24"/>
        </w:rPr>
        <w:t xml:space="preserve"> </w:t>
      </w:r>
      <w:r w:rsidRPr="40DEBF3B">
        <w:rPr>
          <w:sz w:val="24"/>
          <w:szCs w:val="24"/>
        </w:rPr>
        <w:t>provide</w:t>
      </w:r>
      <w:r w:rsidRPr="40DEBF3B">
        <w:rPr>
          <w:spacing w:val="14"/>
          <w:sz w:val="24"/>
          <w:szCs w:val="24"/>
        </w:rPr>
        <w:t xml:space="preserve"> </w:t>
      </w:r>
      <w:r w:rsidRPr="40DEBF3B">
        <w:rPr>
          <w:sz w:val="24"/>
          <w:szCs w:val="24"/>
        </w:rPr>
        <w:t>the</w:t>
      </w:r>
      <w:r w:rsidRPr="40DEBF3B">
        <w:rPr>
          <w:spacing w:val="15"/>
          <w:sz w:val="24"/>
          <w:szCs w:val="24"/>
        </w:rPr>
        <w:t xml:space="preserve"> </w:t>
      </w:r>
      <w:r w:rsidRPr="40DEBF3B">
        <w:rPr>
          <w:sz w:val="24"/>
          <w:szCs w:val="24"/>
        </w:rPr>
        <w:t>compatibility</w:t>
      </w:r>
      <w:r w:rsidRPr="40DEBF3B">
        <w:rPr>
          <w:spacing w:val="13"/>
          <w:sz w:val="24"/>
          <w:szCs w:val="24"/>
        </w:rPr>
        <w:t xml:space="preserve"> </w:t>
      </w:r>
      <w:r w:rsidRPr="40DEBF3B">
        <w:rPr>
          <w:sz w:val="24"/>
          <w:szCs w:val="24"/>
        </w:rPr>
        <w:t>rules</w:t>
      </w:r>
      <w:r w:rsidRPr="40DEBF3B">
        <w:rPr>
          <w:spacing w:val="15"/>
          <w:sz w:val="24"/>
          <w:szCs w:val="24"/>
        </w:rPr>
        <w:t xml:space="preserve"> </w:t>
      </w:r>
      <w:r w:rsidRPr="40DEBF3B">
        <w:rPr>
          <w:sz w:val="24"/>
          <w:szCs w:val="24"/>
        </w:rPr>
        <w:t>applicable</w:t>
      </w:r>
      <w:r w:rsidRPr="40DEBF3B">
        <w:rPr>
          <w:spacing w:val="18"/>
          <w:sz w:val="24"/>
          <w:szCs w:val="24"/>
        </w:rPr>
        <w:t xml:space="preserve"> </w:t>
      </w:r>
      <w:r w:rsidRPr="40DEBF3B">
        <w:rPr>
          <w:sz w:val="24"/>
          <w:szCs w:val="24"/>
        </w:rPr>
        <w:t>to</w:t>
      </w:r>
      <w:r w:rsidRPr="40DEBF3B">
        <w:rPr>
          <w:spacing w:val="16"/>
          <w:sz w:val="24"/>
          <w:szCs w:val="24"/>
        </w:rPr>
        <w:t xml:space="preserve"> </w:t>
      </w:r>
      <w:r w:rsidRPr="40DEBF3B">
        <w:rPr>
          <w:sz w:val="24"/>
          <w:szCs w:val="24"/>
        </w:rPr>
        <w:t>two</w:t>
      </w:r>
      <w:r w:rsidRPr="40DEBF3B">
        <w:rPr>
          <w:spacing w:val="16"/>
          <w:sz w:val="24"/>
          <w:szCs w:val="24"/>
        </w:rPr>
        <w:t xml:space="preserve"> </w:t>
      </w:r>
      <w:r w:rsidRPr="40DEBF3B">
        <w:rPr>
          <w:sz w:val="24"/>
          <w:szCs w:val="24"/>
        </w:rPr>
        <w:t>types</w:t>
      </w:r>
      <w:r w:rsidRPr="40DEBF3B">
        <w:rPr>
          <w:spacing w:val="-58"/>
          <w:sz w:val="24"/>
          <w:szCs w:val="24"/>
        </w:rPr>
        <w:t xml:space="preserve"> </w:t>
      </w:r>
      <w:r w:rsidRPr="40DEBF3B">
        <w:rPr>
          <w:sz w:val="24"/>
          <w:szCs w:val="24"/>
        </w:rPr>
        <w:t>of measures that Member States may take to support the closure of power plants that</w:t>
      </w:r>
      <w:r w:rsidRPr="40DEBF3B">
        <w:rPr>
          <w:spacing w:val="1"/>
          <w:sz w:val="24"/>
          <w:szCs w:val="24"/>
        </w:rPr>
        <w:t xml:space="preserve"> </w:t>
      </w:r>
      <w:r w:rsidRPr="40DEBF3B">
        <w:rPr>
          <w:sz w:val="24"/>
          <w:szCs w:val="24"/>
        </w:rPr>
        <w:t>burn coal (including both hard coal and lignite), peat or oil shale and potentially also of</w:t>
      </w:r>
      <w:r w:rsidRPr="40DEBF3B">
        <w:rPr>
          <w:spacing w:val="1"/>
          <w:sz w:val="24"/>
          <w:szCs w:val="24"/>
        </w:rPr>
        <w:t xml:space="preserve"> </w:t>
      </w:r>
      <w:r w:rsidRPr="40DEBF3B">
        <w:rPr>
          <w:sz w:val="24"/>
          <w:szCs w:val="24"/>
        </w:rPr>
        <w:t>mining operations for these fuels (together referred to as “coal, peat and oil shale</w:t>
      </w:r>
      <w:r w:rsidRPr="40DEBF3B">
        <w:rPr>
          <w:spacing w:val="1"/>
          <w:sz w:val="24"/>
          <w:szCs w:val="24"/>
        </w:rPr>
        <w:t xml:space="preserve"> </w:t>
      </w:r>
      <w:r w:rsidRPr="40DEBF3B">
        <w:rPr>
          <w:sz w:val="24"/>
          <w:szCs w:val="24"/>
        </w:rPr>
        <w:t>activities”).</w:t>
      </w:r>
    </w:p>
    <w:p w14:paraId="43194259" w14:textId="77777777" w:rsidR="004B799C" w:rsidRDefault="004B799C">
      <w:pPr>
        <w:pStyle w:val="BodyText"/>
        <w:spacing w:before="10"/>
        <w:rPr>
          <w:sz w:val="20"/>
        </w:rPr>
      </w:pPr>
    </w:p>
    <w:p w14:paraId="3B133077" w14:textId="77777777" w:rsidR="004B799C" w:rsidRDefault="00CA4AAC" w:rsidP="40DEBF3B">
      <w:pPr>
        <w:pStyle w:val="ListParagraph"/>
        <w:numPr>
          <w:ilvl w:val="0"/>
          <w:numId w:val="5"/>
        </w:numPr>
        <w:tabs>
          <w:tab w:val="left" w:pos="1559"/>
        </w:tabs>
        <w:ind w:left="1558" w:right="954" w:hanging="600"/>
        <w:jc w:val="both"/>
        <w:rPr>
          <w:sz w:val="24"/>
          <w:szCs w:val="24"/>
        </w:rPr>
      </w:pPr>
      <w:r w:rsidRPr="40DEBF3B">
        <w:rPr>
          <w:sz w:val="24"/>
          <w:szCs w:val="24"/>
        </w:rPr>
        <w:t>The two Sections below set out the criteria, which the Commission will apply when</w:t>
      </w:r>
      <w:r w:rsidRPr="40DEBF3B">
        <w:rPr>
          <w:spacing w:val="1"/>
          <w:sz w:val="24"/>
          <w:szCs w:val="24"/>
        </w:rPr>
        <w:t xml:space="preserve"> </w:t>
      </w:r>
      <w:r w:rsidRPr="40DEBF3B">
        <w:rPr>
          <w:sz w:val="24"/>
          <w:szCs w:val="24"/>
        </w:rPr>
        <w:t>assessing the incentive effect, necessity, appropriateness, proportionality and effects on</w:t>
      </w:r>
      <w:r w:rsidRPr="40DEBF3B">
        <w:rPr>
          <w:spacing w:val="1"/>
          <w:sz w:val="24"/>
          <w:szCs w:val="24"/>
        </w:rPr>
        <w:t xml:space="preserve"> </w:t>
      </w:r>
      <w:r w:rsidRPr="40DEBF3B">
        <w:rPr>
          <w:sz w:val="24"/>
          <w:szCs w:val="24"/>
        </w:rPr>
        <w:t>competition and trade. The compatibility criteria in Chapter 3 apply only for those</w:t>
      </w:r>
      <w:r w:rsidRPr="40DEBF3B">
        <w:rPr>
          <w:spacing w:val="1"/>
          <w:sz w:val="24"/>
          <w:szCs w:val="24"/>
        </w:rPr>
        <w:t xml:space="preserve"> </w:t>
      </w:r>
      <w:r w:rsidRPr="40DEBF3B">
        <w:rPr>
          <w:sz w:val="24"/>
          <w:szCs w:val="24"/>
        </w:rPr>
        <w:t>criteria</w:t>
      </w:r>
      <w:r w:rsidRPr="40DEBF3B">
        <w:rPr>
          <w:spacing w:val="-1"/>
          <w:sz w:val="24"/>
          <w:szCs w:val="24"/>
        </w:rPr>
        <w:t xml:space="preserve"> </w:t>
      </w:r>
      <w:r w:rsidRPr="40DEBF3B">
        <w:rPr>
          <w:sz w:val="24"/>
          <w:szCs w:val="24"/>
        </w:rPr>
        <w:t>for which there</w:t>
      </w:r>
      <w:r w:rsidRPr="40DEBF3B">
        <w:rPr>
          <w:spacing w:val="-2"/>
          <w:sz w:val="24"/>
          <w:szCs w:val="24"/>
        </w:rPr>
        <w:t xml:space="preserve"> </w:t>
      </w:r>
      <w:r w:rsidRPr="40DEBF3B">
        <w:rPr>
          <w:sz w:val="24"/>
          <w:szCs w:val="24"/>
        </w:rPr>
        <w:t>are</w:t>
      </w:r>
      <w:r w:rsidRPr="40DEBF3B">
        <w:rPr>
          <w:spacing w:val="-2"/>
          <w:sz w:val="24"/>
          <w:szCs w:val="24"/>
        </w:rPr>
        <w:t xml:space="preserve"> </w:t>
      </w:r>
      <w:r w:rsidRPr="40DEBF3B">
        <w:rPr>
          <w:sz w:val="24"/>
          <w:szCs w:val="24"/>
        </w:rPr>
        <w:t>no specific</w:t>
      </w:r>
      <w:r w:rsidRPr="40DEBF3B">
        <w:rPr>
          <w:spacing w:val="1"/>
          <w:sz w:val="24"/>
          <w:szCs w:val="24"/>
        </w:rPr>
        <w:t xml:space="preserve"> </w:t>
      </w:r>
      <w:r w:rsidRPr="40DEBF3B">
        <w:rPr>
          <w:sz w:val="24"/>
          <w:szCs w:val="24"/>
        </w:rPr>
        <w:t>rules in</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two Sections below.</w:t>
      </w:r>
    </w:p>
    <w:p w14:paraId="6A3720CA" w14:textId="77777777" w:rsidR="004B799C" w:rsidRDefault="004B799C">
      <w:pPr>
        <w:pStyle w:val="BodyText"/>
        <w:spacing w:before="10"/>
        <w:rPr>
          <w:sz w:val="20"/>
        </w:rPr>
      </w:pPr>
    </w:p>
    <w:p w14:paraId="5FF1E43C" w14:textId="77777777" w:rsidR="004B799C" w:rsidRDefault="00CA4AAC">
      <w:pPr>
        <w:spacing w:before="1"/>
        <w:ind w:left="1678"/>
        <w:rPr>
          <w:i/>
          <w:sz w:val="24"/>
        </w:rPr>
      </w:pPr>
      <w:r>
        <w:rPr>
          <w:noProof/>
        </w:rPr>
        <w:drawing>
          <wp:anchor distT="0" distB="0" distL="0" distR="0" simplePos="0" relativeHeight="15809024" behindDoc="0" locked="0" layoutInCell="1" allowOverlap="1" wp14:anchorId="23DB8425" wp14:editId="3769560F">
            <wp:simplePos x="0" y="0"/>
            <wp:positionH relativeFrom="page">
              <wp:posOffset>903741</wp:posOffset>
            </wp:positionH>
            <wp:positionV relativeFrom="paragraph">
              <wp:posOffset>40266</wp:posOffset>
            </wp:positionV>
            <wp:extent cx="361940" cy="107346"/>
            <wp:effectExtent l="0" t="0" r="0" b="0"/>
            <wp:wrapNone/>
            <wp:docPr id="209" name="image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image95.png"/>
                    <pic:cNvPicPr/>
                  </pic:nvPicPr>
                  <pic:blipFill>
                    <a:blip r:embed="rId119" cstate="print"/>
                    <a:stretch>
                      <a:fillRect/>
                    </a:stretch>
                  </pic:blipFill>
                  <pic:spPr>
                    <a:xfrm>
                      <a:off x="0" y="0"/>
                      <a:ext cx="361940" cy="107346"/>
                    </a:xfrm>
                    <a:prstGeom prst="rect">
                      <a:avLst/>
                    </a:prstGeom>
                  </pic:spPr>
                </pic:pic>
              </a:graphicData>
            </a:graphic>
          </wp:anchor>
        </w:drawing>
      </w:r>
      <w:bookmarkStart w:id="256" w:name="_bookmark210"/>
      <w:bookmarkEnd w:id="256"/>
      <w:r>
        <w:rPr>
          <w:i/>
          <w:sz w:val="24"/>
        </w:rPr>
        <w:t>Aid</w:t>
      </w:r>
      <w:r>
        <w:rPr>
          <w:i/>
          <w:spacing w:val="-2"/>
          <w:sz w:val="24"/>
        </w:rPr>
        <w:t xml:space="preserve"> </w:t>
      </w:r>
      <w:r>
        <w:rPr>
          <w:i/>
          <w:sz w:val="24"/>
        </w:rPr>
        <w:t>for</w:t>
      </w:r>
      <w:r>
        <w:rPr>
          <w:i/>
          <w:spacing w:val="-1"/>
          <w:sz w:val="24"/>
        </w:rPr>
        <w:t xml:space="preserve"> </w:t>
      </w:r>
      <w:r>
        <w:rPr>
          <w:i/>
          <w:sz w:val="24"/>
        </w:rPr>
        <w:t>early</w:t>
      </w:r>
      <w:r>
        <w:rPr>
          <w:i/>
          <w:spacing w:val="-1"/>
          <w:sz w:val="24"/>
        </w:rPr>
        <w:t xml:space="preserve"> </w:t>
      </w:r>
      <w:r>
        <w:rPr>
          <w:i/>
          <w:sz w:val="24"/>
        </w:rPr>
        <w:t>closure</w:t>
      </w:r>
    </w:p>
    <w:p w14:paraId="5DCDBF7E" w14:textId="77777777" w:rsidR="004B799C" w:rsidRDefault="004B799C">
      <w:pPr>
        <w:pStyle w:val="BodyText"/>
        <w:spacing w:before="9"/>
        <w:rPr>
          <w:i/>
          <w:sz w:val="20"/>
        </w:rPr>
      </w:pPr>
    </w:p>
    <w:p w14:paraId="39381B9E" w14:textId="77777777" w:rsidR="004B799C" w:rsidRDefault="00CA4AAC">
      <w:pPr>
        <w:pStyle w:val="ListParagraph"/>
        <w:numPr>
          <w:ilvl w:val="3"/>
          <w:numId w:val="2"/>
        </w:numPr>
        <w:tabs>
          <w:tab w:val="left" w:pos="2303"/>
        </w:tabs>
        <w:spacing w:before="1"/>
        <w:ind w:hanging="865"/>
        <w:rPr>
          <w:sz w:val="24"/>
        </w:rPr>
      </w:pPr>
      <w:bookmarkStart w:id="257" w:name="_bookmark211"/>
      <w:bookmarkEnd w:id="257"/>
      <w:r>
        <w:rPr>
          <w:sz w:val="24"/>
        </w:rPr>
        <w:t>Rationale</w:t>
      </w:r>
      <w:r>
        <w:rPr>
          <w:spacing w:val="-2"/>
          <w:sz w:val="24"/>
        </w:rPr>
        <w:t xml:space="preserve"> </w:t>
      </w:r>
      <w:r>
        <w:rPr>
          <w:sz w:val="24"/>
        </w:rPr>
        <w:t>for</w:t>
      </w:r>
      <w:r>
        <w:rPr>
          <w:spacing w:val="-2"/>
          <w:sz w:val="24"/>
        </w:rPr>
        <w:t xml:space="preserve"> </w:t>
      </w:r>
      <w:r>
        <w:rPr>
          <w:sz w:val="24"/>
        </w:rPr>
        <w:t>the</w:t>
      </w:r>
      <w:r>
        <w:rPr>
          <w:spacing w:val="-3"/>
          <w:sz w:val="24"/>
        </w:rPr>
        <w:t xml:space="preserve"> </w:t>
      </w:r>
      <w:r>
        <w:rPr>
          <w:sz w:val="24"/>
        </w:rPr>
        <w:t>aid</w:t>
      </w:r>
    </w:p>
    <w:p w14:paraId="388843E1" w14:textId="77777777" w:rsidR="004B799C" w:rsidRDefault="004B799C">
      <w:pPr>
        <w:pStyle w:val="BodyText"/>
        <w:spacing w:before="9"/>
        <w:rPr>
          <w:sz w:val="20"/>
        </w:rPr>
      </w:pPr>
    </w:p>
    <w:p w14:paraId="5EA0F384" w14:textId="77777777" w:rsidR="004B799C" w:rsidRDefault="00CA4AAC" w:rsidP="40DEBF3B">
      <w:pPr>
        <w:pStyle w:val="ListParagraph"/>
        <w:numPr>
          <w:ilvl w:val="0"/>
          <w:numId w:val="5"/>
        </w:numPr>
        <w:tabs>
          <w:tab w:val="left" w:pos="1559"/>
        </w:tabs>
        <w:spacing w:before="1"/>
        <w:ind w:left="1558" w:right="954" w:hanging="600"/>
        <w:jc w:val="both"/>
        <w:rPr>
          <w:sz w:val="24"/>
          <w:szCs w:val="24"/>
        </w:rPr>
      </w:pPr>
      <w:r w:rsidRPr="40DEBF3B">
        <w:rPr>
          <w:sz w:val="24"/>
          <w:szCs w:val="24"/>
        </w:rPr>
        <w:t>The shift away from power generation based on coal, peat and oil shale is one of the</w:t>
      </w:r>
      <w:r w:rsidRPr="40DEBF3B">
        <w:rPr>
          <w:spacing w:val="1"/>
          <w:sz w:val="24"/>
          <w:szCs w:val="24"/>
        </w:rPr>
        <w:t xml:space="preserve"> </w:t>
      </w:r>
      <w:r w:rsidRPr="40DEBF3B">
        <w:rPr>
          <w:sz w:val="24"/>
          <w:szCs w:val="24"/>
        </w:rPr>
        <w:t>most important drivers of decarbonisation in the power sector in the Union. This shift is</w:t>
      </w:r>
      <w:r w:rsidRPr="40DEBF3B">
        <w:rPr>
          <w:spacing w:val="-57"/>
          <w:sz w:val="24"/>
          <w:szCs w:val="24"/>
        </w:rPr>
        <w:t xml:space="preserve"> </w:t>
      </w:r>
      <w:r w:rsidRPr="40DEBF3B">
        <w:rPr>
          <w:sz w:val="24"/>
          <w:szCs w:val="24"/>
        </w:rPr>
        <w:t>largely driven by market forces such as the effects of carbon prices and competition</w:t>
      </w:r>
      <w:r w:rsidRPr="40DEBF3B">
        <w:rPr>
          <w:spacing w:val="1"/>
          <w:sz w:val="24"/>
          <w:szCs w:val="24"/>
        </w:rPr>
        <w:t xml:space="preserve"> </w:t>
      </w:r>
      <w:r w:rsidRPr="40DEBF3B">
        <w:rPr>
          <w:sz w:val="24"/>
          <w:szCs w:val="24"/>
        </w:rPr>
        <w:t>from</w:t>
      </w:r>
      <w:r w:rsidRPr="40DEBF3B">
        <w:rPr>
          <w:spacing w:val="-1"/>
          <w:sz w:val="24"/>
          <w:szCs w:val="24"/>
        </w:rPr>
        <w:t xml:space="preserve"> </w:t>
      </w:r>
      <w:r w:rsidRPr="40DEBF3B">
        <w:rPr>
          <w:sz w:val="24"/>
          <w:szCs w:val="24"/>
        </w:rPr>
        <w:t>renewables with low marginal costs.</w:t>
      </w:r>
    </w:p>
    <w:p w14:paraId="5FAAF48E" w14:textId="77777777" w:rsidR="004B799C" w:rsidRDefault="004B799C">
      <w:pPr>
        <w:pStyle w:val="BodyText"/>
        <w:spacing w:before="10"/>
        <w:rPr>
          <w:sz w:val="20"/>
        </w:rPr>
      </w:pPr>
    </w:p>
    <w:p w14:paraId="3C74D11D" w14:textId="77777777" w:rsidR="004B799C" w:rsidRDefault="00CA4AAC" w:rsidP="40DEBF3B">
      <w:pPr>
        <w:pStyle w:val="ListParagraph"/>
        <w:numPr>
          <w:ilvl w:val="0"/>
          <w:numId w:val="5"/>
        </w:numPr>
        <w:tabs>
          <w:tab w:val="left" w:pos="1559"/>
        </w:tabs>
        <w:ind w:left="1558" w:right="953" w:hanging="600"/>
        <w:jc w:val="both"/>
        <w:rPr>
          <w:sz w:val="24"/>
          <w:szCs w:val="24"/>
        </w:rPr>
      </w:pPr>
      <w:r w:rsidRPr="40DEBF3B">
        <w:rPr>
          <w:sz w:val="24"/>
          <w:szCs w:val="24"/>
        </w:rPr>
        <w:t>However, Member States may decide to accelerate this market driven transition by</w:t>
      </w:r>
      <w:r w:rsidRPr="40DEBF3B">
        <w:rPr>
          <w:spacing w:val="1"/>
          <w:sz w:val="24"/>
          <w:szCs w:val="24"/>
        </w:rPr>
        <w:t xml:space="preserve"> </w:t>
      </w:r>
      <w:r w:rsidRPr="40DEBF3B">
        <w:rPr>
          <w:sz w:val="24"/>
          <w:szCs w:val="24"/>
        </w:rPr>
        <w:t>prohibiting the generation of power based on these fuels as of a certain date. This</w:t>
      </w:r>
      <w:r w:rsidRPr="40DEBF3B">
        <w:rPr>
          <w:spacing w:val="1"/>
          <w:sz w:val="24"/>
          <w:szCs w:val="24"/>
        </w:rPr>
        <w:t xml:space="preserve"> </w:t>
      </w:r>
      <w:r w:rsidRPr="40DEBF3B">
        <w:rPr>
          <w:sz w:val="24"/>
          <w:szCs w:val="24"/>
        </w:rPr>
        <w:t>prohibition can create situations in which profitable coal, peat and oil shale activities</w:t>
      </w:r>
      <w:r w:rsidRPr="40DEBF3B">
        <w:rPr>
          <w:spacing w:val="1"/>
          <w:sz w:val="24"/>
          <w:szCs w:val="24"/>
        </w:rPr>
        <w:t xml:space="preserve"> </w:t>
      </w:r>
      <w:r w:rsidRPr="40DEBF3B">
        <w:rPr>
          <w:sz w:val="24"/>
          <w:szCs w:val="24"/>
        </w:rPr>
        <w:t>have to close before the end of their economic lifetime and can hence result in foregone</w:t>
      </w:r>
      <w:r w:rsidRPr="40DEBF3B">
        <w:rPr>
          <w:spacing w:val="1"/>
          <w:sz w:val="24"/>
          <w:szCs w:val="24"/>
        </w:rPr>
        <w:t xml:space="preserve"> </w:t>
      </w:r>
      <w:r w:rsidRPr="40DEBF3B">
        <w:rPr>
          <w:sz w:val="24"/>
          <w:szCs w:val="24"/>
        </w:rPr>
        <w:t>profit.</w:t>
      </w:r>
    </w:p>
    <w:p w14:paraId="68872418" w14:textId="77777777" w:rsidR="004B799C" w:rsidRDefault="004B799C">
      <w:pPr>
        <w:pStyle w:val="BodyText"/>
        <w:spacing w:before="10"/>
        <w:rPr>
          <w:sz w:val="20"/>
        </w:rPr>
      </w:pPr>
    </w:p>
    <w:p w14:paraId="23808F67" w14:textId="77777777" w:rsidR="004B799C" w:rsidRDefault="00CA4AAC">
      <w:pPr>
        <w:pStyle w:val="ListParagraph"/>
        <w:numPr>
          <w:ilvl w:val="3"/>
          <w:numId w:val="2"/>
        </w:numPr>
        <w:tabs>
          <w:tab w:val="left" w:pos="2303"/>
        </w:tabs>
        <w:ind w:hanging="865"/>
        <w:rPr>
          <w:sz w:val="24"/>
        </w:rPr>
      </w:pPr>
      <w:bookmarkStart w:id="258" w:name="_bookmark212"/>
      <w:bookmarkEnd w:id="258"/>
      <w:r>
        <w:rPr>
          <w:sz w:val="24"/>
        </w:rPr>
        <w:t>Scope</w:t>
      </w:r>
      <w:r>
        <w:rPr>
          <w:spacing w:val="-2"/>
          <w:sz w:val="24"/>
        </w:rPr>
        <w:t xml:space="preserve"> </w:t>
      </w:r>
      <w:r>
        <w:rPr>
          <w:sz w:val="24"/>
        </w:rPr>
        <w:t>and</w:t>
      </w:r>
      <w:r>
        <w:rPr>
          <w:spacing w:val="-1"/>
          <w:sz w:val="24"/>
        </w:rPr>
        <w:t xml:space="preserve"> </w:t>
      </w:r>
      <w:r>
        <w:rPr>
          <w:sz w:val="24"/>
        </w:rPr>
        <w:t>supported</w:t>
      </w:r>
      <w:r>
        <w:rPr>
          <w:spacing w:val="1"/>
          <w:sz w:val="24"/>
        </w:rPr>
        <w:t xml:space="preserve"> </w:t>
      </w:r>
      <w:r>
        <w:rPr>
          <w:sz w:val="24"/>
        </w:rPr>
        <w:t>activities</w:t>
      </w:r>
    </w:p>
    <w:p w14:paraId="160A1E5D" w14:textId="77777777" w:rsidR="004B799C" w:rsidRDefault="004B799C">
      <w:pPr>
        <w:pStyle w:val="BodyText"/>
        <w:spacing w:before="10"/>
        <w:rPr>
          <w:sz w:val="20"/>
        </w:rPr>
      </w:pPr>
    </w:p>
    <w:p w14:paraId="1D3B9540" w14:textId="77777777" w:rsidR="004B799C" w:rsidRDefault="00CA4AAC" w:rsidP="40DEBF3B">
      <w:pPr>
        <w:pStyle w:val="ListParagraph"/>
        <w:numPr>
          <w:ilvl w:val="0"/>
          <w:numId w:val="5"/>
        </w:numPr>
        <w:tabs>
          <w:tab w:val="left" w:pos="1559"/>
        </w:tabs>
        <w:ind w:left="1558" w:right="959" w:hanging="600"/>
        <w:jc w:val="both"/>
        <w:rPr>
          <w:sz w:val="24"/>
          <w:szCs w:val="24"/>
        </w:rPr>
      </w:pPr>
      <w:r w:rsidRPr="40DEBF3B">
        <w:rPr>
          <w:sz w:val="24"/>
          <w:szCs w:val="24"/>
        </w:rPr>
        <w:t>This Section sets out compatibility rules for measures taken to compensate for the early</w:t>
      </w:r>
      <w:r w:rsidRPr="40DEBF3B">
        <w:rPr>
          <w:spacing w:val="1"/>
          <w:sz w:val="24"/>
          <w:szCs w:val="24"/>
        </w:rPr>
        <w:t xml:space="preserve"> </w:t>
      </w:r>
      <w:r w:rsidRPr="40DEBF3B">
        <w:rPr>
          <w:sz w:val="24"/>
          <w:szCs w:val="24"/>
        </w:rPr>
        <w:t>closure</w:t>
      </w:r>
      <w:r w:rsidRPr="40DEBF3B">
        <w:rPr>
          <w:spacing w:val="-2"/>
          <w:sz w:val="24"/>
          <w:szCs w:val="24"/>
        </w:rPr>
        <w:t xml:space="preserve"> </w:t>
      </w:r>
      <w:r w:rsidRPr="40DEBF3B">
        <w:rPr>
          <w:sz w:val="24"/>
          <w:szCs w:val="24"/>
        </w:rPr>
        <w:t>of profitable coal, peat and</w:t>
      </w:r>
      <w:r w:rsidRPr="40DEBF3B">
        <w:rPr>
          <w:spacing w:val="-1"/>
          <w:sz w:val="24"/>
          <w:szCs w:val="24"/>
        </w:rPr>
        <w:t xml:space="preserve"> </w:t>
      </w:r>
      <w:r w:rsidRPr="40DEBF3B">
        <w:rPr>
          <w:sz w:val="24"/>
          <w:szCs w:val="24"/>
        </w:rPr>
        <w:t>oil</w:t>
      </w:r>
      <w:r w:rsidRPr="40DEBF3B">
        <w:rPr>
          <w:spacing w:val="1"/>
          <w:sz w:val="24"/>
          <w:szCs w:val="24"/>
        </w:rPr>
        <w:t xml:space="preserve"> </w:t>
      </w:r>
      <w:r w:rsidRPr="40DEBF3B">
        <w:rPr>
          <w:sz w:val="24"/>
          <w:szCs w:val="24"/>
        </w:rPr>
        <w:t>shale</w:t>
      </w:r>
      <w:r w:rsidRPr="40DEBF3B">
        <w:rPr>
          <w:spacing w:val="-1"/>
          <w:sz w:val="24"/>
          <w:szCs w:val="24"/>
        </w:rPr>
        <w:t xml:space="preserve"> </w:t>
      </w:r>
      <w:r w:rsidRPr="40DEBF3B">
        <w:rPr>
          <w:sz w:val="24"/>
          <w:szCs w:val="24"/>
        </w:rPr>
        <w:t>activities.</w:t>
      </w:r>
    </w:p>
    <w:p w14:paraId="11D98C53" w14:textId="77777777" w:rsidR="004B799C" w:rsidRDefault="004B799C">
      <w:pPr>
        <w:pStyle w:val="BodyText"/>
        <w:spacing w:before="10"/>
        <w:rPr>
          <w:sz w:val="20"/>
        </w:rPr>
      </w:pPr>
    </w:p>
    <w:p w14:paraId="61E8F7FC" w14:textId="77777777" w:rsidR="004B799C" w:rsidRDefault="00CA4AAC" w:rsidP="40DEBF3B">
      <w:pPr>
        <w:pStyle w:val="ListParagraph"/>
        <w:numPr>
          <w:ilvl w:val="0"/>
          <w:numId w:val="5"/>
        </w:numPr>
        <w:tabs>
          <w:tab w:val="left" w:pos="1559"/>
        </w:tabs>
        <w:ind w:left="1558" w:right="957" w:hanging="600"/>
        <w:jc w:val="both"/>
        <w:rPr>
          <w:sz w:val="24"/>
          <w:szCs w:val="24"/>
        </w:rPr>
      </w:pPr>
      <w:r w:rsidRPr="40DEBF3B">
        <w:rPr>
          <w:sz w:val="24"/>
          <w:szCs w:val="24"/>
        </w:rPr>
        <w:t>Measures covered by this Section can facilitate the development of certain economic</w:t>
      </w:r>
      <w:r w:rsidRPr="40DEBF3B">
        <w:rPr>
          <w:spacing w:val="1"/>
          <w:sz w:val="24"/>
          <w:szCs w:val="24"/>
        </w:rPr>
        <w:t xml:space="preserve"> </w:t>
      </w:r>
      <w:r w:rsidRPr="40DEBF3B">
        <w:rPr>
          <w:sz w:val="24"/>
          <w:szCs w:val="24"/>
        </w:rPr>
        <w:t>activities or areas. For instance, such measures can create space for the development of</w:t>
      </w:r>
      <w:r w:rsidRPr="40DEBF3B">
        <w:rPr>
          <w:spacing w:val="1"/>
          <w:sz w:val="24"/>
          <w:szCs w:val="24"/>
        </w:rPr>
        <w:t xml:space="preserve"> </w:t>
      </w:r>
      <w:r w:rsidRPr="40DEBF3B">
        <w:rPr>
          <w:sz w:val="24"/>
          <w:szCs w:val="24"/>
        </w:rPr>
        <w:t>other, likely environmentally friendly, activities in order to offset the reduction in the</w:t>
      </w:r>
      <w:r w:rsidRPr="40DEBF3B">
        <w:rPr>
          <w:spacing w:val="1"/>
          <w:sz w:val="24"/>
          <w:szCs w:val="24"/>
        </w:rPr>
        <w:t xml:space="preserve"> </w:t>
      </w:r>
      <w:r w:rsidRPr="40DEBF3B">
        <w:rPr>
          <w:sz w:val="24"/>
          <w:szCs w:val="24"/>
        </w:rPr>
        <w:t>power generation capacity caused by the early closure. In the absence of the measure,</w:t>
      </w:r>
      <w:r w:rsidRPr="40DEBF3B">
        <w:rPr>
          <w:spacing w:val="1"/>
          <w:sz w:val="24"/>
          <w:szCs w:val="24"/>
        </w:rPr>
        <w:t xml:space="preserve"> </w:t>
      </w:r>
      <w:r w:rsidRPr="40DEBF3B">
        <w:rPr>
          <w:sz w:val="24"/>
          <w:szCs w:val="24"/>
        </w:rPr>
        <w:t>this development may not take place to the same extent. In addition, the predictability</w:t>
      </w:r>
      <w:r w:rsidRPr="40DEBF3B">
        <w:rPr>
          <w:spacing w:val="1"/>
          <w:sz w:val="24"/>
          <w:szCs w:val="24"/>
        </w:rPr>
        <w:t xml:space="preserve"> </w:t>
      </w:r>
      <w:r w:rsidRPr="40DEBF3B">
        <w:rPr>
          <w:sz w:val="24"/>
          <w:szCs w:val="24"/>
        </w:rPr>
        <w:t>and</w:t>
      </w:r>
      <w:r w:rsidRPr="40DEBF3B">
        <w:rPr>
          <w:spacing w:val="1"/>
          <w:sz w:val="24"/>
          <w:szCs w:val="24"/>
        </w:rPr>
        <w:t xml:space="preserve"> </w:t>
      </w:r>
      <w:r w:rsidRPr="40DEBF3B">
        <w:rPr>
          <w:sz w:val="24"/>
          <w:szCs w:val="24"/>
        </w:rPr>
        <w:t>legal</w:t>
      </w:r>
      <w:r w:rsidRPr="40DEBF3B">
        <w:rPr>
          <w:spacing w:val="1"/>
          <w:sz w:val="24"/>
          <w:szCs w:val="24"/>
        </w:rPr>
        <w:t xml:space="preserve"> </w:t>
      </w:r>
      <w:r w:rsidRPr="40DEBF3B">
        <w:rPr>
          <w:sz w:val="24"/>
          <w:szCs w:val="24"/>
        </w:rPr>
        <w:t>certainty introduced</w:t>
      </w:r>
      <w:r w:rsidRPr="40DEBF3B">
        <w:rPr>
          <w:spacing w:val="1"/>
          <w:sz w:val="24"/>
          <w:szCs w:val="24"/>
        </w:rPr>
        <w:t xml:space="preserve"> </w:t>
      </w:r>
      <w:r w:rsidRPr="40DEBF3B">
        <w:rPr>
          <w:sz w:val="24"/>
          <w:szCs w:val="24"/>
        </w:rPr>
        <w:t>by such</w:t>
      </w:r>
      <w:r w:rsidRPr="40DEBF3B">
        <w:rPr>
          <w:spacing w:val="1"/>
          <w:sz w:val="24"/>
          <w:szCs w:val="24"/>
        </w:rPr>
        <w:t xml:space="preserve"> </w:t>
      </w:r>
      <w:r w:rsidRPr="40DEBF3B">
        <w:rPr>
          <w:sz w:val="24"/>
          <w:szCs w:val="24"/>
        </w:rPr>
        <w:t>measures</w:t>
      </w:r>
      <w:r w:rsidRPr="40DEBF3B">
        <w:rPr>
          <w:spacing w:val="1"/>
          <w:sz w:val="24"/>
          <w:szCs w:val="24"/>
        </w:rPr>
        <w:t xml:space="preserve"> </w:t>
      </w:r>
      <w:r w:rsidRPr="40DEBF3B">
        <w:rPr>
          <w:sz w:val="24"/>
          <w:szCs w:val="24"/>
        </w:rPr>
        <w:t>can</w:t>
      </w:r>
      <w:r w:rsidRPr="40DEBF3B">
        <w:rPr>
          <w:spacing w:val="1"/>
          <w:sz w:val="24"/>
          <w:szCs w:val="24"/>
        </w:rPr>
        <w:t xml:space="preserve"> </w:t>
      </w:r>
      <w:r w:rsidRPr="40DEBF3B">
        <w:rPr>
          <w:sz w:val="24"/>
          <w:szCs w:val="24"/>
        </w:rPr>
        <w:t>help</w:t>
      </w:r>
      <w:r w:rsidRPr="40DEBF3B">
        <w:rPr>
          <w:spacing w:val="1"/>
          <w:sz w:val="24"/>
          <w:szCs w:val="24"/>
        </w:rPr>
        <w:t xml:space="preserve"> </w:t>
      </w:r>
      <w:r w:rsidRPr="40DEBF3B">
        <w:rPr>
          <w:sz w:val="24"/>
          <w:szCs w:val="24"/>
        </w:rPr>
        <w:t>to</w:t>
      </w:r>
      <w:r w:rsidRPr="40DEBF3B">
        <w:rPr>
          <w:spacing w:val="1"/>
          <w:sz w:val="24"/>
          <w:szCs w:val="24"/>
        </w:rPr>
        <w:t xml:space="preserve"> </w:t>
      </w:r>
      <w:r w:rsidRPr="40DEBF3B">
        <w:rPr>
          <w:sz w:val="24"/>
          <w:szCs w:val="24"/>
        </w:rPr>
        <w:t>facilitate</w:t>
      </w:r>
      <w:r w:rsidRPr="40DEBF3B">
        <w:rPr>
          <w:spacing w:val="60"/>
          <w:sz w:val="24"/>
          <w:szCs w:val="24"/>
        </w:rPr>
        <w:t xml:space="preserve"> </w:t>
      </w:r>
      <w:r w:rsidRPr="40DEBF3B">
        <w:rPr>
          <w:sz w:val="24"/>
          <w:szCs w:val="24"/>
        </w:rPr>
        <w:t>the ordered</w:t>
      </w:r>
      <w:r w:rsidRPr="40DEBF3B">
        <w:rPr>
          <w:spacing w:val="1"/>
          <w:sz w:val="24"/>
          <w:szCs w:val="24"/>
        </w:rPr>
        <w:t xml:space="preserve"> </w:t>
      </w:r>
      <w:r w:rsidRPr="40DEBF3B">
        <w:rPr>
          <w:sz w:val="24"/>
          <w:szCs w:val="24"/>
        </w:rPr>
        <w:t>closure</w:t>
      </w:r>
      <w:r w:rsidRPr="40DEBF3B">
        <w:rPr>
          <w:spacing w:val="-2"/>
          <w:sz w:val="24"/>
          <w:szCs w:val="24"/>
        </w:rPr>
        <w:t xml:space="preserve"> </w:t>
      </w:r>
      <w:r w:rsidRPr="40DEBF3B">
        <w:rPr>
          <w:sz w:val="24"/>
          <w:szCs w:val="24"/>
        </w:rPr>
        <w:t>of coal, peat</w:t>
      </w:r>
      <w:r w:rsidRPr="40DEBF3B">
        <w:rPr>
          <w:spacing w:val="2"/>
          <w:sz w:val="24"/>
          <w:szCs w:val="24"/>
        </w:rPr>
        <w:t xml:space="preserve"> </w:t>
      </w:r>
      <w:r w:rsidRPr="40DEBF3B">
        <w:rPr>
          <w:sz w:val="24"/>
          <w:szCs w:val="24"/>
        </w:rPr>
        <w:t>and</w:t>
      </w:r>
      <w:r w:rsidRPr="40DEBF3B">
        <w:rPr>
          <w:spacing w:val="2"/>
          <w:sz w:val="24"/>
          <w:szCs w:val="24"/>
        </w:rPr>
        <w:t xml:space="preserve"> </w:t>
      </w:r>
      <w:r w:rsidRPr="40DEBF3B">
        <w:rPr>
          <w:sz w:val="24"/>
          <w:szCs w:val="24"/>
        </w:rPr>
        <w:t>oil shale activities.</w:t>
      </w:r>
    </w:p>
    <w:p w14:paraId="417E625A" w14:textId="77777777" w:rsidR="004B799C" w:rsidRDefault="004B799C">
      <w:pPr>
        <w:pStyle w:val="BodyText"/>
        <w:spacing w:before="11"/>
        <w:rPr>
          <w:sz w:val="20"/>
        </w:rPr>
      </w:pPr>
    </w:p>
    <w:p w14:paraId="288FEE70" w14:textId="77777777" w:rsidR="004B799C" w:rsidRDefault="00CA4AAC">
      <w:pPr>
        <w:pStyle w:val="ListParagraph"/>
        <w:numPr>
          <w:ilvl w:val="3"/>
          <w:numId w:val="2"/>
        </w:numPr>
        <w:tabs>
          <w:tab w:val="left" w:pos="2303"/>
        </w:tabs>
        <w:ind w:hanging="865"/>
        <w:rPr>
          <w:sz w:val="24"/>
        </w:rPr>
      </w:pPr>
      <w:bookmarkStart w:id="259" w:name="_bookmark213"/>
      <w:bookmarkEnd w:id="259"/>
      <w:r>
        <w:rPr>
          <w:sz w:val="24"/>
        </w:rPr>
        <w:t>Incentive</w:t>
      </w:r>
      <w:r>
        <w:rPr>
          <w:spacing w:val="-6"/>
          <w:sz w:val="24"/>
        </w:rPr>
        <w:t xml:space="preserve"> </w:t>
      </w:r>
      <w:r>
        <w:rPr>
          <w:sz w:val="24"/>
        </w:rPr>
        <w:t>effect</w:t>
      </w:r>
    </w:p>
    <w:p w14:paraId="34BB0D10" w14:textId="77777777" w:rsidR="004B799C" w:rsidRDefault="004B799C">
      <w:pPr>
        <w:pStyle w:val="BodyText"/>
        <w:spacing w:before="10"/>
        <w:rPr>
          <w:sz w:val="20"/>
        </w:rPr>
      </w:pPr>
    </w:p>
    <w:p w14:paraId="06F0F881" w14:textId="77777777" w:rsidR="004B799C" w:rsidRDefault="00CA4AAC" w:rsidP="40DEBF3B">
      <w:pPr>
        <w:pStyle w:val="ListParagraph"/>
        <w:numPr>
          <w:ilvl w:val="0"/>
          <w:numId w:val="5"/>
        </w:numPr>
        <w:tabs>
          <w:tab w:val="left" w:pos="1559"/>
        </w:tabs>
        <w:ind w:left="1558" w:right="958" w:hanging="600"/>
        <w:jc w:val="both"/>
        <w:rPr>
          <w:sz w:val="24"/>
          <w:szCs w:val="24"/>
        </w:rPr>
      </w:pPr>
      <w:r w:rsidRPr="40DEBF3B">
        <w:rPr>
          <w:sz w:val="24"/>
          <w:szCs w:val="24"/>
        </w:rPr>
        <w:t>The measure needs to trigger a change in the economic behaviour of the operators,</w:t>
      </w:r>
      <w:r w:rsidRPr="40DEBF3B">
        <w:rPr>
          <w:spacing w:val="1"/>
          <w:sz w:val="24"/>
          <w:szCs w:val="24"/>
        </w:rPr>
        <w:t xml:space="preserve"> </w:t>
      </w:r>
      <w:r w:rsidRPr="40DEBF3B">
        <w:rPr>
          <w:sz w:val="24"/>
          <w:szCs w:val="24"/>
        </w:rPr>
        <w:t>which close down their coal, peat and oil shale activities earlier than the end of their</w:t>
      </w:r>
      <w:r w:rsidRPr="40DEBF3B">
        <w:rPr>
          <w:spacing w:val="1"/>
          <w:sz w:val="24"/>
          <w:szCs w:val="24"/>
        </w:rPr>
        <w:t xml:space="preserve"> </w:t>
      </w:r>
      <w:r w:rsidRPr="40DEBF3B">
        <w:rPr>
          <w:sz w:val="24"/>
          <w:szCs w:val="24"/>
        </w:rPr>
        <w:t>economic lifetime.</w:t>
      </w:r>
      <w:r w:rsidRPr="40DEBF3B">
        <w:rPr>
          <w:spacing w:val="2"/>
          <w:sz w:val="24"/>
          <w:szCs w:val="24"/>
        </w:rPr>
        <w:t xml:space="preserve"> </w:t>
      </w:r>
      <w:r w:rsidRPr="40DEBF3B">
        <w:rPr>
          <w:sz w:val="24"/>
          <w:szCs w:val="24"/>
        </w:rPr>
        <w:t>To</w:t>
      </w:r>
      <w:r w:rsidRPr="40DEBF3B">
        <w:rPr>
          <w:spacing w:val="1"/>
          <w:sz w:val="24"/>
          <w:szCs w:val="24"/>
        </w:rPr>
        <w:t xml:space="preserve"> </w:t>
      </w:r>
      <w:r w:rsidRPr="40DEBF3B">
        <w:rPr>
          <w:sz w:val="24"/>
          <w:szCs w:val="24"/>
        </w:rPr>
        <w:t>determine whether this</w:t>
      </w:r>
      <w:r w:rsidRPr="40DEBF3B">
        <w:rPr>
          <w:spacing w:val="2"/>
          <w:sz w:val="24"/>
          <w:szCs w:val="24"/>
        </w:rPr>
        <w:t xml:space="preserve"> </w:t>
      </w:r>
      <w:r w:rsidRPr="40DEBF3B">
        <w:rPr>
          <w:sz w:val="24"/>
          <w:szCs w:val="24"/>
        </w:rPr>
        <w:t>is</w:t>
      </w:r>
      <w:r w:rsidRPr="40DEBF3B">
        <w:rPr>
          <w:spacing w:val="1"/>
          <w:sz w:val="24"/>
          <w:szCs w:val="24"/>
        </w:rPr>
        <w:t xml:space="preserve"> </w:t>
      </w:r>
      <w:r w:rsidRPr="40DEBF3B">
        <w:rPr>
          <w:sz w:val="24"/>
          <w:szCs w:val="24"/>
        </w:rPr>
        <w:t>the case,</w:t>
      </w:r>
      <w:r w:rsidRPr="40DEBF3B">
        <w:rPr>
          <w:spacing w:val="2"/>
          <w:sz w:val="24"/>
          <w:szCs w:val="24"/>
        </w:rPr>
        <w:t xml:space="preserve"> </w:t>
      </w:r>
      <w:r w:rsidRPr="40DEBF3B">
        <w:rPr>
          <w:sz w:val="24"/>
          <w:szCs w:val="24"/>
        </w:rPr>
        <w:t>the Commission</w:t>
      </w:r>
      <w:r w:rsidRPr="40DEBF3B">
        <w:rPr>
          <w:spacing w:val="1"/>
          <w:sz w:val="24"/>
          <w:szCs w:val="24"/>
        </w:rPr>
        <w:t xml:space="preserve"> </w:t>
      </w:r>
      <w:r w:rsidRPr="40DEBF3B">
        <w:rPr>
          <w:sz w:val="24"/>
          <w:szCs w:val="24"/>
        </w:rPr>
        <w:t>will</w:t>
      </w:r>
      <w:r w:rsidRPr="40DEBF3B">
        <w:rPr>
          <w:spacing w:val="2"/>
          <w:sz w:val="24"/>
          <w:szCs w:val="24"/>
        </w:rPr>
        <w:t xml:space="preserve"> </w:t>
      </w:r>
      <w:r w:rsidRPr="40DEBF3B">
        <w:rPr>
          <w:sz w:val="24"/>
          <w:szCs w:val="24"/>
        </w:rPr>
        <w:t>compare</w:t>
      </w:r>
    </w:p>
    <w:p w14:paraId="657A3099" w14:textId="77777777" w:rsidR="004B799C" w:rsidRDefault="004B799C">
      <w:pPr>
        <w:jc w:val="both"/>
        <w:rPr>
          <w:sz w:val="24"/>
        </w:rPr>
        <w:sectPr w:rsidR="004B799C">
          <w:pgSz w:w="11910" w:h="16840"/>
          <w:pgMar w:top="1020" w:right="460" w:bottom="1620" w:left="460" w:header="0" w:footer="1426" w:gutter="0"/>
          <w:cols w:space="720"/>
        </w:sectPr>
      </w:pPr>
    </w:p>
    <w:p w14:paraId="1BA73F37" w14:textId="77777777" w:rsidR="004B799C" w:rsidRDefault="00CA4AAC">
      <w:pPr>
        <w:pStyle w:val="BodyText"/>
        <w:spacing w:before="72"/>
        <w:ind w:left="1558" w:right="951"/>
        <w:jc w:val="both"/>
      </w:pPr>
      <w:r>
        <w:lastRenderedPageBreak/>
        <w:t>the effects of the measure with a counterfactual scenario without the mandatory closure</w:t>
      </w:r>
      <w:r>
        <w:rPr>
          <w:spacing w:val="1"/>
        </w:rPr>
        <w:t xml:space="preserve"> </w:t>
      </w:r>
      <w:r>
        <w:t>and related compensation. The counterfactual scenario should be based on justified</w:t>
      </w:r>
      <w:r>
        <w:rPr>
          <w:spacing w:val="1"/>
        </w:rPr>
        <w:t xml:space="preserve"> </w:t>
      </w:r>
      <w:r>
        <w:t>assumptions in line with projected developments and reflect the projected revenues and</w:t>
      </w:r>
      <w:r>
        <w:rPr>
          <w:spacing w:val="1"/>
        </w:rPr>
        <w:t xml:space="preserve"> </w:t>
      </w:r>
      <w:r>
        <w:t>costs</w:t>
      </w:r>
      <w:r>
        <w:rPr>
          <w:spacing w:val="1"/>
        </w:rPr>
        <w:t xml:space="preserve"> </w:t>
      </w:r>
      <w:r>
        <w:t>of</w:t>
      </w:r>
      <w:r>
        <w:rPr>
          <w:spacing w:val="1"/>
        </w:rPr>
        <w:t xml:space="preserve"> </w:t>
      </w:r>
      <w:r>
        <w:t>the</w:t>
      </w:r>
      <w:r>
        <w:rPr>
          <w:spacing w:val="1"/>
        </w:rPr>
        <w:t xml:space="preserve"> </w:t>
      </w:r>
      <w:r>
        <w:t>installations</w:t>
      </w:r>
      <w:r>
        <w:rPr>
          <w:spacing w:val="1"/>
        </w:rPr>
        <w:t xml:space="preserve"> </w:t>
      </w:r>
      <w:r>
        <w:t>in</w:t>
      </w:r>
      <w:r>
        <w:rPr>
          <w:spacing w:val="1"/>
        </w:rPr>
        <w:t xml:space="preserve"> </w:t>
      </w:r>
      <w:r>
        <w:t>question.</w:t>
      </w:r>
      <w:r>
        <w:rPr>
          <w:spacing w:val="1"/>
        </w:rPr>
        <w:t xml:space="preserve"> </w:t>
      </w:r>
      <w:r>
        <w:t>The</w:t>
      </w:r>
      <w:r>
        <w:rPr>
          <w:spacing w:val="1"/>
        </w:rPr>
        <w:t xml:space="preserve"> </w:t>
      </w:r>
      <w:r>
        <w:t>closure</w:t>
      </w:r>
      <w:r>
        <w:rPr>
          <w:spacing w:val="1"/>
        </w:rPr>
        <w:t xml:space="preserve"> </w:t>
      </w:r>
      <w:r>
        <w:t>of</w:t>
      </w:r>
      <w:r>
        <w:rPr>
          <w:spacing w:val="1"/>
        </w:rPr>
        <w:t xml:space="preserve"> </w:t>
      </w:r>
      <w:r>
        <w:t>the</w:t>
      </w:r>
      <w:r>
        <w:rPr>
          <w:spacing w:val="1"/>
        </w:rPr>
        <w:t xml:space="preserve"> </w:t>
      </w:r>
      <w:r>
        <w:t>coal,</w:t>
      </w:r>
      <w:r>
        <w:rPr>
          <w:spacing w:val="1"/>
        </w:rPr>
        <w:t xml:space="preserve"> </w:t>
      </w:r>
      <w:r>
        <w:t>peat</w:t>
      </w:r>
      <w:r>
        <w:rPr>
          <w:spacing w:val="1"/>
        </w:rPr>
        <w:t xml:space="preserve"> </w:t>
      </w:r>
      <w:r>
        <w:t>and</w:t>
      </w:r>
      <w:r>
        <w:rPr>
          <w:spacing w:val="60"/>
        </w:rPr>
        <w:t xml:space="preserve"> </w:t>
      </w:r>
      <w:r>
        <w:t>oil</w:t>
      </w:r>
      <w:r>
        <w:rPr>
          <w:spacing w:val="60"/>
        </w:rPr>
        <w:t xml:space="preserve"> </w:t>
      </w:r>
      <w:r>
        <w:t>shale</w:t>
      </w:r>
      <w:r>
        <w:rPr>
          <w:spacing w:val="1"/>
        </w:rPr>
        <w:t xml:space="preserve"> </w:t>
      </w:r>
      <w:r>
        <w:t>activities should occur no later than one year from the award of the compensation,</w:t>
      </w:r>
      <w:r>
        <w:rPr>
          <w:spacing w:val="1"/>
        </w:rPr>
        <w:t xml:space="preserve"> </w:t>
      </w:r>
      <w:r>
        <w:t>unless a correction mechanism is in place to update the calculation based on the most</w:t>
      </w:r>
      <w:r>
        <w:rPr>
          <w:spacing w:val="1"/>
        </w:rPr>
        <w:t xml:space="preserve"> </w:t>
      </w:r>
      <w:r>
        <w:t>recent assumptions. In exceptional circumstances the Member State may justify why a</w:t>
      </w:r>
      <w:r>
        <w:rPr>
          <w:spacing w:val="1"/>
        </w:rPr>
        <w:t xml:space="preserve"> </w:t>
      </w:r>
      <w:r>
        <w:t>longer period is necessary even without a correction mechanism. The measure should</w:t>
      </w:r>
      <w:r>
        <w:rPr>
          <w:spacing w:val="1"/>
        </w:rPr>
        <w:t xml:space="preserve"> </w:t>
      </w:r>
      <w:r>
        <w:t>not</w:t>
      </w:r>
      <w:r>
        <w:rPr>
          <w:spacing w:val="-1"/>
        </w:rPr>
        <w:t xml:space="preserve"> </w:t>
      </w:r>
      <w:r>
        <w:t>lead</w:t>
      </w:r>
      <w:r>
        <w:rPr>
          <w:spacing w:val="-1"/>
        </w:rPr>
        <w:t xml:space="preserve"> </w:t>
      </w:r>
      <w:r>
        <w:t>to</w:t>
      </w:r>
      <w:r>
        <w:rPr>
          <w:spacing w:val="-1"/>
        </w:rPr>
        <w:t xml:space="preserve"> </w:t>
      </w:r>
      <w:r>
        <w:t>a circumvention</w:t>
      </w:r>
      <w:r>
        <w:rPr>
          <w:spacing w:val="-1"/>
        </w:rPr>
        <w:t xml:space="preserve"> </w:t>
      </w:r>
      <w:r>
        <w:t>of</w:t>
      </w:r>
      <w:r>
        <w:rPr>
          <w:spacing w:val="-2"/>
        </w:rPr>
        <w:t xml:space="preserve"> </w:t>
      </w:r>
      <w:r>
        <w:t>the rules</w:t>
      </w:r>
      <w:r>
        <w:rPr>
          <w:spacing w:val="-1"/>
        </w:rPr>
        <w:t xml:space="preserve"> </w:t>
      </w:r>
      <w:r>
        <w:t>applicable to measures</w:t>
      </w:r>
      <w:r>
        <w:rPr>
          <w:spacing w:val="-1"/>
        </w:rPr>
        <w:t xml:space="preserve"> </w:t>
      </w:r>
      <w:r>
        <w:t>for</w:t>
      </w:r>
      <w:r>
        <w:rPr>
          <w:spacing w:val="-1"/>
        </w:rPr>
        <w:t xml:space="preserve"> </w:t>
      </w:r>
      <w:r>
        <w:t>security</w:t>
      </w:r>
      <w:r>
        <w:rPr>
          <w:spacing w:val="-3"/>
        </w:rPr>
        <w:t xml:space="preserve"> </w:t>
      </w:r>
      <w:r>
        <w:t>of</w:t>
      </w:r>
      <w:r>
        <w:rPr>
          <w:spacing w:val="-1"/>
        </w:rPr>
        <w:t xml:space="preserve"> </w:t>
      </w:r>
      <w:r>
        <w:t>supply.</w:t>
      </w:r>
    </w:p>
    <w:p w14:paraId="7A30EE74" w14:textId="77777777" w:rsidR="004B799C" w:rsidRDefault="004B799C">
      <w:pPr>
        <w:pStyle w:val="BodyText"/>
        <w:spacing w:before="10"/>
        <w:rPr>
          <w:sz w:val="20"/>
        </w:rPr>
      </w:pPr>
    </w:p>
    <w:p w14:paraId="4238D14D" w14:textId="77777777" w:rsidR="004B799C" w:rsidRDefault="00CA4AAC">
      <w:pPr>
        <w:pStyle w:val="ListParagraph"/>
        <w:numPr>
          <w:ilvl w:val="3"/>
          <w:numId w:val="2"/>
        </w:numPr>
        <w:tabs>
          <w:tab w:val="left" w:pos="2303"/>
        </w:tabs>
        <w:ind w:hanging="865"/>
        <w:rPr>
          <w:sz w:val="24"/>
        </w:rPr>
      </w:pPr>
      <w:bookmarkStart w:id="260" w:name="_bookmark214"/>
      <w:bookmarkEnd w:id="260"/>
      <w:r>
        <w:rPr>
          <w:sz w:val="24"/>
        </w:rPr>
        <w:t>Necessity</w:t>
      </w:r>
      <w:r>
        <w:rPr>
          <w:spacing w:val="-7"/>
          <w:sz w:val="24"/>
        </w:rPr>
        <w:t xml:space="preserve"> </w:t>
      </w:r>
      <w:r>
        <w:rPr>
          <w:sz w:val="24"/>
        </w:rPr>
        <w:t>and</w:t>
      </w:r>
      <w:r>
        <w:rPr>
          <w:spacing w:val="-1"/>
          <w:sz w:val="24"/>
        </w:rPr>
        <w:t xml:space="preserve"> </w:t>
      </w:r>
      <w:r>
        <w:rPr>
          <w:sz w:val="24"/>
        </w:rPr>
        <w:t>appropriateness</w:t>
      </w:r>
    </w:p>
    <w:p w14:paraId="18C245E0" w14:textId="77777777" w:rsidR="004B799C" w:rsidRDefault="004B799C">
      <w:pPr>
        <w:pStyle w:val="BodyText"/>
        <w:spacing w:before="10"/>
        <w:rPr>
          <w:sz w:val="20"/>
        </w:rPr>
      </w:pPr>
    </w:p>
    <w:p w14:paraId="6FFF601D" w14:textId="77777777" w:rsidR="004B799C" w:rsidRDefault="00CA4AAC" w:rsidP="40DEBF3B">
      <w:pPr>
        <w:pStyle w:val="ListParagraph"/>
        <w:numPr>
          <w:ilvl w:val="0"/>
          <w:numId w:val="5"/>
        </w:numPr>
        <w:tabs>
          <w:tab w:val="left" w:pos="1559"/>
        </w:tabs>
        <w:ind w:left="1558" w:right="953" w:hanging="600"/>
        <w:jc w:val="both"/>
        <w:rPr>
          <w:sz w:val="24"/>
          <w:szCs w:val="24"/>
        </w:rPr>
      </w:pPr>
      <w:r w:rsidRPr="40DEBF3B">
        <w:rPr>
          <w:sz w:val="24"/>
          <w:szCs w:val="24"/>
        </w:rPr>
        <w:t>Compensation for such foregone profit resulting from the early closure of profitable</w:t>
      </w:r>
      <w:r w:rsidRPr="40DEBF3B">
        <w:rPr>
          <w:spacing w:val="1"/>
          <w:sz w:val="24"/>
          <w:szCs w:val="24"/>
        </w:rPr>
        <w:t xml:space="preserve"> </w:t>
      </w:r>
      <w:r w:rsidRPr="40DEBF3B">
        <w:rPr>
          <w:sz w:val="24"/>
          <w:szCs w:val="24"/>
        </w:rPr>
        <w:t>coal, peat and oil shale activities often helps to avoid legal disputes with the operators</w:t>
      </w:r>
      <w:r w:rsidRPr="40DEBF3B">
        <w:rPr>
          <w:spacing w:val="1"/>
          <w:sz w:val="24"/>
          <w:szCs w:val="24"/>
        </w:rPr>
        <w:t xml:space="preserve"> </w:t>
      </w:r>
      <w:r w:rsidRPr="40DEBF3B">
        <w:rPr>
          <w:sz w:val="24"/>
          <w:szCs w:val="24"/>
        </w:rPr>
        <w:t>and</w:t>
      </w:r>
      <w:r w:rsidRPr="40DEBF3B">
        <w:rPr>
          <w:spacing w:val="9"/>
          <w:sz w:val="24"/>
          <w:szCs w:val="24"/>
        </w:rPr>
        <w:t xml:space="preserve"> </w:t>
      </w:r>
      <w:r w:rsidRPr="40DEBF3B">
        <w:rPr>
          <w:sz w:val="24"/>
          <w:szCs w:val="24"/>
        </w:rPr>
        <w:t>ensures</w:t>
      </w:r>
      <w:r w:rsidRPr="40DEBF3B">
        <w:rPr>
          <w:spacing w:val="11"/>
          <w:sz w:val="24"/>
          <w:szCs w:val="24"/>
        </w:rPr>
        <w:t xml:space="preserve"> </w:t>
      </w:r>
      <w:r w:rsidRPr="40DEBF3B">
        <w:rPr>
          <w:sz w:val="24"/>
          <w:szCs w:val="24"/>
        </w:rPr>
        <w:t>legal</w:t>
      </w:r>
      <w:r w:rsidRPr="40DEBF3B">
        <w:rPr>
          <w:spacing w:val="11"/>
          <w:sz w:val="24"/>
          <w:szCs w:val="24"/>
        </w:rPr>
        <w:t xml:space="preserve"> </w:t>
      </w:r>
      <w:r w:rsidRPr="40DEBF3B">
        <w:rPr>
          <w:sz w:val="24"/>
          <w:szCs w:val="24"/>
        </w:rPr>
        <w:t>certainty</w:t>
      </w:r>
      <w:r w:rsidRPr="40DEBF3B">
        <w:rPr>
          <w:spacing w:val="5"/>
          <w:sz w:val="24"/>
          <w:szCs w:val="24"/>
        </w:rPr>
        <w:t xml:space="preserve"> </w:t>
      </w:r>
      <w:r w:rsidRPr="40DEBF3B">
        <w:rPr>
          <w:sz w:val="24"/>
          <w:szCs w:val="24"/>
        </w:rPr>
        <w:t>and</w:t>
      </w:r>
      <w:r w:rsidRPr="40DEBF3B">
        <w:rPr>
          <w:spacing w:val="9"/>
          <w:sz w:val="24"/>
          <w:szCs w:val="24"/>
        </w:rPr>
        <w:t xml:space="preserve"> </w:t>
      </w:r>
      <w:r w:rsidRPr="40DEBF3B">
        <w:rPr>
          <w:sz w:val="24"/>
          <w:szCs w:val="24"/>
        </w:rPr>
        <w:t>predictability.</w:t>
      </w:r>
      <w:r w:rsidRPr="40DEBF3B">
        <w:rPr>
          <w:spacing w:val="10"/>
          <w:sz w:val="24"/>
          <w:szCs w:val="24"/>
        </w:rPr>
        <w:t xml:space="preserve"> </w:t>
      </w:r>
      <w:r w:rsidRPr="40DEBF3B">
        <w:rPr>
          <w:sz w:val="24"/>
          <w:szCs w:val="24"/>
        </w:rPr>
        <w:t>Compensation</w:t>
      </w:r>
      <w:r w:rsidRPr="40DEBF3B">
        <w:rPr>
          <w:spacing w:val="10"/>
          <w:sz w:val="24"/>
          <w:szCs w:val="24"/>
        </w:rPr>
        <w:t xml:space="preserve"> </w:t>
      </w:r>
      <w:r w:rsidRPr="40DEBF3B">
        <w:rPr>
          <w:sz w:val="24"/>
          <w:szCs w:val="24"/>
        </w:rPr>
        <w:t>for</w:t>
      </w:r>
      <w:r w:rsidRPr="40DEBF3B">
        <w:rPr>
          <w:spacing w:val="9"/>
          <w:sz w:val="24"/>
          <w:szCs w:val="24"/>
        </w:rPr>
        <w:t xml:space="preserve"> </w:t>
      </w:r>
      <w:r w:rsidRPr="40DEBF3B">
        <w:rPr>
          <w:sz w:val="24"/>
          <w:szCs w:val="24"/>
        </w:rPr>
        <w:t>lost</w:t>
      </w:r>
      <w:r w:rsidRPr="40DEBF3B">
        <w:rPr>
          <w:spacing w:val="10"/>
          <w:sz w:val="24"/>
          <w:szCs w:val="24"/>
        </w:rPr>
        <w:t xml:space="preserve"> </w:t>
      </w:r>
      <w:r w:rsidRPr="40DEBF3B">
        <w:rPr>
          <w:sz w:val="24"/>
          <w:szCs w:val="24"/>
        </w:rPr>
        <w:t>profits</w:t>
      </w:r>
      <w:r w:rsidRPr="40DEBF3B">
        <w:rPr>
          <w:spacing w:val="11"/>
          <w:sz w:val="24"/>
          <w:szCs w:val="24"/>
        </w:rPr>
        <w:t xml:space="preserve"> </w:t>
      </w:r>
      <w:r w:rsidRPr="40DEBF3B">
        <w:rPr>
          <w:sz w:val="24"/>
          <w:szCs w:val="24"/>
        </w:rPr>
        <w:t>decided</w:t>
      </w:r>
      <w:r w:rsidRPr="40DEBF3B">
        <w:rPr>
          <w:spacing w:val="10"/>
          <w:sz w:val="24"/>
          <w:szCs w:val="24"/>
        </w:rPr>
        <w:t xml:space="preserve"> </w:t>
      </w:r>
      <w:r w:rsidRPr="40DEBF3B">
        <w:rPr>
          <w:sz w:val="24"/>
          <w:szCs w:val="24"/>
        </w:rPr>
        <w:t>by</w:t>
      </w:r>
      <w:r w:rsidRPr="40DEBF3B">
        <w:rPr>
          <w:spacing w:val="-58"/>
          <w:sz w:val="24"/>
          <w:szCs w:val="24"/>
        </w:rPr>
        <w:t xml:space="preserve"> </w:t>
      </w:r>
      <w:r w:rsidRPr="40DEBF3B">
        <w:rPr>
          <w:sz w:val="24"/>
          <w:szCs w:val="24"/>
        </w:rPr>
        <w:t>a national court in line with rules of domestic law applicable to any litigant in a similar</w:t>
      </w:r>
      <w:r w:rsidRPr="40DEBF3B">
        <w:rPr>
          <w:spacing w:val="1"/>
          <w:sz w:val="24"/>
          <w:szCs w:val="24"/>
        </w:rPr>
        <w:t xml:space="preserve"> </w:t>
      </w:r>
      <w:r w:rsidRPr="40DEBF3B">
        <w:rPr>
          <w:sz w:val="24"/>
          <w:szCs w:val="24"/>
        </w:rPr>
        <w:t>situation is likely, because of its nature,</w:t>
      </w:r>
      <w:r w:rsidRPr="40DEBF3B">
        <w:rPr>
          <w:spacing w:val="60"/>
          <w:sz w:val="24"/>
          <w:szCs w:val="24"/>
        </w:rPr>
        <w:t xml:space="preserve"> </w:t>
      </w:r>
      <w:r w:rsidRPr="40DEBF3B">
        <w:rPr>
          <w:sz w:val="24"/>
          <w:szCs w:val="24"/>
        </w:rPr>
        <w:t>to fall outside the scope of State aid control.</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same</w:t>
      </w:r>
      <w:r w:rsidRPr="40DEBF3B">
        <w:rPr>
          <w:spacing w:val="1"/>
          <w:sz w:val="24"/>
          <w:szCs w:val="24"/>
        </w:rPr>
        <w:t xml:space="preserve"> </w:t>
      </w:r>
      <w:r w:rsidRPr="40DEBF3B">
        <w:rPr>
          <w:sz w:val="24"/>
          <w:szCs w:val="24"/>
        </w:rPr>
        <w:t>rule</w:t>
      </w:r>
      <w:r w:rsidRPr="40DEBF3B">
        <w:rPr>
          <w:spacing w:val="1"/>
          <w:sz w:val="24"/>
          <w:szCs w:val="24"/>
        </w:rPr>
        <w:t xml:space="preserve"> </w:t>
      </w:r>
      <w:r w:rsidRPr="40DEBF3B">
        <w:rPr>
          <w:sz w:val="24"/>
          <w:szCs w:val="24"/>
        </w:rPr>
        <w:t>does</w:t>
      </w:r>
      <w:r w:rsidRPr="40DEBF3B">
        <w:rPr>
          <w:spacing w:val="1"/>
          <w:sz w:val="24"/>
          <w:szCs w:val="24"/>
        </w:rPr>
        <w:t xml:space="preserve"> </w:t>
      </w:r>
      <w:r w:rsidRPr="40DEBF3B">
        <w:rPr>
          <w:sz w:val="24"/>
          <w:szCs w:val="24"/>
        </w:rPr>
        <w:t>not</w:t>
      </w:r>
      <w:r w:rsidRPr="40DEBF3B">
        <w:rPr>
          <w:spacing w:val="1"/>
          <w:sz w:val="24"/>
          <w:szCs w:val="24"/>
        </w:rPr>
        <w:t xml:space="preserve"> </w:t>
      </w:r>
      <w:r w:rsidRPr="40DEBF3B">
        <w:rPr>
          <w:sz w:val="24"/>
          <w:szCs w:val="24"/>
        </w:rPr>
        <w:t>apply for</w:t>
      </w:r>
      <w:r w:rsidRPr="40DEBF3B">
        <w:rPr>
          <w:spacing w:val="1"/>
          <w:sz w:val="24"/>
          <w:szCs w:val="24"/>
        </w:rPr>
        <w:t xml:space="preserve"> </w:t>
      </w:r>
      <w:r w:rsidRPr="40DEBF3B">
        <w:rPr>
          <w:sz w:val="24"/>
          <w:szCs w:val="24"/>
        </w:rPr>
        <w:t>compensation</w:t>
      </w:r>
      <w:r w:rsidRPr="40DEBF3B">
        <w:rPr>
          <w:spacing w:val="1"/>
          <w:sz w:val="24"/>
          <w:szCs w:val="24"/>
        </w:rPr>
        <w:t xml:space="preserve"> </w:t>
      </w:r>
      <w:r w:rsidRPr="40DEBF3B">
        <w:rPr>
          <w:sz w:val="24"/>
          <w:szCs w:val="24"/>
        </w:rPr>
        <w:t>decided</w:t>
      </w:r>
      <w:r w:rsidRPr="40DEBF3B">
        <w:rPr>
          <w:spacing w:val="1"/>
          <w:sz w:val="24"/>
          <w:szCs w:val="24"/>
        </w:rPr>
        <w:t xml:space="preserve"> </w:t>
      </w:r>
      <w:r w:rsidRPr="40DEBF3B">
        <w:rPr>
          <w:sz w:val="24"/>
          <w:szCs w:val="24"/>
        </w:rPr>
        <w:t>on</w:t>
      </w:r>
      <w:r w:rsidRPr="40DEBF3B">
        <w:rPr>
          <w:spacing w:val="1"/>
          <w:sz w:val="24"/>
          <w:szCs w:val="24"/>
        </w:rPr>
        <w:t xml:space="preserve"> </w:t>
      </w:r>
      <w:r w:rsidRPr="40DEBF3B">
        <w:rPr>
          <w:sz w:val="24"/>
          <w:szCs w:val="24"/>
        </w:rPr>
        <w:t>by the</w:t>
      </w:r>
      <w:r w:rsidRPr="40DEBF3B">
        <w:rPr>
          <w:spacing w:val="1"/>
          <w:sz w:val="24"/>
          <w:szCs w:val="24"/>
        </w:rPr>
        <w:t xml:space="preserve"> </w:t>
      </w:r>
      <w:r w:rsidRPr="40DEBF3B">
        <w:rPr>
          <w:sz w:val="24"/>
          <w:szCs w:val="24"/>
        </w:rPr>
        <w:t>Member</w:t>
      </w:r>
      <w:r w:rsidRPr="40DEBF3B">
        <w:rPr>
          <w:spacing w:val="1"/>
          <w:sz w:val="24"/>
          <w:szCs w:val="24"/>
        </w:rPr>
        <w:t xml:space="preserve"> </w:t>
      </w:r>
      <w:r w:rsidRPr="40DEBF3B">
        <w:rPr>
          <w:sz w:val="24"/>
          <w:szCs w:val="24"/>
        </w:rPr>
        <w:t>State</w:t>
      </w:r>
      <w:r w:rsidRPr="40DEBF3B">
        <w:rPr>
          <w:spacing w:val="1"/>
          <w:sz w:val="24"/>
          <w:szCs w:val="24"/>
        </w:rPr>
        <w:t xml:space="preserve"> </w:t>
      </w:r>
      <w:r w:rsidRPr="40DEBF3B">
        <w:rPr>
          <w:sz w:val="24"/>
          <w:szCs w:val="24"/>
        </w:rPr>
        <w:t>authorities or agreed with the undertakings. In such cases, the Commission cannot</w:t>
      </w:r>
      <w:r w:rsidRPr="40DEBF3B">
        <w:rPr>
          <w:spacing w:val="1"/>
          <w:sz w:val="24"/>
          <w:szCs w:val="24"/>
        </w:rPr>
        <w:t xml:space="preserve"> </w:t>
      </w:r>
      <w:r w:rsidRPr="40DEBF3B">
        <w:rPr>
          <w:sz w:val="24"/>
          <w:szCs w:val="24"/>
        </w:rPr>
        <w:t>exclude that these forms of compensation involve State aid, as the Commission cannot</w:t>
      </w:r>
      <w:r w:rsidRPr="40DEBF3B">
        <w:rPr>
          <w:spacing w:val="1"/>
          <w:sz w:val="24"/>
          <w:szCs w:val="24"/>
        </w:rPr>
        <w:t xml:space="preserve"> </w:t>
      </w:r>
      <w:r w:rsidRPr="40DEBF3B">
        <w:rPr>
          <w:sz w:val="24"/>
          <w:szCs w:val="24"/>
        </w:rPr>
        <w:t>verify whether the compensation granted is equal to the compensation that would have</w:t>
      </w:r>
      <w:r w:rsidRPr="40DEBF3B">
        <w:rPr>
          <w:spacing w:val="1"/>
          <w:sz w:val="24"/>
          <w:szCs w:val="24"/>
        </w:rPr>
        <w:t xml:space="preserve"> </w:t>
      </w:r>
      <w:r w:rsidRPr="40DEBF3B">
        <w:rPr>
          <w:sz w:val="24"/>
          <w:szCs w:val="24"/>
        </w:rPr>
        <w:t>been</w:t>
      </w:r>
      <w:r w:rsidRPr="40DEBF3B">
        <w:rPr>
          <w:spacing w:val="-1"/>
          <w:sz w:val="24"/>
          <w:szCs w:val="24"/>
        </w:rPr>
        <w:t xml:space="preserve"> </w:t>
      </w:r>
      <w:r w:rsidRPr="40DEBF3B">
        <w:rPr>
          <w:sz w:val="24"/>
          <w:szCs w:val="24"/>
        </w:rPr>
        <w:t>awarded under national law.</w:t>
      </w:r>
    </w:p>
    <w:p w14:paraId="33172C27" w14:textId="77777777" w:rsidR="004B799C" w:rsidRDefault="004B799C">
      <w:pPr>
        <w:pStyle w:val="BodyText"/>
        <w:spacing w:before="11"/>
        <w:rPr>
          <w:sz w:val="20"/>
        </w:rPr>
      </w:pPr>
    </w:p>
    <w:p w14:paraId="1B059223" w14:textId="77777777" w:rsidR="004B799C" w:rsidRDefault="00CA4AAC">
      <w:pPr>
        <w:pStyle w:val="ListParagraph"/>
        <w:numPr>
          <w:ilvl w:val="3"/>
          <w:numId w:val="2"/>
        </w:numPr>
        <w:tabs>
          <w:tab w:val="left" w:pos="2303"/>
        </w:tabs>
        <w:ind w:hanging="865"/>
        <w:rPr>
          <w:sz w:val="24"/>
        </w:rPr>
      </w:pPr>
      <w:bookmarkStart w:id="261" w:name="_bookmark215"/>
      <w:bookmarkEnd w:id="261"/>
      <w:r>
        <w:rPr>
          <w:sz w:val="24"/>
        </w:rPr>
        <w:t>Proportionality</w:t>
      </w:r>
    </w:p>
    <w:p w14:paraId="3FC40482" w14:textId="77777777" w:rsidR="004B799C" w:rsidRDefault="004B799C">
      <w:pPr>
        <w:pStyle w:val="BodyText"/>
        <w:spacing w:before="10"/>
        <w:rPr>
          <w:sz w:val="20"/>
        </w:rPr>
      </w:pPr>
    </w:p>
    <w:p w14:paraId="5DEDC71E" w14:textId="77777777" w:rsidR="004B799C" w:rsidRDefault="00CA4AAC" w:rsidP="40DEBF3B">
      <w:pPr>
        <w:pStyle w:val="ListParagraph"/>
        <w:numPr>
          <w:ilvl w:val="0"/>
          <w:numId w:val="5"/>
        </w:numPr>
        <w:tabs>
          <w:tab w:val="left" w:pos="1559"/>
        </w:tabs>
        <w:ind w:left="1558" w:right="952" w:hanging="600"/>
        <w:jc w:val="both"/>
        <w:rPr>
          <w:sz w:val="24"/>
          <w:szCs w:val="24"/>
        </w:rPr>
      </w:pPr>
      <w:r w:rsidRPr="40DEBF3B">
        <w:rPr>
          <w:sz w:val="24"/>
          <w:szCs w:val="24"/>
        </w:rPr>
        <w:t>The aid must in principle be granted through a competitive bidding process on the basis</w:t>
      </w:r>
      <w:r w:rsidRPr="40DEBF3B">
        <w:rPr>
          <w:spacing w:val="1"/>
          <w:sz w:val="24"/>
          <w:szCs w:val="24"/>
        </w:rPr>
        <w:t xml:space="preserve"> </w:t>
      </w:r>
      <w:r w:rsidRPr="40DEBF3B">
        <w:rPr>
          <w:sz w:val="24"/>
          <w:szCs w:val="24"/>
        </w:rPr>
        <w:t>of clear, transparent and non-discriminatory criteria, in line with Section 3.2.1.3</w:t>
      </w:r>
      <w:r w:rsidRPr="40DEBF3B">
        <w:rPr>
          <w:sz w:val="24"/>
          <w:szCs w:val="24"/>
          <w:vertAlign w:val="superscript"/>
        </w:rPr>
        <w:t>120</w:t>
      </w:r>
      <w:r w:rsidRPr="40DEBF3B">
        <w:rPr>
          <w:sz w:val="24"/>
          <w:szCs w:val="24"/>
        </w:rPr>
        <w:t>. This</w:t>
      </w:r>
      <w:r w:rsidRPr="40DEBF3B">
        <w:rPr>
          <w:spacing w:val="-57"/>
          <w:sz w:val="24"/>
          <w:szCs w:val="24"/>
        </w:rPr>
        <w:t xml:space="preserve"> </w:t>
      </w:r>
      <w:r w:rsidRPr="40DEBF3B">
        <w:rPr>
          <w:sz w:val="24"/>
          <w:szCs w:val="24"/>
        </w:rPr>
        <w:t>requirement</w:t>
      </w:r>
      <w:r w:rsidRPr="40DEBF3B">
        <w:rPr>
          <w:spacing w:val="1"/>
          <w:sz w:val="24"/>
          <w:szCs w:val="24"/>
        </w:rPr>
        <w:t xml:space="preserve"> </w:t>
      </w:r>
      <w:r w:rsidRPr="40DEBF3B">
        <w:rPr>
          <w:sz w:val="24"/>
          <w:szCs w:val="24"/>
        </w:rPr>
        <w:t>does</w:t>
      </w:r>
      <w:r w:rsidRPr="40DEBF3B">
        <w:rPr>
          <w:spacing w:val="1"/>
          <w:sz w:val="24"/>
          <w:szCs w:val="24"/>
        </w:rPr>
        <w:t xml:space="preserve"> </w:t>
      </w:r>
      <w:r w:rsidRPr="40DEBF3B">
        <w:rPr>
          <w:sz w:val="24"/>
          <w:szCs w:val="24"/>
        </w:rPr>
        <w:t>not</w:t>
      </w:r>
      <w:r w:rsidRPr="40DEBF3B">
        <w:rPr>
          <w:spacing w:val="1"/>
          <w:sz w:val="24"/>
          <w:szCs w:val="24"/>
        </w:rPr>
        <w:t xml:space="preserve"> </w:t>
      </w:r>
      <w:r w:rsidRPr="40DEBF3B">
        <w:rPr>
          <w:sz w:val="24"/>
          <w:szCs w:val="24"/>
        </w:rPr>
        <w:t>apply</w:t>
      </w:r>
      <w:r w:rsidRPr="40DEBF3B">
        <w:rPr>
          <w:spacing w:val="1"/>
          <w:sz w:val="24"/>
          <w:szCs w:val="24"/>
        </w:rPr>
        <w:t xml:space="preserve"> </w:t>
      </w:r>
      <w:r w:rsidRPr="40DEBF3B">
        <w:rPr>
          <w:sz w:val="24"/>
          <w:szCs w:val="24"/>
        </w:rPr>
        <w:t>where</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Member</w:t>
      </w:r>
      <w:r w:rsidRPr="40DEBF3B">
        <w:rPr>
          <w:spacing w:val="1"/>
          <w:sz w:val="24"/>
          <w:szCs w:val="24"/>
        </w:rPr>
        <w:t xml:space="preserve"> </w:t>
      </w:r>
      <w:r w:rsidRPr="40DEBF3B">
        <w:rPr>
          <w:sz w:val="24"/>
          <w:szCs w:val="24"/>
        </w:rPr>
        <w:t>State</w:t>
      </w:r>
      <w:r w:rsidRPr="40DEBF3B">
        <w:rPr>
          <w:spacing w:val="1"/>
          <w:sz w:val="24"/>
          <w:szCs w:val="24"/>
        </w:rPr>
        <w:t xml:space="preserve"> </w:t>
      </w:r>
      <w:r w:rsidRPr="40DEBF3B">
        <w:rPr>
          <w:sz w:val="24"/>
          <w:szCs w:val="24"/>
        </w:rPr>
        <w:t>demonstrates</w:t>
      </w:r>
      <w:r w:rsidRPr="40DEBF3B">
        <w:rPr>
          <w:spacing w:val="1"/>
          <w:sz w:val="24"/>
          <w:szCs w:val="24"/>
        </w:rPr>
        <w:t xml:space="preserve"> </w:t>
      </w:r>
      <w:r w:rsidRPr="40DEBF3B">
        <w:rPr>
          <w:sz w:val="24"/>
          <w:szCs w:val="24"/>
        </w:rPr>
        <w:t>that</w:t>
      </w:r>
      <w:r w:rsidRPr="40DEBF3B">
        <w:rPr>
          <w:spacing w:val="1"/>
          <w:sz w:val="24"/>
          <w:szCs w:val="24"/>
        </w:rPr>
        <w:t xml:space="preserve"> </w:t>
      </w:r>
      <w:r w:rsidRPr="40DEBF3B">
        <w:rPr>
          <w:sz w:val="24"/>
          <w:szCs w:val="24"/>
        </w:rPr>
        <w:t>a</w:t>
      </w:r>
      <w:r w:rsidRPr="40DEBF3B">
        <w:rPr>
          <w:spacing w:val="60"/>
          <w:sz w:val="24"/>
          <w:szCs w:val="24"/>
        </w:rPr>
        <w:t xml:space="preserve"> </w:t>
      </w:r>
      <w:r w:rsidRPr="40DEBF3B">
        <w:rPr>
          <w:sz w:val="24"/>
          <w:szCs w:val="24"/>
        </w:rPr>
        <w:t>bidding</w:t>
      </w:r>
      <w:r w:rsidRPr="40DEBF3B">
        <w:rPr>
          <w:spacing w:val="1"/>
          <w:sz w:val="24"/>
          <w:szCs w:val="24"/>
        </w:rPr>
        <w:t xml:space="preserve"> </w:t>
      </w:r>
      <w:r w:rsidRPr="40DEBF3B">
        <w:rPr>
          <w:sz w:val="24"/>
          <w:szCs w:val="24"/>
        </w:rPr>
        <w:t>process is unlikely to be</w:t>
      </w:r>
      <w:r w:rsidRPr="40DEBF3B">
        <w:rPr>
          <w:spacing w:val="1"/>
          <w:sz w:val="24"/>
          <w:szCs w:val="24"/>
        </w:rPr>
        <w:t xml:space="preserve"> </w:t>
      </w:r>
      <w:r w:rsidRPr="40DEBF3B">
        <w:rPr>
          <w:sz w:val="24"/>
          <w:szCs w:val="24"/>
        </w:rPr>
        <w:t>competitive</w:t>
      </w:r>
      <w:r w:rsidRPr="40DEBF3B">
        <w:rPr>
          <w:spacing w:val="1"/>
          <w:sz w:val="24"/>
          <w:szCs w:val="24"/>
        </w:rPr>
        <w:t xml:space="preserve"> </w:t>
      </w:r>
      <w:r w:rsidRPr="40DEBF3B">
        <w:rPr>
          <w:sz w:val="24"/>
          <w:szCs w:val="24"/>
        </w:rPr>
        <w:t>for objective reasons. This can, for</w:t>
      </w:r>
      <w:r w:rsidRPr="40DEBF3B">
        <w:rPr>
          <w:spacing w:val="60"/>
          <w:sz w:val="24"/>
          <w:szCs w:val="24"/>
        </w:rPr>
        <w:t xml:space="preserve"> </w:t>
      </w:r>
      <w:r w:rsidRPr="40DEBF3B">
        <w:rPr>
          <w:sz w:val="24"/>
          <w:szCs w:val="24"/>
        </w:rPr>
        <w:t>example, be</w:t>
      </w:r>
      <w:r w:rsidRPr="40DEBF3B">
        <w:rPr>
          <w:spacing w:val="1"/>
          <w:sz w:val="24"/>
          <w:szCs w:val="24"/>
        </w:rPr>
        <w:t xml:space="preserve"> </w:t>
      </w:r>
      <w:r w:rsidRPr="40DEBF3B">
        <w:rPr>
          <w:sz w:val="24"/>
          <w:szCs w:val="24"/>
        </w:rPr>
        <w:t>the</w:t>
      </w:r>
      <w:r w:rsidRPr="40DEBF3B">
        <w:rPr>
          <w:spacing w:val="15"/>
          <w:sz w:val="24"/>
          <w:szCs w:val="24"/>
        </w:rPr>
        <w:t xml:space="preserve"> </w:t>
      </w:r>
      <w:r w:rsidRPr="40DEBF3B">
        <w:rPr>
          <w:sz w:val="24"/>
          <w:szCs w:val="24"/>
        </w:rPr>
        <w:t>case</w:t>
      </w:r>
      <w:r w:rsidRPr="40DEBF3B">
        <w:rPr>
          <w:spacing w:val="18"/>
          <w:sz w:val="24"/>
          <w:szCs w:val="24"/>
        </w:rPr>
        <w:t xml:space="preserve"> </w:t>
      </w:r>
      <w:r w:rsidRPr="40DEBF3B">
        <w:rPr>
          <w:sz w:val="24"/>
          <w:szCs w:val="24"/>
        </w:rPr>
        <w:t>where</w:t>
      </w:r>
      <w:r w:rsidRPr="40DEBF3B">
        <w:rPr>
          <w:spacing w:val="14"/>
          <w:sz w:val="24"/>
          <w:szCs w:val="24"/>
        </w:rPr>
        <w:t xml:space="preserve"> </w:t>
      </w:r>
      <w:r w:rsidRPr="40DEBF3B">
        <w:rPr>
          <w:sz w:val="24"/>
          <w:szCs w:val="24"/>
        </w:rPr>
        <w:t>the</w:t>
      </w:r>
      <w:r w:rsidRPr="40DEBF3B">
        <w:rPr>
          <w:spacing w:val="16"/>
          <w:sz w:val="24"/>
          <w:szCs w:val="24"/>
        </w:rPr>
        <w:t xml:space="preserve"> </w:t>
      </w:r>
      <w:r w:rsidRPr="40DEBF3B">
        <w:rPr>
          <w:sz w:val="24"/>
          <w:szCs w:val="24"/>
        </w:rPr>
        <w:t>number</w:t>
      </w:r>
      <w:r w:rsidRPr="40DEBF3B">
        <w:rPr>
          <w:spacing w:val="15"/>
          <w:sz w:val="24"/>
          <w:szCs w:val="24"/>
        </w:rPr>
        <w:t xml:space="preserve"> </w:t>
      </w:r>
      <w:r w:rsidRPr="40DEBF3B">
        <w:rPr>
          <w:sz w:val="24"/>
          <w:szCs w:val="24"/>
        </w:rPr>
        <w:t>of</w:t>
      </w:r>
      <w:r w:rsidRPr="40DEBF3B">
        <w:rPr>
          <w:spacing w:val="14"/>
          <w:sz w:val="24"/>
          <w:szCs w:val="24"/>
        </w:rPr>
        <w:t xml:space="preserve"> </w:t>
      </w:r>
      <w:r w:rsidRPr="40DEBF3B">
        <w:rPr>
          <w:sz w:val="24"/>
          <w:szCs w:val="24"/>
        </w:rPr>
        <w:t>potential</w:t>
      </w:r>
      <w:r w:rsidRPr="40DEBF3B">
        <w:rPr>
          <w:spacing w:val="16"/>
          <w:sz w:val="24"/>
          <w:szCs w:val="24"/>
        </w:rPr>
        <w:t xml:space="preserve"> </w:t>
      </w:r>
      <w:r w:rsidRPr="40DEBF3B">
        <w:rPr>
          <w:sz w:val="24"/>
          <w:szCs w:val="24"/>
        </w:rPr>
        <w:t>participants</w:t>
      </w:r>
      <w:r w:rsidRPr="40DEBF3B">
        <w:rPr>
          <w:spacing w:val="17"/>
          <w:sz w:val="24"/>
          <w:szCs w:val="24"/>
        </w:rPr>
        <w:t xml:space="preserve"> </w:t>
      </w:r>
      <w:r w:rsidRPr="40DEBF3B">
        <w:rPr>
          <w:sz w:val="24"/>
          <w:szCs w:val="24"/>
        </w:rPr>
        <w:t>is</w:t>
      </w:r>
      <w:r w:rsidRPr="40DEBF3B">
        <w:rPr>
          <w:spacing w:val="16"/>
          <w:sz w:val="24"/>
          <w:szCs w:val="24"/>
        </w:rPr>
        <w:t xml:space="preserve"> </w:t>
      </w:r>
      <w:r w:rsidRPr="40DEBF3B">
        <w:rPr>
          <w:sz w:val="24"/>
          <w:szCs w:val="24"/>
        </w:rPr>
        <w:t>limited,</w:t>
      </w:r>
      <w:r w:rsidRPr="40DEBF3B">
        <w:rPr>
          <w:spacing w:val="16"/>
          <w:sz w:val="24"/>
          <w:szCs w:val="24"/>
        </w:rPr>
        <w:t xml:space="preserve"> </w:t>
      </w:r>
      <w:r w:rsidRPr="40DEBF3B">
        <w:rPr>
          <w:sz w:val="24"/>
          <w:szCs w:val="24"/>
        </w:rPr>
        <w:t>provided</w:t>
      </w:r>
      <w:r w:rsidRPr="40DEBF3B">
        <w:rPr>
          <w:spacing w:val="16"/>
          <w:sz w:val="24"/>
          <w:szCs w:val="24"/>
        </w:rPr>
        <w:t xml:space="preserve"> </w:t>
      </w:r>
      <w:r w:rsidRPr="40DEBF3B">
        <w:rPr>
          <w:sz w:val="24"/>
          <w:szCs w:val="24"/>
        </w:rPr>
        <w:t>this</w:t>
      </w:r>
      <w:r w:rsidRPr="40DEBF3B">
        <w:rPr>
          <w:spacing w:val="16"/>
          <w:sz w:val="24"/>
          <w:szCs w:val="24"/>
        </w:rPr>
        <w:t xml:space="preserve"> </w:t>
      </w:r>
      <w:r w:rsidRPr="40DEBF3B">
        <w:rPr>
          <w:sz w:val="24"/>
          <w:szCs w:val="24"/>
        </w:rPr>
        <w:t>is</w:t>
      </w:r>
      <w:r w:rsidRPr="40DEBF3B">
        <w:rPr>
          <w:spacing w:val="17"/>
          <w:sz w:val="24"/>
          <w:szCs w:val="24"/>
        </w:rPr>
        <w:t xml:space="preserve"> </w:t>
      </w:r>
      <w:r w:rsidRPr="40DEBF3B">
        <w:rPr>
          <w:sz w:val="24"/>
          <w:szCs w:val="24"/>
        </w:rPr>
        <w:t>not</w:t>
      </w:r>
      <w:r w:rsidRPr="40DEBF3B">
        <w:rPr>
          <w:spacing w:val="16"/>
          <w:sz w:val="24"/>
          <w:szCs w:val="24"/>
        </w:rPr>
        <w:t xml:space="preserve"> </w:t>
      </w:r>
      <w:r w:rsidRPr="40DEBF3B">
        <w:rPr>
          <w:sz w:val="24"/>
          <w:szCs w:val="24"/>
        </w:rPr>
        <w:t>due</w:t>
      </w:r>
      <w:r w:rsidRPr="40DEBF3B">
        <w:rPr>
          <w:spacing w:val="-57"/>
          <w:sz w:val="24"/>
          <w:szCs w:val="24"/>
        </w:rPr>
        <w:t xml:space="preserve"> </w:t>
      </w:r>
      <w:r w:rsidRPr="40DEBF3B">
        <w:rPr>
          <w:sz w:val="24"/>
          <w:szCs w:val="24"/>
        </w:rPr>
        <w:t>to</w:t>
      </w:r>
      <w:r w:rsidRPr="40DEBF3B">
        <w:rPr>
          <w:spacing w:val="-1"/>
          <w:sz w:val="24"/>
          <w:szCs w:val="24"/>
        </w:rPr>
        <w:t xml:space="preserve"> </w:t>
      </w:r>
      <w:r w:rsidRPr="40DEBF3B">
        <w:rPr>
          <w:sz w:val="24"/>
          <w:szCs w:val="24"/>
        </w:rPr>
        <w:t>discriminatory</w:t>
      </w:r>
      <w:r w:rsidRPr="40DEBF3B">
        <w:rPr>
          <w:spacing w:val="-5"/>
          <w:sz w:val="24"/>
          <w:szCs w:val="24"/>
        </w:rPr>
        <w:t xml:space="preserve"> </w:t>
      </w:r>
      <w:r w:rsidRPr="40DEBF3B">
        <w:rPr>
          <w:sz w:val="24"/>
          <w:szCs w:val="24"/>
        </w:rPr>
        <w:t>eligibility</w:t>
      </w:r>
      <w:r w:rsidRPr="40DEBF3B">
        <w:rPr>
          <w:spacing w:val="-5"/>
          <w:sz w:val="24"/>
          <w:szCs w:val="24"/>
        </w:rPr>
        <w:t xml:space="preserve"> </w:t>
      </w:r>
      <w:r w:rsidRPr="40DEBF3B">
        <w:rPr>
          <w:sz w:val="24"/>
          <w:szCs w:val="24"/>
        </w:rPr>
        <w:t>criteria.</w:t>
      </w:r>
    </w:p>
    <w:p w14:paraId="05FCA637" w14:textId="77777777" w:rsidR="004B799C" w:rsidRDefault="004B799C">
      <w:pPr>
        <w:pStyle w:val="BodyText"/>
        <w:spacing w:before="11"/>
        <w:rPr>
          <w:sz w:val="20"/>
        </w:rPr>
      </w:pPr>
    </w:p>
    <w:p w14:paraId="48813710" w14:textId="77777777" w:rsidR="004B799C" w:rsidRDefault="00CA4AAC" w:rsidP="40DEBF3B">
      <w:pPr>
        <w:pStyle w:val="ListParagraph"/>
        <w:numPr>
          <w:ilvl w:val="0"/>
          <w:numId w:val="5"/>
        </w:numPr>
        <w:tabs>
          <w:tab w:val="left" w:pos="1559"/>
        </w:tabs>
        <w:ind w:left="1558" w:right="959" w:hanging="600"/>
        <w:jc w:val="both"/>
        <w:rPr>
          <w:sz w:val="24"/>
          <w:szCs w:val="24"/>
        </w:rPr>
      </w:pPr>
      <w:r w:rsidRPr="40DEBF3B">
        <w:rPr>
          <w:sz w:val="24"/>
          <w:szCs w:val="24"/>
        </w:rPr>
        <w:t>If</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aid</w:t>
      </w:r>
      <w:r w:rsidRPr="40DEBF3B">
        <w:rPr>
          <w:spacing w:val="1"/>
          <w:sz w:val="24"/>
          <w:szCs w:val="24"/>
        </w:rPr>
        <w:t xml:space="preserve"> </w:t>
      </w:r>
      <w:r w:rsidRPr="40DEBF3B">
        <w:rPr>
          <w:sz w:val="24"/>
          <w:szCs w:val="24"/>
        </w:rPr>
        <w:t>is</w:t>
      </w:r>
      <w:r w:rsidRPr="40DEBF3B">
        <w:rPr>
          <w:spacing w:val="1"/>
          <w:sz w:val="24"/>
          <w:szCs w:val="24"/>
        </w:rPr>
        <w:t xml:space="preserve"> </w:t>
      </w:r>
      <w:r w:rsidRPr="40DEBF3B">
        <w:rPr>
          <w:sz w:val="24"/>
          <w:szCs w:val="24"/>
        </w:rPr>
        <w:t>granted</w:t>
      </w:r>
      <w:r w:rsidRPr="40DEBF3B">
        <w:rPr>
          <w:spacing w:val="1"/>
          <w:sz w:val="24"/>
          <w:szCs w:val="24"/>
        </w:rPr>
        <w:t xml:space="preserve"> </w:t>
      </w:r>
      <w:r w:rsidRPr="40DEBF3B">
        <w:rPr>
          <w:sz w:val="24"/>
          <w:szCs w:val="24"/>
        </w:rPr>
        <w:t>through</w:t>
      </w:r>
      <w:r w:rsidRPr="40DEBF3B">
        <w:rPr>
          <w:spacing w:val="1"/>
          <w:sz w:val="24"/>
          <w:szCs w:val="24"/>
        </w:rPr>
        <w:t xml:space="preserve"> </w:t>
      </w:r>
      <w:r w:rsidRPr="40DEBF3B">
        <w:rPr>
          <w:sz w:val="24"/>
          <w:szCs w:val="24"/>
        </w:rPr>
        <w:t>a</w:t>
      </w:r>
      <w:r w:rsidRPr="40DEBF3B">
        <w:rPr>
          <w:spacing w:val="1"/>
          <w:sz w:val="24"/>
          <w:szCs w:val="24"/>
        </w:rPr>
        <w:t xml:space="preserve"> </w:t>
      </w:r>
      <w:r w:rsidRPr="40DEBF3B">
        <w:rPr>
          <w:sz w:val="24"/>
          <w:szCs w:val="24"/>
        </w:rPr>
        <w:t>competitive</w:t>
      </w:r>
      <w:r w:rsidRPr="40DEBF3B">
        <w:rPr>
          <w:spacing w:val="1"/>
          <w:sz w:val="24"/>
          <w:szCs w:val="24"/>
        </w:rPr>
        <w:t xml:space="preserve"> </w:t>
      </w:r>
      <w:r w:rsidRPr="40DEBF3B">
        <w:rPr>
          <w:sz w:val="24"/>
          <w:szCs w:val="24"/>
        </w:rPr>
        <w:t>bidding</w:t>
      </w:r>
      <w:r w:rsidRPr="40DEBF3B">
        <w:rPr>
          <w:spacing w:val="1"/>
          <w:sz w:val="24"/>
          <w:szCs w:val="24"/>
        </w:rPr>
        <w:t xml:space="preserve"> </w:t>
      </w:r>
      <w:r w:rsidRPr="40DEBF3B">
        <w:rPr>
          <w:sz w:val="24"/>
          <w:szCs w:val="24"/>
        </w:rPr>
        <w:t>process,</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Commission</w:t>
      </w:r>
      <w:r w:rsidRPr="40DEBF3B">
        <w:rPr>
          <w:spacing w:val="1"/>
          <w:sz w:val="24"/>
          <w:szCs w:val="24"/>
        </w:rPr>
        <w:t xml:space="preserve"> </w:t>
      </w:r>
      <w:r w:rsidRPr="40DEBF3B">
        <w:rPr>
          <w:sz w:val="24"/>
          <w:szCs w:val="24"/>
        </w:rPr>
        <w:t>will</w:t>
      </w:r>
      <w:r w:rsidRPr="40DEBF3B">
        <w:rPr>
          <w:spacing w:val="-57"/>
          <w:sz w:val="24"/>
          <w:szCs w:val="24"/>
        </w:rPr>
        <w:t xml:space="preserve"> </w:t>
      </w:r>
      <w:r w:rsidRPr="40DEBF3B">
        <w:rPr>
          <w:sz w:val="24"/>
          <w:szCs w:val="24"/>
        </w:rPr>
        <w:t>presume</w:t>
      </w:r>
      <w:r w:rsidRPr="40DEBF3B">
        <w:rPr>
          <w:spacing w:val="-1"/>
          <w:sz w:val="24"/>
          <w:szCs w:val="24"/>
        </w:rPr>
        <w:t xml:space="preserve"> </w:t>
      </w:r>
      <w:r w:rsidRPr="40DEBF3B">
        <w:rPr>
          <w:sz w:val="24"/>
          <w:szCs w:val="24"/>
        </w:rPr>
        <w:t>that the</w:t>
      </w:r>
      <w:r w:rsidRPr="40DEBF3B">
        <w:rPr>
          <w:spacing w:val="-2"/>
          <w:sz w:val="24"/>
          <w:szCs w:val="24"/>
        </w:rPr>
        <w:t xml:space="preserve"> </w:t>
      </w:r>
      <w:r w:rsidRPr="40DEBF3B">
        <w:rPr>
          <w:sz w:val="24"/>
          <w:szCs w:val="24"/>
        </w:rPr>
        <w:t>aid is proportionate</w:t>
      </w:r>
      <w:r w:rsidRPr="40DEBF3B">
        <w:rPr>
          <w:spacing w:val="-3"/>
          <w:sz w:val="24"/>
          <w:szCs w:val="24"/>
        </w:rPr>
        <w:t xml:space="preserve"> </w:t>
      </w:r>
      <w:r w:rsidRPr="40DEBF3B">
        <w:rPr>
          <w:sz w:val="24"/>
          <w:szCs w:val="24"/>
        </w:rPr>
        <w:t>and limited</w:t>
      </w:r>
      <w:r w:rsidRPr="40DEBF3B">
        <w:rPr>
          <w:spacing w:val="-1"/>
          <w:sz w:val="24"/>
          <w:szCs w:val="24"/>
        </w:rPr>
        <w:t xml:space="preserve"> </w:t>
      </w:r>
      <w:r w:rsidRPr="40DEBF3B">
        <w:rPr>
          <w:sz w:val="24"/>
          <w:szCs w:val="24"/>
        </w:rPr>
        <w:t>to the minimum</w:t>
      </w:r>
      <w:r w:rsidRPr="40DEBF3B">
        <w:rPr>
          <w:spacing w:val="-1"/>
          <w:sz w:val="24"/>
          <w:szCs w:val="24"/>
        </w:rPr>
        <w:t xml:space="preserve"> </w:t>
      </w:r>
      <w:r w:rsidRPr="40DEBF3B">
        <w:rPr>
          <w:sz w:val="24"/>
          <w:szCs w:val="24"/>
        </w:rPr>
        <w:t>necessary.</w:t>
      </w:r>
    </w:p>
    <w:p w14:paraId="202A4BAA" w14:textId="77777777" w:rsidR="004B799C" w:rsidRDefault="004B799C">
      <w:pPr>
        <w:pStyle w:val="BodyText"/>
        <w:spacing w:before="10"/>
        <w:rPr>
          <w:sz w:val="20"/>
        </w:rPr>
      </w:pPr>
    </w:p>
    <w:p w14:paraId="11A56CFC" w14:textId="77777777" w:rsidR="004B799C" w:rsidRDefault="00CA4AAC" w:rsidP="40DEBF3B">
      <w:pPr>
        <w:pStyle w:val="ListParagraph"/>
        <w:numPr>
          <w:ilvl w:val="0"/>
          <w:numId w:val="5"/>
        </w:numPr>
        <w:tabs>
          <w:tab w:val="left" w:pos="1559"/>
        </w:tabs>
        <w:ind w:left="1558" w:right="953" w:hanging="600"/>
        <w:jc w:val="both"/>
        <w:rPr>
          <w:sz w:val="24"/>
          <w:szCs w:val="24"/>
        </w:rPr>
      </w:pPr>
      <w:r w:rsidRPr="40DEBF3B">
        <w:rPr>
          <w:sz w:val="24"/>
          <w:szCs w:val="24"/>
        </w:rPr>
        <w:t>In</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absence</w:t>
      </w:r>
      <w:r w:rsidRPr="40DEBF3B">
        <w:rPr>
          <w:spacing w:val="1"/>
          <w:sz w:val="24"/>
          <w:szCs w:val="24"/>
        </w:rPr>
        <w:t xml:space="preserve"> </w:t>
      </w:r>
      <w:r w:rsidRPr="40DEBF3B">
        <w:rPr>
          <w:sz w:val="24"/>
          <w:szCs w:val="24"/>
        </w:rPr>
        <w:t>of</w:t>
      </w:r>
      <w:r w:rsidRPr="40DEBF3B">
        <w:rPr>
          <w:spacing w:val="1"/>
          <w:sz w:val="24"/>
          <w:szCs w:val="24"/>
        </w:rPr>
        <w:t xml:space="preserve"> </w:t>
      </w:r>
      <w:r w:rsidRPr="40DEBF3B">
        <w:rPr>
          <w:sz w:val="24"/>
          <w:szCs w:val="24"/>
        </w:rPr>
        <w:t>a</w:t>
      </w:r>
      <w:r w:rsidRPr="40DEBF3B">
        <w:rPr>
          <w:spacing w:val="1"/>
          <w:sz w:val="24"/>
          <w:szCs w:val="24"/>
        </w:rPr>
        <w:t xml:space="preserve"> </w:t>
      </w:r>
      <w:r w:rsidRPr="40DEBF3B">
        <w:rPr>
          <w:sz w:val="24"/>
          <w:szCs w:val="24"/>
        </w:rPr>
        <w:t>competitive</w:t>
      </w:r>
      <w:r w:rsidRPr="40DEBF3B">
        <w:rPr>
          <w:spacing w:val="1"/>
          <w:sz w:val="24"/>
          <w:szCs w:val="24"/>
        </w:rPr>
        <w:t xml:space="preserve"> </w:t>
      </w:r>
      <w:r w:rsidRPr="40DEBF3B">
        <w:rPr>
          <w:sz w:val="24"/>
          <w:szCs w:val="24"/>
        </w:rPr>
        <w:t>bidding</w:t>
      </w:r>
      <w:r w:rsidRPr="40DEBF3B">
        <w:rPr>
          <w:spacing w:val="1"/>
          <w:sz w:val="24"/>
          <w:szCs w:val="24"/>
        </w:rPr>
        <w:t xml:space="preserve"> </w:t>
      </w:r>
      <w:r w:rsidRPr="40DEBF3B">
        <w:rPr>
          <w:sz w:val="24"/>
          <w:szCs w:val="24"/>
        </w:rPr>
        <w:t>process,</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Commission</w:t>
      </w:r>
      <w:r w:rsidRPr="40DEBF3B">
        <w:rPr>
          <w:spacing w:val="1"/>
          <w:sz w:val="24"/>
          <w:szCs w:val="24"/>
        </w:rPr>
        <w:t xml:space="preserve"> </w:t>
      </w:r>
      <w:r w:rsidRPr="40DEBF3B">
        <w:rPr>
          <w:sz w:val="24"/>
          <w:szCs w:val="24"/>
        </w:rPr>
        <w:t>will</w:t>
      </w:r>
      <w:r w:rsidRPr="40DEBF3B">
        <w:rPr>
          <w:spacing w:val="1"/>
          <w:sz w:val="24"/>
          <w:szCs w:val="24"/>
        </w:rPr>
        <w:t xml:space="preserve"> </w:t>
      </w:r>
      <w:r w:rsidRPr="40DEBF3B">
        <w:rPr>
          <w:sz w:val="24"/>
          <w:szCs w:val="24"/>
        </w:rPr>
        <w:t>assess</w:t>
      </w:r>
      <w:r w:rsidRPr="40DEBF3B">
        <w:rPr>
          <w:spacing w:val="1"/>
          <w:sz w:val="24"/>
          <w:szCs w:val="24"/>
        </w:rPr>
        <w:t xml:space="preserve"> </w:t>
      </w:r>
      <w:r w:rsidRPr="40DEBF3B">
        <w:rPr>
          <w:sz w:val="24"/>
          <w:szCs w:val="24"/>
        </w:rPr>
        <w:t>proportionality on a case-by-case basis. In this context, the Commission will analyse in</w:t>
      </w:r>
      <w:r w:rsidRPr="40DEBF3B">
        <w:rPr>
          <w:spacing w:val="1"/>
          <w:sz w:val="24"/>
          <w:szCs w:val="24"/>
        </w:rPr>
        <w:t xml:space="preserve"> </w:t>
      </w:r>
      <w:r w:rsidRPr="40DEBF3B">
        <w:rPr>
          <w:sz w:val="24"/>
          <w:szCs w:val="24"/>
        </w:rPr>
        <w:t>detail the assumptions used by the Member State to determine the foregone profits and</w:t>
      </w:r>
      <w:r w:rsidRPr="40DEBF3B">
        <w:rPr>
          <w:spacing w:val="1"/>
          <w:sz w:val="24"/>
          <w:szCs w:val="24"/>
        </w:rPr>
        <w:t xml:space="preserve"> </w:t>
      </w:r>
      <w:r w:rsidRPr="40DEBF3B">
        <w:rPr>
          <w:sz w:val="24"/>
          <w:szCs w:val="24"/>
        </w:rPr>
        <w:t>additional costs due to early closure, by comparing the expected profitability in the</w:t>
      </w:r>
      <w:r w:rsidRPr="40DEBF3B">
        <w:rPr>
          <w:spacing w:val="1"/>
          <w:sz w:val="24"/>
          <w:szCs w:val="24"/>
        </w:rPr>
        <w:t xml:space="preserve"> </w:t>
      </w:r>
      <w:r w:rsidRPr="40DEBF3B">
        <w:rPr>
          <w:sz w:val="24"/>
          <w:szCs w:val="24"/>
        </w:rPr>
        <w:t>factual and counterfactual scenarios. Additional costs cannot include costs that would</w:t>
      </w:r>
      <w:r w:rsidRPr="40DEBF3B">
        <w:rPr>
          <w:spacing w:val="1"/>
          <w:sz w:val="24"/>
          <w:szCs w:val="24"/>
        </w:rPr>
        <w:t xml:space="preserve"> </w:t>
      </w:r>
      <w:r w:rsidRPr="40DEBF3B">
        <w:rPr>
          <w:sz w:val="24"/>
          <w:szCs w:val="24"/>
        </w:rPr>
        <w:t>also have occurred in the counterfactual scenario, such as dismantling costs. Where the</w:t>
      </w:r>
      <w:r w:rsidRPr="40DEBF3B">
        <w:rPr>
          <w:spacing w:val="1"/>
          <w:sz w:val="24"/>
          <w:szCs w:val="24"/>
        </w:rPr>
        <w:t xml:space="preserve"> </w:t>
      </w:r>
      <w:r w:rsidRPr="40DEBF3B">
        <w:rPr>
          <w:sz w:val="24"/>
          <w:szCs w:val="24"/>
        </w:rPr>
        <w:t>closure of the coal, peat and oil shale activities occurs more than one year after the</w:t>
      </w:r>
      <w:r w:rsidRPr="40DEBF3B">
        <w:rPr>
          <w:spacing w:val="1"/>
          <w:sz w:val="24"/>
          <w:szCs w:val="24"/>
        </w:rPr>
        <w:t xml:space="preserve"> </w:t>
      </w:r>
      <w:r w:rsidRPr="40DEBF3B">
        <w:rPr>
          <w:sz w:val="24"/>
          <w:szCs w:val="24"/>
        </w:rPr>
        <w:t>compensation has been awarded, the Member State must introduce a mechanism to</w:t>
      </w:r>
      <w:r w:rsidRPr="40DEBF3B">
        <w:rPr>
          <w:spacing w:val="1"/>
          <w:sz w:val="24"/>
          <w:szCs w:val="24"/>
        </w:rPr>
        <w:t xml:space="preserve"> </w:t>
      </w:r>
      <w:r w:rsidRPr="40DEBF3B">
        <w:rPr>
          <w:sz w:val="24"/>
          <w:szCs w:val="24"/>
        </w:rPr>
        <w:t>update the calculation based on the most recent assumptions, unless it can demonstrate</w:t>
      </w:r>
      <w:r w:rsidRPr="40DEBF3B">
        <w:rPr>
          <w:spacing w:val="1"/>
          <w:sz w:val="24"/>
          <w:szCs w:val="24"/>
        </w:rPr>
        <w:t xml:space="preserve"> </w:t>
      </w:r>
      <w:r w:rsidRPr="40DEBF3B">
        <w:rPr>
          <w:sz w:val="24"/>
          <w:szCs w:val="24"/>
        </w:rPr>
        <w:t>why</w:t>
      </w:r>
      <w:r w:rsidRPr="40DEBF3B">
        <w:rPr>
          <w:spacing w:val="16"/>
          <w:sz w:val="24"/>
          <w:szCs w:val="24"/>
        </w:rPr>
        <w:t xml:space="preserve"> </w:t>
      </w:r>
      <w:r w:rsidRPr="40DEBF3B">
        <w:rPr>
          <w:sz w:val="24"/>
          <w:szCs w:val="24"/>
        </w:rPr>
        <w:t>the</w:t>
      </w:r>
      <w:r w:rsidRPr="40DEBF3B">
        <w:rPr>
          <w:spacing w:val="22"/>
          <w:sz w:val="24"/>
          <w:szCs w:val="24"/>
        </w:rPr>
        <w:t xml:space="preserve"> </w:t>
      </w:r>
      <w:r w:rsidRPr="40DEBF3B">
        <w:rPr>
          <w:sz w:val="24"/>
          <w:szCs w:val="24"/>
        </w:rPr>
        <w:t>use</w:t>
      </w:r>
      <w:r w:rsidRPr="40DEBF3B">
        <w:rPr>
          <w:spacing w:val="22"/>
          <w:sz w:val="24"/>
          <w:szCs w:val="24"/>
        </w:rPr>
        <w:t xml:space="preserve"> </w:t>
      </w:r>
      <w:r w:rsidRPr="40DEBF3B">
        <w:rPr>
          <w:sz w:val="24"/>
          <w:szCs w:val="24"/>
        </w:rPr>
        <w:t>of</w:t>
      </w:r>
      <w:r w:rsidRPr="40DEBF3B">
        <w:rPr>
          <w:spacing w:val="22"/>
          <w:sz w:val="24"/>
          <w:szCs w:val="24"/>
        </w:rPr>
        <w:t xml:space="preserve"> </w:t>
      </w:r>
      <w:r w:rsidRPr="40DEBF3B">
        <w:rPr>
          <w:sz w:val="24"/>
          <w:szCs w:val="24"/>
        </w:rPr>
        <w:t>such</w:t>
      </w:r>
      <w:r w:rsidRPr="40DEBF3B">
        <w:rPr>
          <w:spacing w:val="22"/>
          <w:sz w:val="24"/>
          <w:szCs w:val="24"/>
        </w:rPr>
        <w:t xml:space="preserve"> </w:t>
      </w:r>
      <w:r w:rsidRPr="40DEBF3B">
        <w:rPr>
          <w:sz w:val="24"/>
          <w:szCs w:val="24"/>
        </w:rPr>
        <w:t>a</w:t>
      </w:r>
      <w:r w:rsidRPr="40DEBF3B">
        <w:rPr>
          <w:spacing w:val="23"/>
          <w:sz w:val="24"/>
          <w:szCs w:val="24"/>
        </w:rPr>
        <w:t xml:space="preserve"> </w:t>
      </w:r>
      <w:r w:rsidRPr="40DEBF3B">
        <w:rPr>
          <w:sz w:val="24"/>
          <w:szCs w:val="24"/>
        </w:rPr>
        <w:t>mechanism</w:t>
      </w:r>
      <w:r w:rsidRPr="40DEBF3B">
        <w:rPr>
          <w:spacing w:val="23"/>
          <w:sz w:val="24"/>
          <w:szCs w:val="24"/>
        </w:rPr>
        <w:t xml:space="preserve"> </w:t>
      </w:r>
      <w:r w:rsidRPr="40DEBF3B">
        <w:rPr>
          <w:sz w:val="24"/>
          <w:szCs w:val="24"/>
        </w:rPr>
        <w:t>is</w:t>
      </w:r>
      <w:r w:rsidRPr="40DEBF3B">
        <w:rPr>
          <w:spacing w:val="23"/>
          <w:sz w:val="24"/>
          <w:szCs w:val="24"/>
        </w:rPr>
        <w:t xml:space="preserve"> </w:t>
      </w:r>
      <w:r w:rsidRPr="40DEBF3B">
        <w:rPr>
          <w:sz w:val="24"/>
          <w:szCs w:val="24"/>
        </w:rPr>
        <w:t>not</w:t>
      </w:r>
      <w:r w:rsidRPr="40DEBF3B">
        <w:rPr>
          <w:spacing w:val="23"/>
          <w:sz w:val="24"/>
          <w:szCs w:val="24"/>
        </w:rPr>
        <w:t xml:space="preserve"> </w:t>
      </w:r>
      <w:r w:rsidRPr="40DEBF3B">
        <w:rPr>
          <w:sz w:val="24"/>
          <w:szCs w:val="24"/>
        </w:rPr>
        <w:t>justified</w:t>
      </w:r>
      <w:r w:rsidRPr="40DEBF3B">
        <w:rPr>
          <w:spacing w:val="21"/>
          <w:sz w:val="24"/>
          <w:szCs w:val="24"/>
        </w:rPr>
        <w:t xml:space="preserve"> </w:t>
      </w:r>
      <w:r w:rsidRPr="40DEBF3B">
        <w:rPr>
          <w:sz w:val="24"/>
          <w:szCs w:val="24"/>
        </w:rPr>
        <w:t>due</w:t>
      </w:r>
      <w:r w:rsidRPr="40DEBF3B">
        <w:rPr>
          <w:spacing w:val="21"/>
          <w:sz w:val="24"/>
          <w:szCs w:val="24"/>
        </w:rPr>
        <w:t xml:space="preserve"> </w:t>
      </w:r>
      <w:r w:rsidRPr="40DEBF3B">
        <w:rPr>
          <w:sz w:val="24"/>
          <w:szCs w:val="24"/>
        </w:rPr>
        <w:t>to</w:t>
      </w:r>
      <w:r w:rsidRPr="40DEBF3B">
        <w:rPr>
          <w:spacing w:val="23"/>
          <w:sz w:val="24"/>
          <w:szCs w:val="24"/>
        </w:rPr>
        <w:t xml:space="preserve"> </w:t>
      </w:r>
      <w:r w:rsidRPr="40DEBF3B">
        <w:rPr>
          <w:sz w:val="24"/>
          <w:szCs w:val="24"/>
        </w:rPr>
        <w:t>exceptional</w:t>
      </w:r>
      <w:r w:rsidRPr="40DEBF3B">
        <w:rPr>
          <w:spacing w:val="23"/>
          <w:sz w:val="24"/>
          <w:szCs w:val="24"/>
        </w:rPr>
        <w:t xml:space="preserve"> </w:t>
      </w:r>
      <w:r w:rsidRPr="40DEBF3B">
        <w:rPr>
          <w:sz w:val="24"/>
          <w:szCs w:val="24"/>
        </w:rPr>
        <w:t>circumstances</w:t>
      </w:r>
      <w:r w:rsidRPr="40DEBF3B">
        <w:rPr>
          <w:spacing w:val="23"/>
          <w:sz w:val="24"/>
          <w:szCs w:val="24"/>
        </w:rPr>
        <w:t xml:space="preserve"> </w:t>
      </w:r>
      <w:r w:rsidRPr="40DEBF3B">
        <w:rPr>
          <w:sz w:val="24"/>
          <w:szCs w:val="24"/>
        </w:rPr>
        <w:t>in</w:t>
      </w:r>
      <w:r w:rsidRPr="40DEBF3B">
        <w:rPr>
          <w:spacing w:val="-58"/>
          <w:sz w:val="24"/>
          <w:szCs w:val="24"/>
        </w:rPr>
        <w:t xml:space="preserve"> </w:t>
      </w:r>
      <w:r w:rsidRPr="40DEBF3B">
        <w:rPr>
          <w:sz w:val="24"/>
          <w:szCs w:val="24"/>
        </w:rPr>
        <w:t>the</w:t>
      </w:r>
      <w:r w:rsidRPr="40DEBF3B">
        <w:rPr>
          <w:spacing w:val="-1"/>
          <w:sz w:val="24"/>
          <w:szCs w:val="24"/>
        </w:rPr>
        <w:t xml:space="preserve"> </w:t>
      </w:r>
      <w:r w:rsidRPr="40DEBF3B">
        <w:rPr>
          <w:sz w:val="24"/>
          <w:szCs w:val="24"/>
        </w:rPr>
        <w:t>case</w:t>
      </w:r>
      <w:r w:rsidRPr="40DEBF3B">
        <w:rPr>
          <w:spacing w:val="1"/>
          <w:sz w:val="24"/>
          <w:szCs w:val="24"/>
        </w:rPr>
        <w:t xml:space="preserve"> </w:t>
      </w:r>
      <w:r w:rsidRPr="40DEBF3B">
        <w:rPr>
          <w:sz w:val="24"/>
          <w:szCs w:val="24"/>
        </w:rPr>
        <w:t>at hand.</w:t>
      </w:r>
    </w:p>
    <w:p w14:paraId="1252CA2E" w14:textId="77777777" w:rsidR="004B799C" w:rsidRDefault="004B799C">
      <w:pPr>
        <w:pStyle w:val="BodyText"/>
        <w:rPr>
          <w:sz w:val="20"/>
        </w:rPr>
      </w:pPr>
    </w:p>
    <w:p w14:paraId="0D22F6E5" w14:textId="7A796B9B" w:rsidR="004B799C" w:rsidRDefault="00161D3B">
      <w:pPr>
        <w:pStyle w:val="BodyText"/>
        <w:spacing w:before="8"/>
        <w:rPr>
          <w:sz w:val="12"/>
        </w:rPr>
      </w:pPr>
      <w:r>
        <w:rPr>
          <w:noProof/>
        </w:rPr>
        <mc:AlternateContent>
          <mc:Choice Requires="wps">
            <w:drawing>
              <wp:anchor distT="0" distB="0" distL="0" distR="0" simplePos="0" relativeHeight="487668736" behindDoc="1" locked="0" layoutInCell="1" allowOverlap="1" wp14:anchorId="5F175663" wp14:editId="4A6E09C3">
                <wp:simplePos x="0" y="0"/>
                <wp:positionH relativeFrom="page">
                  <wp:posOffset>901065</wp:posOffset>
                </wp:positionH>
                <wp:positionV relativeFrom="paragraph">
                  <wp:posOffset>107950</wp:posOffset>
                </wp:positionV>
                <wp:extent cx="1828800" cy="7620"/>
                <wp:effectExtent l="0" t="0" r="0" b="0"/>
                <wp:wrapTopAndBottom/>
                <wp:docPr id="34" name="docshape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DB9528" id="docshape62" o:spid="_x0000_s1026" style="position:absolute;margin-left:70.95pt;margin-top:8.5pt;width:2in;height:.6pt;z-index:-156477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" fillcolor="black" stroked="f">
                <w10:wrap type="topAndBottom" anchorx="page"/>
              </v:rect>
            </w:pict>
          </mc:Fallback>
        </mc:AlternateContent>
      </w:r>
    </w:p>
    <w:p w14:paraId="11665ACE" w14:textId="77777777" w:rsidR="004B799C" w:rsidRDefault="00CA4AAC">
      <w:pPr>
        <w:tabs>
          <w:tab w:val="left" w:pos="1525"/>
        </w:tabs>
        <w:spacing w:before="103"/>
        <w:ind w:left="1525" w:right="954" w:hanging="567"/>
        <w:rPr>
          <w:sz w:val="20"/>
        </w:rPr>
      </w:pPr>
      <w:r>
        <w:rPr>
          <w:sz w:val="20"/>
          <w:vertAlign w:val="superscript"/>
        </w:rPr>
        <w:t>120</w:t>
      </w:r>
      <w:r>
        <w:rPr>
          <w:sz w:val="20"/>
        </w:rPr>
        <w:tab/>
        <w:t>The</w:t>
      </w:r>
      <w:r>
        <w:rPr>
          <w:spacing w:val="3"/>
          <w:sz w:val="20"/>
        </w:rPr>
        <w:t xml:space="preserve"> </w:t>
      </w:r>
      <w:r>
        <w:rPr>
          <w:sz w:val="20"/>
        </w:rPr>
        <w:t>25</w:t>
      </w:r>
      <w:r>
        <w:rPr>
          <w:spacing w:val="1"/>
          <w:sz w:val="20"/>
        </w:rPr>
        <w:t xml:space="preserve"> </w:t>
      </w:r>
      <w:r>
        <w:rPr>
          <w:sz w:val="20"/>
        </w:rPr>
        <w:t>%</w:t>
      </w:r>
      <w:r>
        <w:rPr>
          <w:spacing w:val="3"/>
          <w:sz w:val="20"/>
        </w:rPr>
        <w:t xml:space="preserve"> </w:t>
      </w:r>
      <w:r>
        <w:rPr>
          <w:sz w:val="20"/>
        </w:rPr>
        <w:t>requirement</w:t>
      </w:r>
      <w:r>
        <w:rPr>
          <w:spacing w:val="2"/>
          <w:sz w:val="20"/>
        </w:rPr>
        <w:t xml:space="preserve"> </w:t>
      </w:r>
      <w:r>
        <w:rPr>
          <w:sz w:val="20"/>
        </w:rPr>
        <w:t>set</w:t>
      </w:r>
      <w:r>
        <w:rPr>
          <w:spacing w:val="3"/>
          <w:sz w:val="20"/>
        </w:rPr>
        <w:t xml:space="preserve"> </w:t>
      </w:r>
      <w:r>
        <w:rPr>
          <w:sz w:val="20"/>
        </w:rPr>
        <w:t>out</w:t>
      </w:r>
      <w:r>
        <w:rPr>
          <w:spacing w:val="5"/>
          <w:sz w:val="20"/>
        </w:rPr>
        <w:t xml:space="preserve"> </w:t>
      </w:r>
      <w:r>
        <w:rPr>
          <w:sz w:val="20"/>
        </w:rPr>
        <w:t>in</w:t>
      </w:r>
      <w:r>
        <w:rPr>
          <w:spacing w:val="2"/>
          <w:sz w:val="20"/>
        </w:rPr>
        <w:t xml:space="preserve"> </w:t>
      </w:r>
      <w:r>
        <w:rPr>
          <w:sz w:val="20"/>
        </w:rPr>
        <w:t>point</w:t>
      </w:r>
      <w:r>
        <w:rPr>
          <w:spacing w:val="2"/>
          <w:sz w:val="20"/>
        </w:rPr>
        <w:t xml:space="preserve"> </w:t>
      </w:r>
      <w:r>
        <w:rPr>
          <w:sz w:val="20"/>
        </w:rPr>
        <w:t>49</w:t>
      </w:r>
      <w:r>
        <w:rPr>
          <w:spacing w:val="4"/>
          <w:sz w:val="20"/>
        </w:rPr>
        <w:t xml:space="preserve"> </w:t>
      </w:r>
      <w:r>
        <w:rPr>
          <w:sz w:val="20"/>
        </w:rPr>
        <w:t>of</w:t>
      </w:r>
      <w:r>
        <w:rPr>
          <w:spacing w:val="1"/>
          <w:sz w:val="20"/>
        </w:rPr>
        <w:t xml:space="preserve"> </w:t>
      </w:r>
      <w:r>
        <w:rPr>
          <w:sz w:val="20"/>
        </w:rPr>
        <w:t>the</w:t>
      </w:r>
      <w:r>
        <w:rPr>
          <w:spacing w:val="4"/>
          <w:sz w:val="20"/>
        </w:rPr>
        <w:t xml:space="preserve"> </w:t>
      </w:r>
      <w:r>
        <w:rPr>
          <w:sz w:val="20"/>
        </w:rPr>
        <w:t>guidelines</w:t>
      </w:r>
      <w:r>
        <w:rPr>
          <w:spacing w:val="2"/>
          <w:sz w:val="20"/>
        </w:rPr>
        <w:t xml:space="preserve"> </w:t>
      </w:r>
      <w:r>
        <w:rPr>
          <w:sz w:val="20"/>
        </w:rPr>
        <w:t>does</w:t>
      </w:r>
      <w:r>
        <w:rPr>
          <w:spacing w:val="3"/>
          <w:sz w:val="20"/>
        </w:rPr>
        <w:t xml:space="preserve"> </w:t>
      </w:r>
      <w:r>
        <w:rPr>
          <w:sz w:val="20"/>
        </w:rPr>
        <w:t>not</w:t>
      </w:r>
      <w:r>
        <w:rPr>
          <w:spacing w:val="2"/>
          <w:sz w:val="20"/>
        </w:rPr>
        <w:t xml:space="preserve"> </w:t>
      </w:r>
      <w:r>
        <w:rPr>
          <w:sz w:val="20"/>
        </w:rPr>
        <w:t>apply to</w:t>
      </w:r>
      <w:r>
        <w:rPr>
          <w:spacing w:val="12"/>
          <w:sz w:val="20"/>
        </w:rPr>
        <w:t xml:space="preserve"> </w:t>
      </w:r>
      <w:r>
        <w:rPr>
          <w:sz w:val="20"/>
        </w:rPr>
        <w:t>bidding</w:t>
      </w:r>
      <w:r>
        <w:rPr>
          <w:spacing w:val="2"/>
          <w:sz w:val="20"/>
        </w:rPr>
        <w:t xml:space="preserve"> </w:t>
      </w:r>
      <w:r>
        <w:rPr>
          <w:sz w:val="20"/>
        </w:rPr>
        <w:t>processes</w:t>
      </w:r>
      <w:r>
        <w:rPr>
          <w:spacing w:val="5"/>
          <w:sz w:val="20"/>
        </w:rPr>
        <w:t xml:space="preserve"> </w:t>
      </w:r>
      <w:r>
        <w:rPr>
          <w:sz w:val="20"/>
        </w:rPr>
        <w:t>under</w:t>
      </w:r>
      <w:r>
        <w:rPr>
          <w:spacing w:val="4"/>
          <w:sz w:val="20"/>
        </w:rPr>
        <w:t xml:space="preserve"> </w:t>
      </w:r>
      <w:r>
        <w:rPr>
          <w:sz w:val="20"/>
        </w:rPr>
        <w:t>this</w:t>
      </w:r>
      <w:r>
        <w:rPr>
          <w:spacing w:val="-47"/>
          <w:sz w:val="20"/>
        </w:rPr>
        <w:t xml:space="preserve"> </w:t>
      </w:r>
      <w:r>
        <w:rPr>
          <w:sz w:val="20"/>
        </w:rPr>
        <w:t>Section</w:t>
      </w:r>
      <w:r>
        <w:rPr>
          <w:spacing w:val="-1"/>
          <w:sz w:val="20"/>
        </w:rPr>
        <w:t xml:space="preserve"> </w:t>
      </w:r>
      <w:r>
        <w:rPr>
          <w:sz w:val="20"/>
        </w:rPr>
        <w:t>4.12.</w:t>
      </w:r>
    </w:p>
    <w:p w14:paraId="1EB63960" w14:textId="77777777" w:rsidR="004B799C" w:rsidRDefault="004B799C">
      <w:pPr>
        <w:rPr>
          <w:sz w:val="20"/>
        </w:rPr>
        <w:sectPr w:rsidR="004B799C">
          <w:pgSz w:w="11910" w:h="16840"/>
          <w:pgMar w:top="1020" w:right="460" w:bottom="1620" w:left="460" w:header="0" w:footer="1426" w:gutter="0"/>
          <w:cols w:space="720"/>
        </w:sectPr>
      </w:pPr>
    </w:p>
    <w:p w14:paraId="4FC3D59E" w14:textId="77777777" w:rsidR="004B799C" w:rsidRDefault="00CA4AAC">
      <w:pPr>
        <w:pStyle w:val="ListParagraph"/>
        <w:numPr>
          <w:ilvl w:val="3"/>
          <w:numId w:val="2"/>
        </w:numPr>
        <w:tabs>
          <w:tab w:val="left" w:pos="2303"/>
        </w:tabs>
        <w:spacing w:before="72"/>
        <w:ind w:hanging="865"/>
        <w:rPr>
          <w:sz w:val="24"/>
        </w:rPr>
      </w:pPr>
      <w:bookmarkStart w:id="262" w:name="_bookmark216"/>
      <w:bookmarkEnd w:id="262"/>
      <w:r>
        <w:rPr>
          <w:sz w:val="24"/>
        </w:rPr>
        <w:lastRenderedPageBreak/>
        <w:t>Avoidance</w:t>
      </w:r>
      <w:r>
        <w:rPr>
          <w:spacing w:val="-2"/>
          <w:sz w:val="24"/>
        </w:rPr>
        <w:t xml:space="preserve"> </w:t>
      </w:r>
      <w:r>
        <w:rPr>
          <w:sz w:val="24"/>
        </w:rPr>
        <w:t>of undue</w:t>
      </w:r>
      <w:r>
        <w:rPr>
          <w:spacing w:val="-2"/>
          <w:sz w:val="24"/>
        </w:rPr>
        <w:t xml:space="preserve"> </w:t>
      </w:r>
      <w:r>
        <w:rPr>
          <w:sz w:val="24"/>
        </w:rPr>
        <w:t>negative</w:t>
      </w:r>
      <w:r>
        <w:rPr>
          <w:spacing w:val="-2"/>
          <w:sz w:val="24"/>
        </w:rPr>
        <w:t xml:space="preserve"> </w:t>
      </w:r>
      <w:r>
        <w:rPr>
          <w:sz w:val="24"/>
        </w:rPr>
        <w:t>effects</w:t>
      </w:r>
      <w:r>
        <w:rPr>
          <w:spacing w:val="-1"/>
          <w:sz w:val="24"/>
        </w:rPr>
        <w:t xml:space="preserve"> </w:t>
      </w:r>
      <w:r>
        <w:rPr>
          <w:sz w:val="24"/>
        </w:rPr>
        <w:t>on</w:t>
      </w:r>
      <w:r>
        <w:rPr>
          <w:spacing w:val="-1"/>
          <w:sz w:val="24"/>
        </w:rPr>
        <w:t xml:space="preserve"> </w:t>
      </w:r>
      <w:r>
        <w:rPr>
          <w:sz w:val="24"/>
        </w:rPr>
        <w:t>competition</w:t>
      </w:r>
      <w:r>
        <w:rPr>
          <w:spacing w:val="-1"/>
          <w:sz w:val="24"/>
        </w:rPr>
        <w:t xml:space="preserve"> </w:t>
      </w:r>
      <w:r>
        <w:rPr>
          <w:sz w:val="24"/>
        </w:rPr>
        <w:t>and</w:t>
      </w:r>
      <w:r>
        <w:rPr>
          <w:spacing w:val="-1"/>
          <w:sz w:val="24"/>
        </w:rPr>
        <w:t xml:space="preserve"> </w:t>
      </w:r>
      <w:r>
        <w:rPr>
          <w:sz w:val="24"/>
        </w:rPr>
        <w:t>trade</w:t>
      </w:r>
    </w:p>
    <w:p w14:paraId="26E6DBA7" w14:textId="77777777" w:rsidR="004B799C" w:rsidRDefault="004B799C">
      <w:pPr>
        <w:pStyle w:val="BodyText"/>
        <w:spacing w:before="9"/>
        <w:rPr>
          <w:sz w:val="20"/>
        </w:rPr>
      </w:pPr>
    </w:p>
    <w:p w14:paraId="01855390" w14:textId="77777777" w:rsidR="004B799C" w:rsidRDefault="00CA4AAC" w:rsidP="40DEBF3B">
      <w:pPr>
        <w:pStyle w:val="ListParagraph"/>
        <w:numPr>
          <w:ilvl w:val="0"/>
          <w:numId w:val="5"/>
        </w:numPr>
        <w:tabs>
          <w:tab w:val="left" w:pos="1559"/>
        </w:tabs>
        <w:spacing w:before="1"/>
        <w:ind w:left="1558" w:right="952" w:hanging="600"/>
        <w:jc w:val="both"/>
        <w:rPr>
          <w:sz w:val="24"/>
          <w:szCs w:val="24"/>
        </w:rPr>
      </w:pPr>
      <w:r w:rsidRPr="40DEBF3B">
        <w:rPr>
          <w:sz w:val="24"/>
          <w:szCs w:val="24"/>
        </w:rPr>
        <w:t>The Member State must</w:t>
      </w:r>
      <w:r w:rsidRPr="40DEBF3B">
        <w:rPr>
          <w:spacing w:val="60"/>
          <w:sz w:val="24"/>
          <w:szCs w:val="24"/>
        </w:rPr>
        <w:t xml:space="preserve"> </w:t>
      </w:r>
      <w:r w:rsidRPr="40DEBF3B">
        <w:rPr>
          <w:sz w:val="24"/>
          <w:szCs w:val="24"/>
        </w:rPr>
        <w:t>identify and quantify the expected environmental benefits of</w:t>
      </w:r>
      <w:r w:rsidRPr="40DEBF3B">
        <w:rPr>
          <w:spacing w:val="1"/>
          <w:sz w:val="24"/>
          <w:szCs w:val="24"/>
        </w:rPr>
        <w:t xml:space="preserve"> </w:t>
      </w:r>
      <w:r w:rsidRPr="40DEBF3B">
        <w:rPr>
          <w:position w:val="2"/>
          <w:sz w:val="24"/>
          <w:szCs w:val="24"/>
        </w:rPr>
        <w:t>the measure, where possible in terms of subsidy per tonne of CO</w:t>
      </w:r>
      <w:r w:rsidRPr="40DEBF3B">
        <w:rPr>
          <w:sz w:val="16"/>
          <w:szCs w:val="16"/>
        </w:rPr>
        <w:t xml:space="preserve">2 </w:t>
      </w:r>
      <w:r w:rsidRPr="40DEBF3B">
        <w:rPr>
          <w:position w:val="2"/>
          <w:sz w:val="24"/>
          <w:szCs w:val="24"/>
        </w:rPr>
        <w:t>equivalent emissions</w:t>
      </w:r>
      <w:r w:rsidRPr="40DEBF3B">
        <w:rPr>
          <w:spacing w:val="1"/>
          <w:position w:val="2"/>
          <w:sz w:val="24"/>
          <w:szCs w:val="24"/>
        </w:rPr>
        <w:t xml:space="preserve"> </w:t>
      </w:r>
      <w:r w:rsidRPr="40DEBF3B">
        <w:rPr>
          <w:sz w:val="24"/>
          <w:szCs w:val="24"/>
        </w:rPr>
        <w:t>avoided. When assessing the benefits of the measure in terms of decarbonisation, the</w:t>
      </w:r>
      <w:r w:rsidRPr="40DEBF3B">
        <w:rPr>
          <w:spacing w:val="1"/>
          <w:sz w:val="24"/>
          <w:szCs w:val="24"/>
        </w:rPr>
        <w:t xml:space="preserve"> </w:t>
      </w:r>
      <w:r w:rsidRPr="40DEBF3B">
        <w:rPr>
          <w:sz w:val="24"/>
          <w:szCs w:val="24"/>
        </w:rPr>
        <w:t>Commission will</w:t>
      </w:r>
      <w:r w:rsidRPr="40DEBF3B">
        <w:rPr>
          <w:spacing w:val="1"/>
          <w:sz w:val="24"/>
          <w:szCs w:val="24"/>
        </w:rPr>
        <w:t xml:space="preserve"> </w:t>
      </w:r>
      <w:r w:rsidRPr="40DEBF3B">
        <w:rPr>
          <w:sz w:val="24"/>
          <w:szCs w:val="24"/>
        </w:rPr>
        <w:t>also take into</w:t>
      </w:r>
      <w:r w:rsidRPr="40DEBF3B">
        <w:rPr>
          <w:spacing w:val="1"/>
          <w:sz w:val="24"/>
          <w:szCs w:val="24"/>
        </w:rPr>
        <w:t xml:space="preserve"> </w:t>
      </w:r>
      <w:r w:rsidRPr="40DEBF3B">
        <w:rPr>
          <w:sz w:val="24"/>
          <w:szCs w:val="24"/>
        </w:rPr>
        <w:t>account</w:t>
      </w:r>
      <w:r w:rsidRPr="40DEBF3B">
        <w:rPr>
          <w:spacing w:val="1"/>
          <w:sz w:val="24"/>
          <w:szCs w:val="24"/>
        </w:rPr>
        <w:t xml:space="preserve"> </w:t>
      </w:r>
      <w:r w:rsidRPr="40DEBF3B">
        <w:rPr>
          <w:sz w:val="24"/>
          <w:szCs w:val="24"/>
        </w:rPr>
        <w:t>whether the measure includes</w:t>
      </w:r>
      <w:r w:rsidRPr="40DEBF3B">
        <w:rPr>
          <w:spacing w:val="1"/>
          <w:sz w:val="24"/>
          <w:szCs w:val="24"/>
        </w:rPr>
        <w:t xml:space="preserve"> </w:t>
      </w:r>
      <w:r w:rsidRPr="40DEBF3B">
        <w:rPr>
          <w:sz w:val="24"/>
          <w:szCs w:val="24"/>
        </w:rPr>
        <w:t>a voluntary</w:t>
      </w:r>
      <w:r w:rsidRPr="40DEBF3B">
        <w:rPr>
          <w:spacing w:val="1"/>
          <w:sz w:val="24"/>
          <w:szCs w:val="24"/>
        </w:rPr>
        <w:t xml:space="preserve"> </w:t>
      </w:r>
      <w:r w:rsidRPr="40DEBF3B">
        <w:rPr>
          <w:position w:val="2"/>
          <w:sz w:val="24"/>
          <w:szCs w:val="24"/>
        </w:rPr>
        <w:t>cancellation</w:t>
      </w:r>
      <w:r w:rsidRPr="40DEBF3B">
        <w:rPr>
          <w:spacing w:val="-1"/>
          <w:position w:val="2"/>
          <w:sz w:val="24"/>
          <w:szCs w:val="24"/>
        </w:rPr>
        <w:t xml:space="preserve"> </w:t>
      </w:r>
      <w:r w:rsidRPr="40DEBF3B">
        <w:rPr>
          <w:position w:val="2"/>
          <w:sz w:val="24"/>
          <w:szCs w:val="24"/>
        </w:rPr>
        <w:t>of</w:t>
      </w:r>
      <w:r w:rsidRPr="40DEBF3B">
        <w:rPr>
          <w:spacing w:val="-1"/>
          <w:position w:val="2"/>
          <w:sz w:val="24"/>
          <w:szCs w:val="24"/>
        </w:rPr>
        <w:t xml:space="preserve"> </w:t>
      </w:r>
      <w:r w:rsidRPr="40DEBF3B">
        <w:rPr>
          <w:position w:val="2"/>
          <w:sz w:val="24"/>
          <w:szCs w:val="24"/>
        </w:rPr>
        <w:t>CO</w:t>
      </w:r>
      <w:r w:rsidRPr="40DEBF3B">
        <w:rPr>
          <w:sz w:val="16"/>
          <w:szCs w:val="16"/>
        </w:rPr>
        <w:t>2</w:t>
      </w:r>
      <w:r w:rsidRPr="40DEBF3B">
        <w:rPr>
          <w:spacing w:val="21"/>
          <w:sz w:val="16"/>
          <w:szCs w:val="16"/>
        </w:rPr>
        <w:t xml:space="preserve"> </w:t>
      </w:r>
      <w:r w:rsidRPr="40DEBF3B">
        <w:rPr>
          <w:position w:val="2"/>
          <w:sz w:val="24"/>
          <w:szCs w:val="24"/>
        </w:rPr>
        <w:t>emission allowances</w:t>
      </w:r>
      <w:r w:rsidRPr="40DEBF3B">
        <w:rPr>
          <w:spacing w:val="-1"/>
          <w:position w:val="2"/>
          <w:sz w:val="24"/>
          <w:szCs w:val="24"/>
        </w:rPr>
        <w:t xml:space="preserve"> </w:t>
      </w:r>
      <w:r w:rsidRPr="40DEBF3B">
        <w:rPr>
          <w:position w:val="2"/>
          <w:sz w:val="24"/>
          <w:szCs w:val="24"/>
        </w:rPr>
        <w:t>at national level.</w:t>
      </w:r>
    </w:p>
    <w:p w14:paraId="72E37022" w14:textId="77777777" w:rsidR="004B799C" w:rsidRDefault="004B799C">
      <w:pPr>
        <w:pStyle w:val="BodyText"/>
        <w:spacing w:before="5"/>
        <w:rPr>
          <w:sz w:val="20"/>
        </w:rPr>
      </w:pPr>
    </w:p>
    <w:p w14:paraId="1A51CABB" w14:textId="77777777" w:rsidR="004B799C" w:rsidRDefault="00CA4AAC" w:rsidP="40DEBF3B">
      <w:pPr>
        <w:pStyle w:val="ListParagraph"/>
        <w:numPr>
          <w:ilvl w:val="0"/>
          <w:numId w:val="5"/>
        </w:numPr>
        <w:tabs>
          <w:tab w:val="left" w:pos="1559"/>
        </w:tabs>
        <w:ind w:left="1558" w:right="953" w:hanging="600"/>
        <w:jc w:val="both"/>
        <w:rPr>
          <w:sz w:val="24"/>
          <w:szCs w:val="24"/>
        </w:rPr>
      </w:pPr>
      <w:r w:rsidRPr="40DEBF3B">
        <w:rPr>
          <w:sz w:val="24"/>
          <w:szCs w:val="24"/>
        </w:rPr>
        <w:t>It is important to ensure that the measure is structured in a way that limits to the</w:t>
      </w:r>
      <w:r w:rsidRPr="40DEBF3B">
        <w:rPr>
          <w:spacing w:val="1"/>
          <w:sz w:val="24"/>
          <w:szCs w:val="24"/>
        </w:rPr>
        <w:t xml:space="preserve"> </w:t>
      </w:r>
      <w:r w:rsidRPr="40DEBF3B">
        <w:rPr>
          <w:sz w:val="24"/>
          <w:szCs w:val="24"/>
        </w:rPr>
        <w:t>minimum any distortion of competition in the market. If the aid is granted through a</w:t>
      </w:r>
      <w:r w:rsidRPr="40DEBF3B">
        <w:rPr>
          <w:spacing w:val="1"/>
          <w:sz w:val="24"/>
          <w:szCs w:val="24"/>
        </w:rPr>
        <w:t xml:space="preserve"> </w:t>
      </w:r>
      <w:r w:rsidRPr="40DEBF3B">
        <w:rPr>
          <w:sz w:val="24"/>
          <w:szCs w:val="24"/>
        </w:rPr>
        <w:t>competitive bidding process open to all operators of coal, peat or oil shale on a non-</w:t>
      </w:r>
      <w:r w:rsidRPr="40DEBF3B">
        <w:rPr>
          <w:spacing w:val="1"/>
          <w:sz w:val="24"/>
          <w:szCs w:val="24"/>
        </w:rPr>
        <w:t xml:space="preserve"> </w:t>
      </w:r>
      <w:r w:rsidRPr="40DEBF3B">
        <w:rPr>
          <w:sz w:val="24"/>
          <w:szCs w:val="24"/>
        </w:rPr>
        <w:t>discriminatory basis, the Commission will presume that the aid has limited distortive</w:t>
      </w:r>
      <w:r w:rsidRPr="40DEBF3B">
        <w:rPr>
          <w:spacing w:val="1"/>
          <w:sz w:val="24"/>
          <w:szCs w:val="24"/>
        </w:rPr>
        <w:t xml:space="preserve"> </w:t>
      </w:r>
      <w:r w:rsidRPr="40DEBF3B">
        <w:rPr>
          <w:sz w:val="24"/>
          <w:szCs w:val="24"/>
        </w:rPr>
        <w:t>effects on competition and trade. In the absence of a competitive bidding process, the</w:t>
      </w:r>
      <w:r w:rsidRPr="40DEBF3B">
        <w:rPr>
          <w:spacing w:val="1"/>
          <w:sz w:val="24"/>
          <w:szCs w:val="24"/>
        </w:rPr>
        <w:t xml:space="preserve"> </w:t>
      </w:r>
      <w:r w:rsidRPr="40DEBF3B">
        <w:rPr>
          <w:sz w:val="24"/>
          <w:szCs w:val="24"/>
        </w:rPr>
        <w:t>Commission</w:t>
      </w:r>
      <w:r w:rsidRPr="40DEBF3B">
        <w:rPr>
          <w:spacing w:val="12"/>
          <w:sz w:val="24"/>
          <w:szCs w:val="24"/>
        </w:rPr>
        <w:t xml:space="preserve"> </w:t>
      </w:r>
      <w:r w:rsidRPr="40DEBF3B">
        <w:rPr>
          <w:sz w:val="24"/>
          <w:szCs w:val="24"/>
        </w:rPr>
        <w:t>will</w:t>
      </w:r>
      <w:r w:rsidRPr="40DEBF3B">
        <w:rPr>
          <w:spacing w:val="13"/>
          <w:sz w:val="24"/>
          <w:szCs w:val="24"/>
        </w:rPr>
        <w:t xml:space="preserve"> </w:t>
      </w:r>
      <w:r w:rsidRPr="40DEBF3B">
        <w:rPr>
          <w:sz w:val="24"/>
          <w:szCs w:val="24"/>
        </w:rPr>
        <w:t>assess</w:t>
      </w:r>
      <w:r w:rsidRPr="40DEBF3B">
        <w:rPr>
          <w:spacing w:val="13"/>
          <w:sz w:val="24"/>
          <w:szCs w:val="24"/>
        </w:rPr>
        <w:t xml:space="preserve"> </w:t>
      </w:r>
      <w:r w:rsidRPr="40DEBF3B">
        <w:rPr>
          <w:sz w:val="24"/>
          <w:szCs w:val="24"/>
        </w:rPr>
        <w:t>the</w:t>
      </w:r>
      <w:r w:rsidRPr="40DEBF3B">
        <w:rPr>
          <w:spacing w:val="12"/>
          <w:sz w:val="24"/>
          <w:szCs w:val="24"/>
        </w:rPr>
        <w:t xml:space="preserve"> </w:t>
      </w:r>
      <w:r w:rsidRPr="40DEBF3B">
        <w:rPr>
          <w:sz w:val="24"/>
          <w:szCs w:val="24"/>
        </w:rPr>
        <w:t>aid’s</w:t>
      </w:r>
      <w:r w:rsidRPr="40DEBF3B">
        <w:rPr>
          <w:spacing w:val="15"/>
          <w:sz w:val="24"/>
          <w:szCs w:val="24"/>
        </w:rPr>
        <w:t xml:space="preserve"> </w:t>
      </w:r>
      <w:r w:rsidRPr="40DEBF3B">
        <w:rPr>
          <w:sz w:val="24"/>
          <w:szCs w:val="24"/>
        </w:rPr>
        <w:t>effects</w:t>
      </w:r>
      <w:r w:rsidRPr="40DEBF3B">
        <w:rPr>
          <w:spacing w:val="12"/>
          <w:sz w:val="24"/>
          <w:szCs w:val="24"/>
        </w:rPr>
        <w:t xml:space="preserve"> </w:t>
      </w:r>
      <w:r w:rsidRPr="40DEBF3B">
        <w:rPr>
          <w:sz w:val="24"/>
          <w:szCs w:val="24"/>
        </w:rPr>
        <w:t>on</w:t>
      </w:r>
      <w:r w:rsidRPr="40DEBF3B">
        <w:rPr>
          <w:spacing w:val="15"/>
          <w:sz w:val="24"/>
          <w:szCs w:val="24"/>
        </w:rPr>
        <w:t xml:space="preserve"> </w:t>
      </w:r>
      <w:r w:rsidRPr="40DEBF3B">
        <w:rPr>
          <w:sz w:val="24"/>
          <w:szCs w:val="24"/>
        </w:rPr>
        <w:t>competition</w:t>
      </w:r>
      <w:r w:rsidRPr="40DEBF3B">
        <w:rPr>
          <w:spacing w:val="13"/>
          <w:sz w:val="24"/>
          <w:szCs w:val="24"/>
        </w:rPr>
        <w:t xml:space="preserve"> </w:t>
      </w:r>
      <w:r w:rsidRPr="40DEBF3B">
        <w:rPr>
          <w:sz w:val="24"/>
          <w:szCs w:val="24"/>
        </w:rPr>
        <w:t>and</w:t>
      </w:r>
      <w:r w:rsidRPr="40DEBF3B">
        <w:rPr>
          <w:spacing w:val="13"/>
          <w:sz w:val="24"/>
          <w:szCs w:val="24"/>
        </w:rPr>
        <w:t xml:space="preserve"> </w:t>
      </w:r>
      <w:r w:rsidRPr="40DEBF3B">
        <w:rPr>
          <w:sz w:val="24"/>
          <w:szCs w:val="24"/>
        </w:rPr>
        <w:t>trade</w:t>
      </w:r>
      <w:r w:rsidRPr="40DEBF3B">
        <w:rPr>
          <w:spacing w:val="12"/>
          <w:sz w:val="24"/>
          <w:szCs w:val="24"/>
        </w:rPr>
        <w:t xml:space="preserve"> </w:t>
      </w:r>
      <w:r w:rsidRPr="40DEBF3B">
        <w:rPr>
          <w:sz w:val="24"/>
          <w:szCs w:val="24"/>
        </w:rPr>
        <w:t>based</w:t>
      </w:r>
      <w:r w:rsidRPr="40DEBF3B">
        <w:rPr>
          <w:spacing w:val="14"/>
          <w:sz w:val="24"/>
          <w:szCs w:val="24"/>
        </w:rPr>
        <w:t xml:space="preserve"> </w:t>
      </w:r>
      <w:r w:rsidRPr="40DEBF3B">
        <w:rPr>
          <w:sz w:val="24"/>
          <w:szCs w:val="24"/>
        </w:rPr>
        <w:t>on</w:t>
      </w:r>
      <w:r w:rsidRPr="40DEBF3B">
        <w:rPr>
          <w:spacing w:val="13"/>
          <w:sz w:val="24"/>
          <w:szCs w:val="24"/>
        </w:rPr>
        <w:t xml:space="preserve"> </w:t>
      </w:r>
      <w:r w:rsidRPr="40DEBF3B">
        <w:rPr>
          <w:sz w:val="24"/>
          <w:szCs w:val="24"/>
        </w:rPr>
        <w:t>the</w:t>
      </w:r>
      <w:r w:rsidRPr="40DEBF3B">
        <w:rPr>
          <w:spacing w:val="12"/>
          <w:sz w:val="24"/>
          <w:szCs w:val="24"/>
        </w:rPr>
        <w:t xml:space="preserve"> </w:t>
      </w:r>
      <w:r w:rsidRPr="40DEBF3B">
        <w:rPr>
          <w:sz w:val="24"/>
          <w:szCs w:val="24"/>
        </w:rPr>
        <w:t>design</w:t>
      </w:r>
      <w:r w:rsidRPr="40DEBF3B">
        <w:rPr>
          <w:spacing w:val="-57"/>
          <w:sz w:val="24"/>
          <w:szCs w:val="24"/>
        </w:rPr>
        <w:t xml:space="preserve"> </w:t>
      </w:r>
      <w:r w:rsidRPr="40DEBF3B">
        <w:rPr>
          <w:sz w:val="24"/>
          <w:szCs w:val="24"/>
        </w:rPr>
        <w:t>of</w:t>
      </w:r>
      <w:r w:rsidRPr="40DEBF3B">
        <w:rPr>
          <w:spacing w:val="-1"/>
          <w:sz w:val="24"/>
          <w:szCs w:val="24"/>
        </w:rPr>
        <w:t xml:space="preserve"> </w:t>
      </w:r>
      <w:r w:rsidRPr="40DEBF3B">
        <w:rPr>
          <w:sz w:val="24"/>
          <w:szCs w:val="24"/>
        </w:rPr>
        <w:t>the</w:t>
      </w:r>
      <w:r w:rsidRPr="40DEBF3B">
        <w:rPr>
          <w:spacing w:val="-2"/>
          <w:sz w:val="24"/>
          <w:szCs w:val="24"/>
        </w:rPr>
        <w:t xml:space="preserve"> </w:t>
      </w:r>
      <w:r w:rsidRPr="40DEBF3B">
        <w:rPr>
          <w:sz w:val="24"/>
          <w:szCs w:val="24"/>
        </w:rPr>
        <w:t>measure</w:t>
      </w:r>
      <w:r w:rsidRPr="40DEBF3B">
        <w:rPr>
          <w:spacing w:val="-1"/>
          <w:sz w:val="24"/>
          <w:szCs w:val="24"/>
        </w:rPr>
        <w:t xml:space="preserve"> </w:t>
      </w:r>
      <w:r w:rsidRPr="40DEBF3B">
        <w:rPr>
          <w:sz w:val="24"/>
          <w:szCs w:val="24"/>
        </w:rPr>
        <w:t>and its effect on the</w:t>
      </w:r>
      <w:r w:rsidRPr="40DEBF3B">
        <w:rPr>
          <w:spacing w:val="-1"/>
          <w:sz w:val="24"/>
          <w:szCs w:val="24"/>
        </w:rPr>
        <w:t xml:space="preserve"> </w:t>
      </w:r>
      <w:r w:rsidRPr="40DEBF3B">
        <w:rPr>
          <w:sz w:val="24"/>
          <w:szCs w:val="24"/>
        </w:rPr>
        <w:t>relevant market.</w:t>
      </w:r>
    </w:p>
    <w:p w14:paraId="4EDB290C" w14:textId="77777777" w:rsidR="004B799C" w:rsidRDefault="004B799C">
      <w:pPr>
        <w:pStyle w:val="BodyText"/>
        <w:spacing w:before="10"/>
        <w:rPr>
          <w:sz w:val="20"/>
        </w:rPr>
      </w:pPr>
    </w:p>
    <w:p w14:paraId="48C28547" w14:textId="77777777" w:rsidR="004B799C" w:rsidRDefault="00CA4AAC">
      <w:pPr>
        <w:ind w:left="1678"/>
        <w:rPr>
          <w:i/>
          <w:sz w:val="24"/>
        </w:rPr>
      </w:pPr>
      <w:r>
        <w:rPr>
          <w:noProof/>
        </w:rPr>
        <w:drawing>
          <wp:anchor distT="0" distB="0" distL="0" distR="0" simplePos="0" relativeHeight="15810048" behindDoc="0" locked="0" layoutInCell="1" allowOverlap="1" wp14:anchorId="1D5A051C" wp14:editId="2182C14A">
            <wp:simplePos x="0" y="0"/>
            <wp:positionH relativeFrom="page">
              <wp:posOffset>903778</wp:posOffset>
            </wp:positionH>
            <wp:positionV relativeFrom="paragraph">
              <wp:posOffset>40013</wp:posOffset>
            </wp:positionV>
            <wp:extent cx="374095" cy="107346"/>
            <wp:effectExtent l="0" t="0" r="0" b="0"/>
            <wp:wrapNone/>
            <wp:docPr id="211" name="image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image96.png"/>
                    <pic:cNvPicPr/>
                  </pic:nvPicPr>
                  <pic:blipFill>
                    <a:blip r:embed="rId120" cstate="print"/>
                    <a:stretch>
                      <a:fillRect/>
                    </a:stretch>
                  </pic:blipFill>
                  <pic:spPr>
                    <a:xfrm>
                      <a:off x="0" y="0"/>
                      <a:ext cx="374095" cy="107346"/>
                    </a:xfrm>
                    <a:prstGeom prst="rect">
                      <a:avLst/>
                    </a:prstGeom>
                  </pic:spPr>
                </pic:pic>
              </a:graphicData>
            </a:graphic>
          </wp:anchor>
        </w:drawing>
      </w:r>
      <w:bookmarkStart w:id="263" w:name="_bookmark217"/>
      <w:bookmarkEnd w:id="263"/>
      <w:r>
        <w:rPr>
          <w:i/>
          <w:sz w:val="24"/>
        </w:rPr>
        <w:t>Aid</w:t>
      </w:r>
      <w:r>
        <w:rPr>
          <w:i/>
          <w:spacing w:val="-2"/>
          <w:sz w:val="24"/>
        </w:rPr>
        <w:t xml:space="preserve"> </w:t>
      </w:r>
      <w:r>
        <w:rPr>
          <w:i/>
          <w:sz w:val="24"/>
        </w:rPr>
        <w:t>for</w:t>
      </w:r>
      <w:r>
        <w:rPr>
          <w:i/>
          <w:spacing w:val="-1"/>
          <w:sz w:val="24"/>
        </w:rPr>
        <w:t xml:space="preserve"> </w:t>
      </w:r>
      <w:r>
        <w:rPr>
          <w:i/>
          <w:sz w:val="24"/>
        </w:rPr>
        <w:t>exceptional</w:t>
      </w:r>
      <w:r>
        <w:rPr>
          <w:i/>
          <w:spacing w:val="-2"/>
          <w:sz w:val="24"/>
        </w:rPr>
        <w:t xml:space="preserve"> </w:t>
      </w:r>
      <w:r>
        <w:rPr>
          <w:i/>
          <w:sz w:val="24"/>
        </w:rPr>
        <w:t>costs</w:t>
      </w:r>
    </w:p>
    <w:p w14:paraId="697FDF6A" w14:textId="77777777" w:rsidR="004B799C" w:rsidRDefault="004B799C">
      <w:pPr>
        <w:pStyle w:val="BodyText"/>
        <w:spacing w:before="10"/>
        <w:rPr>
          <w:i/>
          <w:sz w:val="20"/>
        </w:rPr>
      </w:pPr>
    </w:p>
    <w:p w14:paraId="69AAD18D" w14:textId="77777777" w:rsidR="004B799C" w:rsidRDefault="00CA4AAC">
      <w:pPr>
        <w:pStyle w:val="ListParagraph"/>
        <w:numPr>
          <w:ilvl w:val="3"/>
          <w:numId w:val="1"/>
        </w:numPr>
        <w:tabs>
          <w:tab w:val="left" w:pos="2303"/>
        </w:tabs>
        <w:spacing w:before="1"/>
        <w:ind w:hanging="865"/>
        <w:rPr>
          <w:sz w:val="24"/>
        </w:rPr>
      </w:pPr>
      <w:bookmarkStart w:id="264" w:name="_bookmark218"/>
      <w:bookmarkEnd w:id="264"/>
      <w:r>
        <w:rPr>
          <w:sz w:val="24"/>
        </w:rPr>
        <w:t>Rationale</w:t>
      </w:r>
      <w:r>
        <w:rPr>
          <w:spacing w:val="-2"/>
          <w:sz w:val="24"/>
        </w:rPr>
        <w:t xml:space="preserve"> </w:t>
      </w:r>
      <w:r>
        <w:rPr>
          <w:sz w:val="24"/>
        </w:rPr>
        <w:t>for</w:t>
      </w:r>
      <w:r>
        <w:rPr>
          <w:spacing w:val="-2"/>
          <w:sz w:val="24"/>
        </w:rPr>
        <w:t xml:space="preserve"> </w:t>
      </w:r>
      <w:r>
        <w:rPr>
          <w:sz w:val="24"/>
        </w:rPr>
        <w:t>the</w:t>
      </w:r>
      <w:r>
        <w:rPr>
          <w:spacing w:val="-3"/>
          <w:sz w:val="24"/>
        </w:rPr>
        <w:t xml:space="preserve"> </w:t>
      </w:r>
      <w:r>
        <w:rPr>
          <w:sz w:val="24"/>
        </w:rPr>
        <w:t>aid</w:t>
      </w:r>
    </w:p>
    <w:p w14:paraId="59360B94" w14:textId="77777777" w:rsidR="004B799C" w:rsidRDefault="004B799C">
      <w:pPr>
        <w:pStyle w:val="BodyText"/>
        <w:spacing w:before="10"/>
        <w:rPr>
          <w:sz w:val="20"/>
        </w:rPr>
      </w:pPr>
    </w:p>
    <w:p w14:paraId="09670230" w14:textId="77777777" w:rsidR="004B799C" w:rsidRDefault="00CA4AAC" w:rsidP="40DEBF3B">
      <w:pPr>
        <w:pStyle w:val="ListParagraph"/>
        <w:numPr>
          <w:ilvl w:val="0"/>
          <w:numId w:val="5"/>
        </w:numPr>
        <w:tabs>
          <w:tab w:val="left" w:pos="1559"/>
        </w:tabs>
        <w:ind w:left="1558" w:right="956" w:hanging="600"/>
        <w:jc w:val="both"/>
        <w:rPr>
          <w:sz w:val="24"/>
          <w:szCs w:val="24"/>
        </w:rPr>
      </w:pPr>
      <w:r w:rsidRPr="40DEBF3B">
        <w:rPr>
          <w:sz w:val="24"/>
          <w:szCs w:val="24"/>
        </w:rPr>
        <w:t>The closure of uncompetitive coal, peat and oil shale activities can generate significant</w:t>
      </w:r>
      <w:r w:rsidRPr="40DEBF3B">
        <w:rPr>
          <w:spacing w:val="1"/>
          <w:sz w:val="24"/>
          <w:szCs w:val="24"/>
        </w:rPr>
        <w:t xml:space="preserve"> </w:t>
      </w:r>
      <w:r w:rsidRPr="40DEBF3B">
        <w:rPr>
          <w:sz w:val="24"/>
          <w:szCs w:val="24"/>
        </w:rPr>
        <w:t>social</w:t>
      </w:r>
      <w:r w:rsidRPr="40DEBF3B">
        <w:rPr>
          <w:spacing w:val="1"/>
          <w:sz w:val="24"/>
          <w:szCs w:val="24"/>
        </w:rPr>
        <w:t xml:space="preserve"> </w:t>
      </w:r>
      <w:r w:rsidRPr="40DEBF3B">
        <w:rPr>
          <w:sz w:val="24"/>
          <w:szCs w:val="24"/>
        </w:rPr>
        <w:t>and</w:t>
      </w:r>
      <w:r w:rsidRPr="40DEBF3B">
        <w:rPr>
          <w:spacing w:val="1"/>
          <w:sz w:val="24"/>
          <w:szCs w:val="24"/>
        </w:rPr>
        <w:t xml:space="preserve"> </w:t>
      </w:r>
      <w:r w:rsidRPr="40DEBF3B">
        <w:rPr>
          <w:sz w:val="24"/>
          <w:szCs w:val="24"/>
        </w:rPr>
        <w:t>environmental</w:t>
      </w:r>
      <w:r w:rsidRPr="40DEBF3B">
        <w:rPr>
          <w:spacing w:val="1"/>
          <w:sz w:val="24"/>
          <w:szCs w:val="24"/>
        </w:rPr>
        <w:t xml:space="preserve"> </w:t>
      </w:r>
      <w:r w:rsidRPr="40DEBF3B">
        <w:rPr>
          <w:sz w:val="24"/>
          <w:szCs w:val="24"/>
        </w:rPr>
        <w:t>costs</w:t>
      </w:r>
      <w:r w:rsidRPr="40DEBF3B">
        <w:rPr>
          <w:spacing w:val="1"/>
          <w:sz w:val="24"/>
          <w:szCs w:val="24"/>
        </w:rPr>
        <w:t xml:space="preserve"> </w:t>
      </w:r>
      <w:r w:rsidRPr="40DEBF3B">
        <w:rPr>
          <w:sz w:val="24"/>
          <w:szCs w:val="24"/>
        </w:rPr>
        <w:t>at</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level</w:t>
      </w:r>
      <w:r w:rsidRPr="40DEBF3B">
        <w:rPr>
          <w:spacing w:val="1"/>
          <w:sz w:val="24"/>
          <w:szCs w:val="24"/>
        </w:rPr>
        <w:t xml:space="preserve"> </w:t>
      </w:r>
      <w:r w:rsidRPr="40DEBF3B">
        <w:rPr>
          <w:sz w:val="24"/>
          <w:szCs w:val="24"/>
        </w:rPr>
        <w:t>of</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power</w:t>
      </w:r>
      <w:r w:rsidRPr="40DEBF3B">
        <w:rPr>
          <w:spacing w:val="1"/>
          <w:sz w:val="24"/>
          <w:szCs w:val="24"/>
        </w:rPr>
        <w:t xml:space="preserve"> </w:t>
      </w:r>
      <w:r w:rsidRPr="40DEBF3B">
        <w:rPr>
          <w:sz w:val="24"/>
          <w:szCs w:val="24"/>
        </w:rPr>
        <w:t>plants</w:t>
      </w:r>
      <w:r w:rsidRPr="40DEBF3B">
        <w:rPr>
          <w:spacing w:val="1"/>
          <w:sz w:val="24"/>
          <w:szCs w:val="24"/>
        </w:rPr>
        <w:t xml:space="preserve"> </w:t>
      </w:r>
      <w:r w:rsidRPr="40DEBF3B">
        <w:rPr>
          <w:sz w:val="24"/>
          <w:szCs w:val="24"/>
        </w:rPr>
        <w:t>and</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mining</w:t>
      </w:r>
      <w:r w:rsidRPr="40DEBF3B">
        <w:rPr>
          <w:spacing w:val="1"/>
          <w:sz w:val="24"/>
          <w:szCs w:val="24"/>
        </w:rPr>
        <w:t xml:space="preserve"> </w:t>
      </w:r>
      <w:r w:rsidRPr="40DEBF3B">
        <w:rPr>
          <w:sz w:val="24"/>
          <w:szCs w:val="24"/>
        </w:rPr>
        <w:t>operations. Member States may decide to cover such exceptional costs to mitigate the</w:t>
      </w:r>
      <w:r w:rsidRPr="40DEBF3B">
        <w:rPr>
          <w:spacing w:val="1"/>
          <w:sz w:val="24"/>
          <w:szCs w:val="24"/>
        </w:rPr>
        <w:t xml:space="preserve"> </w:t>
      </w:r>
      <w:r w:rsidRPr="40DEBF3B">
        <w:rPr>
          <w:sz w:val="24"/>
          <w:szCs w:val="24"/>
        </w:rPr>
        <w:t>social</w:t>
      </w:r>
      <w:r w:rsidRPr="40DEBF3B">
        <w:rPr>
          <w:spacing w:val="-1"/>
          <w:sz w:val="24"/>
          <w:szCs w:val="24"/>
        </w:rPr>
        <w:t xml:space="preserve"> </w:t>
      </w:r>
      <w:r w:rsidRPr="40DEBF3B">
        <w:rPr>
          <w:sz w:val="24"/>
          <w:szCs w:val="24"/>
        </w:rPr>
        <w:t>and regional consequences of the</w:t>
      </w:r>
      <w:r w:rsidRPr="40DEBF3B">
        <w:rPr>
          <w:spacing w:val="-1"/>
          <w:sz w:val="24"/>
          <w:szCs w:val="24"/>
        </w:rPr>
        <w:t xml:space="preserve"> </w:t>
      </w:r>
      <w:r w:rsidRPr="40DEBF3B">
        <w:rPr>
          <w:sz w:val="24"/>
          <w:szCs w:val="24"/>
        </w:rPr>
        <w:t>closure</w:t>
      </w:r>
      <w:r w:rsidRPr="40DEBF3B">
        <w:rPr>
          <w:spacing w:val="-1"/>
          <w:sz w:val="24"/>
          <w:szCs w:val="24"/>
        </w:rPr>
        <w:t xml:space="preserve"> </w:t>
      </w:r>
      <w:r w:rsidRPr="40DEBF3B">
        <w:rPr>
          <w:sz w:val="24"/>
          <w:szCs w:val="24"/>
        </w:rPr>
        <w:t>process.</w:t>
      </w:r>
    </w:p>
    <w:p w14:paraId="4FCBA19C" w14:textId="77777777" w:rsidR="004B799C" w:rsidRDefault="004B799C">
      <w:pPr>
        <w:pStyle w:val="BodyText"/>
        <w:spacing w:before="10"/>
        <w:rPr>
          <w:sz w:val="20"/>
        </w:rPr>
      </w:pPr>
    </w:p>
    <w:p w14:paraId="5203C406" w14:textId="77777777" w:rsidR="004B799C" w:rsidRDefault="00CA4AAC">
      <w:pPr>
        <w:pStyle w:val="ListParagraph"/>
        <w:numPr>
          <w:ilvl w:val="3"/>
          <w:numId w:val="1"/>
        </w:numPr>
        <w:tabs>
          <w:tab w:val="left" w:pos="2303"/>
        </w:tabs>
        <w:ind w:hanging="865"/>
        <w:rPr>
          <w:sz w:val="24"/>
        </w:rPr>
      </w:pPr>
      <w:bookmarkStart w:id="265" w:name="_bookmark219"/>
      <w:bookmarkEnd w:id="265"/>
      <w:r>
        <w:rPr>
          <w:sz w:val="24"/>
        </w:rPr>
        <w:t>Scope</w:t>
      </w:r>
      <w:r>
        <w:rPr>
          <w:spacing w:val="-2"/>
          <w:sz w:val="24"/>
        </w:rPr>
        <w:t xml:space="preserve"> </w:t>
      </w:r>
      <w:r>
        <w:rPr>
          <w:sz w:val="24"/>
        </w:rPr>
        <w:t>and</w:t>
      </w:r>
      <w:r>
        <w:rPr>
          <w:spacing w:val="-1"/>
          <w:sz w:val="24"/>
        </w:rPr>
        <w:t xml:space="preserve"> </w:t>
      </w:r>
      <w:r>
        <w:rPr>
          <w:sz w:val="24"/>
        </w:rPr>
        <w:t>supported</w:t>
      </w:r>
      <w:r>
        <w:rPr>
          <w:spacing w:val="1"/>
          <w:sz w:val="24"/>
        </w:rPr>
        <w:t xml:space="preserve"> </w:t>
      </w:r>
      <w:r>
        <w:rPr>
          <w:sz w:val="24"/>
        </w:rPr>
        <w:t>activities</w:t>
      </w:r>
    </w:p>
    <w:p w14:paraId="7583F8A9" w14:textId="77777777" w:rsidR="004B799C" w:rsidRDefault="004B799C">
      <w:pPr>
        <w:pStyle w:val="BodyText"/>
        <w:spacing w:before="10"/>
        <w:rPr>
          <w:sz w:val="20"/>
        </w:rPr>
      </w:pPr>
    </w:p>
    <w:p w14:paraId="62E76D78" w14:textId="77777777" w:rsidR="004B799C" w:rsidRDefault="00CA4AAC" w:rsidP="40DEBF3B">
      <w:pPr>
        <w:pStyle w:val="ListParagraph"/>
        <w:numPr>
          <w:ilvl w:val="0"/>
          <w:numId w:val="5"/>
        </w:numPr>
        <w:tabs>
          <w:tab w:val="left" w:pos="1559"/>
        </w:tabs>
        <w:ind w:left="1558" w:right="962" w:hanging="600"/>
        <w:jc w:val="both"/>
        <w:rPr>
          <w:sz w:val="24"/>
          <w:szCs w:val="24"/>
        </w:rPr>
      </w:pPr>
      <w:r w:rsidRPr="40DEBF3B">
        <w:rPr>
          <w:sz w:val="24"/>
          <w:szCs w:val="24"/>
        </w:rPr>
        <w:t>This Section sets out compatibility rules for measures taken to cover exceptional costs</w:t>
      </w:r>
      <w:r w:rsidRPr="40DEBF3B">
        <w:rPr>
          <w:spacing w:val="1"/>
          <w:sz w:val="24"/>
          <w:szCs w:val="24"/>
        </w:rPr>
        <w:t xml:space="preserve"> </w:t>
      </w:r>
      <w:r w:rsidRPr="40DEBF3B">
        <w:rPr>
          <w:sz w:val="24"/>
          <w:szCs w:val="24"/>
        </w:rPr>
        <w:t>resulting</w:t>
      </w:r>
      <w:r w:rsidRPr="40DEBF3B">
        <w:rPr>
          <w:spacing w:val="-3"/>
          <w:sz w:val="24"/>
          <w:szCs w:val="24"/>
        </w:rPr>
        <w:t xml:space="preserve"> </w:t>
      </w:r>
      <w:r w:rsidRPr="40DEBF3B">
        <w:rPr>
          <w:sz w:val="24"/>
          <w:szCs w:val="24"/>
        </w:rPr>
        <w:t>from the closure</w:t>
      </w:r>
      <w:r w:rsidRPr="40DEBF3B">
        <w:rPr>
          <w:spacing w:val="-1"/>
          <w:sz w:val="24"/>
          <w:szCs w:val="24"/>
        </w:rPr>
        <w:t xml:space="preserve"> </w:t>
      </w:r>
      <w:r w:rsidRPr="40DEBF3B">
        <w:rPr>
          <w:sz w:val="24"/>
          <w:szCs w:val="24"/>
        </w:rPr>
        <w:t>of uncompetitive</w:t>
      </w:r>
      <w:r w:rsidRPr="40DEBF3B">
        <w:rPr>
          <w:spacing w:val="-1"/>
          <w:sz w:val="24"/>
          <w:szCs w:val="24"/>
        </w:rPr>
        <w:t xml:space="preserve"> </w:t>
      </w:r>
      <w:r w:rsidRPr="40DEBF3B">
        <w:rPr>
          <w:sz w:val="24"/>
          <w:szCs w:val="24"/>
        </w:rPr>
        <w:t>coal, peat and oil</w:t>
      </w:r>
      <w:r w:rsidRPr="40DEBF3B">
        <w:rPr>
          <w:spacing w:val="1"/>
          <w:sz w:val="24"/>
          <w:szCs w:val="24"/>
        </w:rPr>
        <w:t xml:space="preserve"> </w:t>
      </w:r>
      <w:r w:rsidRPr="40DEBF3B">
        <w:rPr>
          <w:sz w:val="24"/>
          <w:szCs w:val="24"/>
        </w:rPr>
        <w:t>shale</w:t>
      </w:r>
      <w:r w:rsidRPr="40DEBF3B">
        <w:rPr>
          <w:spacing w:val="-1"/>
          <w:sz w:val="24"/>
          <w:szCs w:val="24"/>
        </w:rPr>
        <w:t xml:space="preserve"> </w:t>
      </w:r>
      <w:r w:rsidRPr="40DEBF3B">
        <w:rPr>
          <w:sz w:val="24"/>
          <w:szCs w:val="24"/>
        </w:rPr>
        <w:t>activities.</w:t>
      </w:r>
    </w:p>
    <w:p w14:paraId="635F7B05" w14:textId="77777777" w:rsidR="004B799C" w:rsidRDefault="004B799C">
      <w:pPr>
        <w:pStyle w:val="BodyText"/>
        <w:spacing w:before="10"/>
        <w:rPr>
          <w:sz w:val="20"/>
        </w:rPr>
      </w:pPr>
    </w:p>
    <w:p w14:paraId="60FF5445" w14:textId="77777777" w:rsidR="004B799C" w:rsidRDefault="00CA4AAC" w:rsidP="40DEBF3B">
      <w:pPr>
        <w:pStyle w:val="ListParagraph"/>
        <w:numPr>
          <w:ilvl w:val="0"/>
          <w:numId w:val="5"/>
        </w:numPr>
        <w:tabs>
          <w:tab w:val="left" w:pos="1559"/>
        </w:tabs>
        <w:ind w:left="1558" w:right="957" w:hanging="600"/>
        <w:jc w:val="both"/>
        <w:rPr>
          <w:sz w:val="24"/>
          <w:szCs w:val="24"/>
        </w:rPr>
      </w:pPr>
      <w:r w:rsidRPr="40DEBF3B">
        <w:rPr>
          <w:sz w:val="24"/>
          <w:szCs w:val="24"/>
        </w:rPr>
        <w:t>Measures covered by this Section can facilitate the social, environmental and safety</w:t>
      </w:r>
      <w:r w:rsidRPr="40DEBF3B">
        <w:rPr>
          <w:spacing w:val="1"/>
          <w:sz w:val="24"/>
          <w:szCs w:val="24"/>
        </w:rPr>
        <w:t xml:space="preserve"> </w:t>
      </w:r>
      <w:r w:rsidRPr="40DEBF3B">
        <w:rPr>
          <w:sz w:val="24"/>
          <w:szCs w:val="24"/>
        </w:rPr>
        <w:t>transition</w:t>
      </w:r>
      <w:r w:rsidRPr="40DEBF3B">
        <w:rPr>
          <w:spacing w:val="-1"/>
          <w:sz w:val="24"/>
          <w:szCs w:val="24"/>
        </w:rPr>
        <w:t xml:space="preserve"> </w:t>
      </w:r>
      <w:r w:rsidRPr="40DEBF3B">
        <w:rPr>
          <w:sz w:val="24"/>
          <w:szCs w:val="24"/>
        </w:rPr>
        <w:t>of the</w:t>
      </w:r>
      <w:r w:rsidRPr="40DEBF3B">
        <w:rPr>
          <w:spacing w:val="-1"/>
          <w:sz w:val="24"/>
          <w:szCs w:val="24"/>
        </w:rPr>
        <w:t xml:space="preserve"> </w:t>
      </w:r>
      <w:r w:rsidRPr="40DEBF3B">
        <w:rPr>
          <w:sz w:val="24"/>
          <w:szCs w:val="24"/>
        </w:rPr>
        <w:t>area</w:t>
      </w:r>
      <w:r w:rsidRPr="40DEBF3B">
        <w:rPr>
          <w:spacing w:val="-1"/>
          <w:sz w:val="24"/>
          <w:szCs w:val="24"/>
        </w:rPr>
        <w:t xml:space="preserve"> </w:t>
      </w:r>
      <w:r w:rsidRPr="40DEBF3B">
        <w:rPr>
          <w:sz w:val="24"/>
          <w:szCs w:val="24"/>
        </w:rPr>
        <w:t>concerned.</w:t>
      </w:r>
    </w:p>
    <w:p w14:paraId="3E50B2A8" w14:textId="77777777" w:rsidR="004B799C" w:rsidRDefault="004B799C">
      <w:pPr>
        <w:pStyle w:val="BodyText"/>
        <w:spacing w:before="10"/>
        <w:rPr>
          <w:sz w:val="20"/>
        </w:rPr>
      </w:pPr>
    </w:p>
    <w:p w14:paraId="38E2BDD5" w14:textId="77777777" w:rsidR="004B799C" w:rsidRDefault="00CA4AAC" w:rsidP="40DEBF3B">
      <w:pPr>
        <w:pStyle w:val="ListParagraph"/>
        <w:numPr>
          <w:ilvl w:val="0"/>
          <w:numId w:val="5"/>
        </w:numPr>
        <w:tabs>
          <w:tab w:val="left" w:pos="1559"/>
        </w:tabs>
        <w:ind w:left="1558" w:right="961" w:hanging="600"/>
        <w:jc w:val="both"/>
        <w:rPr>
          <w:sz w:val="24"/>
          <w:szCs w:val="24"/>
        </w:rPr>
      </w:pPr>
      <w:r w:rsidRPr="40DEBF3B">
        <w:rPr>
          <w:sz w:val="24"/>
          <w:szCs w:val="24"/>
        </w:rPr>
        <w:t>This Section applies to the extent the measure is not covered by Council Decision of 10</w:t>
      </w:r>
      <w:r w:rsidRPr="40DEBF3B">
        <w:rPr>
          <w:spacing w:val="1"/>
          <w:sz w:val="24"/>
          <w:szCs w:val="24"/>
        </w:rPr>
        <w:t xml:space="preserve"> </w:t>
      </w:r>
      <w:r w:rsidRPr="40DEBF3B">
        <w:rPr>
          <w:sz w:val="24"/>
          <w:szCs w:val="24"/>
        </w:rPr>
        <w:t>December</w:t>
      </w:r>
      <w:r w:rsidRPr="40DEBF3B">
        <w:rPr>
          <w:spacing w:val="-1"/>
          <w:sz w:val="24"/>
          <w:szCs w:val="24"/>
        </w:rPr>
        <w:t xml:space="preserve"> </w:t>
      </w:r>
      <w:r w:rsidRPr="40DEBF3B">
        <w:rPr>
          <w:sz w:val="24"/>
          <w:szCs w:val="24"/>
        </w:rPr>
        <w:t>2010 on State</w:t>
      </w:r>
      <w:r w:rsidRPr="40DEBF3B">
        <w:rPr>
          <w:spacing w:val="1"/>
          <w:sz w:val="24"/>
          <w:szCs w:val="24"/>
        </w:rPr>
        <w:t xml:space="preserve"> </w:t>
      </w:r>
      <w:r w:rsidRPr="40DEBF3B">
        <w:rPr>
          <w:sz w:val="24"/>
          <w:szCs w:val="24"/>
        </w:rPr>
        <w:t>aid to facilitate</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closure</w:t>
      </w:r>
      <w:r w:rsidRPr="40DEBF3B">
        <w:rPr>
          <w:spacing w:val="-1"/>
          <w:sz w:val="24"/>
          <w:szCs w:val="24"/>
        </w:rPr>
        <w:t xml:space="preserve"> </w:t>
      </w:r>
      <w:r w:rsidRPr="40DEBF3B">
        <w:rPr>
          <w:sz w:val="24"/>
          <w:szCs w:val="24"/>
        </w:rPr>
        <w:t>of uncompetitive coal mines.</w:t>
      </w:r>
      <w:r w:rsidRPr="40DEBF3B">
        <w:rPr>
          <w:sz w:val="24"/>
          <w:szCs w:val="24"/>
          <w:vertAlign w:val="superscript"/>
        </w:rPr>
        <w:t>121</w:t>
      </w:r>
    </w:p>
    <w:p w14:paraId="6D99764F" w14:textId="77777777" w:rsidR="004B799C" w:rsidRDefault="00CA4AAC">
      <w:pPr>
        <w:pStyle w:val="ListParagraph"/>
        <w:numPr>
          <w:ilvl w:val="3"/>
          <w:numId w:val="1"/>
        </w:numPr>
        <w:tabs>
          <w:tab w:val="left" w:pos="2303"/>
        </w:tabs>
        <w:spacing w:before="240"/>
        <w:ind w:hanging="865"/>
        <w:rPr>
          <w:sz w:val="24"/>
        </w:rPr>
      </w:pPr>
      <w:bookmarkStart w:id="266" w:name="_bookmark220"/>
      <w:bookmarkEnd w:id="266"/>
      <w:r>
        <w:rPr>
          <w:sz w:val="24"/>
        </w:rPr>
        <w:t>Necessity</w:t>
      </w:r>
      <w:r>
        <w:rPr>
          <w:spacing w:val="-7"/>
          <w:sz w:val="24"/>
        </w:rPr>
        <w:t xml:space="preserve"> </w:t>
      </w:r>
      <w:r>
        <w:rPr>
          <w:sz w:val="24"/>
        </w:rPr>
        <w:t>and</w:t>
      </w:r>
      <w:r>
        <w:rPr>
          <w:spacing w:val="-1"/>
          <w:sz w:val="24"/>
        </w:rPr>
        <w:t xml:space="preserve"> </w:t>
      </w:r>
      <w:r>
        <w:rPr>
          <w:sz w:val="24"/>
        </w:rPr>
        <w:t>appropriateness</w:t>
      </w:r>
    </w:p>
    <w:p w14:paraId="335C9E0D" w14:textId="77777777" w:rsidR="004B799C" w:rsidRDefault="004B799C">
      <w:pPr>
        <w:pStyle w:val="BodyText"/>
        <w:spacing w:before="10"/>
        <w:rPr>
          <w:sz w:val="20"/>
        </w:rPr>
      </w:pPr>
    </w:p>
    <w:p w14:paraId="03281B30" w14:textId="77777777" w:rsidR="004B799C" w:rsidRDefault="00CA4AAC" w:rsidP="40DEBF3B">
      <w:pPr>
        <w:pStyle w:val="ListParagraph"/>
        <w:numPr>
          <w:ilvl w:val="0"/>
          <w:numId w:val="5"/>
        </w:numPr>
        <w:tabs>
          <w:tab w:val="left" w:pos="1559"/>
        </w:tabs>
        <w:ind w:left="1558" w:right="956" w:hanging="600"/>
        <w:jc w:val="both"/>
        <w:rPr>
          <w:sz w:val="24"/>
          <w:szCs w:val="24"/>
        </w:rPr>
      </w:pPr>
      <w:r w:rsidRPr="40DEBF3B">
        <w:rPr>
          <w:sz w:val="24"/>
          <w:szCs w:val="24"/>
        </w:rPr>
        <w:t>The Commission will consider aid to cover exceptional costs necessary and appropriate</w:t>
      </w:r>
      <w:r w:rsidRPr="40DEBF3B">
        <w:rPr>
          <w:spacing w:val="1"/>
          <w:sz w:val="24"/>
          <w:szCs w:val="24"/>
        </w:rPr>
        <w:t xml:space="preserve"> </w:t>
      </w:r>
      <w:r w:rsidRPr="40DEBF3B">
        <w:rPr>
          <w:sz w:val="24"/>
          <w:szCs w:val="24"/>
        </w:rPr>
        <w:t>to the extent it can help mitigate the social and environmental impact of the closure of</w:t>
      </w:r>
      <w:r w:rsidRPr="40DEBF3B">
        <w:rPr>
          <w:spacing w:val="1"/>
          <w:sz w:val="24"/>
          <w:szCs w:val="24"/>
        </w:rPr>
        <w:t xml:space="preserve"> </w:t>
      </w:r>
      <w:r w:rsidRPr="40DEBF3B">
        <w:rPr>
          <w:sz w:val="24"/>
          <w:szCs w:val="24"/>
        </w:rPr>
        <w:t>uncompetitive coal, peat and oil shale activities in the region and the Member State</w:t>
      </w:r>
      <w:r w:rsidRPr="40DEBF3B">
        <w:rPr>
          <w:spacing w:val="1"/>
          <w:sz w:val="24"/>
          <w:szCs w:val="24"/>
        </w:rPr>
        <w:t xml:space="preserve"> </w:t>
      </w:r>
      <w:r w:rsidRPr="40DEBF3B">
        <w:rPr>
          <w:sz w:val="24"/>
          <w:szCs w:val="24"/>
        </w:rPr>
        <w:t>concerned.</w:t>
      </w:r>
    </w:p>
    <w:p w14:paraId="34A7B856" w14:textId="77777777" w:rsidR="004B799C" w:rsidRDefault="004B799C">
      <w:pPr>
        <w:pStyle w:val="BodyText"/>
        <w:spacing w:before="10"/>
        <w:rPr>
          <w:sz w:val="20"/>
        </w:rPr>
      </w:pPr>
    </w:p>
    <w:p w14:paraId="2157820E" w14:textId="77777777" w:rsidR="004B799C" w:rsidRDefault="00CA4AAC">
      <w:pPr>
        <w:pStyle w:val="ListParagraph"/>
        <w:numPr>
          <w:ilvl w:val="3"/>
          <w:numId w:val="1"/>
        </w:numPr>
        <w:tabs>
          <w:tab w:val="left" w:pos="2303"/>
        </w:tabs>
        <w:spacing w:before="1"/>
        <w:ind w:hanging="865"/>
        <w:rPr>
          <w:sz w:val="24"/>
        </w:rPr>
      </w:pPr>
      <w:bookmarkStart w:id="267" w:name="_bookmark221"/>
      <w:bookmarkEnd w:id="267"/>
      <w:r>
        <w:rPr>
          <w:sz w:val="24"/>
        </w:rPr>
        <w:t>Incentive</w:t>
      </w:r>
      <w:r>
        <w:rPr>
          <w:spacing w:val="-3"/>
          <w:sz w:val="24"/>
        </w:rPr>
        <w:t xml:space="preserve"> </w:t>
      </w:r>
      <w:r>
        <w:rPr>
          <w:sz w:val="24"/>
        </w:rPr>
        <w:t>effect</w:t>
      </w:r>
      <w:r>
        <w:rPr>
          <w:spacing w:val="-1"/>
          <w:sz w:val="24"/>
        </w:rPr>
        <w:t xml:space="preserve"> </w:t>
      </w:r>
      <w:r>
        <w:rPr>
          <w:sz w:val="24"/>
        </w:rPr>
        <w:t>and</w:t>
      </w:r>
      <w:r>
        <w:rPr>
          <w:spacing w:val="-1"/>
          <w:sz w:val="24"/>
        </w:rPr>
        <w:t xml:space="preserve"> </w:t>
      </w:r>
      <w:r>
        <w:rPr>
          <w:sz w:val="24"/>
        </w:rPr>
        <w:t>proportionality</w:t>
      </w:r>
    </w:p>
    <w:p w14:paraId="35251027" w14:textId="77777777" w:rsidR="004B799C" w:rsidRDefault="004B799C">
      <w:pPr>
        <w:pStyle w:val="BodyText"/>
        <w:spacing w:before="10"/>
        <w:rPr>
          <w:sz w:val="20"/>
        </w:rPr>
      </w:pPr>
    </w:p>
    <w:p w14:paraId="69E9836E" w14:textId="77777777" w:rsidR="004B799C" w:rsidRDefault="00CA4AAC" w:rsidP="40DEBF3B">
      <w:pPr>
        <w:pStyle w:val="ListParagraph"/>
        <w:numPr>
          <w:ilvl w:val="0"/>
          <w:numId w:val="5"/>
        </w:numPr>
        <w:tabs>
          <w:tab w:val="left" w:pos="1559"/>
        </w:tabs>
        <w:ind w:left="1558" w:right="961" w:hanging="600"/>
        <w:jc w:val="both"/>
        <w:rPr>
          <w:sz w:val="24"/>
          <w:szCs w:val="24"/>
        </w:rPr>
      </w:pPr>
      <w:r w:rsidRPr="40DEBF3B">
        <w:rPr>
          <w:sz w:val="24"/>
          <w:szCs w:val="24"/>
        </w:rPr>
        <w:t>State aid for exceptional costs may only be used to cover the costs resulting from the</w:t>
      </w:r>
      <w:r w:rsidRPr="40DEBF3B">
        <w:rPr>
          <w:spacing w:val="1"/>
          <w:sz w:val="24"/>
          <w:szCs w:val="24"/>
        </w:rPr>
        <w:t xml:space="preserve"> </w:t>
      </w:r>
      <w:r w:rsidRPr="40DEBF3B">
        <w:rPr>
          <w:sz w:val="24"/>
          <w:szCs w:val="24"/>
        </w:rPr>
        <w:t>closure</w:t>
      </w:r>
      <w:r w:rsidRPr="40DEBF3B">
        <w:rPr>
          <w:spacing w:val="-2"/>
          <w:sz w:val="24"/>
          <w:szCs w:val="24"/>
        </w:rPr>
        <w:t xml:space="preserve"> </w:t>
      </w:r>
      <w:r w:rsidRPr="40DEBF3B">
        <w:rPr>
          <w:sz w:val="24"/>
          <w:szCs w:val="24"/>
        </w:rPr>
        <w:t>of uncompetitive coal, peat</w:t>
      </w:r>
      <w:r w:rsidRPr="40DEBF3B">
        <w:rPr>
          <w:spacing w:val="2"/>
          <w:sz w:val="24"/>
          <w:szCs w:val="24"/>
        </w:rPr>
        <w:t xml:space="preserve"> </w:t>
      </w:r>
      <w:r w:rsidRPr="40DEBF3B">
        <w:rPr>
          <w:sz w:val="24"/>
          <w:szCs w:val="24"/>
        </w:rPr>
        <w:t>and oil</w:t>
      </w:r>
      <w:r w:rsidRPr="40DEBF3B">
        <w:rPr>
          <w:spacing w:val="1"/>
          <w:sz w:val="24"/>
          <w:szCs w:val="24"/>
        </w:rPr>
        <w:t xml:space="preserve"> </w:t>
      </w:r>
      <w:r w:rsidRPr="40DEBF3B">
        <w:rPr>
          <w:sz w:val="24"/>
          <w:szCs w:val="24"/>
        </w:rPr>
        <w:t>shale</w:t>
      </w:r>
      <w:r w:rsidRPr="40DEBF3B">
        <w:rPr>
          <w:spacing w:val="-2"/>
          <w:sz w:val="24"/>
          <w:szCs w:val="24"/>
        </w:rPr>
        <w:t xml:space="preserve"> </w:t>
      </w:r>
      <w:r w:rsidRPr="40DEBF3B">
        <w:rPr>
          <w:sz w:val="24"/>
          <w:szCs w:val="24"/>
        </w:rPr>
        <w:t>activities.</w:t>
      </w:r>
    </w:p>
    <w:p w14:paraId="3E63F5F1" w14:textId="77777777" w:rsidR="004B799C" w:rsidRDefault="004B799C">
      <w:pPr>
        <w:pStyle w:val="BodyText"/>
        <w:rPr>
          <w:sz w:val="20"/>
        </w:rPr>
      </w:pPr>
    </w:p>
    <w:p w14:paraId="1BDEF65F" w14:textId="77777777" w:rsidR="004B799C" w:rsidRDefault="004B799C">
      <w:pPr>
        <w:pStyle w:val="BodyText"/>
        <w:spacing w:before="8"/>
        <w:rPr>
          <w:sz w:val="22"/>
        </w:rPr>
      </w:pPr>
    </w:p>
    <w:p w14:paraId="539E497E" w14:textId="77777777" w:rsidR="004B799C" w:rsidRDefault="00CA4AAC">
      <w:pPr>
        <w:tabs>
          <w:tab w:val="left" w:pos="1525"/>
        </w:tabs>
        <w:ind w:left="1525" w:right="958" w:hanging="567"/>
        <w:rPr>
          <w:sz w:val="20"/>
        </w:rPr>
      </w:pPr>
      <w:r>
        <w:rPr>
          <w:sz w:val="20"/>
          <w:vertAlign w:val="superscript"/>
        </w:rPr>
        <w:t>121</w:t>
      </w:r>
      <w:r>
        <w:rPr>
          <w:sz w:val="20"/>
        </w:rPr>
        <w:tab/>
        <w:t>Council</w:t>
      </w:r>
      <w:r>
        <w:rPr>
          <w:spacing w:val="5"/>
          <w:sz w:val="20"/>
        </w:rPr>
        <w:t xml:space="preserve"> </w:t>
      </w:r>
      <w:r>
        <w:rPr>
          <w:sz w:val="20"/>
        </w:rPr>
        <w:t>Decision</w:t>
      </w:r>
      <w:r>
        <w:rPr>
          <w:spacing w:val="4"/>
          <w:sz w:val="20"/>
        </w:rPr>
        <w:t xml:space="preserve"> </w:t>
      </w:r>
      <w:r>
        <w:rPr>
          <w:sz w:val="20"/>
        </w:rPr>
        <w:t>of</w:t>
      </w:r>
      <w:r>
        <w:rPr>
          <w:spacing w:val="4"/>
          <w:sz w:val="20"/>
        </w:rPr>
        <w:t xml:space="preserve"> </w:t>
      </w:r>
      <w:r>
        <w:rPr>
          <w:sz w:val="20"/>
        </w:rPr>
        <w:t>10</w:t>
      </w:r>
      <w:r>
        <w:rPr>
          <w:spacing w:val="6"/>
          <w:sz w:val="20"/>
        </w:rPr>
        <w:t xml:space="preserve"> </w:t>
      </w:r>
      <w:r>
        <w:rPr>
          <w:sz w:val="20"/>
        </w:rPr>
        <w:t>December</w:t>
      </w:r>
      <w:r>
        <w:rPr>
          <w:spacing w:val="7"/>
          <w:sz w:val="20"/>
        </w:rPr>
        <w:t xml:space="preserve"> </w:t>
      </w:r>
      <w:r>
        <w:rPr>
          <w:sz w:val="20"/>
        </w:rPr>
        <w:t>2010</w:t>
      </w:r>
      <w:r>
        <w:rPr>
          <w:spacing w:val="6"/>
          <w:sz w:val="20"/>
        </w:rPr>
        <w:t xml:space="preserve"> </w:t>
      </w:r>
      <w:r>
        <w:rPr>
          <w:sz w:val="20"/>
        </w:rPr>
        <w:t>on</w:t>
      </w:r>
      <w:r>
        <w:rPr>
          <w:spacing w:val="5"/>
          <w:sz w:val="20"/>
        </w:rPr>
        <w:t xml:space="preserve"> </w:t>
      </w:r>
      <w:r>
        <w:rPr>
          <w:sz w:val="20"/>
        </w:rPr>
        <w:t>State</w:t>
      </w:r>
      <w:r>
        <w:rPr>
          <w:spacing w:val="7"/>
          <w:sz w:val="20"/>
        </w:rPr>
        <w:t xml:space="preserve"> </w:t>
      </w:r>
      <w:r>
        <w:rPr>
          <w:sz w:val="20"/>
        </w:rPr>
        <w:t>aid</w:t>
      </w:r>
      <w:r>
        <w:rPr>
          <w:spacing w:val="7"/>
          <w:sz w:val="20"/>
        </w:rPr>
        <w:t xml:space="preserve"> </w:t>
      </w:r>
      <w:r>
        <w:rPr>
          <w:sz w:val="20"/>
        </w:rPr>
        <w:t>to</w:t>
      </w:r>
      <w:r>
        <w:rPr>
          <w:spacing w:val="6"/>
          <w:sz w:val="20"/>
        </w:rPr>
        <w:t xml:space="preserve"> </w:t>
      </w:r>
      <w:r>
        <w:rPr>
          <w:sz w:val="20"/>
        </w:rPr>
        <w:t>facilitate</w:t>
      </w:r>
      <w:r>
        <w:rPr>
          <w:spacing w:val="7"/>
          <w:sz w:val="20"/>
        </w:rPr>
        <w:t xml:space="preserve"> </w:t>
      </w:r>
      <w:r>
        <w:rPr>
          <w:sz w:val="20"/>
        </w:rPr>
        <w:t>the</w:t>
      </w:r>
      <w:r>
        <w:rPr>
          <w:spacing w:val="5"/>
          <w:sz w:val="20"/>
        </w:rPr>
        <w:t xml:space="preserve"> </w:t>
      </w:r>
      <w:r>
        <w:rPr>
          <w:sz w:val="20"/>
        </w:rPr>
        <w:t>closure</w:t>
      </w:r>
      <w:r>
        <w:rPr>
          <w:spacing w:val="6"/>
          <w:sz w:val="20"/>
        </w:rPr>
        <w:t xml:space="preserve"> </w:t>
      </w:r>
      <w:r>
        <w:rPr>
          <w:sz w:val="20"/>
        </w:rPr>
        <w:t>of</w:t>
      </w:r>
      <w:r>
        <w:rPr>
          <w:spacing w:val="16"/>
          <w:sz w:val="20"/>
        </w:rPr>
        <w:t xml:space="preserve"> </w:t>
      </w:r>
      <w:r>
        <w:rPr>
          <w:sz w:val="20"/>
        </w:rPr>
        <w:t>uncompetitive</w:t>
      </w:r>
      <w:r>
        <w:rPr>
          <w:spacing w:val="5"/>
          <w:sz w:val="20"/>
        </w:rPr>
        <w:t xml:space="preserve"> </w:t>
      </w:r>
      <w:r>
        <w:rPr>
          <w:sz w:val="20"/>
        </w:rPr>
        <w:t>coal</w:t>
      </w:r>
      <w:r>
        <w:rPr>
          <w:spacing w:val="8"/>
          <w:sz w:val="20"/>
        </w:rPr>
        <w:t xml:space="preserve"> </w:t>
      </w:r>
      <w:r>
        <w:rPr>
          <w:sz w:val="20"/>
        </w:rPr>
        <w:t>mines</w:t>
      </w:r>
      <w:r>
        <w:rPr>
          <w:spacing w:val="-47"/>
          <w:sz w:val="20"/>
        </w:rPr>
        <w:t xml:space="preserve"> </w:t>
      </w:r>
      <w:r>
        <w:rPr>
          <w:sz w:val="20"/>
        </w:rPr>
        <w:t>(OJ</w:t>
      </w:r>
      <w:r>
        <w:rPr>
          <w:spacing w:val="1"/>
          <w:sz w:val="20"/>
        </w:rPr>
        <w:t xml:space="preserve"> </w:t>
      </w:r>
      <w:r>
        <w:rPr>
          <w:sz w:val="20"/>
        </w:rPr>
        <w:t>L</w:t>
      </w:r>
      <w:r>
        <w:rPr>
          <w:spacing w:val="-2"/>
          <w:sz w:val="20"/>
        </w:rPr>
        <w:t xml:space="preserve"> </w:t>
      </w:r>
      <w:r>
        <w:rPr>
          <w:sz w:val="20"/>
        </w:rPr>
        <w:t>336,</w:t>
      </w:r>
      <w:r>
        <w:rPr>
          <w:spacing w:val="-2"/>
          <w:sz w:val="20"/>
        </w:rPr>
        <w:t xml:space="preserve"> </w:t>
      </w:r>
      <w:r>
        <w:rPr>
          <w:sz w:val="20"/>
        </w:rPr>
        <w:t>21.12.2010, p.</w:t>
      </w:r>
      <w:r>
        <w:rPr>
          <w:spacing w:val="-2"/>
          <w:sz w:val="20"/>
        </w:rPr>
        <w:t xml:space="preserve"> </w:t>
      </w:r>
      <w:r>
        <w:rPr>
          <w:sz w:val="20"/>
        </w:rPr>
        <w:t>24–29).</w:t>
      </w:r>
    </w:p>
    <w:p w14:paraId="7A763C57" w14:textId="77777777" w:rsidR="004B799C" w:rsidRDefault="004B799C">
      <w:pPr>
        <w:rPr>
          <w:sz w:val="20"/>
        </w:rPr>
        <w:sectPr w:rsidR="004B799C">
          <w:footerReference w:type="default" r:id="rId121"/>
          <w:pgSz w:w="11910" w:h="16840"/>
          <w:pgMar w:top="1020" w:right="460" w:bottom="2180" w:left="460" w:header="0" w:footer="1991" w:gutter="0"/>
          <w:cols w:space="720"/>
        </w:sectPr>
      </w:pPr>
    </w:p>
    <w:p w14:paraId="24F5C015" w14:textId="77777777" w:rsidR="004B799C" w:rsidRDefault="00CA4AAC" w:rsidP="40DEBF3B">
      <w:pPr>
        <w:pStyle w:val="ListParagraph"/>
        <w:numPr>
          <w:ilvl w:val="0"/>
          <w:numId w:val="5"/>
        </w:numPr>
        <w:tabs>
          <w:tab w:val="left" w:pos="1559"/>
        </w:tabs>
        <w:spacing w:before="72"/>
        <w:ind w:left="1558" w:right="957" w:hanging="600"/>
        <w:jc w:val="both"/>
        <w:rPr>
          <w:sz w:val="24"/>
          <w:szCs w:val="24"/>
        </w:rPr>
      </w:pPr>
      <w:r w:rsidRPr="40DEBF3B">
        <w:rPr>
          <w:sz w:val="24"/>
          <w:szCs w:val="24"/>
        </w:rPr>
        <w:lastRenderedPageBreak/>
        <w:t>The categories of eligible costs covered are defined in Annex II. Costs resulting from</w:t>
      </w:r>
      <w:r w:rsidRPr="40DEBF3B">
        <w:rPr>
          <w:spacing w:val="1"/>
          <w:sz w:val="24"/>
          <w:szCs w:val="24"/>
        </w:rPr>
        <w:t xml:space="preserve"> </w:t>
      </w:r>
      <w:r w:rsidRPr="40DEBF3B">
        <w:rPr>
          <w:sz w:val="24"/>
          <w:szCs w:val="24"/>
        </w:rPr>
        <w:t>non-compliance with environmental regulations and costs related to current production</w:t>
      </w:r>
      <w:r w:rsidRPr="40DEBF3B">
        <w:rPr>
          <w:spacing w:val="1"/>
          <w:sz w:val="24"/>
          <w:szCs w:val="24"/>
        </w:rPr>
        <w:t xml:space="preserve"> </w:t>
      </w:r>
      <w:r w:rsidRPr="40DEBF3B">
        <w:rPr>
          <w:sz w:val="24"/>
          <w:szCs w:val="24"/>
        </w:rPr>
        <w:t>are</w:t>
      </w:r>
      <w:r w:rsidRPr="40DEBF3B">
        <w:rPr>
          <w:spacing w:val="-3"/>
          <w:sz w:val="24"/>
          <w:szCs w:val="24"/>
        </w:rPr>
        <w:t xml:space="preserve"> </w:t>
      </w:r>
      <w:r w:rsidRPr="40DEBF3B">
        <w:rPr>
          <w:sz w:val="24"/>
          <w:szCs w:val="24"/>
        </w:rPr>
        <w:t>not eligible.</w:t>
      </w:r>
    </w:p>
    <w:p w14:paraId="02D69D74" w14:textId="77777777" w:rsidR="004B799C" w:rsidRDefault="004B799C">
      <w:pPr>
        <w:pStyle w:val="BodyText"/>
        <w:spacing w:before="10"/>
        <w:rPr>
          <w:sz w:val="20"/>
        </w:rPr>
      </w:pPr>
    </w:p>
    <w:p w14:paraId="7E632AFA" w14:textId="77777777" w:rsidR="004B799C" w:rsidRDefault="00CA4AAC" w:rsidP="40DEBF3B">
      <w:pPr>
        <w:pStyle w:val="ListParagraph"/>
        <w:numPr>
          <w:ilvl w:val="0"/>
          <w:numId w:val="5"/>
        </w:numPr>
        <w:tabs>
          <w:tab w:val="left" w:pos="1559"/>
        </w:tabs>
        <w:ind w:left="1558" w:right="951" w:hanging="600"/>
        <w:jc w:val="both"/>
        <w:rPr>
          <w:sz w:val="24"/>
          <w:szCs w:val="24"/>
        </w:rPr>
      </w:pPr>
      <w:r w:rsidRPr="40DEBF3B">
        <w:rPr>
          <w:sz w:val="24"/>
          <w:szCs w:val="24"/>
        </w:rPr>
        <w:t>In particular with regard to aid to cover exceptional environmental costs, such aid may</w:t>
      </w:r>
      <w:r w:rsidRPr="40DEBF3B">
        <w:rPr>
          <w:spacing w:val="1"/>
          <w:sz w:val="24"/>
          <w:szCs w:val="24"/>
        </w:rPr>
        <w:t xml:space="preserve"> </w:t>
      </w:r>
      <w:r w:rsidRPr="40DEBF3B">
        <w:rPr>
          <w:sz w:val="24"/>
          <w:szCs w:val="24"/>
        </w:rPr>
        <w:t>be granted only when the polluter is not identified or cannot be held legally liable for</w:t>
      </w:r>
      <w:r w:rsidRPr="40DEBF3B">
        <w:rPr>
          <w:spacing w:val="1"/>
          <w:sz w:val="24"/>
          <w:szCs w:val="24"/>
        </w:rPr>
        <w:t xml:space="preserve"> </w:t>
      </w:r>
      <w:r w:rsidRPr="40DEBF3B">
        <w:rPr>
          <w:sz w:val="24"/>
          <w:szCs w:val="24"/>
        </w:rPr>
        <w:t>covering such costs in accordance with the “polluter pays” principle. The polluter is the</w:t>
      </w:r>
      <w:r w:rsidRPr="40DEBF3B">
        <w:rPr>
          <w:spacing w:val="1"/>
          <w:sz w:val="24"/>
          <w:szCs w:val="24"/>
        </w:rPr>
        <w:t xml:space="preserve"> </w:t>
      </w:r>
      <w:r w:rsidRPr="40DEBF3B">
        <w:rPr>
          <w:sz w:val="24"/>
          <w:szCs w:val="24"/>
        </w:rPr>
        <w:t>entity liable</w:t>
      </w:r>
      <w:r w:rsidRPr="40DEBF3B">
        <w:rPr>
          <w:spacing w:val="1"/>
          <w:sz w:val="24"/>
          <w:szCs w:val="24"/>
        </w:rPr>
        <w:t xml:space="preserve"> </w:t>
      </w:r>
      <w:r w:rsidRPr="40DEBF3B">
        <w:rPr>
          <w:sz w:val="24"/>
          <w:szCs w:val="24"/>
        </w:rPr>
        <w:t>under</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law</w:t>
      </w:r>
      <w:r w:rsidRPr="40DEBF3B">
        <w:rPr>
          <w:spacing w:val="1"/>
          <w:sz w:val="24"/>
          <w:szCs w:val="24"/>
        </w:rPr>
        <w:t xml:space="preserve"> </w:t>
      </w:r>
      <w:r w:rsidRPr="40DEBF3B">
        <w:rPr>
          <w:sz w:val="24"/>
          <w:szCs w:val="24"/>
        </w:rPr>
        <w:t>applicable</w:t>
      </w:r>
      <w:r w:rsidRPr="40DEBF3B">
        <w:rPr>
          <w:spacing w:val="1"/>
          <w:sz w:val="24"/>
          <w:szCs w:val="24"/>
        </w:rPr>
        <w:t xml:space="preserve"> </w:t>
      </w:r>
      <w:r w:rsidRPr="40DEBF3B">
        <w:rPr>
          <w:sz w:val="24"/>
          <w:szCs w:val="24"/>
        </w:rPr>
        <w:t>in</w:t>
      </w:r>
      <w:r w:rsidRPr="40DEBF3B">
        <w:rPr>
          <w:spacing w:val="1"/>
          <w:sz w:val="24"/>
          <w:szCs w:val="24"/>
        </w:rPr>
        <w:t xml:space="preserve"> </w:t>
      </w:r>
      <w:r w:rsidRPr="40DEBF3B">
        <w:rPr>
          <w:sz w:val="24"/>
          <w:szCs w:val="24"/>
        </w:rPr>
        <w:t>each</w:t>
      </w:r>
      <w:r w:rsidRPr="40DEBF3B">
        <w:rPr>
          <w:spacing w:val="1"/>
          <w:sz w:val="24"/>
          <w:szCs w:val="24"/>
        </w:rPr>
        <w:t xml:space="preserve"> </w:t>
      </w:r>
      <w:r w:rsidRPr="40DEBF3B">
        <w:rPr>
          <w:sz w:val="24"/>
          <w:szCs w:val="24"/>
        </w:rPr>
        <w:t>Member</w:t>
      </w:r>
      <w:r w:rsidRPr="40DEBF3B">
        <w:rPr>
          <w:spacing w:val="1"/>
          <w:sz w:val="24"/>
          <w:szCs w:val="24"/>
        </w:rPr>
        <w:t xml:space="preserve"> </w:t>
      </w:r>
      <w:r w:rsidRPr="40DEBF3B">
        <w:rPr>
          <w:sz w:val="24"/>
          <w:szCs w:val="24"/>
        </w:rPr>
        <w:t>State,</w:t>
      </w:r>
      <w:r w:rsidRPr="40DEBF3B">
        <w:rPr>
          <w:spacing w:val="1"/>
          <w:sz w:val="24"/>
          <w:szCs w:val="24"/>
        </w:rPr>
        <w:t xml:space="preserve"> </w:t>
      </w:r>
      <w:r w:rsidRPr="40DEBF3B">
        <w:rPr>
          <w:sz w:val="24"/>
          <w:szCs w:val="24"/>
        </w:rPr>
        <w:t>without</w:t>
      </w:r>
      <w:r w:rsidRPr="40DEBF3B">
        <w:rPr>
          <w:spacing w:val="1"/>
          <w:sz w:val="24"/>
          <w:szCs w:val="24"/>
        </w:rPr>
        <w:t xml:space="preserve"> </w:t>
      </w:r>
      <w:r w:rsidRPr="40DEBF3B">
        <w:rPr>
          <w:sz w:val="24"/>
          <w:szCs w:val="24"/>
        </w:rPr>
        <w:t>prejudice</w:t>
      </w:r>
      <w:r w:rsidRPr="40DEBF3B">
        <w:rPr>
          <w:spacing w:val="1"/>
          <w:sz w:val="24"/>
          <w:szCs w:val="24"/>
        </w:rPr>
        <w:t xml:space="preserve"> </w:t>
      </w:r>
      <w:r w:rsidRPr="40DEBF3B">
        <w:rPr>
          <w:sz w:val="24"/>
          <w:szCs w:val="24"/>
        </w:rPr>
        <w:t>to</w:t>
      </w:r>
      <w:r w:rsidRPr="40DEBF3B">
        <w:rPr>
          <w:spacing w:val="-57"/>
          <w:sz w:val="24"/>
          <w:szCs w:val="24"/>
        </w:rPr>
        <w:t xml:space="preserve"> </w:t>
      </w:r>
      <w:r w:rsidRPr="40DEBF3B">
        <w:rPr>
          <w:sz w:val="24"/>
          <w:szCs w:val="24"/>
        </w:rPr>
        <w:t>Directive</w:t>
      </w:r>
      <w:r w:rsidRPr="40DEBF3B">
        <w:rPr>
          <w:spacing w:val="1"/>
          <w:sz w:val="24"/>
          <w:szCs w:val="24"/>
        </w:rPr>
        <w:t xml:space="preserve"> </w:t>
      </w:r>
      <w:r w:rsidRPr="40DEBF3B">
        <w:rPr>
          <w:sz w:val="24"/>
          <w:szCs w:val="24"/>
        </w:rPr>
        <w:t>2004/35/EU</w:t>
      </w:r>
      <w:r w:rsidRPr="40DEBF3B">
        <w:rPr>
          <w:spacing w:val="1"/>
          <w:sz w:val="24"/>
          <w:szCs w:val="24"/>
        </w:rPr>
        <w:t xml:space="preserve"> </w:t>
      </w:r>
      <w:r w:rsidRPr="40DEBF3B">
        <w:rPr>
          <w:sz w:val="24"/>
          <w:szCs w:val="24"/>
        </w:rPr>
        <w:t>of</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European</w:t>
      </w:r>
      <w:r w:rsidRPr="40DEBF3B">
        <w:rPr>
          <w:spacing w:val="1"/>
          <w:sz w:val="24"/>
          <w:szCs w:val="24"/>
        </w:rPr>
        <w:t xml:space="preserve"> </w:t>
      </w:r>
      <w:r w:rsidRPr="40DEBF3B">
        <w:rPr>
          <w:sz w:val="24"/>
          <w:szCs w:val="24"/>
        </w:rPr>
        <w:t>Parliament</w:t>
      </w:r>
      <w:r w:rsidRPr="40DEBF3B">
        <w:rPr>
          <w:spacing w:val="1"/>
          <w:sz w:val="24"/>
          <w:szCs w:val="24"/>
        </w:rPr>
        <w:t xml:space="preserve"> </w:t>
      </w:r>
      <w:r w:rsidRPr="40DEBF3B">
        <w:rPr>
          <w:sz w:val="24"/>
          <w:szCs w:val="24"/>
        </w:rPr>
        <w:t>and</w:t>
      </w:r>
      <w:r w:rsidRPr="40DEBF3B">
        <w:rPr>
          <w:spacing w:val="1"/>
          <w:sz w:val="24"/>
          <w:szCs w:val="24"/>
        </w:rPr>
        <w:t xml:space="preserve"> </w:t>
      </w:r>
      <w:r w:rsidRPr="40DEBF3B">
        <w:rPr>
          <w:sz w:val="24"/>
          <w:szCs w:val="24"/>
        </w:rPr>
        <w:t>of</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Council</w:t>
      </w:r>
      <w:r w:rsidRPr="40DEBF3B">
        <w:rPr>
          <w:sz w:val="24"/>
          <w:szCs w:val="24"/>
          <w:vertAlign w:val="superscript"/>
        </w:rPr>
        <w:t>122</w:t>
      </w:r>
      <w:r w:rsidRPr="40DEBF3B">
        <w:rPr>
          <w:sz w:val="24"/>
          <w:szCs w:val="24"/>
        </w:rPr>
        <w:t>,</w:t>
      </w:r>
      <w:r w:rsidRPr="40DEBF3B">
        <w:rPr>
          <w:spacing w:val="1"/>
          <w:sz w:val="24"/>
          <w:szCs w:val="24"/>
        </w:rPr>
        <w:t xml:space="preserve"> </w:t>
      </w:r>
      <w:r w:rsidRPr="40DEBF3B">
        <w:rPr>
          <w:sz w:val="24"/>
          <w:szCs w:val="24"/>
        </w:rPr>
        <w:t>or</w:t>
      </w:r>
      <w:r w:rsidRPr="40DEBF3B">
        <w:rPr>
          <w:spacing w:val="1"/>
          <w:sz w:val="24"/>
          <w:szCs w:val="24"/>
        </w:rPr>
        <w:t xml:space="preserve"> </w:t>
      </w:r>
      <w:r w:rsidRPr="40DEBF3B">
        <w:rPr>
          <w:sz w:val="24"/>
          <w:szCs w:val="24"/>
        </w:rPr>
        <w:t>other</w:t>
      </w:r>
      <w:r w:rsidRPr="40DEBF3B">
        <w:rPr>
          <w:spacing w:val="-57"/>
          <w:sz w:val="24"/>
          <w:szCs w:val="24"/>
        </w:rPr>
        <w:t xml:space="preserve"> </w:t>
      </w:r>
      <w:r w:rsidRPr="40DEBF3B">
        <w:rPr>
          <w:sz w:val="24"/>
          <w:szCs w:val="24"/>
        </w:rPr>
        <w:t>relevant Union rules</w:t>
      </w:r>
      <w:r w:rsidRPr="40DEBF3B">
        <w:rPr>
          <w:sz w:val="24"/>
          <w:szCs w:val="24"/>
          <w:vertAlign w:val="superscript"/>
        </w:rPr>
        <w:t>123</w:t>
      </w:r>
      <w:r w:rsidRPr="40DEBF3B">
        <w:rPr>
          <w:sz w:val="24"/>
          <w:szCs w:val="24"/>
        </w:rPr>
        <w:t>.</w:t>
      </w:r>
    </w:p>
    <w:p w14:paraId="3D74AFBC" w14:textId="77777777" w:rsidR="004B799C" w:rsidRDefault="00CA4AAC" w:rsidP="40DEBF3B">
      <w:pPr>
        <w:pStyle w:val="ListParagraph"/>
        <w:numPr>
          <w:ilvl w:val="0"/>
          <w:numId w:val="5"/>
        </w:numPr>
        <w:tabs>
          <w:tab w:val="left" w:pos="1559"/>
        </w:tabs>
        <w:spacing w:before="240"/>
        <w:ind w:left="1558" w:right="950" w:hanging="600"/>
        <w:jc w:val="both"/>
        <w:rPr>
          <w:sz w:val="24"/>
          <w:szCs w:val="24"/>
        </w:rPr>
      </w:pPr>
      <w:r w:rsidRPr="40DEBF3B">
        <w:rPr>
          <w:sz w:val="24"/>
          <w:szCs w:val="24"/>
        </w:rPr>
        <w:t>Without prejudice to the ‘polluter pays’ principle, State aid may be granted to the entity</w:t>
      </w:r>
      <w:r w:rsidRPr="40DEBF3B">
        <w:rPr>
          <w:spacing w:val="1"/>
          <w:sz w:val="24"/>
          <w:szCs w:val="24"/>
        </w:rPr>
        <w:t xml:space="preserve"> </w:t>
      </w:r>
      <w:r w:rsidRPr="40DEBF3B">
        <w:rPr>
          <w:sz w:val="24"/>
          <w:szCs w:val="24"/>
        </w:rPr>
        <w:t>liable</w:t>
      </w:r>
      <w:r w:rsidRPr="40DEBF3B">
        <w:rPr>
          <w:spacing w:val="1"/>
          <w:sz w:val="24"/>
          <w:szCs w:val="24"/>
        </w:rPr>
        <w:t xml:space="preserve"> </w:t>
      </w:r>
      <w:r w:rsidRPr="40DEBF3B">
        <w:rPr>
          <w:sz w:val="24"/>
          <w:szCs w:val="24"/>
        </w:rPr>
        <w:t>under</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applicable</w:t>
      </w:r>
      <w:r w:rsidRPr="40DEBF3B">
        <w:rPr>
          <w:spacing w:val="1"/>
          <w:sz w:val="24"/>
          <w:szCs w:val="24"/>
        </w:rPr>
        <w:t xml:space="preserve"> </w:t>
      </w:r>
      <w:r w:rsidRPr="40DEBF3B">
        <w:rPr>
          <w:sz w:val="24"/>
          <w:szCs w:val="24"/>
        </w:rPr>
        <w:t>Union</w:t>
      </w:r>
      <w:r w:rsidRPr="40DEBF3B">
        <w:rPr>
          <w:spacing w:val="1"/>
          <w:sz w:val="24"/>
          <w:szCs w:val="24"/>
        </w:rPr>
        <w:t xml:space="preserve"> </w:t>
      </w:r>
      <w:r w:rsidRPr="40DEBF3B">
        <w:rPr>
          <w:sz w:val="24"/>
          <w:szCs w:val="24"/>
        </w:rPr>
        <w:t>and</w:t>
      </w:r>
      <w:r w:rsidRPr="40DEBF3B">
        <w:rPr>
          <w:spacing w:val="1"/>
          <w:sz w:val="24"/>
          <w:szCs w:val="24"/>
        </w:rPr>
        <w:t xml:space="preserve"> </w:t>
      </w:r>
      <w:r w:rsidRPr="40DEBF3B">
        <w:rPr>
          <w:sz w:val="24"/>
          <w:szCs w:val="24"/>
        </w:rPr>
        <w:t>national</w:t>
      </w:r>
      <w:r w:rsidRPr="40DEBF3B">
        <w:rPr>
          <w:spacing w:val="1"/>
          <w:sz w:val="24"/>
          <w:szCs w:val="24"/>
        </w:rPr>
        <w:t xml:space="preserve"> </w:t>
      </w:r>
      <w:r w:rsidRPr="40DEBF3B">
        <w:rPr>
          <w:sz w:val="24"/>
          <w:szCs w:val="24"/>
        </w:rPr>
        <w:t>rules</w:t>
      </w:r>
      <w:r w:rsidRPr="40DEBF3B">
        <w:rPr>
          <w:spacing w:val="1"/>
          <w:sz w:val="24"/>
          <w:szCs w:val="24"/>
        </w:rPr>
        <w:t xml:space="preserve"> </w:t>
      </w:r>
      <w:r w:rsidRPr="40DEBF3B">
        <w:rPr>
          <w:sz w:val="24"/>
          <w:szCs w:val="24"/>
        </w:rPr>
        <w:t>only</w:t>
      </w:r>
      <w:r w:rsidRPr="40DEBF3B">
        <w:rPr>
          <w:spacing w:val="1"/>
          <w:sz w:val="24"/>
          <w:szCs w:val="24"/>
        </w:rPr>
        <w:t xml:space="preserve"> </w:t>
      </w:r>
      <w:r w:rsidRPr="40DEBF3B">
        <w:rPr>
          <w:sz w:val="24"/>
          <w:szCs w:val="24"/>
        </w:rPr>
        <w:t>to</w:t>
      </w:r>
      <w:r w:rsidRPr="40DEBF3B">
        <w:rPr>
          <w:spacing w:val="1"/>
          <w:sz w:val="24"/>
          <w:szCs w:val="24"/>
        </w:rPr>
        <w:t xml:space="preserve"> </w:t>
      </w:r>
      <w:r w:rsidRPr="40DEBF3B">
        <w:rPr>
          <w:sz w:val="24"/>
          <w:szCs w:val="24"/>
        </w:rPr>
        <w:t>cover</w:t>
      </w:r>
      <w:r w:rsidRPr="40DEBF3B">
        <w:rPr>
          <w:spacing w:val="1"/>
          <w:sz w:val="24"/>
          <w:szCs w:val="24"/>
        </w:rPr>
        <w:t xml:space="preserve"> </w:t>
      </w:r>
      <w:r w:rsidRPr="40DEBF3B">
        <w:rPr>
          <w:sz w:val="24"/>
          <w:szCs w:val="24"/>
        </w:rPr>
        <w:t>exceptional</w:t>
      </w:r>
      <w:r w:rsidRPr="40DEBF3B">
        <w:rPr>
          <w:spacing w:val="1"/>
          <w:sz w:val="24"/>
          <w:szCs w:val="24"/>
        </w:rPr>
        <w:t xml:space="preserve"> </w:t>
      </w:r>
      <w:r w:rsidRPr="40DEBF3B">
        <w:rPr>
          <w:sz w:val="24"/>
          <w:szCs w:val="24"/>
        </w:rPr>
        <w:t>environmental costs going beyond the legal obligations under the applicable Union and</w:t>
      </w:r>
      <w:r w:rsidRPr="40DEBF3B">
        <w:rPr>
          <w:spacing w:val="1"/>
          <w:sz w:val="24"/>
          <w:szCs w:val="24"/>
        </w:rPr>
        <w:t xml:space="preserve"> </w:t>
      </w:r>
      <w:r w:rsidRPr="40DEBF3B">
        <w:rPr>
          <w:sz w:val="24"/>
          <w:szCs w:val="24"/>
        </w:rPr>
        <w:t>national</w:t>
      </w:r>
      <w:r w:rsidRPr="40DEBF3B">
        <w:rPr>
          <w:spacing w:val="-1"/>
          <w:sz w:val="24"/>
          <w:szCs w:val="24"/>
        </w:rPr>
        <w:t xml:space="preserve"> </w:t>
      </w:r>
      <w:r w:rsidRPr="40DEBF3B">
        <w:rPr>
          <w:sz w:val="24"/>
          <w:szCs w:val="24"/>
        </w:rPr>
        <w:t>rules or under previous/contractual</w:t>
      </w:r>
      <w:r w:rsidRPr="40DEBF3B">
        <w:rPr>
          <w:spacing w:val="2"/>
          <w:sz w:val="24"/>
          <w:szCs w:val="24"/>
        </w:rPr>
        <w:t xml:space="preserve"> </w:t>
      </w:r>
      <w:r w:rsidRPr="40DEBF3B">
        <w:rPr>
          <w:sz w:val="24"/>
          <w:szCs w:val="24"/>
        </w:rPr>
        <w:t>commitments.</w:t>
      </w:r>
    </w:p>
    <w:p w14:paraId="408693E4" w14:textId="77777777" w:rsidR="004B799C" w:rsidRDefault="004B799C">
      <w:pPr>
        <w:pStyle w:val="BodyText"/>
        <w:spacing w:before="10"/>
        <w:rPr>
          <w:sz w:val="20"/>
        </w:rPr>
      </w:pPr>
    </w:p>
    <w:p w14:paraId="05E46E72" w14:textId="77777777" w:rsidR="004B799C" w:rsidRDefault="00CA4AAC" w:rsidP="40DEBF3B">
      <w:pPr>
        <w:pStyle w:val="ListParagraph"/>
        <w:numPr>
          <w:ilvl w:val="0"/>
          <w:numId w:val="5"/>
        </w:numPr>
        <w:tabs>
          <w:tab w:val="left" w:pos="1559"/>
        </w:tabs>
        <w:ind w:left="1558" w:right="951" w:hanging="600"/>
        <w:jc w:val="both"/>
        <w:rPr>
          <w:sz w:val="24"/>
          <w:szCs w:val="24"/>
        </w:rPr>
      </w:pPr>
      <w:r w:rsidRPr="40DEBF3B">
        <w:rPr>
          <w:sz w:val="24"/>
          <w:szCs w:val="24"/>
        </w:rPr>
        <w:t>Where the person liable under the applicable law is not identified or cannot be made to</w:t>
      </w:r>
      <w:r w:rsidRPr="40DEBF3B">
        <w:rPr>
          <w:spacing w:val="1"/>
          <w:sz w:val="24"/>
          <w:szCs w:val="24"/>
        </w:rPr>
        <w:t xml:space="preserve"> </w:t>
      </w:r>
      <w:r w:rsidRPr="40DEBF3B">
        <w:rPr>
          <w:sz w:val="24"/>
          <w:szCs w:val="24"/>
        </w:rPr>
        <w:t>bear the</w:t>
      </w:r>
      <w:r w:rsidRPr="40DEBF3B">
        <w:rPr>
          <w:spacing w:val="1"/>
          <w:sz w:val="24"/>
          <w:szCs w:val="24"/>
        </w:rPr>
        <w:t xml:space="preserve"> </w:t>
      </w:r>
      <w:r w:rsidRPr="40DEBF3B">
        <w:rPr>
          <w:sz w:val="24"/>
          <w:szCs w:val="24"/>
        </w:rPr>
        <w:t>costs, State aid</w:t>
      </w:r>
      <w:r w:rsidRPr="40DEBF3B">
        <w:rPr>
          <w:spacing w:val="1"/>
          <w:sz w:val="24"/>
          <w:szCs w:val="24"/>
        </w:rPr>
        <w:t xml:space="preserve"> </w:t>
      </w:r>
      <w:r w:rsidRPr="40DEBF3B">
        <w:rPr>
          <w:sz w:val="24"/>
          <w:szCs w:val="24"/>
        </w:rPr>
        <w:t>may be</w:t>
      </w:r>
      <w:r w:rsidRPr="40DEBF3B">
        <w:rPr>
          <w:spacing w:val="1"/>
          <w:sz w:val="24"/>
          <w:szCs w:val="24"/>
        </w:rPr>
        <w:t xml:space="preserve"> </w:t>
      </w:r>
      <w:r w:rsidRPr="40DEBF3B">
        <w:rPr>
          <w:sz w:val="24"/>
          <w:szCs w:val="24"/>
        </w:rPr>
        <w:t>granted</w:t>
      </w:r>
      <w:r w:rsidRPr="40DEBF3B">
        <w:rPr>
          <w:spacing w:val="1"/>
          <w:sz w:val="24"/>
          <w:szCs w:val="24"/>
        </w:rPr>
        <w:t xml:space="preserve"> </w:t>
      </w:r>
      <w:r w:rsidRPr="40DEBF3B">
        <w:rPr>
          <w:sz w:val="24"/>
          <w:szCs w:val="24"/>
        </w:rPr>
        <w:t>to cover all</w:t>
      </w:r>
      <w:r w:rsidRPr="40DEBF3B">
        <w:rPr>
          <w:spacing w:val="1"/>
          <w:sz w:val="24"/>
          <w:szCs w:val="24"/>
        </w:rPr>
        <w:t xml:space="preserve"> </w:t>
      </w:r>
      <w:r w:rsidRPr="40DEBF3B">
        <w:rPr>
          <w:sz w:val="24"/>
          <w:szCs w:val="24"/>
        </w:rPr>
        <w:t>the</w:t>
      </w:r>
      <w:r w:rsidRPr="40DEBF3B">
        <w:rPr>
          <w:spacing w:val="60"/>
          <w:sz w:val="24"/>
          <w:szCs w:val="24"/>
        </w:rPr>
        <w:t xml:space="preserve"> </w:t>
      </w:r>
      <w:r w:rsidRPr="40DEBF3B">
        <w:rPr>
          <w:sz w:val="24"/>
          <w:szCs w:val="24"/>
        </w:rPr>
        <w:t>exceptional environmental</w:t>
      </w:r>
      <w:r w:rsidRPr="40DEBF3B">
        <w:rPr>
          <w:spacing w:val="1"/>
          <w:sz w:val="24"/>
          <w:szCs w:val="24"/>
        </w:rPr>
        <w:t xml:space="preserve"> </w:t>
      </w:r>
      <w:r w:rsidRPr="40DEBF3B">
        <w:rPr>
          <w:sz w:val="24"/>
          <w:szCs w:val="24"/>
        </w:rPr>
        <w:t>costs. The Member State</w:t>
      </w:r>
      <w:r w:rsidRPr="40DEBF3B">
        <w:rPr>
          <w:spacing w:val="60"/>
          <w:sz w:val="24"/>
          <w:szCs w:val="24"/>
        </w:rPr>
        <w:t xml:space="preserve"> </w:t>
      </w:r>
      <w:r w:rsidRPr="40DEBF3B">
        <w:rPr>
          <w:sz w:val="24"/>
          <w:szCs w:val="24"/>
        </w:rPr>
        <w:t>must demonstrate that all reasonable efforts have been taken</w:t>
      </w:r>
      <w:r w:rsidRPr="40DEBF3B">
        <w:rPr>
          <w:spacing w:val="1"/>
          <w:sz w:val="24"/>
          <w:szCs w:val="24"/>
        </w:rPr>
        <w:t xml:space="preserve"> </w:t>
      </w:r>
      <w:r w:rsidRPr="40DEBF3B">
        <w:rPr>
          <w:sz w:val="24"/>
          <w:szCs w:val="24"/>
        </w:rPr>
        <w:t>to identify the liable entity. Where the person having caused the contamination or other</w:t>
      </w:r>
      <w:r w:rsidRPr="40DEBF3B">
        <w:rPr>
          <w:spacing w:val="1"/>
          <w:sz w:val="24"/>
          <w:szCs w:val="24"/>
        </w:rPr>
        <w:t xml:space="preserve"> </w:t>
      </w:r>
      <w:r w:rsidRPr="40DEBF3B">
        <w:rPr>
          <w:sz w:val="24"/>
          <w:szCs w:val="24"/>
        </w:rPr>
        <w:t>environmental damage is identified, the Member State must demonstrate that all legal</w:t>
      </w:r>
      <w:r w:rsidRPr="40DEBF3B">
        <w:rPr>
          <w:spacing w:val="1"/>
          <w:sz w:val="24"/>
          <w:szCs w:val="24"/>
        </w:rPr>
        <w:t xml:space="preserve"> </w:t>
      </w:r>
      <w:r w:rsidRPr="40DEBF3B">
        <w:rPr>
          <w:sz w:val="24"/>
          <w:szCs w:val="24"/>
        </w:rPr>
        <w:t>steps have been taken to make the polluter bear the costs, including legal actions. The</w:t>
      </w:r>
      <w:r w:rsidRPr="40DEBF3B">
        <w:rPr>
          <w:spacing w:val="1"/>
          <w:sz w:val="24"/>
          <w:szCs w:val="24"/>
        </w:rPr>
        <w:t xml:space="preserve"> </w:t>
      </w:r>
      <w:r w:rsidRPr="40DEBF3B">
        <w:rPr>
          <w:sz w:val="24"/>
          <w:szCs w:val="24"/>
        </w:rPr>
        <w:t>Commission may consider that an undertaking cannot be made to bear the costs of</w:t>
      </w:r>
      <w:r w:rsidRPr="40DEBF3B">
        <w:rPr>
          <w:spacing w:val="1"/>
          <w:sz w:val="24"/>
          <w:szCs w:val="24"/>
        </w:rPr>
        <w:t xml:space="preserve"> </w:t>
      </w:r>
      <w:r w:rsidRPr="40DEBF3B">
        <w:rPr>
          <w:sz w:val="24"/>
          <w:szCs w:val="24"/>
        </w:rPr>
        <w:t>remediating the contamination it has caused where it has ceased to legally exist and no</w:t>
      </w:r>
      <w:r w:rsidRPr="40DEBF3B">
        <w:rPr>
          <w:spacing w:val="1"/>
          <w:sz w:val="24"/>
          <w:szCs w:val="24"/>
        </w:rPr>
        <w:t xml:space="preserve"> </w:t>
      </w:r>
      <w:r w:rsidRPr="40DEBF3B">
        <w:rPr>
          <w:sz w:val="24"/>
          <w:szCs w:val="24"/>
        </w:rPr>
        <w:t>other</w:t>
      </w:r>
      <w:r w:rsidRPr="40DEBF3B">
        <w:rPr>
          <w:spacing w:val="1"/>
          <w:sz w:val="24"/>
          <w:szCs w:val="24"/>
        </w:rPr>
        <w:t xml:space="preserve"> </w:t>
      </w:r>
      <w:r w:rsidRPr="40DEBF3B">
        <w:rPr>
          <w:sz w:val="24"/>
          <w:szCs w:val="24"/>
        </w:rPr>
        <w:t>undertaking</w:t>
      </w:r>
      <w:r w:rsidRPr="40DEBF3B">
        <w:rPr>
          <w:spacing w:val="1"/>
          <w:sz w:val="24"/>
          <w:szCs w:val="24"/>
        </w:rPr>
        <w:t xml:space="preserve"> </w:t>
      </w:r>
      <w:r w:rsidRPr="40DEBF3B">
        <w:rPr>
          <w:sz w:val="24"/>
          <w:szCs w:val="24"/>
        </w:rPr>
        <w:t>can</w:t>
      </w:r>
      <w:r w:rsidRPr="40DEBF3B">
        <w:rPr>
          <w:spacing w:val="1"/>
          <w:sz w:val="24"/>
          <w:szCs w:val="24"/>
        </w:rPr>
        <w:t xml:space="preserve"> </w:t>
      </w:r>
      <w:r w:rsidRPr="40DEBF3B">
        <w:rPr>
          <w:sz w:val="24"/>
          <w:szCs w:val="24"/>
        </w:rPr>
        <w:t>be</w:t>
      </w:r>
      <w:r w:rsidRPr="40DEBF3B">
        <w:rPr>
          <w:spacing w:val="1"/>
          <w:sz w:val="24"/>
          <w:szCs w:val="24"/>
        </w:rPr>
        <w:t xml:space="preserve"> </w:t>
      </w:r>
      <w:r w:rsidRPr="40DEBF3B">
        <w:rPr>
          <w:sz w:val="24"/>
          <w:szCs w:val="24"/>
        </w:rPr>
        <w:t>regarded</w:t>
      </w:r>
      <w:r w:rsidRPr="40DEBF3B">
        <w:rPr>
          <w:spacing w:val="1"/>
          <w:sz w:val="24"/>
          <w:szCs w:val="24"/>
        </w:rPr>
        <w:t xml:space="preserve"> </w:t>
      </w:r>
      <w:r w:rsidRPr="40DEBF3B">
        <w:rPr>
          <w:sz w:val="24"/>
          <w:szCs w:val="24"/>
        </w:rPr>
        <w:t>as</w:t>
      </w:r>
      <w:r w:rsidRPr="40DEBF3B">
        <w:rPr>
          <w:spacing w:val="1"/>
          <w:sz w:val="24"/>
          <w:szCs w:val="24"/>
        </w:rPr>
        <w:t xml:space="preserve"> </w:t>
      </w:r>
      <w:r w:rsidRPr="40DEBF3B">
        <w:rPr>
          <w:sz w:val="24"/>
          <w:szCs w:val="24"/>
        </w:rPr>
        <w:t>its</w:t>
      </w:r>
      <w:r w:rsidRPr="40DEBF3B">
        <w:rPr>
          <w:spacing w:val="1"/>
          <w:sz w:val="24"/>
          <w:szCs w:val="24"/>
        </w:rPr>
        <w:t xml:space="preserve"> </w:t>
      </w:r>
      <w:r w:rsidRPr="40DEBF3B">
        <w:rPr>
          <w:sz w:val="24"/>
          <w:szCs w:val="24"/>
        </w:rPr>
        <w:t>legal</w:t>
      </w:r>
      <w:r w:rsidRPr="40DEBF3B">
        <w:rPr>
          <w:spacing w:val="1"/>
          <w:sz w:val="24"/>
          <w:szCs w:val="24"/>
        </w:rPr>
        <w:t xml:space="preserve"> </w:t>
      </w:r>
      <w:r w:rsidRPr="40DEBF3B">
        <w:rPr>
          <w:sz w:val="24"/>
          <w:szCs w:val="24"/>
        </w:rPr>
        <w:t>successor</w:t>
      </w:r>
      <w:r w:rsidRPr="40DEBF3B">
        <w:rPr>
          <w:spacing w:val="1"/>
          <w:sz w:val="24"/>
          <w:szCs w:val="24"/>
        </w:rPr>
        <w:t xml:space="preserve"> </w:t>
      </w:r>
      <w:r w:rsidRPr="40DEBF3B">
        <w:rPr>
          <w:sz w:val="24"/>
          <w:szCs w:val="24"/>
        </w:rPr>
        <w:t>and/or</w:t>
      </w:r>
      <w:r w:rsidRPr="40DEBF3B">
        <w:rPr>
          <w:spacing w:val="1"/>
          <w:sz w:val="24"/>
          <w:szCs w:val="24"/>
        </w:rPr>
        <w:t xml:space="preserve"> </w:t>
      </w:r>
      <w:r w:rsidRPr="40DEBF3B">
        <w:rPr>
          <w:sz w:val="24"/>
          <w:szCs w:val="24"/>
        </w:rPr>
        <w:t>there</w:t>
      </w:r>
      <w:r w:rsidRPr="40DEBF3B">
        <w:rPr>
          <w:spacing w:val="1"/>
          <w:sz w:val="24"/>
          <w:szCs w:val="24"/>
        </w:rPr>
        <w:t xml:space="preserve"> </w:t>
      </w:r>
      <w:r w:rsidRPr="40DEBF3B">
        <w:rPr>
          <w:sz w:val="24"/>
          <w:szCs w:val="24"/>
        </w:rPr>
        <w:t>is</w:t>
      </w:r>
      <w:r w:rsidRPr="40DEBF3B">
        <w:rPr>
          <w:spacing w:val="60"/>
          <w:sz w:val="24"/>
          <w:szCs w:val="24"/>
        </w:rPr>
        <w:t xml:space="preserve"> </w:t>
      </w:r>
      <w:r w:rsidRPr="40DEBF3B">
        <w:rPr>
          <w:sz w:val="24"/>
          <w:szCs w:val="24"/>
        </w:rPr>
        <w:t>no</w:t>
      </w:r>
      <w:r w:rsidRPr="40DEBF3B">
        <w:rPr>
          <w:spacing w:val="60"/>
          <w:sz w:val="24"/>
          <w:szCs w:val="24"/>
        </w:rPr>
        <w:t xml:space="preserve"> </w:t>
      </w:r>
      <w:r w:rsidRPr="40DEBF3B">
        <w:rPr>
          <w:sz w:val="24"/>
          <w:szCs w:val="24"/>
        </w:rPr>
        <w:t>or</w:t>
      </w:r>
      <w:r w:rsidRPr="40DEBF3B">
        <w:rPr>
          <w:spacing w:val="1"/>
          <w:sz w:val="24"/>
          <w:szCs w:val="24"/>
        </w:rPr>
        <w:t xml:space="preserve"> </w:t>
      </w:r>
      <w:r w:rsidRPr="40DEBF3B">
        <w:rPr>
          <w:sz w:val="24"/>
          <w:szCs w:val="24"/>
        </w:rPr>
        <w:t>insufficient</w:t>
      </w:r>
      <w:r w:rsidRPr="40DEBF3B">
        <w:rPr>
          <w:spacing w:val="-1"/>
          <w:sz w:val="24"/>
          <w:szCs w:val="24"/>
        </w:rPr>
        <w:t xml:space="preserve"> </w:t>
      </w:r>
      <w:r w:rsidRPr="40DEBF3B">
        <w:rPr>
          <w:sz w:val="24"/>
          <w:szCs w:val="24"/>
        </w:rPr>
        <w:t>financial security</w:t>
      </w:r>
      <w:r w:rsidRPr="40DEBF3B">
        <w:rPr>
          <w:spacing w:val="-5"/>
          <w:sz w:val="24"/>
          <w:szCs w:val="24"/>
        </w:rPr>
        <w:t xml:space="preserve"> </w:t>
      </w:r>
      <w:r w:rsidRPr="40DEBF3B">
        <w:rPr>
          <w:sz w:val="24"/>
          <w:szCs w:val="24"/>
        </w:rPr>
        <w:t>to</w:t>
      </w:r>
      <w:r w:rsidRPr="40DEBF3B">
        <w:rPr>
          <w:spacing w:val="2"/>
          <w:sz w:val="24"/>
          <w:szCs w:val="24"/>
        </w:rPr>
        <w:t xml:space="preserve"> </w:t>
      </w:r>
      <w:r w:rsidRPr="40DEBF3B">
        <w:rPr>
          <w:sz w:val="24"/>
          <w:szCs w:val="24"/>
        </w:rPr>
        <w:t>meet the</w:t>
      </w:r>
      <w:r w:rsidRPr="40DEBF3B">
        <w:rPr>
          <w:spacing w:val="1"/>
          <w:sz w:val="24"/>
          <w:szCs w:val="24"/>
        </w:rPr>
        <w:t xml:space="preserve"> </w:t>
      </w:r>
      <w:r w:rsidRPr="40DEBF3B">
        <w:rPr>
          <w:sz w:val="24"/>
          <w:szCs w:val="24"/>
        </w:rPr>
        <w:t>costs of</w:t>
      </w:r>
      <w:r w:rsidRPr="40DEBF3B">
        <w:rPr>
          <w:spacing w:val="1"/>
          <w:sz w:val="24"/>
          <w:szCs w:val="24"/>
        </w:rPr>
        <w:t xml:space="preserve"> </w:t>
      </w:r>
      <w:r w:rsidRPr="40DEBF3B">
        <w:rPr>
          <w:sz w:val="24"/>
          <w:szCs w:val="24"/>
        </w:rPr>
        <w:t>remediation.</w:t>
      </w:r>
    </w:p>
    <w:p w14:paraId="276DAC02" w14:textId="77777777" w:rsidR="004B799C" w:rsidRDefault="004B799C">
      <w:pPr>
        <w:pStyle w:val="BodyText"/>
        <w:rPr>
          <w:sz w:val="21"/>
        </w:rPr>
      </w:pPr>
    </w:p>
    <w:p w14:paraId="356CA317" w14:textId="77777777" w:rsidR="004B799C" w:rsidRDefault="00CA4AAC" w:rsidP="40DEBF3B">
      <w:pPr>
        <w:pStyle w:val="ListParagraph"/>
        <w:numPr>
          <w:ilvl w:val="0"/>
          <w:numId w:val="5"/>
        </w:numPr>
        <w:tabs>
          <w:tab w:val="left" w:pos="1559"/>
        </w:tabs>
        <w:ind w:left="1558" w:right="949" w:hanging="600"/>
        <w:jc w:val="both"/>
        <w:rPr>
          <w:sz w:val="24"/>
          <w:szCs w:val="24"/>
        </w:rPr>
      </w:pPr>
      <w:r w:rsidRPr="40DEBF3B">
        <w:rPr>
          <w:sz w:val="24"/>
          <w:szCs w:val="24"/>
        </w:rPr>
        <w:t>The aid amount must be limited to the coverage of exceptional costs of the beneficiary</w:t>
      </w:r>
      <w:r w:rsidRPr="40DEBF3B">
        <w:rPr>
          <w:spacing w:val="1"/>
          <w:sz w:val="24"/>
          <w:szCs w:val="24"/>
        </w:rPr>
        <w:t xml:space="preserve"> </w:t>
      </w:r>
      <w:r w:rsidRPr="40DEBF3B">
        <w:rPr>
          <w:sz w:val="24"/>
          <w:szCs w:val="24"/>
        </w:rPr>
        <w:t>and must not exceed the costs actually incurred. The Commission will require Member</w:t>
      </w:r>
      <w:r w:rsidRPr="40DEBF3B">
        <w:rPr>
          <w:spacing w:val="1"/>
          <w:sz w:val="24"/>
          <w:szCs w:val="24"/>
        </w:rPr>
        <w:t xml:space="preserve"> </w:t>
      </w:r>
      <w:r w:rsidRPr="40DEBF3B">
        <w:rPr>
          <w:sz w:val="24"/>
          <w:szCs w:val="24"/>
        </w:rPr>
        <w:t>States to clearly and separately identify the aid amount for each category of eligible</w:t>
      </w:r>
      <w:r w:rsidRPr="40DEBF3B">
        <w:rPr>
          <w:spacing w:val="1"/>
          <w:sz w:val="24"/>
          <w:szCs w:val="24"/>
        </w:rPr>
        <w:t xml:space="preserve"> </w:t>
      </w:r>
      <w:r w:rsidRPr="40DEBF3B">
        <w:rPr>
          <w:sz w:val="24"/>
          <w:szCs w:val="24"/>
        </w:rPr>
        <w:t>costs, as detailed in Annex</w:t>
      </w:r>
      <w:r w:rsidRPr="40DEBF3B">
        <w:rPr>
          <w:spacing w:val="1"/>
          <w:sz w:val="24"/>
          <w:szCs w:val="24"/>
        </w:rPr>
        <w:t xml:space="preserve"> </w:t>
      </w:r>
      <w:r w:rsidRPr="40DEBF3B">
        <w:rPr>
          <w:sz w:val="24"/>
          <w:szCs w:val="24"/>
        </w:rPr>
        <w:t>II. Where the Member State covers such costs on</w:t>
      </w:r>
      <w:r w:rsidRPr="40DEBF3B">
        <w:rPr>
          <w:spacing w:val="60"/>
          <w:sz w:val="24"/>
          <w:szCs w:val="24"/>
        </w:rPr>
        <w:t xml:space="preserve"> </w:t>
      </w:r>
      <w:r w:rsidRPr="40DEBF3B">
        <w:rPr>
          <w:sz w:val="24"/>
          <w:szCs w:val="24"/>
        </w:rPr>
        <w:t>the basis</w:t>
      </w:r>
      <w:r w:rsidRPr="40DEBF3B">
        <w:rPr>
          <w:spacing w:val="1"/>
          <w:sz w:val="24"/>
          <w:szCs w:val="24"/>
        </w:rPr>
        <w:t xml:space="preserve"> </w:t>
      </w:r>
      <w:r w:rsidRPr="40DEBF3B">
        <w:rPr>
          <w:sz w:val="24"/>
          <w:szCs w:val="24"/>
        </w:rPr>
        <w:t>of estimations, before they are actually incurred by the beneficiary, it must carry out an</w:t>
      </w:r>
      <w:r w:rsidRPr="40DEBF3B">
        <w:rPr>
          <w:spacing w:val="1"/>
          <w:sz w:val="24"/>
          <w:szCs w:val="24"/>
        </w:rPr>
        <w:t xml:space="preserve"> </w:t>
      </w:r>
      <w:r w:rsidRPr="40DEBF3B">
        <w:rPr>
          <w:i/>
          <w:iCs/>
          <w:sz w:val="24"/>
          <w:szCs w:val="24"/>
        </w:rPr>
        <w:t xml:space="preserve">ex post </w:t>
      </w:r>
      <w:r w:rsidRPr="40DEBF3B">
        <w:rPr>
          <w:sz w:val="24"/>
          <w:szCs w:val="24"/>
        </w:rPr>
        <w:t>verification of the costs incurred on the basis of detailed statements provided by</w:t>
      </w:r>
      <w:r w:rsidRPr="40DEBF3B">
        <w:rPr>
          <w:spacing w:val="1"/>
          <w:sz w:val="24"/>
          <w:szCs w:val="24"/>
        </w:rPr>
        <w:t xml:space="preserve"> </w:t>
      </w:r>
      <w:r w:rsidRPr="40DEBF3B">
        <w:rPr>
          <w:sz w:val="24"/>
          <w:szCs w:val="24"/>
        </w:rPr>
        <w:t>the beneficiary to the granting authority, including invoices or certificates showing the</w:t>
      </w:r>
      <w:r w:rsidRPr="40DEBF3B">
        <w:rPr>
          <w:spacing w:val="1"/>
          <w:sz w:val="24"/>
          <w:szCs w:val="24"/>
        </w:rPr>
        <w:t xml:space="preserve"> </w:t>
      </w:r>
      <w:r w:rsidRPr="40DEBF3B">
        <w:rPr>
          <w:sz w:val="24"/>
          <w:szCs w:val="24"/>
        </w:rPr>
        <w:t>exceptional</w:t>
      </w:r>
      <w:r w:rsidRPr="40DEBF3B">
        <w:rPr>
          <w:spacing w:val="-1"/>
          <w:sz w:val="24"/>
          <w:szCs w:val="24"/>
        </w:rPr>
        <w:t xml:space="preserve"> </w:t>
      </w:r>
      <w:r w:rsidRPr="40DEBF3B">
        <w:rPr>
          <w:sz w:val="24"/>
          <w:szCs w:val="24"/>
        </w:rPr>
        <w:t>costs incurred,</w:t>
      </w:r>
      <w:r w:rsidRPr="40DEBF3B">
        <w:rPr>
          <w:spacing w:val="-1"/>
          <w:sz w:val="24"/>
          <w:szCs w:val="24"/>
        </w:rPr>
        <w:t xml:space="preserve"> </w:t>
      </w:r>
      <w:r w:rsidRPr="40DEBF3B">
        <w:rPr>
          <w:sz w:val="24"/>
          <w:szCs w:val="24"/>
        </w:rPr>
        <w:t>and</w:t>
      </w:r>
      <w:r w:rsidRPr="40DEBF3B">
        <w:rPr>
          <w:spacing w:val="1"/>
          <w:sz w:val="24"/>
          <w:szCs w:val="24"/>
        </w:rPr>
        <w:t xml:space="preserve"> </w:t>
      </w:r>
      <w:r w:rsidRPr="40DEBF3B">
        <w:rPr>
          <w:sz w:val="24"/>
          <w:szCs w:val="24"/>
        </w:rPr>
        <w:t>adjust the amounts</w:t>
      </w:r>
      <w:r w:rsidRPr="40DEBF3B">
        <w:rPr>
          <w:spacing w:val="-1"/>
          <w:sz w:val="24"/>
          <w:szCs w:val="24"/>
        </w:rPr>
        <w:t xml:space="preserve"> </w:t>
      </w:r>
      <w:r w:rsidRPr="40DEBF3B">
        <w:rPr>
          <w:sz w:val="24"/>
          <w:szCs w:val="24"/>
        </w:rPr>
        <w:t>granted accordingly.</w:t>
      </w:r>
    </w:p>
    <w:p w14:paraId="23B98572" w14:textId="77777777" w:rsidR="004B799C" w:rsidRDefault="004B799C">
      <w:pPr>
        <w:pStyle w:val="BodyText"/>
        <w:spacing w:before="10"/>
        <w:rPr>
          <w:sz w:val="20"/>
        </w:rPr>
      </w:pPr>
    </w:p>
    <w:p w14:paraId="1F4122F5" w14:textId="77777777" w:rsidR="004B799C" w:rsidRDefault="00CA4AAC">
      <w:pPr>
        <w:pStyle w:val="ListParagraph"/>
        <w:numPr>
          <w:ilvl w:val="3"/>
          <w:numId w:val="1"/>
        </w:numPr>
        <w:tabs>
          <w:tab w:val="left" w:pos="2303"/>
        </w:tabs>
        <w:ind w:hanging="865"/>
        <w:rPr>
          <w:sz w:val="24"/>
        </w:rPr>
      </w:pPr>
      <w:bookmarkStart w:id="268" w:name="_bookmark222"/>
      <w:bookmarkEnd w:id="268"/>
      <w:r>
        <w:rPr>
          <w:sz w:val="24"/>
        </w:rPr>
        <w:t>Avoidance</w:t>
      </w:r>
      <w:r>
        <w:rPr>
          <w:spacing w:val="-2"/>
          <w:sz w:val="24"/>
        </w:rPr>
        <w:t xml:space="preserve"> </w:t>
      </w:r>
      <w:r>
        <w:rPr>
          <w:sz w:val="24"/>
        </w:rPr>
        <w:t>of undue</w:t>
      </w:r>
      <w:r>
        <w:rPr>
          <w:spacing w:val="-2"/>
          <w:sz w:val="24"/>
        </w:rPr>
        <w:t xml:space="preserve"> </w:t>
      </w:r>
      <w:r>
        <w:rPr>
          <w:sz w:val="24"/>
        </w:rPr>
        <w:t>negative</w:t>
      </w:r>
      <w:r>
        <w:rPr>
          <w:spacing w:val="-2"/>
          <w:sz w:val="24"/>
        </w:rPr>
        <w:t xml:space="preserve"> </w:t>
      </w:r>
      <w:r>
        <w:rPr>
          <w:sz w:val="24"/>
        </w:rPr>
        <w:t>effects</w:t>
      </w:r>
      <w:r>
        <w:rPr>
          <w:spacing w:val="-1"/>
          <w:sz w:val="24"/>
        </w:rPr>
        <w:t xml:space="preserve"> </w:t>
      </w:r>
      <w:r>
        <w:rPr>
          <w:sz w:val="24"/>
        </w:rPr>
        <w:t>on</w:t>
      </w:r>
      <w:r>
        <w:rPr>
          <w:spacing w:val="2"/>
          <w:sz w:val="24"/>
        </w:rPr>
        <w:t xml:space="preserve"> </w:t>
      </w:r>
      <w:r>
        <w:rPr>
          <w:sz w:val="24"/>
        </w:rPr>
        <w:t>competition</w:t>
      </w:r>
      <w:r>
        <w:rPr>
          <w:spacing w:val="-1"/>
          <w:sz w:val="24"/>
        </w:rPr>
        <w:t xml:space="preserve"> </w:t>
      </w:r>
      <w:r>
        <w:rPr>
          <w:sz w:val="24"/>
        </w:rPr>
        <w:t>and</w:t>
      </w:r>
      <w:r>
        <w:rPr>
          <w:spacing w:val="-1"/>
          <w:sz w:val="24"/>
        </w:rPr>
        <w:t xml:space="preserve"> </w:t>
      </w:r>
      <w:r>
        <w:rPr>
          <w:sz w:val="24"/>
        </w:rPr>
        <w:t>trade</w:t>
      </w:r>
    </w:p>
    <w:p w14:paraId="20E6E1DB" w14:textId="77777777" w:rsidR="004B799C" w:rsidRDefault="004B799C">
      <w:pPr>
        <w:pStyle w:val="BodyText"/>
        <w:spacing w:before="10"/>
        <w:rPr>
          <w:sz w:val="20"/>
        </w:rPr>
      </w:pPr>
    </w:p>
    <w:p w14:paraId="547341A9" w14:textId="77777777" w:rsidR="004B799C" w:rsidRDefault="00CA4AAC" w:rsidP="40DEBF3B">
      <w:pPr>
        <w:pStyle w:val="ListParagraph"/>
        <w:numPr>
          <w:ilvl w:val="0"/>
          <w:numId w:val="5"/>
        </w:numPr>
        <w:tabs>
          <w:tab w:val="left" w:pos="1559"/>
        </w:tabs>
        <w:ind w:left="1558" w:right="963" w:hanging="600"/>
        <w:jc w:val="both"/>
        <w:rPr>
          <w:sz w:val="24"/>
          <w:szCs w:val="24"/>
        </w:rPr>
      </w:pPr>
      <w:r w:rsidRPr="40DEBF3B">
        <w:rPr>
          <w:sz w:val="24"/>
          <w:szCs w:val="24"/>
        </w:rPr>
        <w:t>Provided</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aid</w:t>
      </w:r>
      <w:r w:rsidRPr="40DEBF3B">
        <w:rPr>
          <w:spacing w:val="1"/>
          <w:sz w:val="24"/>
          <w:szCs w:val="24"/>
        </w:rPr>
        <w:t xml:space="preserve"> </w:t>
      </w:r>
      <w:r w:rsidRPr="40DEBF3B">
        <w:rPr>
          <w:sz w:val="24"/>
          <w:szCs w:val="24"/>
        </w:rPr>
        <w:t>is</w:t>
      </w:r>
      <w:r w:rsidRPr="40DEBF3B">
        <w:rPr>
          <w:spacing w:val="1"/>
          <w:sz w:val="24"/>
          <w:szCs w:val="24"/>
        </w:rPr>
        <w:t xml:space="preserve"> </w:t>
      </w:r>
      <w:r w:rsidRPr="40DEBF3B">
        <w:rPr>
          <w:sz w:val="24"/>
          <w:szCs w:val="24"/>
        </w:rPr>
        <w:t>limited</w:t>
      </w:r>
      <w:r w:rsidRPr="40DEBF3B">
        <w:rPr>
          <w:spacing w:val="1"/>
          <w:sz w:val="24"/>
          <w:szCs w:val="24"/>
        </w:rPr>
        <w:t xml:space="preserve"> </w:t>
      </w:r>
      <w:r w:rsidRPr="40DEBF3B">
        <w:rPr>
          <w:sz w:val="24"/>
          <w:szCs w:val="24"/>
        </w:rPr>
        <w:t>to</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coverage</w:t>
      </w:r>
      <w:r w:rsidRPr="40DEBF3B">
        <w:rPr>
          <w:spacing w:val="1"/>
          <w:sz w:val="24"/>
          <w:szCs w:val="24"/>
        </w:rPr>
        <w:t xml:space="preserve"> </w:t>
      </w:r>
      <w:r w:rsidRPr="40DEBF3B">
        <w:rPr>
          <w:sz w:val="24"/>
          <w:szCs w:val="24"/>
        </w:rPr>
        <w:t>of</w:t>
      </w:r>
      <w:r w:rsidRPr="40DEBF3B">
        <w:rPr>
          <w:spacing w:val="1"/>
          <w:sz w:val="24"/>
          <w:szCs w:val="24"/>
        </w:rPr>
        <w:t xml:space="preserve"> </w:t>
      </w:r>
      <w:r w:rsidRPr="40DEBF3B">
        <w:rPr>
          <w:sz w:val="24"/>
          <w:szCs w:val="24"/>
        </w:rPr>
        <w:t>exceptional</w:t>
      </w:r>
      <w:r w:rsidRPr="40DEBF3B">
        <w:rPr>
          <w:spacing w:val="1"/>
          <w:sz w:val="24"/>
          <w:szCs w:val="24"/>
        </w:rPr>
        <w:t xml:space="preserve"> </w:t>
      </w:r>
      <w:r w:rsidRPr="40DEBF3B">
        <w:rPr>
          <w:sz w:val="24"/>
          <w:szCs w:val="24"/>
        </w:rPr>
        <w:t>costs</w:t>
      </w:r>
      <w:r w:rsidRPr="40DEBF3B">
        <w:rPr>
          <w:spacing w:val="1"/>
          <w:sz w:val="24"/>
          <w:szCs w:val="24"/>
        </w:rPr>
        <w:t xml:space="preserve"> </w:t>
      </w:r>
      <w:r w:rsidRPr="40DEBF3B">
        <w:rPr>
          <w:sz w:val="24"/>
          <w:szCs w:val="24"/>
        </w:rPr>
        <w:t>incurred</w:t>
      </w:r>
      <w:r w:rsidRPr="40DEBF3B">
        <w:rPr>
          <w:spacing w:val="1"/>
          <w:sz w:val="24"/>
          <w:szCs w:val="24"/>
        </w:rPr>
        <w:t xml:space="preserve"> </w:t>
      </w:r>
      <w:r w:rsidRPr="40DEBF3B">
        <w:rPr>
          <w:sz w:val="24"/>
          <w:szCs w:val="24"/>
        </w:rPr>
        <w:t>by</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beneficiary,</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Commission</w:t>
      </w:r>
      <w:r w:rsidRPr="40DEBF3B">
        <w:rPr>
          <w:spacing w:val="1"/>
          <w:sz w:val="24"/>
          <w:szCs w:val="24"/>
        </w:rPr>
        <w:t xml:space="preserve"> </w:t>
      </w:r>
      <w:r w:rsidRPr="40DEBF3B">
        <w:rPr>
          <w:sz w:val="24"/>
          <w:szCs w:val="24"/>
        </w:rPr>
        <w:t>considers</w:t>
      </w:r>
      <w:r w:rsidRPr="40DEBF3B">
        <w:rPr>
          <w:spacing w:val="1"/>
          <w:sz w:val="24"/>
          <w:szCs w:val="24"/>
        </w:rPr>
        <w:t xml:space="preserve"> </w:t>
      </w:r>
      <w:r w:rsidRPr="40DEBF3B">
        <w:rPr>
          <w:sz w:val="24"/>
          <w:szCs w:val="24"/>
        </w:rPr>
        <w:t>that</w:t>
      </w:r>
      <w:r w:rsidRPr="40DEBF3B">
        <w:rPr>
          <w:spacing w:val="1"/>
          <w:sz w:val="24"/>
          <w:szCs w:val="24"/>
        </w:rPr>
        <w:t xml:space="preserve"> </w:t>
      </w:r>
      <w:r w:rsidRPr="40DEBF3B">
        <w:rPr>
          <w:sz w:val="24"/>
          <w:szCs w:val="24"/>
        </w:rPr>
        <w:t>it</w:t>
      </w:r>
      <w:r w:rsidRPr="40DEBF3B">
        <w:rPr>
          <w:spacing w:val="1"/>
          <w:sz w:val="24"/>
          <w:szCs w:val="24"/>
        </w:rPr>
        <w:t xml:space="preserve"> </w:t>
      </w:r>
      <w:r w:rsidRPr="40DEBF3B">
        <w:rPr>
          <w:sz w:val="24"/>
          <w:szCs w:val="24"/>
        </w:rPr>
        <w:t>has</w:t>
      </w:r>
      <w:r w:rsidRPr="40DEBF3B">
        <w:rPr>
          <w:spacing w:val="1"/>
          <w:sz w:val="24"/>
          <w:szCs w:val="24"/>
        </w:rPr>
        <w:t xml:space="preserve"> </w:t>
      </w:r>
      <w:r w:rsidRPr="40DEBF3B">
        <w:rPr>
          <w:sz w:val="24"/>
          <w:szCs w:val="24"/>
        </w:rPr>
        <w:t>limited</w:t>
      </w:r>
      <w:r w:rsidRPr="40DEBF3B">
        <w:rPr>
          <w:spacing w:val="1"/>
          <w:sz w:val="24"/>
          <w:szCs w:val="24"/>
        </w:rPr>
        <w:t xml:space="preserve"> </w:t>
      </w:r>
      <w:r w:rsidRPr="40DEBF3B">
        <w:rPr>
          <w:sz w:val="24"/>
          <w:szCs w:val="24"/>
        </w:rPr>
        <w:t>distortive</w:t>
      </w:r>
      <w:r w:rsidRPr="40DEBF3B">
        <w:rPr>
          <w:spacing w:val="1"/>
          <w:sz w:val="24"/>
          <w:szCs w:val="24"/>
        </w:rPr>
        <w:t xml:space="preserve"> </w:t>
      </w:r>
      <w:r w:rsidRPr="40DEBF3B">
        <w:rPr>
          <w:sz w:val="24"/>
          <w:szCs w:val="24"/>
        </w:rPr>
        <w:t>effects</w:t>
      </w:r>
      <w:r w:rsidRPr="40DEBF3B">
        <w:rPr>
          <w:spacing w:val="1"/>
          <w:sz w:val="24"/>
          <w:szCs w:val="24"/>
        </w:rPr>
        <w:t xml:space="preserve"> </w:t>
      </w:r>
      <w:r w:rsidRPr="40DEBF3B">
        <w:rPr>
          <w:sz w:val="24"/>
          <w:szCs w:val="24"/>
        </w:rPr>
        <w:t>on</w:t>
      </w:r>
      <w:r w:rsidRPr="40DEBF3B">
        <w:rPr>
          <w:spacing w:val="1"/>
          <w:sz w:val="24"/>
          <w:szCs w:val="24"/>
        </w:rPr>
        <w:t xml:space="preserve"> </w:t>
      </w:r>
      <w:r w:rsidRPr="40DEBF3B">
        <w:rPr>
          <w:sz w:val="24"/>
          <w:szCs w:val="24"/>
        </w:rPr>
        <w:t>competition</w:t>
      </w:r>
      <w:r w:rsidRPr="40DEBF3B">
        <w:rPr>
          <w:spacing w:val="-1"/>
          <w:sz w:val="24"/>
          <w:szCs w:val="24"/>
        </w:rPr>
        <w:t xml:space="preserve"> </w:t>
      </w:r>
      <w:r w:rsidRPr="40DEBF3B">
        <w:rPr>
          <w:sz w:val="24"/>
          <w:szCs w:val="24"/>
        </w:rPr>
        <w:t>and trade.</w:t>
      </w:r>
    </w:p>
    <w:p w14:paraId="64AAC596" w14:textId="77777777" w:rsidR="004B799C" w:rsidRDefault="004B799C">
      <w:pPr>
        <w:pStyle w:val="BodyText"/>
        <w:spacing w:before="10"/>
        <w:rPr>
          <w:sz w:val="20"/>
        </w:rPr>
      </w:pPr>
    </w:p>
    <w:p w14:paraId="066AF97E" w14:textId="77777777" w:rsidR="004B799C" w:rsidRDefault="00CA4AAC" w:rsidP="40DEBF3B">
      <w:pPr>
        <w:pStyle w:val="ListParagraph"/>
        <w:numPr>
          <w:ilvl w:val="0"/>
          <w:numId w:val="5"/>
        </w:numPr>
        <w:tabs>
          <w:tab w:val="left" w:pos="1559"/>
        </w:tabs>
        <w:ind w:left="1558" w:right="956" w:hanging="600"/>
        <w:jc w:val="both"/>
        <w:rPr>
          <w:sz w:val="24"/>
          <w:szCs w:val="24"/>
        </w:rPr>
      </w:pPr>
      <w:r w:rsidRPr="40DEBF3B">
        <w:rPr>
          <w:sz w:val="24"/>
          <w:szCs w:val="24"/>
        </w:rPr>
        <w:t>The aid received should be shown in the profit-and-loss accounts of the beneficiary as a</w:t>
      </w:r>
      <w:r w:rsidRPr="40DEBF3B">
        <w:rPr>
          <w:spacing w:val="-57"/>
          <w:sz w:val="24"/>
          <w:szCs w:val="24"/>
        </w:rPr>
        <w:t xml:space="preserve"> </w:t>
      </w:r>
      <w:r w:rsidRPr="40DEBF3B">
        <w:rPr>
          <w:sz w:val="24"/>
          <w:szCs w:val="24"/>
        </w:rPr>
        <w:t>separate</w:t>
      </w:r>
      <w:r w:rsidRPr="40DEBF3B">
        <w:rPr>
          <w:spacing w:val="10"/>
          <w:sz w:val="24"/>
          <w:szCs w:val="24"/>
        </w:rPr>
        <w:t xml:space="preserve"> </w:t>
      </w:r>
      <w:r w:rsidRPr="40DEBF3B">
        <w:rPr>
          <w:sz w:val="24"/>
          <w:szCs w:val="24"/>
        </w:rPr>
        <w:t>item</w:t>
      </w:r>
      <w:r w:rsidRPr="40DEBF3B">
        <w:rPr>
          <w:spacing w:val="12"/>
          <w:sz w:val="24"/>
          <w:szCs w:val="24"/>
        </w:rPr>
        <w:t xml:space="preserve"> </w:t>
      </w:r>
      <w:r w:rsidRPr="40DEBF3B">
        <w:rPr>
          <w:sz w:val="24"/>
          <w:szCs w:val="24"/>
        </w:rPr>
        <w:t>of</w:t>
      </w:r>
      <w:r w:rsidRPr="40DEBF3B">
        <w:rPr>
          <w:spacing w:val="11"/>
          <w:sz w:val="24"/>
          <w:szCs w:val="24"/>
        </w:rPr>
        <w:t xml:space="preserve"> </w:t>
      </w:r>
      <w:r w:rsidRPr="40DEBF3B">
        <w:rPr>
          <w:sz w:val="24"/>
          <w:szCs w:val="24"/>
        </w:rPr>
        <w:t>revenue</w:t>
      </w:r>
      <w:r w:rsidRPr="40DEBF3B">
        <w:rPr>
          <w:spacing w:val="10"/>
          <w:sz w:val="24"/>
          <w:szCs w:val="24"/>
        </w:rPr>
        <w:t xml:space="preserve"> </w:t>
      </w:r>
      <w:r w:rsidRPr="40DEBF3B">
        <w:rPr>
          <w:sz w:val="24"/>
          <w:szCs w:val="24"/>
        </w:rPr>
        <w:t>distinct</w:t>
      </w:r>
      <w:r w:rsidRPr="40DEBF3B">
        <w:rPr>
          <w:spacing w:val="11"/>
          <w:sz w:val="24"/>
          <w:szCs w:val="24"/>
        </w:rPr>
        <w:t xml:space="preserve"> </w:t>
      </w:r>
      <w:r w:rsidRPr="40DEBF3B">
        <w:rPr>
          <w:sz w:val="24"/>
          <w:szCs w:val="24"/>
        </w:rPr>
        <w:t>from</w:t>
      </w:r>
      <w:r w:rsidRPr="40DEBF3B">
        <w:rPr>
          <w:spacing w:val="12"/>
          <w:sz w:val="24"/>
          <w:szCs w:val="24"/>
        </w:rPr>
        <w:t xml:space="preserve"> </w:t>
      </w:r>
      <w:r w:rsidRPr="40DEBF3B">
        <w:rPr>
          <w:sz w:val="24"/>
          <w:szCs w:val="24"/>
        </w:rPr>
        <w:t>turnover.</w:t>
      </w:r>
      <w:r w:rsidRPr="40DEBF3B">
        <w:rPr>
          <w:spacing w:val="11"/>
          <w:sz w:val="24"/>
          <w:szCs w:val="24"/>
        </w:rPr>
        <w:t xml:space="preserve"> </w:t>
      </w:r>
      <w:r w:rsidRPr="40DEBF3B">
        <w:rPr>
          <w:sz w:val="24"/>
          <w:szCs w:val="24"/>
        </w:rPr>
        <w:t>Where</w:t>
      </w:r>
      <w:r w:rsidRPr="40DEBF3B">
        <w:rPr>
          <w:spacing w:val="10"/>
          <w:sz w:val="24"/>
          <w:szCs w:val="24"/>
        </w:rPr>
        <w:t xml:space="preserve"> </w:t>
      </w:r>
      <w:r w:rsidRPr="40DEBF3B">
        <w:rPr>
          <w:sz w:val="24"/>
          <w:szCs w:val="24"/>
        </w:rPr>
        <w:t>the</w:t>
      </w:r>
      <w:r w:rsidRPr="40DEBF3B">
        <w:rPr>
          <w:spacing w:val="11"/>
          <w:sz w:val="24"/>
          <w:szCs w:val="24"/>
        </w:rPr>
        <w:t xml:space="preserve"> </w:t>
      </w:r>
      <w:r w:rsidRPr="40DEBF3B">
        <w:rPr>
          <w:sz w:val="24"/>
          <w:szCs w:val="24"/>
        </w:rPr>
        <w:t>beneficiary</w:t>
      </w:r>
      <w:r w:rsidRPr="40DEBF3B">
        <w:rPr>
          <w:spacing w:val="9"/>
          <w:sz w:val="24"/>
          <w:szCs w:val="24"/>
        </w:rPr>
        <w:t xml:space="preserve"> </w:t>
      </w:r>
      <w:r w:rsidRPr="40DEBF3B">
        <w:rPr>
          <w:sz w:val="24"/>
          <w:szCs w:val="24"/>
        </w:rPr>
        <w:t>continues</w:t>
      </w:r>
    </w:p>
    <w:p w14:paraId="50F1FCC3" w14:textId="1AB14A15" w:rsidR="004B799C" w:rsidRDefault="00161D3B">
      <w:pPr>
        <w:pStyle w:val="BodyText"/>
        <w:spacing w:before="11"/>
        <w:rPr>
          <w:sz w:val="23"/>
        </w:rPr>
      </w:pPr>
      <w:r>
        <w:rPr>
          <w:noProof/>
        </w:rPr>
        <mc:AlternateContent>
          <mc:Choice Requires="wps">
            <w:drawing>
              <wp:anchor distT="0" distB="0" distL="0" distR="0" simplePos="0" relativeHeight="487669760" behindDoc="1" locked="0" layoutInCell="1" allowOverlap="1" wp14:anchorId="303DFD9D" wp14:editId="77412EE7">
                <wp:simplePos x="0" y="0"/>
                <wp:positionH relativeFrom="page">
                  <wp:posOffset>901065</wp:posOffset>
                </wp:positionH>
                <wp:positionV relativeFrom="paragraph">
                  <wp:posOffset>190500</wp:posOffset>
                </wp:positionV>
                <wp:extent cx="1828800" cy="7620"/>
                <wp:effectExtent l="0" t="0" r="0" b="0"/>
                <wp:wrapTopAndBottom/>
                <wp:docPr id="32" name="docshape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533783" id="docshape66" o:spid="_x0000_s1026" style="position:absolute;margin-left:70.95pt;margin-top:15pt;width:2in;height:.6pt;z-index:-156467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" fillcolor="black" stroked="f">
                <w10:wrap type="topAndBottom" anchorx="page"/>
              </v:rect>
            </w:pict>
          </mc:Fallback>
        </mc:AlternateContent>
      </w:r>
    </w:p>
    <w:p w14:paraId="6E7AA233" w14:textId="77777777" w:rsidR="004B799C" w:rsidRDefault="004B799C">
      <w:pPr>
        <w:pStyle w:val="BodyText"/>
        <w:spacing w:before="3"/>
        <w:rPr>
          <w:sz w:val="20"/>
        </w:rPr>
      </w:pPr>
    </w:p>
    <w:p w14:paraId="71AD64CD" w14:textId="77777777" w:rsidR="004B799C" w:rsidRDefault="00CA4AAC">
      <w:pPr>
        <w:spacing w:before="98"/>
        <w:ind w:left="1525" w:right="957" w:hanging="567"/>
        <w:jc w:val="both"/>
        <w:rPr>
          <w:sz w:val="20"/>
        </w:rPr>
      </w:pPr>
      <w:r>
        <w:rPr>
          <w:sz w:val="20"/>
          <w:vertAlign w:val="superscript"/>
        </w:rPr>
        <w:t>123</w:t>
      </w:r>
      <w:r>
        <w:rPr>
          <w:spacing w:val="1"/>
          <w:sz w:val="20"/>
        </w:rPr>
        <w:t xml:space="preserve"> </w:t>
      </w:r>
      <w:r>
        <w:rPr>
          <w:sz w:val="20"/>
        </w:rPr>
        <w:t xml:space="preserve">See the </w:t>
      </w:r>
      <w:r>
        <w:rPr>
          <w:color w:val="444444"/>
          <w:sz w:val="20"/>
        </w:rPr>
        <w:t>Commission Notice Guidelines providing a common understanding of the term ‘environmental</w:t>
      </w:r>
      <w:r>
        <w:rPr>
          <w:color w:val="444444"/>
          <w:spacing w:val="1"/>
          <w:sz w:val="20"/>
        </w:rPr>
        <w:t xml:space="preserve"> </w:t>
      </w:r>
      <w:r>
        <w:rPr>
          <w:color w:val="444444"/>
          <w:sz w:val="20"/>
        </w:rPr>
        <w:t>damage’ as defined in Article 2 of Directive 2004/35/EC of the European Parliament and of the Council</w:t>
      </w:r>
      <w:r>
        <w:rPr>
          <w:color w:val="444444"/>
          <w:spacing w:val="1"/>
          <w:sz w:val="20"/>
        </w:rPr>
        <w:t xml:space="preserve"> </w:t>
      </w:r>
      <w:r>
        <w:rPr>
          <w:color w:val="444444"/>
          <w:sz w:val="20"/>
        </w:rPr>
        <w:t>on environmental liability with regard to the prevention and remedying of environmental damage 2021/C</w:t>
      </w:r>
      <w:r>
        <w:rPr>
          <w:color w:val="444444"/>
          <w:spacing w:val="1"/>
          <w:sz w:val="20"/>
        </w:rPr>
        <w:t xml:space="preserve"> </w:t>
      </w:r>
      <w:r>
        <w:rPr>
          <w:color w:val="444444"/>
          <w:sz w:val="20"/>
        </w:rPr>
        <w:t>118/01</w:t>
      </w:r>
      <w:r>
        <w:rPr>
          <w:color w:val="444444"/>
          <w:spacing w:val="-2"/>
          <w:sz w:val="20"/>
        </w:rPr>
        <w:t xml:space="preserve"> </w:t>
      </w:r>
      <w:r>
        <w:rPr>
          <w:color w:val="444444"/>
          <w:sz w:val="20"/>
        </w:rPr>
        <w:t>(OJ</w:t>
      </w:r>
      <w:r>
        <w:rPr>
          <w:color w:val="444444"/>
          <w:spacing w:val="1"/>
          <w:sz w:val="20"/>
        </w:rPr>
        <w:t xml:space="preserve"> </w:t>
      </w:r>
      <w:r>
        <w:rPr>
          <w:color w:val="444444"/>
          <w:sz w:val="20"/>
        </w:rPr>
        <w:t>C</w:t>
      </w:r>
      <w:r>
        <w:rPr>
          <w:color w:val="444444"/>
          <w:spacing w:val="-1"/>
          <w:sz w:val="20"/>
        </w:rPr>
        <w:t xml:space="preserve"> </w:t>
      </w:r>
      <w:r>
        <w:rPr>
          <w:color w:val="444444"/>
          <w:sz w:val="20"/>
        </w:rPr>
        <w:t>118,</w:t>
      </w:r>
      <w:r>
        <w:rPr>
          <w:color w:val="444444"/>
          <w:spacing w:val="-2"/>
          <w:sz w:val="20"/>
        </w:rPr>
        <w:t xml:space="preserve"> </w:t>
      </w:r>
      <w:r>
        <w:rPr>
          <w:color w:val="444444"/>
          <w:sz w:val="20"/>
        </w:rPr>
        <w:t>7.4.2021, p. 1).</w:t>
      </w:r>
    </w:p>
    <w:p w14:paraId="24010A6E" w14:textId="77777777" w:rsidR="004B799C" w:rsidRDefault="004B799C">
      <w:pPr>
        <w:jc w:val="both"/>
        <w:rPr>
          <w:sz w:val="20"/>
        </w:rPr>
        <w:sectPr w:rsidR="004B799C">
          <w:footerReference w:type="default" r:id="rId122"/>
          <w:pgSz w:w="11910" w:h="16840"/>
          <w:pgMar w:top="1020" w:right="460" w:bottom="1620" w:left="460" w:header="0" w:footer="1426" w:gutter="0"/>
          <w:cols w:space="720"/>
        </w:sectPr>
      </w:pPr>
    </w:p>
    <w:p w14:paraId="56F9DE79" w14:textId="77777777" w:rsidR="004B799C" w:rsidRDefault="00CA4AAC">
      <w:pPr>
        <w:pStyle w:val="BodyText"/>
        <w:spacing w:before="72"/>
        <w:ind w:left="1558" w:right="955"/>
        <w:jc w:val="both"/>
      </w:pPr>
      <w:r>
        <w:lastRenderedPageBreak/>
        <w:t>trading or operating after closing down the relevant coal, peat and oil shale activities, it</w:t>
      </w:r>
      <w:r>
        <w:rPr>
          <w:spacing w:val="1"/>
        </w:rPr>
        <w:t xml:space="preserve"> </w:t>
      </w:r>
      <w:r>
        <w:t>must keep precise and separate accounts for those activities. The aid granted must be</w:t>
      </w:r>
      <w:r>
        <w:rPr>
          <w:spacing w:val="1"/>
        </w:rPr>
        <w:t xml:space="preserve"> </w:t>
      </w:r>
      <w:r>
        <w:t>managed in such a way that there is no possibility of it being transferred to other</w:t>
      </w:r>
      <w:r>
        <w:rPr>
          <w:spacing w:val="1"/>
        </w:rPr>
        <w:t xml:space="preserve"> </w:t>
      </w:r>
      <w:r>
        <w:t>economic</w:t>
      </w:r>
      <w:r>
        <w:rPr>
          <w:spacing w:val="-2"/>
        </w:rPr>
        <w:t xml:space="preserve"> </w:t>
      </w:r>
      <w:r>
        <w:t>activities of</w:t>
      </w:r>
      <w:r>
        <w:rPr>
          <w:spacing w:val="-1"/>
        </w:rPr>
        <w:t xml:space="preserve"> </w:t>
      </w:r>
      <w:r>
        <w:t>the same undertaking.</w:t>
      </w:r>
    </w:p>
    <w:p w14:paraId="4AD8B0DB" w14:textId="77777777" w:rsidR="004B799C" w:rsidRDefault="004B799C">
      <w:pPr>
        <w:pStyle w:val="BodyText"/>
        <w:spacing w:before="3"/>
        <w:rPr>
          <w:sz w:val="21"/>
        </w:rPr>
      </w:pPr>
    </w:p>
    <w:p w14:paraId="7605A6C9" w14:textId="77777777" w:rsidR="004B799C" w:rsidRDefault="00CA4AAC">
      <w:pPr>
        <w:pStyle w:val="Heading1"/>
        <w:numPr>
          <w:ilvl w:val="1"/>
          <w:numId w:val="14"/>
        </w:numPr>
        <w:tabs>
          <w:tab w:val="left" w:pos="1535"/>
        </w:tabs>
        <w:ind w:left="1534" w:right="962" w:hanging="576"/>
        <w:jc w:val="both"/>
      </w:pPr>
      <w:bookmarkStart w:id="269" w:name="_bookmark223"/>
      <w:bookmarkEnd w:id="269"/>
      <w:r>
        <w:t>Aid for studies or consultancy services on environmental protection and energy</w:t>
      </w:r>
      <w:r>
        <w:rPr>
          <w:spacing w:val="1"/>
        </w:rPr>
        <w:t xml:space="preserve"> </w:t>
      </w:r>
      <w:r>
        <w:t>matters</w:t>
      </w:r>
    </w:p>
    <w:p w14:paraId="51DC5611" w14:textId="77777777" w:rsidR="004B799C" w:rsidRDefault="004B799C">
      <w:pPr>
        <w:pStyle w:val="BodyText"/>
        <w:spacing w:before="6"/>
        <w:rPr>
          <w:b/>
          <w:sz w:val="20"/>
        </w:rPr>
      </w:pPr>
    </w:p>
    <w:p w14:paraId="0CDEBD7E" w14:textId="77777777" w:rsidR="004B799C" w:rsidRDefault="00CA4AAC">
      <w:pPr>
        <w:ind w:left="1678"/>
        <w:jc w:val="both"/>
        <w:rPr>
          <w:i/>
          <w:sz w:val="24"/>
        </w:rPr>
      </w:pPr>
      <w:r>
        <w:rPr>
          <w:noProof/>
        </w:rPr>
        <w:drawing>
          <wp:anchor distT="0" distB="0" distL="0" distR="0" simplePos="0" relativeHeight="15811072" behindDoc="0" locked="0" layoutInCell="1" allowOverlap="1" wp14:anchorId="55373FAF" wp14:editId="4392F9A3">
            <wp:simplePos x="0" y="0"/>
            <wp:positionH relativeFrom="page">
              <wp:posOffset>903741</wp:posOffset>
            </wp:positionH>
            <wp:positionV relativeFrom="paragraph">
              <wp:posOffset>40013</wp:posOffset>
            </wp:positionV>
            <wp:extent cx="361940" cy="107346"/>
            <wp:effectExtent l="0" t="0" r="0" b="0"/>
            <wp:wrapNone/>
            <wp:docPr id="213" name="image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image97.png"/>
                    <pic:cNvPicPr/>
                  </pic:nvPicPr>
                  <pic:blipFill>
                    <a:blip r:embed="rId61" cstate="print"/>
                    <a:stretch>
                      <a:fillRect/>
                    </a:stretch>
                  </pic:blipFill>
                  <pic:spPr>
                    <a:xfrm>
                      <a:off x="0" y="0"/>
                      <a:ext cx="361940" cy="107346"/>
                    </a:xfrm>
                    <a:prstGeom prst="rect">
                      <a:avLst/>
                    </a:prstGeom>
                  </pic:spPr>
                </pic:pic>
              </a:graphicData>
            </a:graphic>
          </wp:anchor>
        </w:drawing>
      </w:r>
      <w:bookmarkStart w:id="270" w:name="_bookmark224"/>
      <w:bookmarkEnd w:id="270"/>
      <w:r>
        <w:rPr>
          <w:i/>
          <w:sz w:val="24"/>
        </w:rPr>
        <w:t>Scope</w:t>
      </w:r>
      <w:r>
        <w:rPr>
          <w:i/>
          <w:spacing w:val="-2"/>
          <w:sz w:val="24"/>
        </w:rPr>
        <w:t xml:space="preserve"> </w:t>
      </w:r>
      <w:r>
        <w:rPr>
          <w:i/>
          <w:sz w:val="24"/>
        </w:rPr>
        <w:t>and supported</w:t>
      </w:r>
      <w:r>
        <w:rPr>
          <w:i/>
          <w:spacing w:val="-1"/>
          <w:sz w:val="24"/>
        </w:rPr>
        <w:t xml:space="preserve"> </w:t>
      </w:r>
      <w:r>
        <w:rPr>
          <w:i/>
          <w:sz w:val="24"/>
        </w:rPr>
        <w:t>activity</w:t>
      </w:r>
    </w:p>
    <w:p w14:paraId="58185327" w14:textId="77777777" w:rsidR="004B799C" w:rsidRDefault="004B799C">
      <w:pPr>
        <w:pStyle w:val="BodyText"/>
        <w:spacing w:before="10"/>
        <w:rPr>
          <w:i/>
          <w:sz w:val="20"/>
        </w:rPr>
      </w:pPr>
    </w:p>
    <w:p w14:paraId="383AEAD7" w14:textId="77777777" w:rsidR="004B799C" w:rsidRDefault="00CA4AAC" w:rsidP="40DEBF3B">
      <w:pPr>
        <w:pStyle w:val="ListParagraph"/>
        <w:numPr>
          <w:ilvl w:val="0"/>
          <w:numId w:val="5"/>
        </w:numPr>
        <w:tabs>
          <w:tab w:val="left" w:pos="1559"/>
        </w:tabs>
        <w:ind w:left="1558" w:right="955" w:hanging="600"/>
        <w:jc w:val="both"/>
        <w:rPr>
          <w:sz w:val="24"/>
          <w:szCs w:val="24"/>
        </w:rPr>
      </w:pPr>
      <w:r w:rsidRPr="40DEBF3B">
        <w:rPr>
          <w:sz w:val="24"/>
          <w:szCs w:val="24"/>
        </w:rPr>
        <w:t>This Section applies to aid for studies or consultancy services directly linked to projects</w:t>
      </w:r>
      <w:r w:rsidRPr="40DEBF3B">
        <w:rPr>
          <w:spacing w:val="-57"/>
          <w:sz w:val="24"/>
          <w:szCs w:val="24"/>
        </w:rPr>
        <w:t xml:space="preserve"> </w:t>
      </w:r>
      <w:r w:rsidRPr="40DEBF3B">
        <w:rPr>
          <w:sz w:val="24"/>
          <w:szCs w:val="24"/>
        </w:rPr>
        <w:t>or</w:t>
      </w:r>
      <w:r w:rsidRPr="40DEBF3B">
        <w:rPr>
          <w:spacing w:val="25"/>
          <w:sz w:val="24"/>
          <w:szCs w:val="24"/>
        </w:rPr>
        <w:t xml:space="preserve"> </w:t>
      </w:r>
      <w:r w:rsidRPr="40DEBF3B">
        <w:rPr>
          <w:sz w:val="24"/>
          <w:szCs w:val="24"/>
        </w:rPr>
        <w:t>activities</w:t>
      </w:r>
      <w:r w:rsidRPr="40DEBF3B">
        <w:rPr>
          <w:spacing w:val="28"/>
          <w:sz w:val="24"/>
          <w:szCs w:val="24"/>
        </w:rPr>
        <w:t xml:space="preserve"> </w:t>
      </w:r>
      <w:r w:rsidRPr="40DEBF3B">
        <w:rPr>
          <w:sz w:val="24"/>
          <w:szCs w:val="24"/>
        </w:rPr>
        <w:t>covered</w:t>
      </w:r>
      <w:r w:rsidRPr="40DEBF3B">
        <w:rPr>
          <w:spacing w:val="27"/>
          <w:sz w:val="24"/>
          <w:szCs w:val="24"/>
        </w:rPr>
        <w:t xml:space="preserve"> </w:t>
      </w:r>
      <w:r w:rsidRPr="40DEBF3B">
        <w:rPr>
          <w:sz w:val="24"/>
          <w:szCs w:val="24"/>
        </w:rPr>
        <w:t>by</w:t>
      </w:r>
      <w:r w:rsidRPr="40DEBF3B">
        <w:rPr>
          <w:spacing w:val="24"/>
          <w:sz w:val="24"/>
          <w:szCs w:val="24"/>
        </w:rPr>
        <w:t xml:space="preserve"> </w:t>
      </w:r>
      <w:r w:rsidRPr="40DEBF3B">
        <w:rPr>
          <w:sz w:val="24"/>
          <w:szCs w:val="24"/>
        </w:rPr>
        <w:t>these</w:t>
      </w:r>
      <w:r w:rsidRPr="40DEBF3B">
        <w:rPr>
          <w:spacing w:val="26"/>
          <w:sz w:val="24"/>
          <w:szCs w:val="24"/>
        </w:rPr>
        <w:t xml:space="preserve"> </w:t>
      </w:r>
      <w:r w:rsidRPr="40DEBF3B">
        <w:rPr>
          <w:sz w:val="24"/>
          <w:szCs w:val="24"/>
        </w:rPr>
        <w:t>guidelines.</w:t>
      </w:r>
      <w:r w:rsidRPr="40DEBF3B">
        <w:rPr>
          <w:spacing w:val="27"/>
          <w:sz w:val="24"/>
          <w:szCs w:val="24"/>
        </w:rPr>
        <w:t xml:space="preserve"> </w:t>
      </w:r>
      <w:r w:rsidRPr="40DEBF3B">
        <w:rPr>
          <w:sz w:val="24"/>
          <w:szCs w:val="24"/>
        </w:rPr>
        <w:t>Aid</w:t>
      </w:r>
      <w:r w:rsidRPr="40DEBF3B">
        <w:rPr>
          <w:spacing w:val="26"/>
          <w:sz w:val="24"/>
          <w:szCs w:val="24"/>
        </w:rPr>
        <w:t xml:space="preserve"> </w:t>
      </w:r>
      <w:r w:rsidRPr="40DEBF3B">
        <w:rPr>
          <w:sz w:val="24"/>
          <w:szCs w:val="24"/>
        </w:rPr>
        <w:t>may</w:t>
      </w:r>
      <w:r w:rsidRPr="40DEBF3B">
        <w:rPr>
          <w:spacing w:val="24"/>
          <w:sz w:val="24"/>
          <w:szCs w:val="24"/>
        </w:rPr>
        <w:t xml:space="preserve"> </w:t>
      </w:r>
      <w:r w:rsidRPr="40DEBF3B">
        <w:rPr>
          <w:sz w:val="24"/>
          <w:szCs w:val="24"/>
        </w:rPr>
        <w:t>be</w:t>
      </w:r>
      <w:r w:rsidRPr="40DEBF3B">
        <w:rPr>
          <w:spacing w:val="29"/>
          <w:sz w:val="24"/>
          <w:szCs w:val="24"/>
        </w:rPr>
        <w:t xml:space="preserve"> </w:t>
      </w:r>
      <w:r w:rsidRPr="40DEBF3B">
        <w:rPr>
          <w:sz w:val="24"/>
          <w:szCs w:val="24"/>
        </w:rPr>
        <w:t>granted</w:t>
      </w:r>
      <w:r w:rsidRPr="40DEBF3B">
        <w:rPr>
          <w:spacing w:val="27"/>
          <w:sz w:val="24"/>
          <w:szCs w:val="24"/>
        </w:rPr>
        <w:t xml:space="preserve"> </w:t>
      </w:r>
      <w:r w:rsidRPr="40DEBF3B">
        <w:rPr>
          <w:sz w:val="24"/>
          <w:szCs w:val="24"/>
        </w:rPr>
        <w:t>irrespective</w:t>
      </w:r>
      <w:r w:rsidRPr="40DEBF3B">
        <w:rPr>
          <w:spacing w:val="28"/>
          <w:sz w:val="24"/>
          <w:szCs w:val="24"/>
        </w:rPr>
        <w:t xml:space="preserve"> </w:t>
      </w:r>
      <w:r w:rsidRPr="40DEBF3B">
        <w:rPr>
          <w:sz w:val="24"/>
          <w:szCs w:val="24"/>
        </w:rPr>
        <w:t>of</w:t>
      </w:r>
      <w:r w:rsidRPr="40DEBF3B">
        <w:rPr>
          <w:spacing w:val="26"/>
          <w:sz w:val="24"/>
          <w:szCs w:val="24"/>
        </w:rPr>
        <w:t xml:space="preserve"> </w:t>
      </w:r>
      <w:r w:rsidRPr="40DEBF3B">
        <w:rPr>
          <w:sz w:val="24"/>
          <w:szCs w:val="24"/>
        </w:rPr>
        <w:t>whether</w:t>
      </w:r>
      <w:r w:rsidRPr="40DEBF3B">
        <w:rPr>
          <w:spacing w:val="-58"/>
          <w:sz w:val="24"/>
          <w:szCs w:val="24"/>
        </w:rPr>
        <w:t xml:space="preserve"> </w:t>
      </w:r>
      <w:r w:rsidRPr="40DEBF3B">
        <w:rPr>
          <w:sz w:val="24"/>
          <w:szCs w:val="24"/>
        </w:rPr>
        <w:t>the</w:t>
      </w:r>
      <w:r w:rsidRPr="40DEBF3B">
        <w:rPr>
          <w:spacing w:val="1"/>
          <w:sz w:val="24"/>
          <w:szCs w:val="24"/>
        </w:rPr>
        <w:t xml:space="preserve"> </w:t>
      </w:r>
      <w:r w:rsidRPr="40DEBF3B">
        <w:rPr>
          <w:sz w:val="24"/>
          <w:szCs w:val="24"/>
        </w:rPr>
        <w:t>study</w:t>
      </w:r>
      <w:r w:rsidRPr="40DEBF3B">
        <w:rPr>
          <w:spacing w:val="1"/>
          <w:sz w:val="24"/>
          <w:szCs w:val="24"/>
        </w:rPr>
        <w:t xml:space="preserve"> </w:t>
      </w:r>
      <w:r w:rsidRPr="40DEBF3B">
        <w:rPr>
          <w:sz w:val="24"/>
          <w:szCs w:val="24"/>
        </w:rPr>
        <w:t>or</w:t>
      </w:r>
      <w:r w:rsidRPr="40DEBF3B">
        <w:rPr>
          <w:spacing w:val="1"/>
          <w:sz w:val="24"/>
          <w:szCs w:val="24"/>
        </w:rPr>
        <w:t xml:space="preserve"> </w:t>
      </w:r>
      <w:r w:rsidRPr="40DEBF3B">
        <w:rPr>
          <w:sz w:val="24"/>
          <w:szCs w:val="24"/>
        </w:rPr>
        <w:t>consultancy</w:t>
      </w:r>
      <w:r w:rsidRPr="40DEBF3B">
        <w:rPr>
          <w:spacing w:val="1"/>
          <w:sz w:val="24"/>
          <w:szCs w:val="24"/>
        </w:rPr>
        <w:t xml:space="preserve"> </w:t>
      </w:r>
      <w:r w:rsidRPr="40DEBF3B">
        <w:rPr>
          <w:sz w:val="24"/>
          <w:szCs w:val="24"/>
        </w:rPr>
        <w:t>service</w:t>
      </w:r>
      <w:r w:rsidRPr="40DEBF3B">
        <w:rPr>
          <w:spacing w:val="1"/>
          <w:sz w:val="24"/>
          <w:szCs w:val="24"/>
        </w:rPr>
        <w:t xml:space="preserve"> </w:t>
      </w:r>
      <w:r w:rsidRPr="40DEBF3B">
        <w:rPr>
          <w:sz w:val="24"/>
          <w:szCs w:val="24"/>
        </w:rPr>
        <w:t>is</w:t>
      </w:r>
      <w:r w:rsidRPr="40DEBF3B">
        <w:rPr>
          <w:spacing w:val="1"/>
          <w:sz w:val="24"/>
          <w:szCs w:val="24"/>
        </w:rPr>
        <w:t xml:space="preserve"> </w:t>
      </w:r>
      <w:r w:rsidRPr="40DEBF3B">
        <w:rPr>
          <w:sz w:val="24"/>
          <w:szCs w:val="24"/>
        </w:rPr>
        <w:t>followed</w:t>
      </w:r>
      <w:r w:rsidRPr="40DEBF3B">
        <w:rPr>
          <w:spacing w:val="1"/>
          <w:sz w:val="24"/>
          <w:szCs w:val="24"/>
        </w:rPr>
        <w:t xml:space="preserve"> </w:t>
      </w:r>
      <w:r w:rsidRPr="40DEBF3B">
        <w:rPr>
          <w:sz w:val="24"/>
          <w:szCs w:val="24"/>
        </w:rPr>
        <w:t>by</w:t>
      </w:r>
      <w:r w:rsidRPr="40DEBF3B">
        <w:rPr>
          <w:spacing w:val="1"/>
          <w:sz w:val="24"/>
          <w:szCs w:val="24"/>
        </w:rPr>
        <w:t xml:space="preserve"> </w:t>
      </w:r>
      <w:r w:rsidRPr="40DEBF3B">
        <w:rPr>
          <w:sz w:val="24"/>
          <w:szCs w:val="24"/>
        </w:rPr>
        <w:t>an</w:t>
      </w:r>
      <w:r w:rsidRPr="40DEBF3B">
        <w:rPr>
          <w:spacing w:val="1"/>
          <w:sz w:val="24"/>
          <w:szCs w:val="24"/>
        </w:rPr>
        <w:t xml:space="preserve"> </w:t>
      </w:r>
      <w:r w:rsidRPr="40DEBF3B">
        <w:rPr>
          <w:sz w:val="24"/>
          <w:szCs w:val="24"/>
        </w:rPr>
        <w:t>investment</w:t>
      </w:r>
      <w:r w:rsidRPr="40DEBF3B">
        <w:rPr>
          <w:spacing w:val="1"/>
          <w:sz w:val="24"/>
          <w:szCs w:val="24"/>
        </w:rPr>
        <w:t xml:space="preserve"> </w:t>
      </w:r>
      <w:r w:rsidRPr="40DEBF3B">
        <w:rPr>
          <w:sz w:val="24"/>
          <w:szCs w:val="24"/>
        </w:rPr>
        <w:t>covered</w:t>
      </w:r>
      <w:r w:rsidRPr="40DEBF3B">
        <w:rPr>
          <w:spacing w:val="1"/>
          <w:sz w:val="24"/>
          <w:szCs w:val="24"/>
        </w:rPr>
        <w:t xml:space="preserve"> </w:t>
      </w:r>
      <w:r w:rsidRPr="40DEBF3B">
        <w:rPr>
          <w:sz w:val="24"/>
          <w:szCs w:val="24"/>
        </w:rPr>
        <w:t>by</w:t>
      </w:r>
      <w:r w:rsidRPr="40DEBF3B">
        <w:rPr>
          <w:spacing w:val="1"/>
          <w:sz w:val="24"/>
          <w:szCs w:val="24"/>
        </w:rPr>
        <w:t xml:space="preserve"> </w:t>
      </w:r>
      <w:r w:rsidRPr="40DEBF3B">
        <w:rPr>
          <w:sz w:val="24"/>
          <w:szCs w:val="24"/>
        </w:rPr>
        <w:t>these</w:t>
      </w:r>
      <w:r w:rsidRPr="40DEBF3B">
        <w:rPr>
          <w:spacing w:val="1"/>
          <w:sz w:val="24"/>
          <w:szCs w:val="24"/>
        </w:rPr>
        <w:t xml:space="preserve"> </w:t>
      </w:r>
      <w:r w:rsidRPr="40DEBF3B">
        <w:rPr>
          <w:sz w:val="24"/>
          <w:szCs w:val="24"/>
        </w:rPr>
        <w:t>guidelines.</w:t>
      </w:r>
    </w:p>
    <w:p w14:paraId="4750149E" w14:textId="77777777" w:rsidR="004B799C" w:rsidRDefault="004B799C">
      <w:pPr>
        <w:pStyle w:val="BodyText"/>
        <w:spacing w:before="10"/>
        <w:rPr>
          <w:sz w:val="20"/>
        </w:rPr>
      </w:pPr>
    </w:p>
    <w:p w14:paraId="6633DB6C" w14:textId="77777777" w:rsidR="004B799C" w:rsidRDefault="00CA4AAC">
      <w:pPr>
        <w:ind w:left="1678"/>
        <w:jc w:val="both"/>
        <w:rPr>
          <w:i/>
          <w:sz w:val="24"/>
        </w:rPr>
      </w:pPr>
      <w:r>
        <w:rPr>
          <w:noProof/>
        </w:rPr>
        <w:drawing>
          <wp:anchor distT="0" distB="0" distL="0" distR="0" simplePos="0" relativeHeight="15811584" behindDoc="0" locked="0" layoutInCell="1" allowOverlap="1" wp14:anchorId="787FAC9E" wp14:editId="550E1166">
            <wp:simplePos x="0" y="0"/>
            <wp:positionH relativeFrom="page">
              <wp:posOffset>903778</wp:posOffset>
            </wp:positionH>
            <wp:positionV relativeFrom="paragraph">
              <wp:posOffset>40013</wp:posOffset>
            </wp:positionV>
            <wp:extent cx="374095" cy="107346"/>
            <wp:effectExtent l="0" t="0" r="0" b="0"/>
            <wp:wrapNone/>
            <wp:docPr id="215" name="image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image54.png"/>
                    <pic:cNvPicPr/>
                  </pic:nvPicPr>
                  <pic:blipFill>
                    <a:blip r:embed="rId62" cstate="print"/>
                    <a:stretch>
                      <a:fillRect/>
                    </a:stretch>
                  </pic:blipFill>
                  <pic:spPr>
                    <a:xfrm>
                      <a:off x="0" y="0"/>
                      <a:ext cx="374095" cy="107346"/>
                    </a:xfrm>
                    <a:prstGeom prst="rect">
                      <a:avLst/>
                    </a:prstGeom>
                  </pic:spPr>
                </pic:pic>
              </a:graphicData>
            </a:graphic>
          </wp:anchor>
        </w:drawing>
      </w:r>
      <w:bookmarkStart w:id="271" w:name="_bookmark225"/>
      <w:bookmarkEnd w:id="271"/>
      <w:r>
        <w:rPr>
          <w:i/>
          <w:sz w:val="24"/>
        </w:rPr>
        <w:t>Incentive</w:t>
      </w:r>
      <w:r>
        <w:rPr>
          <w:i/>
          <w:spacing w:val="-6"/>
          <w:sz w:val="24"/>
        </w:rPr>
        <w:t xml:space="preserve"> </w:t>
      </w:r>
      <w:r>
        <w:rPr>
          <w:i/>
          <w:sz w:val="24"/>
        </w:rPr>
        <w:t>effect</w:t>
      </w:r>
    </w:p>
    <w:p w14:paraId="6E7598E5" w14:textId="77777777" w:rsidR="004B799C" w:rsidRDefault="004B799C">
      <w:pPr>
        <w:pStyle w:val="BodyText"/>
        <w:spacing w:before="10"/>
        <w:rPr>
          <w:i/>
          <w:sz w:val="20"/>
        </w:rPr>
      </w:pPr>
    </w:p>
    <w:p w14:paraId="30778127" w14:textId="77777777" w:rsidR="004B799C" w:rsidRDefault="00CA4AAC" w:rsidP="40DEBF3B">
      <w:pPr>
        <w:pStyle w:val="ListParagraph"/>
        <w:numPr>
          <w:ilvl w:val="0"/>
          <w:numId w:val="5"/>
        </w:numPr>
        <w:tabs>
          <w:tab w:val="left" w:pos="1559"/>
        </w:tabs>
        <w:spacing w:before="1"/>
        <w:ind w:left="1558" w:hanging="601"/>
        <w:rPr>
          <w:sz w:val="24"/>
          <w:szCs w:val="24"/>
        </w:rPr>
      </w:pPr>
      <w:r w:rsidRPr="40DEBF3B">
        <w:rPr>
          <w:sz w:val="24"/>
          <w:szCs w:val="24"/>
        </w:rPr>
        <w:t>The</w:t>
      </w:r>
      <w:r w:rsidRPr="40DEBF3B">
        <w:rPr>
          <w:spacing w:val="-3"/>
          <w:sz w:val="24"/>
          <w:szCs w:val="24"/>
        </w:rPr>
        <w:t xml:space="preserve"> </w:t>
      </w:r>
      <w:r w:rsidRPr="40DEBF3B">
        <w:rPr>
          <w:sz w:val="24"/>
          <w:szCs w:val="24"/>
        </w:rPr>
        <w:t xml:space="preserve">requirement set out in point </w:t>
      </w:r>
      <w:hyperlink w:anchor="_bookmark226" w:history="1">
        <w:r w:rsidRPr="40DEBF3B">
          <w:rPr>
            <w:sz w:val="24"/>
            <w:szCs w:val="24"/>
          </w:rPr>
          <w:t>395</w:t>
        </w:r>
      </w:hyperlink>
      <w:r w:rsidRPr="40DEBF3B">
        <w:rPr>
          <w:sz w:val="24"/>
          <w:szCs w:val="24"/>
        </w:rPr>
        <w:t xml:space="preserve"> apply</w:t>
      </w:r>
      <w:r w:rsidRPr="40DEBF3B">
        <w:rPr>
          <w:spacing w:val="-5"/>
          <w:sz w:val="24"/>
          <w:szCs w:val="24"/>
        </w:rPr>
        <w:t xml:space="preserve"> </w:t>
      </w:r>
      <w:r w:rsidRPr="40DEBF3B">
        <w:rPr>
          <w:sz w:val="24"/>
          <w:szCs w:val="24"/>
        </w:rPr>
        <w:t>in addition to those</w:t>
      </w:r>
      <w:r w:rsidRPr="40DEBF3B">
        <w:rPr>
          <w:spacing w:val="-2"/>
          <w:sz w:val="24"/>
          <w:szCs w:val="24"/>
        </w:rPr>
        <w:t xml:space="preserve"> </w:t>
      </w:r>
      <w:r w:rsidRPr="40DEBF3B">
        <w:rPr>
          <w:sz w:val="24"/>
          <w:szCs w:val="24"/>
        </w:rPr>
        <w:t>set out in Section 3.1.2.</w:t>
      </w:r>
    </w:p>
    <w:p w14:paraId="73A287A9" w14:textId="77777777" w:rsidR="004B799C" w:rsidRDefault="004B799C">
      <w:pPr>
        <w:pStyle w:val="BodyText"/>
        <w:spacing w:before="9"/>
        <w:rPr>
          <w:sz w:val="20"/>
        </w:rPr>
      </w:pPr>
    </w:p>
    <w:p w14:paraId="3D3B5E13" w14:textId="77777777" w:rsidR="004B799C" w:rsidRDefault="00CA4AAC" w:rsidP="40DEBF3B">
      <w:pPr>
        <w:pStyle w:val="ListParagraph"/>
        <w:numPr>
          <w:ilvl w:val="0"/>
          <w:numId w:val="5"/>
        </w:numPr>
        <w:tabs>
          <w:tab w:val="left" w:pos="1559"/>
        </w:tabs>
        <w:spacing w:before="1"/>
        <w:ind w:left="1558" w:right="955" w:hanging="600"/>
        <w:jc w:val="both"/>
        <w:rPr>
          <w:sz w:val="24"/>
          <w:szCs w:val="24"/>
        </w:rPr>
      </w:pPr>
      <w:bookmarkStart w:id="272" w:name="_bookmark226"/>
      <w:bookmarkEnd w:id="272"/>
      <w:r w:rsidRPr="40DEBF3B">
        <w:rPr>
          <w:sz w:val="24"/>
          <w:szCs w:val="24"/>
        </w:rPr>
        <w:t>Aid for energy audits required by Directive 2012/27/EU may be considered to have an</w:t>
      </w:r>
      <w:r w:rsidRPr="40DEBF3B">
        <w:rPr>
          <w:spacing w:val="1"/>
          <w:sz w:val="24"/>
          <w:szCs w:val="24"/>
        </w:rPr>
        <w:t xml:space="preserve"> </w:t>
      </w:r>
      <w:r w:rsidRPr="40DEBF3B">
        <w:rPr>
          <w:sz w:val="24"/>
          <w:szCs w:val="24"/>
        </w:rPr>
        <w:t>incentive effect only to the extent that the energy audit is carried out in addition to the</w:t>
      </w:r>
      <w:r w:rsidRPr="40DEBF3B">
        <w:rPr>
          <w:spacing w:val="1"/>
          <w:sz w:val="24"/>
          <w:szCs w:val="24"/>
        </w:rPr>
        <w:t xml:space="preserve"> </w:t>
      </w:r>
      <w:r w:rsidRPr="40DEBF3B">
        <w:rPr>
          <w:sz w:val="24"/>
          <w:szCs w:val="24"/>
        </w:rPr>
        <w:t>mandatory energy audit under that Directive. However, if the energy audit is carried out</w:t>
      </w:r>
      <w:r w:rsidRPr="40DEBF3B">
        <w:rPr>
          <w:spacing w:val="-57"/>
          <w:sz w:val="24"/>
          <w:szCs w:val="24"/>
        </w:rPr>
        <w:t xml:space="preserve"> </w:t>
      </w:r>
      <w:r w:rsidRPr="40DEBF3B">
        <w:rPr>
          <w:sz w:val="24"/>
          <w:szCs w:val="24"/>
        </w:rPr>
        <w:t>in addition to the mandatory energy audit under that Directive, aid for the additional</w:t>
      </w:r>
      <w:r w:rsidRPr="40DEBF3B">
        <w:rPr>
          <w:spacing w:val="1"/>
          <w:sz w:val="24"/>
          <w:szCs w:val="24"/>
        </w:rPr>
        <w:t xml:space="preserve"> </w:t>
      </w:r>
      <w:r w:rsidRPr="40DEBF3B">
        <w:rPr>
          <w:sz w:val="24"/>
          <w:szCs w:val="24"/>
        </w:rPr>
        <w:t>energy</w:t>
      </w:r>
      <w:r w:rsidRPr="40DEBF3B">
        <w:rPr>
          <w:spacing w:val="-5"/>
          <w:sz w:val="24"/>
          <w:szCs w:val="24"/>
        </w:rPr>
        <w:t xml:space="preserve"> </w:t>
      </w:r>
      <w:r w:rsidRPr="40DEBF3B">
        <w:rPr>
          <w:sz w:val="24"/>
          <w:szCs w:val="24"/>
        </w:rPr>
        <w:t>audit may</w:t>
      </w:r>
      <w:r w:rsidRPr="40DEBF3B">
        <w:rPr>
          <w:spacing w:val="-5"/>
          <w:sz w:val="24"/>
          <w:szCs w:val="24"/>
        </w:rPr>
        <w:t xml:space="preserve"> </w:t>
      </w:r>
      <w:r w:rsidRPr="40DEBF3B">
        <w:rPr>
          <w:sz w:val="24"/>
          <w:szCs w:val="24"/>
        </w:rPr>
        <w:t>be</w:t>
      </w:r>
      <w:r w:rsidRPr="40DEBF3B">
        <w:rPr>
          <w:spacing w:val="-1"/>
          <w:sz w:val="24"/>
          <w:szCs w:val="24"/>
        </w:rPr>
        <w:t xml:space="preserve"> </w:t>
      </w:r>
      <w:r w:rsidRPr="40DEBF3B">
        <w:rPr>
          <w:sz w:val="24"/>
          <w:szCs w:val="24"/>
        </w:rPr>
        <w:t>regarded as having</w:t>
      </w:r>
      <w:r w:rsidRPr="40DEBF3B">
        <w:rPr>
          <w:spacing w:val="-1"/>
          <w:sz w:val="24"/>
          <w:szCs w:val="24"/>
        </w:rPr>
        <w:t xml:space="preserve"> </w:t>
      </w:r>
      <w:r w:rsidRPr="40DEBF3B">
        <w:rPr>
          <w:sz w:val="24"/>
          <w:szCs w:val="24"/>
        </w:rPr>
        <w:t>an incentive</w:t>
      </w:r>
      <w:r w:rsidRPr="40DEBF3B">
        <w:rPr>
          <w:spacing w:val="-1"/>
          <w:sz w:val="24"/>
          <w:szCs w:val="24"/>
        </w:rPr>
        <w:t xml:space="preserve"> </w:t>
      </w:r>
      <w:r w:rsidRPr="40DEBF3B">
        <w:rPr>
          <w:sz w:val="24"/>
          <w:szCs w:val="24"/>
        </w:rPr>
        <w:t>effect.</w:t>
      </w:r>
    </w:p>
    <w:p w14:paraId="2994C629" w14:textId="77777777" w:rsidR="004B799C" w:rsidRDefault="004B799C">
      <w:pPr>
        <w:pStyle w:val="BodyText"/>
        <w:spacing w:before="10"/>
        <w:rPr>
          <w:sz w:val="20"/>
        </w:rPr>
      </w:pPr>
    </w:p>
    <w:p w14:paraId="4B82E2C5" w14:textId="77777777" w:rsidR="004B799C" w:rsidRDefault="00CA4AAC">
      <w:pPr>
        <w:ind w:left="1678"/>
        <w:rPr>
          <w:i/>
          <w:sz w:val="24"/>
        </w:rPr>
      </w:pPr>
      <w:r>
        <w:rPr>
          <w:noProof/>
        </w:rPr>
        <w:drawing>
          <wp:anchor distT="0" distB="0" distL="0" distR="0" simplePos="0" relativeHeight="15812096" behindDoc="0" locked="0" layoutInCell="1" allowOverlap="1" wp14:anchorId="17BE5464" wp14:editId="7BB84E1A">
            <wp:simplePos x="0" y="0"/>
            <wp:positionH relativeFrom="page">
              <wp:posOffset>903760</wp:posOffset>
            </wp:positionH>
            <wp:positionV relativeFrom="paragraph">
              <wp:posOffset>39631</wp:posOffset>
            </wp:positionV>
            <wp:extent cx="368017" cy="107346"/>
            <wp:effectExtent l="0" t="0" r="0" b="0"/>
            <wp:wrapNone/>
            <wp:docPr id="217" name="image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image98.png"/>
                    <pic:cNvPicPr/>
                  </pic:nvPicPr>
                  <pic:blipFill>
                    <a:blip r:embed="rId123" cstate="print"/>
                    <a:stretch>
                      <a:fillRect/>
                    </a:stretch>
                  </pic:blipFill>
                  <pic:spPr>
                    <a:xfrm>
                      <a:off x="0" y="0"/>
                      <a:ext cx="368017" cy="107346"/>
                    </a:xfrm>
                    <a:prstGeom prst="rect">
                      <a:avLst/>
                    </a:prstGeom>
                  </pic:spPr>
                </pic:pic>
              </a:graphicData>
            </a:graphic>
          </wp:anchor>
        </w:drawing>
      </w:r>
      <w:bookmarkStart w:id="273" w:name="_bookmark227"/>
      <w:bookmarkEnd w:id="273"/>
      <w:r>
        <w:rPr>
          <w:i/>
          <w:sz w:val="24"/>
        </w:rPr>
        <w:t>Proportionality</w:t>
      </w:r>
    </w:p>
    <w:p w14:paraId="77426B2A" w14:textId="77777777" w:rsidR="004B799C" w:rsidRDefault="004B799C">
      <w:pPr>
        <w:pStyle w:val="BodyText"/>
        <w:spacing w:before="10"/>
        <w:rPr>
          <w:i/>
          <w:sz w:val="20"/>
        </w:rPr>
      </w:pPr>
    </w:p>
    <w:p w14:paraId="4A163506" w14:textId="77777777" w:rsidR="004B799C" w:rsidRDefault="00CA4AAC" w:rsidP="40DEBF3B">
      <w:pPr>
        <w:pStyle w:val="ListParagraph"/>
        <w:numPr>
          <w:ilvl w:val="0"/>
          <w:numId w:val="5"/>
        </w:numPr>
        <w:tabs>
          <w:tab w:val="left" w:pos="1559"/>
        </w:tabs>
        <w:ind w:left="1558" w:right="954" w:hanging="600"/>
        <w:jc w:val="both"/>
        <w:rPr>
          <w:sz w:val="24"/>
          <w:szCs w:val="24"/>
        </w:rPr>
      </w:pPr>
      <w:r w:rsidRPr="40DEBF3B">
        <w:rPr>
          <w:sz w:val="24"/>
          <w:szCs w:val="24"/>
        </w:rPr>
        <w:t>The eligible costs are the costs of the study or consultancy services relating to projects</w:t>
      </w:r>
      <w:r w:rsidRPr="40DEBF3B">
        <w:rPr>
          <w:spacing w:val="1"/>
          <w:sz w:val="24"/>
          <w:szCs w:val="24"/>
        </w:rPr>
        <w:t xml:space="preserve"> </w:t>
      </w:r>
      <w:r w:rsidRPr="40DEBF3B">
        <w:rPr>
          <w:sz w:val="24"/>
          <w:szCs w:val="24"/>
        </w:rPr>
        <w:t>or activities covered by these guidelines. Where only part of the study or consultancy</w:t>
      </w:r>
      <w:r w:rsidRPr="40DEBF3B">
        <w:rPr>
          <w:spacing w:val="1"/>
          <w:sz w:val="24"/>
          <w:szCs w:val="24"/>
        </w:rPr>
        <w:t xml:space="preserve"> </w:t>
      </w:r>
      <w:r w:rsidRPr="40DEBF3B">
        <w:rPr>
          <w:sz w:val="24"/>
          <w:szCs w:val="24"/>
        </w:rPr>
        <w:t>service concerns investments</w:t>
      </w:r>
      <w:r w:rsidRPr="40DEBF3B">
        <w:rPr>
          <w:spacing w:val="60"/>
          <w:sz w:val="24"/>
          <w:szCs w:val="24"/>
        </w:rPr>
        <w:t xml:space="preserve"> </w:t>
      </w:r>
      <w:r w:rsidRPr="40DEBF3B">
        <w:rPr>
          <w:sz w:val="24"/>
          <w:szCs w:val="24"/>
        </w:rPr>
        <w:t>covered by these guidelines, the eligible costs are the</w:t>
      </w:r>
      <w:r w:rsidRPr="40DEBF3B">
        <w:rPr>
          <w:spacing w:val="1"/>
          <w:sz w:val="24"/>
          <w:szCs w:val="24"/>
        </w:rPr>
        <w:t xml:space="preserve"> </w:t>
      </w:r>
      <w:r w:rsidRPr="40DEBF3B">
        <w:rPr>
          <w:sz w:val="24"/>
          <w:szCs w:val="24"/>
        </w:rPr>
        <w:t>costs of the</w:t>
      </w:r>
      <w:r w:rsidRPr="40DEBF3B">
        <w:rPr>
          <w:spacing w:val="-2"/>
          <w:sz w:val="24"/>
          <w:szCs w:val="24"/>
        </w:rPr>
        <w:t xml:space="preserve"> </w:t>
      </w:r>
      <w:r w:rsidRPr="40DEBF3B">
        <w:rPr>
          <w:sz w:val="24"/>
          <w:szCs w:val="24"/>
        </w:rPr>
        <w:t>parts of</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study</w:t>
      </w:r>
      <w:r w:rsidRPr="40DEBF3B">
        <w:rPr>
          <w:spacing w:val="-5"/>
          <w:sz w:val="24"/>
          <w:szCs w:val="24"/>
        </w:rPr>
        <w:t xml:space="preserve"> </w:t>
      </w:r>
      <w:r w:rsidRPr="40DEBF3B">
        <w:rPr>
          <w:sz w:val="24"/>
          <w:szCs w:val="24"/>
        </w:rPr>
        <w:t>or</w:t>
      </w:r>
      <w:r w:rsidRPr="40DEBF3B">
        <w:rPr>
          <w:spacing w:val="1"/>
          <w:sz w:val="24"/>
          <w:szCs w:val="24"/>
        </w:rPr>
        <w:t xml:space="preserve"> </w:t>
      </w:r>
      <w:r w:rsidRPr="40DEBF3B">
        <w:rPr>
          <w:sz w:val="24"/>
          <w:szCs w:val="24"/>
        </w:rPr>
        <w:t>consultancy</w:t>
      </w:r>
      <w:r w:rsidRPr="40DEBF3B">
        <w:rPr>
          <w:spacing w:val="-5"/>
          <w:sz w:val="24"/>
          <w:szCs w:val="24"/>
        </w:rPr>
        <w:t xml:space="preserve"> </w:t>
      </w:r>
      <w:r w:rsidRPr="40DEBF3B">
        <w:rPr>
          <w:sz w:val="24"/>
          <w:szCs w:val="24"/>
        </w:rPr>
        <w:t>service</w:t>
      </w:r>
      <w:r w:rsidRPr="40DEBF3B">
        <w:rPr>
          <w:spacing w:val="-1"/>
          <w:sz w:val="24"/>
          <w:szCs w:val="24"/>
        </w:rPr>
        <w:t xml:space="preserve"> </w:t>
      </w:r>
      <w:r w:rsidRPr="40DEBF3B">
        <w:rPr>
          <w:sz w:val="24"/>
          <w:szCs w:val="24"/>
        </w:rPr>
        <w:t>relating</w:t>
      </w:r>
      <w:r w:rsidRPr="40DEBF3B">
        <w:rPr>
          <w:spacing w:val="-3"/>
          <w:sz w:val="24"/>
          <w:szCs w:val="24"/>
        </w:rPr>
        <w:t xml:space="preserve"> </w:t>
      </w:r>
      <w:r w:rsidRPr="40DEBF3B">
        <w:rPr>
          <w:sz w:val="24"/>
          <w:szCs w:val="24"/>
        </w:rPr>
        <w:t>to those</w:t>
      </w:r>
      <w:r w:rsidRPr="40DEBF3B">
        <w:rPr>
          <w:spacing w:val="4"/>
          <w:sz w:val="24"/>
          <w:szCs w:val="24"/>
        </w:rPr>
        <w:t xml:space="preserve"> </w:t>
      </w:r>
      <w:r w:rsidRPr="40DEBF3B">
        <w:rPr>
          <w:sz w:val="24"/>
          <w:szCs w:val="24"/>
        </w:rPr>
        <w:t>investments.</w:t>
      </w:r>
    </w:p>
    <w:p w14:paraId="50FD104E" w14:textId="77777777" w:rsidR="004B799C" w:rsidRDefault="004B799C">
      <w:pPr>
        <w:pStyle w:val="BodyText"/>
        <w:spacing w:before="10"/>
        <w:rPr>
          <w:sz w:val="20"/>
        </w:rPr>
      </w:pPr>
    </w:p>
    <w:p w14:paraId="1767541C" w14:textId="77777777" w:rsidR="004B799C" w:rsidRDefault="00CA4AAC" w:rsidP="40DEBF3B">
      <w:pPr>
        <w:pStyle w:val="ListParagraph"/>
        <w:numPr>
          <w:ilvl w:val="0"/>
          <w:numId w:val="5"/>
        </w:numPr>
        <w:tabs>
          <w:tab w:val="left" w:pos="1559"/>
        </w:tabs>
        <w:ind w:left="1558" w:hanging="601"/>
        <w:rPr>
          <w:sz w:val="24"/>
          <w:szCs w:val="24"/>
        </w:rPr>
      </w:pPr>
      <w:r w:rsidRPr="40DEBF3B">
        <w:rPr>
          <w:sz w:val="24"/>
          <w:szCs w:val="24"/>
        </w:rPr>
        <w:t>The</w:t>
      </w:r>
      <w:r w:rsidRPr="40DEBF3B">
        <w:rPr>
          <w:spacing w:val="-3"/>
          <w:sz w:val="24"/>
          <w:szCs w:val="24"/>
        </w:rPr>
        <w:t xml:space="preserve"> </w:t>
      </w:r>
      <w:r w:rsidRPr="40DEBF3B">
        <w:rPr>
          <w:sz w:val="24"/>
          <w:szCs w:val="24"/>
        </w:rPr>
        <w:t>aid intensity</w:t>
      </w:r>
      <w:r w:rsidRPr="40DEBF3B">
        <w:rPr>
          <w:spacing w:val="-5"/>
          <w:sz w:val="24"/>
          <w:szCs w:val="24"/>
        </w:rPr>
        <w:t xml:space="preserve"> </w:t>
      </w:r>
      <w:r w:rsidRPr="40DEBF3B">
        <w:rPr>
          <w:sz w:val="24"/>
          <w:szCs w:val="24"/>
        </w:rPr>
        <w:t>must not</w:t>
      </w:r>
      <w:r w:rsidRPr="40DEBF3B">
        <w:rPr>
          <w:spacing w:val="-1"/>
          <w:sz w:val="24"/>
          <w:szCs w:val="24"/>
        </w:rPr>
        <w:t xml:space="preserve"> </w:t>
      </w:r>
      <w:r w:rsidRPr="40DEBF3B">
        <w:rPr>
          <w:sz w:val="24"/>
          <w:szCs w:val="24"/>
        </w:rPr>
        <w:t>exceed 60</w:t>
      </w:r>
      <w:r w:rsidRPr="40DEBF3B">
        <w:rPr>
          <w:spacing w:val="2"/>
          <w:sz w:val="24"/>
          <w:szCs w:val="24"/>
        </w:rPr>
        <w:t xml:space="preserve"> </w:t>
      </w:r>
      <w:r w:rsidRPr="40DEBF3B">
        <w:rPr>
          <w:sz w:val="24"/>
          <w:szCs w:val="24"/>
        </w:rPr>
        <w:t>%</w:t>
      </w:r>
      <w:r w:rsidRPr="40DEBF3B">
        <w:rPr>
          <w:spacing w:val="-1"/>
          <w:sz w:val="24"/>
          <w:szCs w:val="24"/>
        </w:rPr>
        <w:t xml:space="preserve"> </w:t>
      </w:r>
      <w:r w:rsidRPr="40DEBF3B">
        <w:rPr>
          <w:sz w:val="24"/>
          <w:szCs w:val="24"/>
        </w:rPr>
        <w:t>of</w:t>
      </w:r>
      <w:r w:rsidRPr="40DEBF3B">
        <w:rPr>
          <w:spacing w:val="-1"/>
          <w:sz w:val="24"/>
          <w:szCs w:val="24"/>
        </w:rPr>
        <w:t xml:space="preserve"> </w:t>
      </w:r>
      <w:r w:rsidRPr="40DEBF3B">
        <w:rPr>
          <w:sz w:val="24"/>
          <w:szCs w:val="24"/>
        </w:rPr>
        <w:t>the eligible costs.</w:t>
      </w:r>
    </w:p>
    <w:p w14:paraId="72126C7E" w14:textId="77777777" w:rsidR="004B799C" w:rsidRDefault="004B799C">
      <w:pPr>
        <w:pStyle w:val="BodyText"/>
        <w:spacing w:before="10"/>
        <w:rPr>
          <w:sz w:val="20"/>
        </w:rPr>
      </w:pPr>
    </w:p>
    <w:p w14:paraId="47D91210" w14:textId="77777777" w:rsidR="004B799C" w:rsidRDefault="00CA4AAC" w:rsidP="40DEBF3B">
      <w:pPr>
        <w:pStyle w:val="ListParagraph"/>
        <w:numPr>
          <w:ilvl w:val="0"/>
          <w:numId w:val="5"/>
        </w:numPr>
        <w:tabs>
          <w:tab w:val="left" w:pos="1559"/>
        </w:tabs>
        <w:ind w:left="1558" w:right="960" w:hanging="600"/>
        <w:jc w:val="both"/>
        <w:rPr>
          <w:sz w:val="24"/>
          <w:szCs w:val="24"/>
        </w:rPr>
      </w:pPr>
      <w:r w:rsidRPr="40DEBF3B">
        <w:rPr>
          <w:sz w:val="24"/>
          <w:szCs w:val="24"/>
        </w:rPr>
        <w:t>The aid intensity may be increased by 20 percentage points for studies or consultancy</w:t>
      </w:r>
      <w:r w:rsidRPr="40DEBF3B">
        <w:rPr>
          <w:spacing w:val="1"/>
          <w:sz w:val="24"/>
          <w:szCs w:val="24"/>
        </w:rPr>
        <w:t xml:space="preserve"> </w:t>
      </w:r>
      <w:r w:rsidRPr="40DEBF3B">
        <w:rPr>
          <w:sz w:val="24"/>
          <w:szCs w:val="24"/>
        </w:rPr>
        <w:t>services undertaken on behalf of small enterprises and by 10 percentage points for</w:t>
      </w:r>
      <w:r w:rsidRPr="40DEBF3B">
        <w:rPr>
          <w:spacing w:val="1"/>
          <w:sz w:val="24"/>
          <w:szCs w:val="24"/>
        </w:rPr>
        <w:t xml:space="preserve"> </w:t>
      </w:r>
      <w:r w:rsidRPr="40DEBF3B">
        <w:rPr>
          <w:sz w:val="24"/>
          <w:szCs w:val="24"/>
        </w:rPr>
        <w:t>studies</w:t>
      </w:r>
      <w:r w:rsidRPr="40DEBF3B">
        <w:rPr>
          <w:spacing w:val="-1"/>
          <w:sz w:val="24"/>
          <w:szCs w:val="24"/>
        </w:rPr>
        <w:t xml:space="preserve"> </w:t>
      </w:r>
      <w:r w:rsidRPr="40DEBF3B">
        <w:rPr>
          <w:sz w:val="24"/>
          <w:szCs w:val="24"/>
        </w:rPr>
        <w:t>or</w:t>
      </w:r>
      <w:r w:rsidRPr="40DEBF3B">
        <w:rPr>
          <w:spacing w:val="-1"/>
          <w:sz w:val="24"/>
          <w:szCs w:val="24"/>
        </w:rPr>
        <w:t xml:space="preserve"> </w:t>
      </w:r>
      <w:r w:rsidRPr="40DEBF3B">
        <w:rPr>
          <w:sz w:val="24"/>
          <w:szCs w:val="24"/>
        </w:rPr>
        <w:t>consultancy</w:t>
      </w:r>
      <w:r w:rsidRPr="40DEBF3B">
        <w:rPr>
          <w:spacing w:val="-5"/>
          <w:sz w:val="24"/>
          <w:szCs w:val="24"/>
        </w:rPr>
        <w:t xml:space="preserve"> </w:t>
      </w:r>
      <w:r w:rsidRPr="40DEBF3B">
        <w:rPr>
          <w:sz w:val="24"/>
          <w:szCs w:val="24"/>
        </w:rPr>
        <w:t>services undertaken on</w:t>
      </w:r>
      <w:r w:rsidRPr="40DEBF3B">
        <w:rPr>
          <w:spacing w:val="-1"/>
          <w:sz w:val="24"/>
          <w:szCs w:val="24"/>
        </w:rPr>
        <w:t xml:space="preserve"> </w:t>
      </w:r>
      <w:r w:rsidRPr="40DEBF3B">
        <w:rPr>
          <w:sz w:val="24"/>
          <w:szCs w:val="24"/>
        </w:rPr>
        <w:t>behalf of</w:t>
      </w:r>
      <w:r w:rsidRPr="40DEBF3B">
        <w:rPr>
          <w:spacing w:val="-1"/>
          <w:sz w:val="24"/>
          <w:szCs w:val="24"/>
        </w:rPr>
        <w:t xml:space="preserve"> </w:t>
      </w:r>
      <w:r w:rsidRPr="40DEBF3B">
        <w:rPr>
          <w:sz w:val="24"/>
          <w:szCs w:val="24"/>
        </w:rPr>
        <w:t>medium-sized enterprises.</w:t>
      </w:r>
    </w:p>
    <w:p w14:paraId="6D96C60D" w14:textId="77777777" w:rsidR="004B799C" w:rsidRDefault="004B799C">
      <w:pPr>
        <w:pStyle w:val="BodyText"/>
        <w:spacing w:before="3"/>
        <w:rPr>
          <w:sz w:val="21"/>
        </w:rPr>
      </w:pPr>
    </w:p>
    <w:p w14:paraId="4C38E38C" w14:textId="77777777" w:rsidR="004B799C" w:rsidRDefault="00CA4AAC">
      <w:pPr>
        <w:spacing w:before="1"/>
        <w:ind w:left="1390"/>
        <w:rPr>
          <w:b/>
          <w:sz w:val="19"/>
        </w:rPr>
      </w:pPr>
      <w:bookmarkStart w:id="274" w:name="_bookmark228"/>
      <w:bookmarkEnd w:id="274"/>
      <w:r>
        <w:rPr>
          <w:b/>
          <w:sz w:val="24"/>
        </w:rPr>
        <w:t>5.</w:t>
      </w:r>
      <w:r>
        <w:rPr>
          <w:b/>
          <w:spacing w:val="44"/>
          <w:sz w:val="24"/>
        </w:rPr>
        <w:t xml:space="preserve"> </w:t>
      </w:r>
      <w:r>
        <w:rPr>
          <w:b/>
          <w:sz w:val="24"/>
        </w:rPr>
        <w:t>E</w:t>
      </w:r>
      <w:r>
        <w:rPr>
          <w:b/>
          <w:sz w:val="19"/>
        </w:rPr>
        <w:t>VALUATION</w:t>
      </w:r>
    </w:p>
    <w:p w14:paraId="3D7E5165" w14:textId="77777777" w:rsidR="004B799C" w:rsidRDefault="004B799C">
      <w:pPr>
        <w:pStyle w:val="BodyText"/>
        <w:spacing w:before="5"/>
        <w:rPr>
          <w:b/>
          <w:sz w:val="20"/>
        </w:rPr>
      </w:pPr>
    </w:p>
    <w:p w14:paraId="320559DF" w14:textId="77777777" w:rsidR="004B799C" w:rsidRDefault="00CA4AAC" w:rsidP="40DEBF3B">
      <w:pPr>
        <w:pStyle w:val="ListParagraph"/>
        <w:numPr>
          <w:ilvl w:val="0"/>
          <w:numId w:val="5"/>
        </w:numPr>
        <w:tabs>
          <w:tab w:val="left" w:pos="1559"/>
        </w:tabs>
        <w:ind w:left="1558" w:right="957" w:hanging="600"/>
        <w:jc w:val="both"/>
        <w:rPr>
          <w:sz w:val="24"/>
          <w:szCs w:val="24"/>
        </w:rPr>
      </w:pPr>
      <w:r w:rsidRPr="40DEBF3B">
        <w:rPr>
          <w:sz w:val="24"/>
          <w:szCs w:val="24"/>
        </w:rPr>
        <w:t>To further ensure that distortions of competition and trade are limited, the Commission</w:t>
      </w:r>
      <w:r w:rsidRPr="40DEBF3B">
        <w:rPr>
          <w:spacing w:val="1"/>
          <w:sz w:val="24"/>
          <w:szCs w:val="24"/>
        </w:rPr>
        <w:t xml:space="preserve"> </w:t>
      </w:r>
      <w:r w:rsidRPr="40DEBF3B">
        <w:rPr>
          <w:sz w:val="24"/>
          <w:szCs w:val="24"/>
        </w:rPr>
        <w:t>may require that notifiable aid schemes be subject to an ex post evaluation. Evaluations</w:t>
      </w:r>
      <w:r w:rsidRPr="40DEBF3B">
        <w:rPr>
          <w:spacing w:val="1"/>
          <w:sz w:val="24"/>
          <w:szCs w:val="24"/>
        </w:rPr>
        <w:t xml:space="preserve"> </w:t>
      </w:r>
      <w:r w:rsidRPr="40DEBF3B">
        <w:rPr>
          <w:sz w:val="24"/>
          <w:szCs w:val="24"/>
        </w:rPr>
        <w:t>should be carried out for schemes where the potential distortions of competition and</w:t>
      </w:r>
      <w:r w:rsidRPr="40DEBF3B">
        <w:rPr>
          <w:spacing w:val="1"/>
          <w:sz w:val="24"/>
          <w:szCs w:val="24"/>
        </w:rPr>
        <w:t xml:space="preserve"> </w:t>
      </w:r>
      <w:r w:rsidRPr="40DEBF3B">
        <w:rPr>
          <w:sz w:val="24"/>
          <w:szCs w:val="24"/>
        </w:rPr>
        <w:t>trade are particularly high, that is to say schemes that may risk significantly restricting</w:t>
      </w:r>
      <w:r w:rsidRPr="40DEBF3B">
        <w:rPr>
          <w:spacing w:val="1"/>
          <w:sz w:val="24"/>
          <w:szCs w:val="24"/>
        </w:rPr>
        <w:t xml:space="preserve"> </w:t>
      </w:r>
      <w:r w:rsidRPr="40DEBF3B">
        <w:rPr>
          <w:sz w:val="24"/>
          <w:szCs w:val="24"/>
        </w:rPr>
        <w:t>or</w:t>
      </w:r>
      <w:r w:rsidRPr="40DEBF3B">
        <w:rPr>
          <w:spacing w:val="-1"/>
          <w:sz w:val="24"/>
          <w:szCs w:val="24"/>
        </w:rPr>
        <w:t xml:space="preserve"> </w:t>
      </w:r>
      <w:r w:rsidRPr="40DEBF3B">
        <w:rPr>
          <w:sz w:val="24"/>
          <w:szCs w:val="24"/>
        </w:rPr>
        <w:t>distorting</w:t>
      </w:r>
      <w:r w:rsidRPr="40DEBF3B">
        <w:rPr>
          <w:spacing w:val="-3"/>
          <w:sz w:val="24"/>
          <w:szCs w:val="24"/>
        </w:rPr>
        <w:t xml:space="preserve"> </w:t>
      </w:r>
      <w:r w:rsidRPr="40DEBF3B">
        <w:rPr>
          <w:sz w:val="24"/>
          <w:szCs w:val="24"/>
        </w:rPr>
        <w:t>competition if their implementation is not</w:t>
      </w:r>
      <w:r w:rsidRPr="40DEBF3B">
        <w:rPr>
          <w:spacing w:val="-1"/>
          <w:sz w:val="24"/>
          <w:szCs w:val="24"/>
        </w:rPr>
        <w:t xml:space="preserve"> </w:t>
      </w:r>
      <w:r w:rsidRPr="40DEBF3B">
        <w:rPr>
          <w:sz w:val="24"/>
          <w:szCs w:val="24"/>
        </w:rPr>
        <w:t>reviewed in due time.</w:t>
      </w:r>
    </w:p>
    <w:p w14:paraId="1255931C" w14:textId="77777777" w:rsidR="004B799C" w:rsidRDefault="004B799C">
      <w:pPr>
        <w:pStyle w:val="BodyText"/>
        <w:spacing w:before="10"/>
        <w:rPr>
          <w:sz w:val="20"/>
        </w:rPr>
      </w:pPr>
    </w:p>
    <w:p w14:paraId="77F95D81" w14:textId="77777777" w:rsidR="004B799C" w:rsidRDefault="00CA4AAC" w:rsidP="40DEBF3B">
      <w:pPr>
        <w:pStyle w:val="ListParagraph"/>
        <w:numPr>
          <w:ilvl w:val="0"/>
          <w:numId w:val="5"/>
        </w:numPr>
        <w:tabs>
          <w:tab w:val="left" w:pos="1559"/>
        </w:tabs>
        <w:spacing w:before="1"/>
        <w:ind w:left="1558" w:right="953" w:hanging="600"/>
        <w:jc w:val="both"/>
        <w:rPr>
          <w:sz w:val="24"/>
          <w:szCs w:val="24"/>
        </w:rPr>
      </w:pPr>
      <w:r w:rsidRPr="40DEBF3B">
        <w:rPr>
          <w:i/>
          <w:iCs/>
          <w:sz w:val="24"/>
          <w:szCs w:val="24"/>
        </w:rPr>
        <w:t xml:space="preserve">Ex post </w:t>
      </w:r>
      <w:r w:rsidRPr="40DEBF3B">
        <w:rPr>
          <w:sz w:val="24"/>
          <w:szCs w:val="24"/>
        </w:rPr>
        <w:t>evaluation will be required for schemes with large aid budgets, or containing</w:t>
      </w:r>
      <w:r w:rsidRPr="40DEBF3B">
        <w:rPr>
          <w:spacing w:val="1"/>
          <w:sz w:val="24"/>
          <w:szCs w:val="24"/>
        </w:rPr>
        <w:t xml:space="preserve"> </w:t>
      </w:r>
      <w:r w:rsidRPr="40DEBF3B">
        <w:rPr>
          <w:sz w:val="24"/>
          <w:szCs w:val="24"/>
        </w:rPr>
        <w:t>novel characteristics, or when significant market, technology or regulatory changes are</w:t>
      </w:r>
      <w:r w:rsidRPr="40DEBF3B">
        <w:rPr>
          <w:spacing w:val="1"/>
          <w:sz w:val="24"/>
          <w:szCs w:val="24"/>
        </w:rPr>
        <w:t xml:space="preserve"> </w:t>
      </w:r>
      <w:r w:rsidRPr="40DEBF3B">
        <w:rPr>
          <w:sz w:val="24"/>
          <w:szCs w:val="24"/>
        </w:rPr>
        <w:t xml:space="preserve">foreseen. In any event, </w:t>
      </w:r>
      <w:r w:rsidRPr="40DEBF3B">
        <w:rPr>
          <w:i/>
          <w:iCs/>
          <w:sz w:val="24"/>
          <w:szCs w:val="24"/>
        </w:rPr>
        <w:t xml:space="preserve">ex post </w:t>
      </w:r>
      <w:r w:rsidRPr="40DEBF3B">
        <w:rPr>
          <w:sz w:val="24"/>
          <w:szCs w:val="24"/>
        </w:rPr>
        <w:t>evaluation will be required for schemes when the State</w:t>
      </w:r>
      <w:r w:rsidRPr="40DEBF3B">
        <w:rPr>
          <w:spacing w:val="1"/>
          <w:sz w:val="24"/>
          <w:szCs w:val="24"/>
        </w:rPr>
        <w:t xml:space="preserve"> </w:t>
      </w:r>
      <w:r w:rsidRPr="40DEBF3B">
        <w:rPr>
          <w:sz w:val="24"/>
          <w:szCs w:val="24"/>
        </w:rPr>
        <w:t xml:space="preserve">aid budget or accounted expenditures exceed EUR 150 million in any given year </w:t>
      </w:r>
      <w:r w:rsidRPr="40DEBF3B">
        <w:rPr>
          <w:sz w:val="24"/>
          <w:szCs w:val="24"/>
        </w:rPr>
        <w:lastRenderedPageBreak/>
        <w:t>or</w:t>
      </w:r>
      <w:r w:rsidRPr="40DEBF3B">
        <w:rPr>
          <w:spacing w:val="1"/>
          <w:sz w:val="24"/>
          <w:szCs w:val="24"/>
        </w:rPr>
        <w:t xml:space="preserve"> </w:t>
      </w:r>
      <w:r w:rsidRPr="40DEBF3B">
        <w:rPr>
          <w:sz w:val="24"/>
          <w:szCs w:val="24"/>
        </w:rPr>
        <w:t>EUR</w:t>
      </w:r>
      <w:r w:rsidRPr="40DEBF3B">
        <w:rPr>
          <w:spacing w:val="49"/>
          <w:sz w:val="24"/>
          <w:szCs w:val="24"/>
        </w:rPr>
        <w:t xml:space="preserve"> </w:t>
      </w:r>
      <w:r w:rsidRPr="40DEBF3B">
        <w:rPr>
          <w:sz w:val="24"/>
          <w:szCs w:val="24"/>
        </w:rPr>
        <w:t>750</w:t>
      </w:r>
      <w:r w:rsidRPr="40DEBF3B">
        <w:rPr>
          <w:spacing w:val="49"/>
          <w:sz w:val="24"/>
          <w:szCs w:val="24"/>
        </w:rPr>
        <w:t xml:space="preserve"> </w:t>
      </w:r>
      <w:r w:rsidRPr="40DEBF3B">
        <w:rPr>
          <w:sz w:val="24"/>
          <w:szCs w:val="24"/>
        </w:rPr>
        <w:t>million</w:t>
      </w:r>
      <w:r w:rsidRPr="40DEBF3B">
        <w:rPr>
          <w:spacing w:val="49"/>
          <w:sz w:val="24"/>
          <w:szCs w:val="24"/>
        </w:rPr>
        <w:t xml:space="preserve"> </w:t>
      </w:r>
      <w:r w:rsidRPr="40DEBF3B">
        <w:rPr>
          <w:sz w:val="24"/>
          <w:szCs w:val="24"/>
        </w:rPr>
        <w:t>over</w:t>
      </w:r>
      <w:r w:rsidRPr="40DEBF3B">
        <w:rPr>
          <w:spacing w:val="48"/>
          <w:sz w:val="24"/>
          <w:szCs w:val="24"/>
        </w:rPr>
        <w:t xml:space="preserve"> </w:t>
      </w:r>
      <w:r w:rsidRPr="40DEBF3B">
        <w:rPr>
          <w:sz w:val="24"/>
          <w:szCs w:val="24"/>
        </w:rPr>
        <w:t>the</w:t>
      </w:r>
      <w:r w:rsidRPr="40DEBF3B">
        <w:rPr>
          <w:spacing w:val="48"/>
          <w:sz w:val="24"/>
          <w:szCs w:val="24"/>
        </w:rPr>
        <w:t xml:space="preserve"> </w:t>
      </w:r>
      <w:r w:rsidRPr="40DEBF3B">
        <w:rPr>
          <w:sz w:val="24"/>
          <w:szCs w:val="24"/>
        </w:rPr>
        <w:t>total</w:t>
      </w:r>
      <w:r w:rsidRPr="40DEBF3B">
        <w:rPr>
          <w:spacing w:val="49"/>
          <w:sz w:val="24"/>
          <w:szCs w:val="24"/>
        </w:rPr>
        <w:t xml:space="preserve"> </w:t>
      </w:r>
      <w:r w:rsidRPr="40DEBF3B">
        <w:rPr>
          <w:sz w:val="24"/>
          <w:szCs w:val="24"/>
        </w:rPr>
        <w:t>duration</w:t>
      </w:r>
      <w:r w:rsidRPr="40DEBF3B">
        <w:rPr>
          <w:spacing w:val="51"/>
          <w:sz w:val="24"/>
          <w:szCs w:val="24"/>
        </w:rPr>
        <w:t xml:space="preserve"> </w:t>
      </w:r>
      <w:r w:rsidRPr="40DEBF3B">
        <w:rPr>
          <w:sz w:val="24"/>
          <w:szCs w:val="24"/>
        </w:rPr>
        <w:t>of</w:t>
      </w:r>
      <w:r w:rsidRPr="40DEBF3B">
        <w:rPr>
          <w:spacing w:val="48"/>
          <w:sz w:val="24"/>
          <w:szCs w:val="24"/>
        </w:rPr>
        <w:t xml:space="preserve"> </w:t>
      </w:r>
      <w:r w:rsidRPr="40DEBF3B">
        <w:rPr>
          <w:sz w:val="24"/>
          <w:szCs w:val="24"/>
        </w:rPr>
        <w:t>the</w:t>
      </w:r>
      <w:r w:rsidRPr="40DEBF3B">
        <w:rPr>
          <w:spacing w:val="46"/>
          <w:sz w:val="24"/>
          <w:szCs w:val="24"/>
        </w:rPr>
        <w:t xml:space="preserve"> </w:t>
      </w:r>
      <w:r w:rsidRPr="40DEBF3B">
        <w:rPr>
          <w:sz w:val="24"/>
          <w:szCs w:val="24"/>
        </w:rPr>
        <w:t>schemes.</w:t>
      </w:r>
      <w:r w:rsidRPr="40DEBF3B">
        <w:rPr>
          <w:spacing w:val="48"/>
          <w:sz w:val="24"/>
          <w:szCs w:val="24"/>
        </w:rPr>
        <w:t xml:space="preserve"> </w:t>
      </w:r>
      <w:r w:rsidRPr="40DEBF3B">
        <w:rPr>
          <w:sz w:val="24"/>
          <w:szCs w:val="24"/>
        </w:rPr>
        <w:t>The</w:t>
      </w:r>
      <w:r w:rsidRPr="40DEBF3B">
        <w:rPr>
          <w:spacing w:val="47"/>
          <w:sz w:val="24"/>
          <w:szCs w:val="24"/>
        </w:rPr>
        <w:t xml:space="preserve"> </w:t>
      </w:r>
      <w:r w:rsidRPr="40DEBF3B">
        <w:rPr>
          <w:sz w:val="24"/>
          <w:szCs w:val="24"/>
        </w:rPr>
        <w:t>total</w:t>
      </w:r>
      <w:r w:rsidRPr="40DEBF3B">
        <w:rPr>
          <w:spacing w:val="49"/>
          <w:sz w:val="24"/>
          <w:szCs w:val="24"/>
        </w:rPr>
        <w:t xml:space="preserve"> </w:t>
      </w:r>
      <w:r w:rsidRPr="40DEBF3B">
        <w:rPr>
          <w:sz w:val="24"/>
          <w:szCs w:val="24"/>
        </w:rPr>
        <w:t>duration</w:t>
      </w:r>
      <w:r w:rsidRPr="40DEBF3B">
        <w:rPr>
          <w:spacing w:val="49"/>
          <w:sz w:val="24"/>
          <w:szCs w:val="24"/>
        </w:rPr>
        <w:t xml:space="preserve"> </w:t>
      </w:r>
      <w:r w:rsidRPr="40DEBF3B">
        <w:rPr>
          <w:sz w:val="24"/>
          <w:szCs w:val="24"/>
        </w:rPr>
        <w:t>of</w:t>
      </w:r>
      <w:r w:rsidRPr="40DEBF3B">
        <w:rPr>
          <w:spacing w:val="49"/>
          <w:sz w:val="24"/>
          <w:szCs w:val="24"/>
        </w:rPr>
        <w:t xml:space="preserve"> </w:t>
      </w:r>
      <w:r w:rsidRPr="40DEBF3B">
        <w:rPr>
          <w:sz w:val="24"/>
          <w:szCs w:val="24"/>
        </w:rPr>
        <w:t>the</w:t>
      </w:r>
    </w:p>
    <w:p w14:paraId="348510E1" w14:textId="77777777" w:rsidR="004B799C" w:rsidRDefault="004B799C">
      <w:pPr>
        <w:jc w:val="both"/>
        <w:rPr>
          <w:sz w:val="24"/>
        </w:rPr>
        <w:sectPr w:rsidR="004B799C">
          <w:pgSz w:w="11910" w:h="16840"/>
          <w:pgMar w:top="1020" w:right="460" w:bottom="1620" w:left="460" w:header="0" w:footer="1426" w:gutter="0"/>
          <w:cols w:space="720"/>
        </w:sectPr>
      </w:pPr>
    </w:p>
    <w:p w14:paraId="6FE55AAE" w14:textId="77777777" w:rsidR="004B799C" w:rsidRDefault="00CA4AAC">
      <w:pPr>
        <w:pStyle w:val="BodyText"/>
        <w:spacing w:before="72"/>
        <w:ind w:left="1558" w:right="952"/>
        <w:jc w:val="both"/>
      </w:pPr>
      <w:r>
        <w:lastRenderedPageBreak/>
        <w:t>schemes includes the combined duration of the scheme and any predecessor scheme</w:t>
      </w:r>
      <w:r>
        <w:rPr>
          <w:spacing w:val="1"/>
        </w:rPr>
        <w:t xml:space="preserve"> </w:t>
      </w:r>
      <w:r>
        <w:t>covering a similar objective and geographical area, starting from 1 January 2022. Given</w:t>
      </w:r>
      <w:r>
        <w:rPr>
          <w:spacing w:val="-57"/>
        </w:rPr>
        <w:t xml:space="preserve"> </w:t>
      </w:r>
      <w:r>
        <w:t>the objectives</w:t>
      </w:r>
      <w:r>
        <w:rPr>
          <w:spacing w:val="1"/>
        </w:rPr>
        <w:t xml:space="preserve"> </w:t>
      </w:r>
      <w:r>
        <w:t>of the evaluation,</w:t>
      </w:r>
      <w:r>
        <w:rPr>
          <w:spacing w:val="1"/>
        </w:rPr>
        <w:t xml:space="preserve"> </w:t>
      </w:r>
      <w:r>
        <w:t>and in</w:t>
      </w:r>
      <w:r>
        <w:rPr>
          <w:spacing w:val="60"/>
        </w:rPr>
        <w:t xml:space="preserve"> </w:t>
      </w:r>
      <w:r>
        <w:t>order not to</w:t>
      </w:r>
      <w:r>
        <w:rPr>
          <w:spacing w:val="60"/>
        </w:rPr>
        <w:t xml:space="preserve"> </w:t>
      </w:r>
      <w:r>
        <w:t>impose a disproportionate burden</w:t>
      </w:r>
      <w:r>
        <w:rPr>
          <w:spacing w:val="1"/>
        </w:rPr>
        <w:t xml:space="preserve"> </w:t>
      </w:r>
      <w:r>
        <w:t xml:space="preserve">on Member States and on smaller aid projects, the </w:t>
      </w:r>
      <w:r>
        <w:rPr>
          <w:i/>
        </w:rPr>
        <w:t xml:space="preserve">ex post </w:t>
      </w:r>
      <w:r>
        <w:t>evaluation requirement only</w:t>
      </w:r>
      <w:r>
        <w:rPr>
          <w:spacing w:val="1"/>
        </w:rPr>
        <w:t xml:space="preserve"> </w:t>
      </w:r>
      <w:r>
        <w:t>applies for aid schemes the total duration of which exceeds three years, starting from 1</w:t>
      </w:r>
      <w:r>
        <w:rPr>
          <w:spacing w:val="1"/>
        </w:rPr>
        <w:t xml:space="preserve"> </w:t>
      </w:r>
      <w:r>
        <w:t>January</w:t>
      </w:r>
      <w:r>
        <w:rPr>
          <w:spacing w:val="-5"/>
        </w:rPr>
        <w:t xml:space="preserve"> </w:t>
      </w:r>
      <w:r>
        <w:t>2022.</w:t>
      </w:r>
    </w:p>
    <w:p w14:paraId="4CD4C856" w14:textId="77777777" w:rsidR="004B799C" w:rsidRDefault="004B799C">
      <w:pPr>
        <w:pStyle w:val="BodyText"/>
        <w:spacing w:before="10"/>
        <w:rPr>
          <w:sz w:val="20"/>
        </w:rPr>
      </w:pPr>
    </w:p>
    <w:p w14:paraId="1A16604A" w14:textId="77777777" w:rsidR="004B799C" w:rsidRDefault="00CA4AAC" w:rsidP="40DEBF3B">
      <w:pPr>
        <w:pStyle w:val="ListParagraph"/>
        <w:numPr>
          <w:ilvl w:val="0"/>
          <w:numId w:val="5"/>
        </w:numPr>
        <w:tabs>
          <w:tab w:val="left" w:pos="1559"/>
        </w:tabs>
        <w:ind w:left="1558" w:right="955" w:hanging="600"/>
        <w:jc w:val="both"/>
        <w:rPr>
          <w:sz w:val="24"/>
          <w:szCs w:val="24"/>
        </w:rPr>
      </w:pPr>
      <w:r w:rsidRPr="40DEBF3B">
        <w:rPr>
          <w:sz w:val="24"/>
          <w:szCs w:val="24"/>
        </w:rPr>
        <w:t>Given its objectives and in order not to put a disproportionate burden on Member States</w:t>
      </w:r>
      <w:r w:rsidRPr="40DEBF3B">
        <w:rPr>
          <w:spacing w:val="-57"/>
          <w:sz w:val="24"/>
          <w:szCs w:val="24"/>
        </w:rPr>
        <w:t xml:space="preserve"> </w:t>
      </w:r>
      <w:r w:rsidRPr="40DEBF3B">
        <w:rPr>
          <w:sz w:val="24"/>
          <w:szCs w:val="24"/>
        </w:rPr>
        <w:t>and on smaller aid measures, the requirement notifiable aid schemes be subject to an ex</w:t>
      </w:r>
      <w:r w:rsidRPr="40DEBF3B">
        <w:rPr>
          <w:spacing w:val="1"/>
          <w:sz w:val="24"/>
          <w:szCs w:val="24"/>
        </w:rPr>
        <w:t xml:space="preserve"> </w:t>
      </w:r>
      <w:r w:rsidRPr="40DEBF3B">
        <w:rPr>
          <w:sz w:val="24"/>
          <w:szCs w:val="24"/>
        </w:rPr>
        <w:t>post evaluation will apply only for aid schemes with large budgets, or containing novel</w:t>
      </w:r>
      <w:r w:rsidRPr="40DEBF3B">
        <w:rPr>
          <w:spacing w:val="1"/>
          <w:sz w:val="24"/>
          <w:szCs w:val="24"/>
        </w:rPr>
        <w:t xml:space="preserve"> </w:t>
      </w:r>
      <w:r w:rsidRPr="40DEBF3B">
        <w:rPr>
          <w:sz w:val="24"/>
          <w:szCs w:val="24"/>
        </w:rPr>
        <w:t>characteristics</w:t>
      </w:r>
      <w:r w:rsidRPr="40DEBF3B">
        <w:rPr>
          <w:spacing w:val="1"/>
          <w:sz w:val="24"/>
          <w:szCs w:val="24"/>
        </w:rPr>
        <w:t xml:space="preserve"> </w:t>
      </w:r>
      <w:r w:rsidRPr="40DEBF3B">
        <w:rPr>
          <w:sz w:val="24"/>
          <w:szCs w:val="24"/>
        </w:rPr>
        <w:t>or</w:t>
      </w:r>
      <w:r w:rsidRPr="40DEBF3B">
        <w:rPr>
          <w:spacing w:val="1"/>
          <w:sz w:val="24"/>
          <w:szCs w:val="24"/>
        </w:rPr>
        <w:t xml:space="preserve"> </w:t>
      </w:r>
      <w:r w:rsidRPr="40DEBF3B">
        <w:rPr>
          <w:sz w:val="24"/>
          <w:szCs w:val="24"/>
        </w:rPr>
        <w:t>when</w:t>
      </w:r>
      <w:r w:rsidRPr="40DEBF3B">
        <w:rPr>
          <w:spacing w:val="1"/>
          <w:sz w:val="24"/>
          <w:szCs w:val="24"/>
        </w:rPr>
        <w:t xml:space="preserve"> </w:t>
      </w:r>
      <w:r w:rsidRPr="40DEBF3B">
        <w:rPr>
          <w:sz w:val="24"/>
          <w:szCs w:val="24"/>
        </w:rPr>
        <w:t>significant</w:t>
      </w:r>
      <w:r w:rsidRPr="40DEBF3B">
        <w:rPr>
          <w:spacing w:val="1"/>
          <w:sz w:val="24"/>
          <w:szCs w:val="24"/>
        </w:rPr>
        <w:t xml:space="preserve"> </w:t>
      </w:r>
      <w:r w:rsidRPr="40DEBF3B">
        <w:rPr>
          <w:sz w:val="24"/>
          <w:szCs w:val="24"/>
        </w:rPr>
        <w:t>market,</w:t>
      </w:r>
      <w:r w:rsidRPr="40DEBF3B">
        <w:rPr>
          <w:spacing w:val="1"/>
          <w:sz w:val="24"/>
          <w:szCs w:val="24"/>
        </w:rPr>
        <w:t xml:space="preserve"> </w:t>
      </w:r>
      <w:r w:rsidRPr="40DEBF3B">
        <w:rPr>
          <w:sz w:val="24"/>
          <w:szCs w:val="24"/>
        </w:rPr>
        <w:t>technology</w:t>
      </w:r>
      <w:r w:rsidRPr="40DEBF3B">
        <w:rPr>
          <w:spacing w:val="1"/>
          <w:sz w:val="24"/>
          <w:szCs w:val="24"/>
        </w:rPr>
        <w:t xml:space="preserve"> </w:t>
      </w:r>
      <w:r w:rsidRPr="40DEBF3B">
        <w:rPr>
          <w:sz w:val="24"/>
          <w:szCs w:val="24"/>
        </w:rPr>
        <w:t>or</w:t>
      </w:r>
      <w:r w:rsidRPr="40DEBF3B">
        <w:rPr>
          <w:spacing w:val="1"/>
          <w:sz w:val="24"/>
          <w:szCs w:val="24"/>
        </w:rPr>
        <w:t xml:space="preserve"> </w:t>
      </w:r>
      <w:r w:rsidRPr="40DEBF3B">
        <w:rPr>
          <w:sz w:val="24"/>
          <w:szCs w:val="24"/>
        </w:rPr>
        <w:t>regulatory</w:t>
      </w:r>
      <w:r w:rsidRPr="40DEBF3B">
        <w:rPr>
          <w:spacing w:val="1"/>
          <w:sz w:val="24"/>
          <w:szCs w:val="24"/>
        </w:rPr>
        <w:t xml:space="preserve"> </w:t>
      </w:r>
      <w:r w:rsidRPr="40DEBF3B">
        <w:rPr>
          <w:sz w:val="24"/>
          <w:szCs w:val="24"/>
        </w:rPr>
        <w:t>changes</w:t>
      </w:r>
      <w:r w:rsidRPr="40DEBF3B">
        <w:rPr>
          <w:spacing w:val="1"/>
          <w:sz w:val="24"/>
          <w:szCs w:val="24"/>
        </w:rPr>
        <w:t xml:space="preserve"> </w:t>
      </w:r>
      <w:r w:rsidRPr="40DEBF3B">
        <w:rPr>
          <w:sz w:val="24"/>
          <w:szCs w:val="24"/>
        </w:rPr>
        <w:t>are</w:t>
      </w:r>
      <w:r w:rsidRPr="40DEBF3B">
        <w:rPr>
          <w:spacing w:val="1"/>
          <w:sz w:val="24"/>
          <w:szCs w:val="24"/>
        </w:rPr>
        <w:t xml:space="preserve"> </w:t>
      </w:r>
      <w:r w:rsidRPr="40DEBF3B">
        <w:rPr>
          <w:sz w:val="24"/>
          <w:szCs w:val="24"/>
        </w:rPr>
        <w:t>foreseen.</w:t>
      </w:r>
    </w:p>
    <w:p w14:paraId="6778B093" w14:textId="77777777" w:rsidR="004B799C" w:rsidRDefault="004B799C">
      <w:pPr>
        <w:pStyle w:val="BodyText"/>
        <w:spacing w:before="10"/>
        <w:rPr>
          <w:sz w:val="20"/>
        </w:rPr>
      </w:pPr>
    </w:p>
    <w:p w14:paraId="1C1AF25D" w14:textId="77777777" w:rsidR="004B799C" w:rsidRDefault="00CA4AAC" w:rsidP="40DEBF3B">
      <w:pPr>
        <w:pStyle w:val="ListParagraph"/>
        <w:numPr>
          <w:ilvl w:val="0"/>
          <w:numId w:val="5"/>
        </w:numPr>
        <w:tabs>
          <w:tab w:val="left" w:pos="1559"/>
        </w:tabs>
        <w:ind w:left="1558" w:right="954" w:hanging="600"/>
        <w:jc w:val="both"/>
        <w:rPr>
          <w:sz w:val="24"/>
          <w:szCs w:val="24"/>
        </w:rPr>
      </w:pPr>
      <w:r w:rsidRPr="40DEBF3B">
        <w:rPr>
          <w:sz w:val="24"/>
          <w:szCs w:val="24"/>
        </w:rPr>
        <w:t>The ex post evaluation requirement may be waived with respect to aid schemes that are</w:t>
      </w:r>
      <w:r w:rsidRPr="40DEBF3B">
        <w:rPr>
          <w:spacing w:val="1"/>
          <w:sz w:val="24"/>
          <w:szCs w:val="24"/>
        </w:rPr>
        <w:t xml:space="preserve"> </w:t>
      </w:r>
      <w:r w:rsidRPr="40DEBF3B">
        <w:rPr>
          <w:sz w:val="24"/>
          <w:szCs w:val="24"/>
        </w:rPr>
        <w:t>the immediate successors of schemes covering a similar objective and geographical area</w:t>
      </w:r>
      <w:r w:rsidRPr="40DEBF3B">
        <w:rPr>
          <w:spacing w:val="-57"/>
          <w:sz w:val="24"/>
          <w:szCs w:val="24"/>
        </w:rPr>
        <w:t xml:space="preserve"> </w:t>
      </w:r>
      <w:r w:rsidRPr="40DEBF3B">
        <w:rPr>
          <w:sz w:val="24"/>
          <w:szCs w:val="24"/>
        </w:rPr>
        <w:t>that</w:t>
      </w:r>
      <w:r w:rsidRPr="40DEBF3B">
        <w:rPr>
          <w:spacing w:val="1"/>
          <w:sz w:val="24"/>
          <w:szCs w:val="24"/>
        </w:rPr>
        <w:t xml:space="preserve"> </w:t>
      </w:r>
      <w:r w:rsidRPr="40DEBF3B">
        <w:rPr>
          <w:sz w:val="24"/>
          <w:szCs w:val="24"/>
        </w:rPr>
        <w:t>have</w:t>
      </w:r>
      <w:r w:rsidRPr="40DEBF3B">
        <w:rPr>
          <w:spacing w:val="1"/>
          <w:sz w:val="24"/>
          <w:szCs w:val="24"/>
        </w:rPr>
        <w:t xml:space="preserve"> </w:t>
      </w:r>
      <w:r w:rsidRPr="40DEBF3B">
        <w:rPr>
          <w:sz w:val="24"/>
          <w:szCs w:val="24"/>
        </w:rPr>
        <w:t>been</w:t>
      </w:r>
      <w:r w:rsidRPr="40DEBF3B">
        <w:rPr>
          <w:spacing w:val="1"/>
          <w:sz w:val="24"/>
          <w:szCs w:val="24"/>
        </w:rPr>
        <w:t xml:space="preserve"> </w:t>
      </w:r>
      <w:r w:rsidRPr="40DEBF3B">
        <w:rPr>
          <w:sz w:val="24"/>
          <w:szCs w:val="24"/>
        </w:rPr>
        <w:t>subject</w:t>
      </w:r>
      <w:r w:rsidRPr="40DEBF3B">
        <w:rPr>
          <w:spacing w:val="1"/>
          <w:sz w:val="24"/>
          <w:szCs w:val="24"/>
        </w:rPr>
        <w:t xml:space="preserve"> </w:t>
      </w:r>
      <w:r w:rsidRPr="40DEBF3B">
        <w:rPr>
          <w:sz w:val="24"/>
          <w:szCs w:val="24"/>
        </w:rPr>
        <w:t>to</w:t>
      </w:r>
      <w:r w:rsidRPr="40DEBF3B">
        <w:rPr>
          <w:spacing w:val="1"/>
          <w:sz w:val="24"/>
          <w:szCs w:val="24"/>
        </w:rPr>
        <w:t xml:space="preserve"> </w:t>
      </w:r>
      <w:r w:rsidRPr="40DEBF3B">
        <w:rPr>
          <w:sz w:val="24"/>
          <w:szCs w:val="24"/>
        </w:rPr>
        <w:t>an</w:t>
      </w:r>
      <w:r w:rsidRPr="40DEBF3B">
        <w:rPr>
          <w:spacing w:val="1"/>
          <w:sz w:val="24"/>
          <w:szCs w:val="24"/>
        </w:rPr>
        <w:t xml:space="preserve"> </w:t>
      </w:r>
      <w:r w:rsidRPr="40DEBF3B">
        <w:rPr>
          <w:sz w:val="24"/>
          <w:szCs w:val="24"/>
        </w:rPr>
        <w:t>evaluation,</w:t>
      </w:r>
      <w:r w:rsidRPr="40DEBF3B">
        <w:rPr>
          <w:spacing w:val="1"/>
          <w:sz w:val="24"/>
          <w:szCs w:val="24"/>
        </w:rPr>
        <w:t xml:space="preserve"> </w:t>
      </w:r>
      <w:r w:rsidRPr="40DEBF3B">
        <w:rPr>
          <w:sz w:val="24"/>
          <w:szCs w:val="24"/>
        </w:rPr>
        <w:t>delivered</w:t>
      </w:r>
      <w:r w:rsidRPr="40DEBF3B">
        <w:rPr>
          <w:spacing w:val="1"/>
          <w:sz w:val="24"/>
          <w:szCs w:val="24"/>
        </w:rPr>
        <w:t xml:space="preserve"> </w:t>
      </w:r>
      <w:r w:rsidRPr="40DEBF3B">
        <w:rPr>
          <w:sz w:val="24"/>
          <w:szCs w:val="24"/>
        </w:rPr>
        <w:t>a</w:t>
      </w:r>
      <w:r w:rsidRPr="40DEBF3B">
        <w:rPr>
          <w:spacing w:val="1"/>
          <w:sz w:val="24"/>
          <w:szCs w:val="24"/>
        </w:rPr>
        <w:t xml:space="preserve"> </w:t>
      </w:r>
      <w:r w:rsidRPr="40DEBF3B">
        <w:rPr>
          <w:sz w:val="24"/>
          <w:szCs w:val="24"/>
        </w:rPr>
        <w:t>final</w:t>
      </w:r>
      <w:r w:rsidRPr="40DEBF3B">
        <w:rPr>
          <w:spacing w:val="1"/>
          <w:sz w:val="24"/>
          <w:szCs w:val="24"/>
        </w:rPr>
        <w:t xml:space="preserve"> </w:t>
      </w:r>
      <w:r w:rsidRPr="40DEBF3B">
        <w:rPr>
          <w:sz w:val="24"/>
          <w:szCs w:val="24"/>
        </w:rPr>
        <w:t>evaluation</w:t>
      </w:r>
      <w:r w:rsidRPr="40DEBF3B">
        <w:rPr>
          <w:spacing w:val="1"/>
          <w:sz w:val="24"/>
          <w:szCs w:val="24"/>
        </w:rPr>
        <w:t xml:space="preserve"> </w:t>
      </w:r>
      <w:r w:rsidRPr="40DEBF3B">
        <w:rPr>
          <w:sz w:val="24"/>
          <w:szCs w:val="24"/>
        </w:rPr>
        <w:t>report</w:t>
      </w:r>
      <w:r w:rsidRPr="40DEBF3B">
        <w:rPr>
          <w:spacing w:val="60"/>
          <w:sz w:val="24"/>
          <w:szCs w:val="24"/>
        </w:rPr>
        <w:t xml:space="preserve"> </w:t>
      </w:r>
      <w:r w:rsidRPr="40DEBF3B">
        <w:rPr>
          <w:sz w:val="24"/>
          <w:szCs w:val="24"/>
        </w:rPr>
        <w:t>in</w:t>
      </w:r>
      <w:r w:rsidRPr="40DEBF3B">
        <w:rPr>
          <w:spacing w:val="1"/>
          <w:sz w:val="24"/>
          <w:szCs w:val="24"/>
        </w:rPr>
        <w:t xml:space="preserve"> </w:t>
      </w:r>
      <w:r w:rsidRPr="40DEBF3B">
        <w:rPr>
          <w:sz w:val="24"/>
          <w:szCs w:val="24"/>
        </w:rPr>
        <w:t>compliance</w:t>
      </w:r>
      <w:r w:rsidRPr="40DEBF3B">
        <w:rPr>
          <w:spacing w:val="1"/>
          <w:sz w:val="24"/>
          <w:szCs w:val="24"/>
        </w:rPr>
        <w:t xml:space="preserve"> </w:t>
      </w:r>
      <w:r w:rsidRPr="40DEBF3B">
        <w:rPr>
          <w:sz w:val="24"/>
          <w:szCs w:val="24"/>
        </w:rPr>
        <w:t>with</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evaluation</w:t>
      </w:r>
      <w:r w:rsidRPr="40DEBF3B">
        <w:rPr>
          <w:spacing w:val="1"/>
          <w:sz w:val="24"/>
          <w:szCs w:val="24"/>
        </w:rPr>
        <w:t xml:space="preserve"> </w:t>
      </w:r>
      <w:r w:rsidRPr="40DEBF3B">
        <w:rPr>
          <w:sz w:val="24"/>
          <w:szCs w:val="24"/>
        </w:rPr>
        <w:t>plan</w:t>
      </w:r>
      <w:r w:rsidRPr="40DEBF3B">
        <w:rPr>
          <w:spacing w:val="1"/>
          <w:sz w:val="24"/>
          <w:szCs w:val="24"/>
        </w:rPr>
        <w:t xml:space="preserve"> </w:t>
      </w:r>
      <w:r w:rsidRPr="40DEBF3B">
        <w:rPr>
          <w:sz w:val="24"/>
          <w:szCs w:val="24"/>
        </w:rPr>
        <w:t>approved</w:t>
      </w:r>
      <w:r w:rsidRPr="40DEBF3B">
        <w:rPr>
          <w:spacing w:val="1"/>
          <w:sz w:val="24"/>
          <w:szCs w:val="24"/>
        </w:rPr>
        <w:t xml:space="preserve"> </w:t>
      </w:r>
      <w:r w:rsidRPr="40DEBF3B">
        <w:rPr>
          <w:sz w:val="24"/>
          <w:szCs w:val="24"/>
        </w:rPr>
        <w:t>by</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Commission</w:t>
      </w:r>
      <w:r w:rsidRPr="40DEBF3B">
        <w:rPr>
          <w:spacing w:val="1"/>
          <w:sz w:val="24"/>
          <w:szCs w:val="24"/>
        </w:rPr>
        <w:t xml:space="preserve"> </w:t>
      </w:r>
      <w:r w:rsidRPr="40DEBF3B">
        <w:rPr>
          <w:sz w:val="24"/>
          <w:szCs w:val="24"/>
        </w:rPr>
        <w:t>and</w:t>
      </w:r>
      <w:r w:rsidRPr="40DEBF3B">
        <w:rPr>
          <w:spacing w:val="1"/>
          <w:sz w:val="24"/>
          <w:szCs w:val="24"/>
        </w:rPr>
        <w:t xml:space="preserve"> </w:t>
      </w:r>
      <w:r w:rsidRPr="40DEBF3B">
        <w:rPr>
          <w:sz w:val="24"/>
          <w:szCs w:val="24"/>
        </w:rPr>
        <w:t>have</w:t>
      </w:r>
      <w:r w:rsidRPr="40DEBF3B">
        <w:rPr>
          <w:spacing w:val="1"/>
          <w:sz w:val="24"/>
          <w:szCs w:val="24"/>
        </w:rPr>
        <w:t xml:space="preserve"> </w:t>
      </w:r>
      <w:r w:rsidRPr="40DEBF3B">
        <w:rPr>
          <w:sz w:val="24"/>
          <w:szCs w:val="24"/>
        </w:rPr>
        <w:t>not</w:t>
      </w:r>
      <w:r w:rsidRPr="40DEBF3B">
        <w:rPr>
          <w:spacing w:val="1"/>
          <w:sz w:val="24"/>
          <w:szCs w:val="24"/>
        </w:rPr>
        <w:t xml:space="preserve"> </w:t>
      </w:r>
      <w:r w:rsidRPr="40DEBF3B">
        <w:rPr>
          <w:sz w:val="24"/>
          <w:szCs w:val="24"/>
        </w:rPr>
        <w:t>generated any negative findings. Any scheme where the final evaluation report is not in</w:t>
      </w:r>
      <w:r w:rsidRPr="40DEBF3B">
        <w:rPr>
          <w:spacing w:val="1"/>
          <w:sz w:val="24"/>
          <w:szCs w:val="24"/>
        </w:rPr>
        <w:t xml:space="preserve"> </w:t>
      </w:r>
      <w:r w:rsidRPr="40DEBF3B">
        <w:rPr>
          <w:sz w:val="24"/>
          <w:szCs w:val="24"/>
        </w:rPr>
        <w:t>compliance</w:t>
      </w:r>
      <w:r w:rsidRPr="40DEBF3B">
        <w:rPr>
          <w:spacing w:val="1"/>
          <w:sz w:val="24"/>
          <w:szCs w:val="24"/>
        </w:rPr>
        <w:t xml:space="preserve"> </w:t>
      </w:r>
      <w:r w:rsidRPr="40DEBF3B">
        <w:rPr>
          <w:sz w:val="24"/>
          <w:szCs w:val="24"/>
        </w:rPr>
        <w:t>with</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approved</w:t>
      </w:r>
      <w:r w:rsidRPr="40DEBF3B">
        <w:rPr>
          <w:spacing w:val="1"/>
          <w:sz w:val="24"/>
          <w:szCs w:val="24"/>
        </w:rPr>
        <w:t xml:space="preserve"> </w:t>
      </w:r>
      <w:r w:rsidRPr="40DEBF3B">
        <w:rPr>
          <w:sz w:val="24"/>
          <w:szCs w:val="24"/>
        </w:rPr>
        <w:t>evaluation</w:t>
      </w:r>
      <w:r w:rsidRPr="40DEBF3B">
        <w:rPr>
          <w:spacing w:val="1"/>
          <w:sz w:val="24"/>
          <w:szCs w:val="24"/>
        </w:rPr>
        <w:t xml:space="preserve"> </w:t>
      </w:r>
      <w:r w:rsidRPr="40DEBF3B">
        <w:rPr>
          <w:sz w:val="24"/>
          <w:szCs w:val="24"/>
        </w:rPr>
        <w:t>plan</w:t>
      </w:r>
      <w:r w:rsidRPr="40DEBF3B">
        <w:rPr>
          <w:spacing w:val="1"/>
          <w:sz w:val="24"/>
          <w:szCs w:val="24"/>
        </w:rPr>
        <w:t xml:space="preserve"> </w:t>
      </w:r>
      <w:r w:rsidRPr="40DEBF3B">
        <w:rPr>
          <w:sz w:val="24"/>
          <w:szCs w:val="24"/>
        </w:rPr>
        <w:t>must</w:t>
      </w:r>
      <w:r w:rsidRPr="40DEBF3B">
        <w:rPr>
          <w:spacing w:val="1"/>
          <w:sz w:val="24"/>
          <w:szCs w:val="24"/>
        </w:rPr>
        <w:t xml:space="preserve"> </w:t>
      </w:r>
      <w:r w:rsidRPr="40DEBF3B">
        <w:rPr>
          <w:sz w:val="24"/>
          <w:szCs w:val="24"/>
        </w:rPr>
        <w:t>be</w:t>
      </w:r>
      <w:r w:rsidRPr="40DEBF3B">
        <w:rPr>
          <w:spacing w:val="1"/>
          <w:sz w:val="24"/>
          <w:szCs w:val="24"/>
        </w:rPr>
        <w:t xml:space="preserve"> </w:t>
      </w:r>
      <w:r w:rsidRPr="40DEBF3B">
        <w:rPr>
          <w:sz w:val="24"/>
          <w:szCs w:val="24"/>
        </w:rPr>
        <w:t>suspended</w:t>
      </w:r>
      <w:r w:rsidRPr="40DEBF3B">
        <w:rPr>
          <w:spacing w:val="1"/>
          <w:sz w:val="24"/>
          <w:szCs w:val="24"/>
        </w:rPr>
        <w:t xml:space="preserve"> </w:t>
      </w:r>
      <w:r w:rsidRPr="40DEBF3B">
        <w:rPr>
          <w:sz w:val="24"/>
          <w:szCs w:val="24"/>
        </w:rPr>
        <w:t>with</w:t>
      </w:r>
      <w:r w:rsidRPr="40DEBF3B">
        <w:rPr>
          <w:spacing w:val="60"/>
          <w:sz w:val="24"/>
          <w:szCs w:val="24"/>
        </w:rPr>
        <w:t xml:space="preserve"> </w:t>
      </w:r>
      <w:r w:rsidRPr="40DEBF3B">
        <w:rPr>
          <w:sz w:val="24"/>
          <w:szCs w:val="24"/>
        </w:rPr>
        <w:t>immediate</w:t>
      </w:r>
      <w:r w:rsidRPr="40DEBF3B">
        <w:rPr>
          <w:spacing w:val="-57"/>
          <w:sz w:val="24"/>
          <w:szCs w:val="24"/>
        </w:rPr>
        <w:t xml:space="preserve"> </w:t>
      </w:r>
      <w:r w:rsidRPr="40DEBF3B">
        <w:rPr>
          <w:sz w:val="24"/>
          <w:szCs w:val="24"/>
        </w:rPr>
        <w:t>effect.</w:t>
      </w:r>
    </w:p>
    <w:p w14:paraId="50D09008" w14:textId="77777777" w:rsidR="004B799C" w:rsidRDefault="004B799C">
      <w:pPr>
        <w:pStyle w:val="BodyText"/>
        <w:spacing w:before="11"/>
        <w:rPr>
          <w:sz w:val="20"/>
        </w:rPr>
      </w:pPr>
    </w:p>
    <w:p w14:paraId="6C327039" w14:textId="77777777" w:rsidR="004B799C" w:rsidRDefault="00CA4AAC" w:rsidP="40DEBF3B">
      <w:pPr>
        <w:pStyle w:val="ListParagraph"/>
        <w:numPr>
          <w:ilvl w:val="0"/>
          <w:numId w:val="5"/>
        </w:numPr>
        <w:tabs>
          <w:tab w:val="left" w:pos="1559"/>
        </w:tabs>
        <w:ind w:left="1558" w:right="953" w:hanging="600"/>
        <w:jc w:val="both"/>
        <w:rPr>
          <w:sz w:val="24"/>
          <w:szCs w:val="24"/>
        </w:rPr>
      </w:pPr>
      <w:r w:rsidRPr="40DEBF3B">
        <w:rPr>
          <w:sz w:val="24"/>
          <w:szCs w:val="24"/>
        </w:rPr>
        <w:t>The</w:t>
      </w:r>
      <w:r w:rsidRPr="40DEBF3B">
        <w:rPr>
          <w:spacing w:val="1"/>
          <w:sz w:val="24"/>
          <w:szCs w:val="24"/>
        </w:rPr>
        <w:t xml:space="preserve"> </w:t>
      </w:r>
      <w:r w:rsidRPr="40DEBF3B">
        <w:rPr>
          <w:sz w:val="24"/>
          <w:szCs w:val="24"/>
        </w:rPr>
        <w:t>evaluation</w:t>
      </w:r>
      <w:r w:rsidRPr="40DEBF3B">
        <w:rPr>
          <w:spacing w:val="1"/>
          <w:sz w:val="24"/>
          <w:szCs w:val="24"/>
        </w:rPr>
        <w:t xml:space="preserve"> </w:t>
      </w:r>
      <w:r w:rsidRPr="40DEBF3B">
        <w:rPr>
          <w:sz w:val="24"/>
          <w:szCs w:val="24"/>
        </w:rPr>
        <w:t>should</w:t>
      </w:r>
      <w:r w:rsidRPr="40DEBF3B">
        <w:rPr>
          <w:spacing w:val="1"/>
          <w:sz w:val="24"/>
          <w:szCs w:val="24"/>
        </w:rPr>
        <w:t xml:space="preserve"> </w:t>
      </w:r>
      <w:r w:rsidRPr="40DEBF3B">
        <w:rPr>
          <w:sz w:val="24"/>
          <w:szCs w:val="24"/>
        </w:rPr>
        <w:t>aim</w:t>
      </w:r>
      <w:r w:rsidRPr="40DEBF3B">
        <w:rPr>
          <w:spacing w:val="1"/>
          <w:sz w:val="24"/>
          <w:szCs w:val="24"/>
        </w:rPr>
        <w:t xml:space="preserve"> </w:t>
      </w:r>
      <w:r w:rsidRPr="40DEBF3B">
        <w:rPr>
          <w:sz w:val="24"/>
          <w:szCs w:val="24"/>
        </w:rPr>
        <w:t>at</w:t>
      </w:r>
      <w:r w:rsidRPr="40DEBF3B">
        <w:rPr>
          <w:spacing w:val="1"/>
          <w:sz w:val="24"/>
          <w:szCs w:val="24"/>
        </w:rPr>
        <w:t xml:space="preserve"> </w:t>
      </w:r>
      <w:r w:rsidRPr="40DEBF3B">
        <w:rPr>
          <w:sz w:val="24"/>
          <w:szCs w:val="24"/>
        </w:rPr>
        <w:t>verifying</w:t>
      </w:r>
      <w:r w:rsidRPr="40DEBF3B">
        <w:rPr>
          <w:spacing w:val="1"/>
          <w:sz w:val="24"/>
          <w:szCs w:val="24"/>
        </w:rPr>
        <w:t xml:space="preserve"> </w:t>
      </w:r>
      <w:r w:rsidRPr="40DEBF3B">
        <w:rPr>
          <w:sz w:val="24"/>
          <w:szCs w:val="24"/>
        </w:rPr>
        <w:t>whether</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assumptions</w:t>
      </w:r>
      <w:r w:rsidRPr="40DEBF3B">
        <w:rPr>
          <w:spacing w:val="1"/>
          <w:sz w:val="24"/>
          <w:szCs w:val="24"/>
        </w:rPr>
        <w:t xml:space="preserve"> </w:t>
      </w:r>
      <w:r w:rsidRPr="40DEBF3B">
        <w:rPr>
          <w:sz w:val="24"/>
          <w:szCs w:val="24"/>
        </w:rPr>
        <w:t>and</w:t>
      </w:r>
      <w:r w:rsidRPr="40DEBF3B">
        <w:rPr>
          <w:spacing w:val="1"/>
          <w:sz w:val="24"/>
          <w:szCs w:val="24"/>
        </w:rPr>
        <w:t xml:space="preserve"> </w:t>
      </w:r>
      <w:r w:rsidRPr="40DEBF3B">
        <w:rPr>
          <w:sz w:val="24"/>
          <w:szCs w:val="24"/>
        </w:rPr>
        <w:t>conditions</w:t>
      </w:r>
      <w:r w:rsidRPr="40DEBF3B">
        <w:rPr>
          <w:spacing w:val="1"/>
          <w:sz w:val="24"/>
          <w:szCs w:val="24"/>
        </w:rPr>
        <w:t xml:space="preserve"> </w:t>
      </w:r>
      <w:r w:rsidRPr="40DEBF3B">
        <w:rPr>
          <w:sz w:val="24"/>
          <w:szCs w:val="24"/>
        </w:rPr>
        <w:t>underlying</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compatibility</w:t>
      </w:r>
      <w:r w:rsidRPr="40DEBF3B">
        <w:rPr>
          <w:spacing w:val="1"/>
          <w:sz w:val="24"/>
          <w:szCs w:val="24"/>
        </w:rPr>
        <w:t xml:space="preserve"> </w:t>
      </w:r>
      <w:r w:rsidRPr="40DEBF3B">
        <w:rPr>
          <w:sz w:val="24"/>
          <w:szCs w:val="24"/>
        </w:rPr>
        <w:t>of</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scheme</w:t>
      </w:r>
      <w:r w:rsidRPr="40DEBF3B">
        <w:rPr>
          <w:spacing w:val="1"/>
          <w:sz w:val="24"/>
          <w:szCs w:val="24"/>
        </w:rPr>
        <w:t xml:space="preserve"> </w:t>
      </w:r>
      <w:r w:rsidRPr="40DEBF3B">
        <w:rPr>
          <w:sz w:val="24"/>
          <w:szCs w:val="24"/>
        </w:rPr>
        <w:t>have</w:t>
      </w:r>
      <w:r w:rsidRPr="40DEBF3B">
        <w:rPr>
          <w:spacing w:val="1"/>
          <w:sz w:val="24"/>
          <w:szCs w:val="24"/>
        </w:rPr>
        <w:t xml:space="preserve"> </w:t>
      </w:r>
      <w:r w:rsidRPr="40DEBF3B">
        <w:rPr>
          <w:sz w:val="24"/>
          <w:szCs w:val="24"/>
        </w:rPr>
        <w:t>been</w:t>
      </w:r>
      <w:r w:rsidRPr="40DEBF3B">
        <w:rPr>
          <w:spacing w:val="1"/>
          <w:sz w:val="24"/>
          <w:szCs w:val="24"/>
        </w:rPr>
        <w:t xml:space="preserve"> </w:t>
      </w:r>
      <w:r w:rsidRPr="40DEBF3B">
        <w:rPr>
          <w:sz w:val="24"/>
          <w:szCs w:val="24"/>
        </w:rPr>
        <w:t>achieved,</w:t>
      </w:r>
      <w:r w:rsidRPr="40DEBF3B">
        <w:rPr>
          <w:spacing w:val="1"/>
          <w:sz w:val="24"/>
          <w:szCs w:val="24"/>
        </w:rPr>
        <w:t xml:space="preserve"> </w:t>
      </w:r>
      <w:r w:rsidRPr="40DEBF3B">
        <w:rPr>
          <w:sz w:val="24"/>
          <w:szCs w:val="24"/>
        </w:rPr>
        <w:t>in</w:t>
      </w:r>
      <w:r w:rsidRPr="40DEBF3B">
        <w:rPr>
          <w:spacing w:val="1"/>
          <w:sz w:val="24"/>
          <w:szCs w:val="24"/>
        </w:rPr>
        <w:t xml:space="preserve"> </w:t>
      </w:r>
      <w:r w:rsidRPr="40DEBF3B">
        <w:rPr>
          <w:sz w:val="24"/>
          <w:szCs w:val="24"/>
        </w:rPr>
        <w:t>particular</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necessity and the effectiveness of the aid measure in the light of its general and specific</w:t>
      </w:r>
      <w:r w:rsidRPr="40DEBF3B">
        <w:rPr>
          <w:spacing w:val="1"/>
          <w:sz w:val="24"/>
          <w:szCs w:val="24"/>
        </w:rPr>
        <w:t xml:space="preserve"> </w:t>
      </w:r>
      <w:r w:rsidRPr="40DEBF3B">
        <w:rPr>
          <w:sz w:val="24"/>
          <w:szCs w:val="24"/>
        </w:rPr>
        <w:t>objectives and should provide indications on the impact of the scheme on competition</w:t>
      </w:r>
      <w:r w:rsidRPr="40DEBF3B">
        <w:rPr>
          <w:spacing w:val="1"/>
          <w:sz w:val="24"/>
          <w:szCs w:val="24"/>
        </w:rPr>
        <w:t xml:space="preserve"> </w:t>
      </w:r>
      <w:r w:rsidRPr="40DEBF3B">
        <w:rPr>
          <w:sz w:val="24"/>
          <w:szCs w:val="24"/>
        </w:rPr>
        <w:t>and</w:t>
      </w:r>
      <w:r w:rsidRPr="40DEBF3B">
        <w:rPr>
          <w:spacing w:val="-1"/>
          <w:sz w:val="24"/>
          <w:szCs w:val="24"/>
        </w:rPr>
        <w:t xml:space="preserve"> </w:t>
      </w:r>
      <w:r w:rsidRPr="40DEBF3B">
        <w:rPr>
          <w:sz w:val="24"/>
          <w:szCs w:val="24"/>
        </w:rPr>
        <w:t>trade.</w:t>
      </w:r>
    </w:p>
    <w:p w14:paraId="66083B6F" w14:textId="77777777" w:rsidR="004B799C" w:rsidRDefault="004B799C">
      <w:pPr>
        <w:pStyle w:val="BodyText"/>
        <w:spacing w:before="10"/>
        <w:rPr>
          <w:sz w:val="20"/>
        </w:rPr>
      </w:pPr>
    </w:p>
    <w:p w14:paraId="64DCED8F" w14:textId="77777777" w:rsidR="004B799C" w:rsidRDefault="00CA4AAC" w:rsidP="40DEBF3B">
      <w:pPr>
        <w:pStyle w:val="ListParagraph"/>
        <w:numPr>
          <w:ilvl w:val="0"/>
          <w:numId w:val="5"/>
        </w:numPr>
        <w:tabs>
          <w:tab w:val="left" w:pos="1559"/>
        </w:tabs>
        <w:ind w:left="1558" w:right="964" w:hanging="600"/>
        <w:jc w:val="both"/>
        <w:rPr>
          <w:sz w:val="24"/>
          <w:szCs w:val="24"/>
        </w:rPr>
      </w:pPr>
      <w:r w:rsidRPr="40DEBF3B">
        <w:rPr>
          <w:sz w:val="24"/>
          <w:szCs w:val="24"/>
        </w:rPr>
        <w:t>The Member State must notify a draft evaluation plan, which will be an integral part of</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Commission’s assessment</w:t>
      </w:r>
      <w:r w:rsidRPr="40DEBF3B">
        <w:rPr>
          <w:spacing w:val="-1"/>
          <w:sz w:val="24"/>
          <w:szCs w:val="24"/>
        </w:rPr>
        <w:t xml:space="preserve"> </w:t>
      </w:r>
      <w:r w:rsidRPr="40DEBF3B">
        <w:rPr>
          <w:sz w:val="24"/>
          <w:szCs w:val="24"/>
        </w:rPr>
        <w:t>of</w:t>
      </w:r>
      <w:r w:rsidRPr="40DEBF3B">
        <w:rPr>
          <w:spacing w:val="-2"/>
          <w:sz w:val="24"/>
          <w:szCs w:val="24"/>
        </w:rPr>
        <w:t xml:space="preserve"> </w:t>
      </w:r>
      <w:r w:rsidRPr="40DEBF3B">
        <w:rPr>
          <w:sz w:val="24"/>
          <w:szCs w:val="24"/>
        </w:rPr>
        <w:t>the scheme,</w:t>
      </w:r>
      <w:r w:rsidRPr="40DEBF3B">
        <w:rPr>
          <w:spacing w:val="3"/>
          <w:sz w:val="24"/>
          <w:szCs w:val="24"/>
        </w:rPr>
        <w:t xml:space="preserve"> </w:t>
      </w:r>
      <w:r w:rsidRPr="40DEBF3B">
        <w:rPr>
          <w:sz w:val="24"/>
          <w:szCs w:val="24"/>
        </w:rPr>
        <w:t>as follows:</w:t>
      </w:r>
    </w:p>
    <w:p w14:paraId="0A9277CB" w14:textId="77777777" w:rsidR="004B799C" w:rsidRDefault="004B799C">
      <w:pPr>
        <w:pStyle w:val="BodyText"/>
        <w:spacing w:before="11"/>
        <w:rPr>
          <w:sz w:val="20"/>
        </w:rPr>
      </w:pPr>
    </w:p>
    <w:p w14:paraId="300A6F5A" w14:textId="77777777" w:rsidR="004B799C" w:rsidRDefault="00CA4AAC">
      <w:pPr>
        <w:pStyle w:val="ListParagraph"/>
        <w:numPr>
          <w:ilvl w:val="1"/>
          <w:numId w:val="5"/>
        </w:numPr>
        <w:tabs>
          <w:tab w:val="left" w:pos="2092"/>
        </w:tabs>
        <w:ind w:right="953"/>
        <w:jc w:val="both"/>
        <w:rPr>
          <w:sz w:val="24"/>
        </w:rPr>
      </w:pPr>
      <w:r>
        <w:rPr>
          <w:sz w:val="24"/>
        </w:rPr>
        <w:t>together with the aid scheme, if its State aid budget exceeds EUR 150 million in</w:t>
      </w:r>
      <w:r>
        <w:rPr>
          <w:spacing w:val="1"/>
          <w:sz w:val="24"/>
        </w:rPr>
        <w:t xml:space="preserve"> </w:t>
      </w:r>
      <w:r>
        <w:rPr>
          <w:sz w:val="24"/>
        </w:rPr>
        <w:t>any</w:t>
      </w:r>
      <w:r>
        <w:rPr>
          <w:spacing w:val="-4"/>
          <w:sz w:val="24"/>
        </w:rPr>
        <w:t xml:space="preserve"> </w:t>
      </w:r>
      <w:r>
        <w:rPr>
          <w:sz w:val="24"/>
        </w:rPr>
        <w:t>given</w:t>
      </w:r>
      <w:r>
        <w:rPr>
          <w:spacing w:val="4"/>
          <w:sz w:val="24"/>
        </w:rPr>
        <w:t xml:space="preserve"> </w:t>
      </w:r>
      <w:r>
        <w:rPr>
          <w:sz w:val="24"/>
        </w:rPr>
        <w:t>year or</w:t>
      </w:r>
      <w:r>
        <w:rPr>
          <w:spacing w:val="-3"/>
          <w:sz w:val="24"/>
        </w:rPr>
        <w:t xml:space="preserve"> </w:t>
      </w:r>
      <w:r>
        <w:rPr>
          <w:sz w:val="24"/>
        </w:rPr>
        <w:t>EUR 750 million over</w:t>
      </w:r>
      <w:r>
        <w:rPr>
          <w:spacing w:val="-3"/>
          <w:sz w:val="24"/>
        </w:rPr>
        <w:t xml:space="preserve"> </w:t>
      </w:r>
      <w:r>
        <w:rPr>
          <w:sz w:val="24"/>
        </w:rPr>
        <w:t>its total duration, and;</w:t>
      </w:r>
    </w:p>
    <w:p w14:paraId="1B5EA9E9" w14:textId="77777777" w:rsidR="004B799C" w:rsidRDefault="004B799C">
      <w:pPr>
        <w:pStyle w:val="BodyText"/>
        <w:spacing w:before="10"/>
        <w:rPr>
          <w:sz w:val="20"/>
        </w:rPr>
      </w:pPr>
    </w:p>
    <w:p w14:paraId="19A91DCC" w14:textId="77777777" w:rsidR="004B799C" w:rsidRDefault="00CA4AAC">
      <w:pPr>
        <w:pStyle w:val="ListParagraph"/>
        <w:numPr>
          <w:ilvl w:val="1"/>
          <w:numId w:val="5"/>
        </w:numPr>
        <w:tabs>
          <w:tab w:val="left" w:pos="2092"/>
        </w:tabs>
        <w:ind w:right="955"/>
        <w:jc w:val="both"/>
        <w:rPr>
          <w:sz w:val="24"/>
        </w:rPr>
      </w:pPr>
      <w:r>
        <w:rPr>
          <w:sz w:val="24"/>
        </w:rPr>
        <w:t>within 30 working days following a significant modification increasing the budget</w:t>
      </w:r>
      <w:r>
        <w:rPr>
          <w:spacing w:val="-57"/>
          <w:sz w:val="24"/>
        </w:rPr>
        <w:t xml:space="preserve"> </w:t>
      </w:r>
      <w:r>
        <w:rPr>
          <w:sz w:val="24"/>
        </w:rPr>
        <w:t>of the scheme to over EUR 150 million in any given</w:t>
      </w:r>
      <w:r>
        <w:rPr>
          <w:spacing w:val="60"/>
          <w:sz w:val="24"/>
        </w:rPr>
        <w:t xml:space="preserve"> </w:t>
      </w:r>
      <w:r>
        <w:rPr>
          <w:sz w:val="24"/>
        </w:rPr>
        <w:t>year or EUR 750 million</w:t>
      </w:r>
      <w:r>
        <w:rPr>
          <w:spacing w:val="1"/>
          <w:sz w:val="24"/>
        </w:rPr>
        <w:t xml:space="preserve"> </w:t>
      </w:r>
      <w:r>
        <w:rPr>
          <w:sz w:val="24"/>
        </w:rPr>
        <w:t>over</w:t>
      </w:r>
      <w:r>
        <w:rPr>
          <w:spacing w:val="-1"/>
          <w:sz w:val="24"/>
        </w:rPr>
        <w:t xml:space="preserve"> </w:t>
      </w:r>
      <w:r>
        <w:rPr>
          <w:sz w:val="24"/>
        </w:rPr>
        <w:t>the</w:t>
      </w:r>
      <w:r>
        <w:rPr>
          <w:spacing w:val="-2"/>
          <w:sz w:val="24"/>
        </w:rPr>
        <w:t xml:space="preserve"> </w:t>
      </w:r>
      <w:r>
        <w:rPr>
          <w:sz w:val="24"/>
        </w:rPr>
        <w:t>total duration of</w:t>
      </w:r>
      <w:r>
        <w:rPr>
          <w:spacing w:val="1"/>
          <w:sz w:val="24"/>
        </w:rPr>
        <w:t xml:space="preserve"> </w:t>
      </w:r>
      <w:r>
        <w:rPr>
          <w:sz w:val="24"/>
        </w:rPr>
        <w:t>the scheme, and;</w:t>
      </w:r>
    </w:p>
    <w:p w14:paraId="07E8DFE6" w14:textId="77777777" w:rsidR="004B799C" w:rsidRDefault="004B799C">
      <w:pPr>
        <w:pStyle w:val="BodyText"/>
        <w:spacing w:before="10"/>
        <w:rPr>
          <w:sz w:val="20"/>
        </w:rPr>
      </w:pPr>
    </w:p>
    <w:p w14:paraId="0BE2244B" w14:textId="77777777" w:rsidR="004B799C" w:rsidRDefault="00CA4AAC">
      <w:pPr>
        <w:pStyle w:val="ListParagraph"/>
        <w:numPr>
          <w:ilvl w:val="1"/>
          <w:numId w:val="5"/>
        </w:numPr>
        <w:tabs>
          <w:tab w:val="left" w:pos="2092"/>
        </w:tabs>
        <w:ind w:right="965"/>
        <w:jc w:val="both"/>
        <w:rPr>
          <w:sz w:val="24"/>
        </w:rPr>
      </w:pPr>
      <w:r>
        <w:rPr>
          <w:sz w:val="24"/>
        </w:rPr>
        <w:t>within 30 working days after recording in official accounts expenditures in excess</w:t>
      </w:r>
      <w:r>
        <w:rPr>
          <w:spacing w:val="1"/>
          <w:sz w:val="24"/>
        </w:rPr>
        <w:t xml:space="preserve"> </w:t>
      </w:r>
      <w:r>
        <w:rPr>
          <w:sz w:val="24"/>
        </w:rPr>
        <w:t>of</w:t>
      </w:r>
      <w:r>
        <w:rPr>
          <w:spacing w:val="-1"/>
          <w:sz w:val="24"/>
        </w:rPr>
        <w:t xml:space="preserve"> </w:t>
      </w:r>
      <w:r>
        <w:rPr>
          <w:sz w:val="24"/>
        </w:rPr>
        <w:t>EUR 150 million in the</w:t>
      </w:r>
      <w:r>
        <w:rPr>
          <w:spacing w:val="-1"/>
          <w:sz w:val="24"/>
        </w:rPr>
        <w:t xml:space="preserve"> </w:t>
      </w:r>
      <w:r>
        <w:rPr>
          <w:sz w:val="24"/>
        </w:rPr>
        <w:t>previous</w:t>
      </w:r>
      <w:r>
        <w:rPr>
          <w:spacing w:val="4"/>
          <w:sz w:val="24"/>
        </w:rPr>
        <w:t xml:space="preserve"> </w:t>
      </w:r>
      <w:r>
        <w:rPr>
          <w:sz w:val="24"/>
        </w:rPr>
        <w:t>year.</w:t>
      </w:r>
    </w:p>
    <w:p w14:paraId="7D970B63" w14:textId="77777777" w:rsidR="004B799C" w:rsidRDefault="004B799C">
      <w:pPr>
        <w:pStyle w:val="BodyText"/>
        <w:spacing w:before="10"/>
        <w:rPr>
          <w:sz w:val="20"/>
        </w:rPr>
      </w:pPr>
    </w:p>
    <w:p w14:paraId="269CD35F" w14:textId="77777777" w:rsidR="004B799C" w:rsidRDefault="00CA4AAC" w:rsidP="40DEBF3B">
      <w:pPr>
        <w:pStyle w:val="ListParagraph"/>
        <w:numPr>
          <w:ilvl w:val="0"/>
          <w:numId w:val="5"/>
        </w:numPr>
        <w:tabs>
          <w:tab w:val="left" w:pos="1559"/>
        </w:tabs>
        <w:ind w:left="1558" w:right="954" w:hanging="600"/>
        <w:jc w:val="both"/>
        <w:rPr>
          <w:sz w:val="24"/>
          <w:szCs w:val="24"/>
        </w:rPr>
      </w:pPr>
      <w:r w:rsidRPr="40DEBF3B">
        <w:rPr>
          <w:sz w:val="24"/>
          <w:szCs w:val="24"/>
        </w:rPr>
        <w:t>The draft evaluation plan must be in accordance with the common methodological</w:t>
      </w:r>
      <w:r w:rsidRPr="40DEBF3B">
        <w:rPr>
          <w:spacing w:val="1"/>
          <w:sz w:val="24"/>
          <w:szCs w:val="24"/>
        </w:rPr>
        <w:t xml:space="preserve"> </w:t>
      </w:r>
      <w:r w:rsidRPr="40DEBF3B">
        <w:rPr>
          <w:sz w:val="24"/>
          <w:szCs w:val="24"/>
        </w:rPr>
        <w:t>principles</w:t>
      </w:r>
      <w:r w:rsidRPr="40DEBF3B">
        <w:rPr>
          <w:spacing w:val="1"/>
          <w:sz w:val="24"/>
          <w:szCs w:val="24"/>
        </w:rPr>
        <w:t xml:space="preserve"> </w:t>
      </w:r>
      <w:r w:rsidRPr="40DEBF3B">
        <w:rPr>
          <w:sz w:val="24"/>
          <w:szCs w:val="24"/>
        </w:rPr>
        <w:t>provided</w:t>
      </w:r>
      <w:r w:rsidRPr="40DEBF3B">
        <w:rPr>
          <w:spacing w:val="1"/>
          <w:sz w:val="24"/>
          <w:szCs w:val="24"/>
        </w:rPr>
        <w:t xml:space="preserve"> </w:t>
      </w:r>
      <w:r w:rsidRPr="40DEBF3B">
        <w:rPr>
          <w:sz w:val="24"/>
          <w:szCs w:val="24"/>
        </w:rPr>
        <w:t>by</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Commission</w:t>
      </w:r>
      <w:r w:rsidRPr="40DEBF3B">
        <w:rPr>
          <w:sz w:val="24"/>
          <w:szCs w:val="24"/>
          <w:vertAlign w:val="superscript"/>
        </w:rPr>
        <w:t>124</w:t>
      </w:r>
      <w:r w:rsidRPr="40DEBF3B">
        <w:rPr>
          <w:sz w:val="24"/>
          <w:szCs w:val="24"/>
        </w:rPr>
        <w:t>.</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evaluation</w:t>
      </w:r>
      <w:r w:rsidRPr="40DEBF3B">
        <w:rPr>
          <w:spacing w:val="1"/>
          <w:sz w:val="24"/>
          <w:szCs w:val="24"/>
        </w:rPr>
        <w:t xml:space="preserve"> </w:t>
      </w:r>
      <w:r w:rsidRPr="40DEBF3B">
        <w:rPr>
          <w:sz w:val="24"/>
          <w:szCs w:val="24"/>
        </w:rPr>
        <w:t>plan</w:t>
      </w:r>
      <w:r w:rsidRPr="40DEBF3B">
        <w:rPr>
          <w:spacing w:val="1"/>
          <w:sz w:val="24"/>
          <w:szCs w:val="24"/>
        </w:rPr>
        <w:t xml:space="preserve"> </w:t>
      </w:r>
      <w:r w:rsidRPr="40DEBF3B">
        <w:rPr>
          <w:sz w:val="24"/>
          <w:szCs w:val="24"/>
        </w:rPr>
        <w:t>approved</w:t>
      </w:r>
      <w:r w:rsidRPr="40DEBF3B">
        <w:rPr>
          <w:spacing w:val="1"/>
          <w:sz w:val="24"/>
          <w:szCs w:val="24"/>
        </w:rPr>
        <w:t xml:space="preserve"> </w:t>
      </w:r>
      <w:r w:rsidRPr="40DEBF3B">
        <w:rPr>
          <w:sz w:val="24"/>
          <w:szCs w:val="24"/>
        </w:rPr>
        <w:t>by</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Commission</w:t>
      </w:r>
      <w:r w:rsidRPr="40DEBF3B">
        <w:rPr>
          <w:spacing w:val="-3"/>
          <w:sz w:val="24"/>
          <w:szCs w:val="24"/>
        </w:rPr>
        <w:t xml:space="preserve"> </w:t>
      </w:r>
      <w:r w:rsidRPr="40DEBF3B">
        <w:rPr>
          <w:sz w:val="24"/>
          <w:szCs w:val="24"/>
        </w:rPr>
        <w:t>must be</w:t>
      </w:r>
      <w:r w:rsidRPr="40DEBF3B">
        <w:rPr>
          <w:spacing w:val="-1"/>
          <w:sz w:val="24"/>
          <w:szCs w:val="24"/>
        </w:rPr>
        <w:t xml:space="preserve"> </w:t>
      </w:r>
      <w:r w:rsidRPr="40DEBF3B">
        <w:rPr>
          <w:sz w:val="24"/>
          <w:szCs w:val="24"/>
        </w:rPr>
        <w:t>made</w:t>
      </w:r>
      <w:r w:rsidRPr="40DEBF3B">
        <w:rPr>
          <w:spacing w:val="-2"/>
          <w:sz w:val="24"/>
          <w:szCs w:val="24"/>
        </w:rPr>
        <w:t xml:space="preserve"> </w:t>
      </w:r>
      <w:r w:rsidRPr="40DEBF3B">
        <w:rPr>
          <w:sz w:val="24"/>
          <w:szCs w:val="24"/>
        </w:rPr>
        <w:t>public.</w:t>
      </w:r>
    </w:p>
    <w:p w14:paraId="6965A778" w14:textId="77777777" w:rsidR="004B799C" w:rsidRDefault="004B799C">
      <w:pPr>
        <w:pStyle w:val="BodyText"/>
        <w:spacing w:before="10"/>
        <w:rPr>
          <w:sz w:val="20"/>
        </w:rPr>
      </w:pPr>
    </w:p>
    <w:p w14:paraId="7BD69D21" w14:textId="77777777" w:rsidR="004B799C" w:rsidRDefault="00CA4AAC" w:rsidP="40DEBF3B">
      <w:pPr>
        <w:pStyle w:val="ListParagraph"/>
        <w:numPr>
          <w:ilvl w:val="0"/>
          <w:numId w:val="5"/>
        </w:numPr>
        <w:tabs>
          <w:tab w:val="left" w:pos="1559"/>
        </w:tabs>
        <w:ind w:left="1558" w:right="961" w:hanging="600"/>
        <w:jc w:val="both"/>
        <w:rPr>
          <w:sz w:val="24"/>
          <w:szCs w:val="24"/>
        </w:rPr>
      </w:pPr>
      <w:r w:rsidRPr="40DEBF3B">
        <w:rPr>
          <w:sz w:val="24"/>
          <w:szCs w:val="24"/>
        </w:rPr>
        <w:t>The ex post evaluation must be carried out by an expert independent from the aid</w:t>
      </w:r>
      <w:r w:rsidRPr="40DEBF3B">
        <w:rPr>
          <w:spacing w:val="1"/>
          <w:sz w:val="24"/>
          <w:szCs w:val="24"/>
        </w:rPr>
        <w:t xml:space="preserve"> </w:t>
      </w:r>
      <w:r w:rsidRPr="40DEBF3B">
        <w:rPr>
          <w:sz w:val="24"/>
          <w:szCs w:val="24"/>
        </w:rPr>
        <w:t>granting authority on the basis of the evaluation plan. Each evaluation must include at</w:t>
      </w:r>
      <w:r w:rsidRPr="40DEBF3B">
        <w:rPr>
          <w:spacing w:val="1"/>
          <w:sz w:val="24"/>
          <w:szCs w:val="24"/>
        </w:rPr>
        <w:t xml:space="preserve"> </w:t>
      </w:r>
      <w:r w:rsidRPr="40DEBF3B">
        <w:rPr>
          <w:sz w:val="24"/>
          <w:szCs w:val="24"/>
        </w:rPr>
        <w:t>least</w:t>
      </w:r>
      <w:r w:rsidRPr="40DEBF3B">
        <w:rPr>
          <w:spacing w:val="-1"/>
          <w:sz w:val="24"/>
          <w:szCs w:val="24"/>
        </w:rPr>
        <w:t xml:space="preserve"> </w:t>
      </w:r>
      <w:r w:rsidRPr="40DEBF3B">
        <w:rPr>
          <w:sz w:val="24"/>
          <w:szCs w:val="24"/>
        </w:rPr>
        <w:t>one</w:t>
      </w:r>
      <w:r w:rsidRPr="40DEBF3B">
        <w:rPr>
          <w:spacing w:val="-1"/>
          <w:sz w:val="24"/>
          <w:szCs w:val="24"/>
        </w:rPr>
        <w:t xml:space="preserve"> </w:t>
      </w:r>
      <w:r w:rsidRPr="40DEBF3B">
        <w:rPr>
          <w:sz w:val="24"/>
          <w:szCs w:val="24"/>
        </w:rPr>
        <w:t>interim and</w:t>
      </w:r>
      <w:r w:rsidRPr="40DEBF3B">
        <w:rPr>
          <w:spacing w:val="-1"/>
          <w:sz w:val="24"/>
          <w:szCs w:val="24"/>
        </w:rPr>
        <w:t xml:space="preserve"> </w:t>
      </w:r>
      <w:r w:rsidRPr="40DEBF3B">
        <w:rPr>
          <w:sz w:val="24"/>
          <w:szCs w:val="24"/>
        </w:rPr>
        <w:t>one</w:t>
      </w:r>
      <w:r w:rsidRPr="40DEBF3B">
        <w:rPr>
          <w:spacing w:val="1"/>
          <w:sz w:val="24"/>
          <w:szCs w:val="24"/>
        </w:rPr>
        <w:t xml:space="preserve"> </w:t>
      </w:r>
      <w:r w:rsidRPr="40DEBF3B">
        <w:rPr>
          <w:sz w:val="24"/>
          <w:szCs w:val="24"/>
        </w:rPr>
        <w:t>final</w:t>
      </w:r>
      <w:r w:rsidRPr="40DEBF3B">
        <w:rPr>
          <w:spacing w:val="-1"/>
          <w:sz w:val="24"/>
          <w:szCs w:val="24"/>
        </w:rPr>
        <w:t xml:space="preserve"> </w:t>
      </w:r>
      <w:r w:rsidRPr="40DEBF3B">
        <w:rPr>
          <w:sz w:val="24"/>
          <w:szCs w:val="24"/>
        </w:rPr>
        <w:t>evaluation</w:t>
      </w:r>
      <w:r w:rsidRPr="40DEBF3B">
        <w:rPr>
          <w:spacing w:val="-1"/>
          <w:sz w:val="24"/>
          <w:szCs w:val="24"/>
        </w:rPr>
        <w:t xml:space="preserve"> </w:t>
      </w:r>
      <w:r w:rsidRPr="40DEBF3B">
        <w:rPr>
          <w:sz w:val="24"/>
          <w:szCs w:val="24"/>
        </w:rPr>
        <w:t>report.</w:t>
      </w:r>
      <w:r w:rsidRPr="40DEBF3B">
        <w:rPr>
          <w:spacing w:val="1"/>
          <w:sz w:val="24"/>
          <w:szCs w:val="24"/>
        </w:rPr>
        <w:t xml:space="preserve"> </w:t>
      </w:r>
      <w:r w:rsidRPr="40DEBF3B">
        <w:rPr>
          <w:sz w:val="24"/>
          <w:szCs w:val="24"/>
        </w:rPr>
        <w:t>Both</w:t>
      </w:r>
      <w:r w:rsidRPr="40DEBF3B">
        <w:rPr>
          <w:spacing w:val="-1"/>
          <w:sz w:val="24"/>
          <w:szCs w:val="24"/>
        </w:rPr>
        <w:t xml:space="preserve"> </w:t>
      </w:r>
      <w:r w:rsidRPr="40DEBF3B">
        <w:rPr>
          <w:sz w:val="24"/>
          <w:szCs w:val="24"/>
        </w:rPr>
        <w:t>reports must</w:t>
      </w:r>
      <w:r w:rsidRPr="40DEBF3B">
        <w:rPr>
          <w:spacing w:val="-1"/>
          <w:sz w:val="24"/>
          <w:szCs w:val="24"/>
        </w:rPr>
        <w:t xml:space="preserve"> </w:t>
      </w:r>
      <w:r w:rsidRPr="40DEBF3B">
        <w:rPr>
          <w:sz w:val="24"/>
          <w:szCs w:val="24"/>
        </w:rPr>
        <w:t>be</w:t>
      </w:r>
      <w:r w:rsidRPr="40DEBF3B">
        <w:rPr>
          <w:spacing w:val="-1"/>
          <w:sz w:val="24"/>
          <w:szCs w:val="24"/>
        </w:rPr>
        <w:t xml:space="preserve"> </w:t>
      </w:r>
      <w:r w:rsidRPr="40DEBF3B">
        <w:rPr>
          <w:sz w:val="24"/>
          <w:szCs w:val="24"/>
        </w:rPr>
        <w:t>made</w:t>
      </w:r>
      <w:r w:rsidRPr="40DEBF3B">
        <w:rPr>
          <w:spacing w:val="-1"/>
          <w:sz w:val="24"/>
          <w:szCs w:val="24"/>
        </w:rPr>
        <w:t xml:space="preserve"> </w:t>
      </w:r>
      <w:r w:rsidRPr="40DEBF3B">
        <w:rPr>
          <w:sz w:val="24"/>
          <w:szCs w:val="24"/>
        </w:rPr>
        <w:t>public.</w:t>
      </w:r>
    </w:p>
    <w:p w14:paraId="7356E276" w14:textId="206C305C" w:rsidR="004B799C" w:rsidRDefault="00161D3B">
      <w:pPr>
        <w:pStyle w:val="BodyText"/>
        <w:spacing w:before="1"/>
        <w:rPr>
          <w:sz w:val="18"/>
        </w:rPr>
      </w:pPr>
      <w:r>
        <w:rPr>
          <w:noProof/>
        </w:rPr>
        <mc:AlternateContent>
          <mc:Choice Requires="wps">
            <w:drawing>
              <wp:anchor distT="0" distB="0" distL="0" distR="0" simplePos="0" relativeHeight="487671808" behindDoc="1" locked="0" layoutInCell="1" allowOverlap="1" wp14:anchorId="68992A1D" wp14:editId="543C17DC">
                <wp:simplePos x="0" y="0"/>
                <wp:positionH relativeFrom="page">
                  <wp:posOffset>901065</wp:posOffset>
                </wp:positionH>
                <wp:positionV relativeFrom="paragraph">
                  <wp:posOffset>147320</wp:posOffset>
                </wp:positionV>
                <wp:extent cx="1828800" cy="7620"/>
                <wp:effectExtent l="0" t="0" r="0" b="0"/>
                <wp:wrapTopAndBottom/>
                <wp:docPr id="30" name="docshape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1C5822" id="docshape67" o:spid="_x0000_s1026" style="position:absolute;margin-left:70.95pt;margin-top:11.6pt;width:2in;height:.6pt;z-index:-156446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" fillcolor="black" stroked="f">
                <w10:wrap type="topAndBottom" anchorx="page"/>
              </v:rect>
            </w:pict>
          </mc:Fallback>
        </mc:AlternateContent>
      </w:r>
    </w:p>
    <w:p w14:paraId="673AC339" w14:textId="77777777" w:rsidR="004B799C" w:rsidRDefault="00CA4AAC">
      <w:pPr>
        <w:tabs>
          <w:tab w:val="left" w:pos="1525"/>
        </w:tabs>
        <w:spacing w:before="103"/>
        <w:ind w:left="1525" w:right="1384" w:hanging="567"/>
        <w:rPr>
          <w:sz w:val="20"/>
        </w:rPr>
      </w:pPr>
      <w:r>
        <w:rPr>
          <w:sz w:val="20"/>
          <w:vertAlign w:val="superscript"/>
        </w:rPr>
        <w:t>124</w:t>
      </w:r>
      <w:r>
        <w:rPr>
          <w:sz w:val="20"/>
        </w:rPr>
        <w:tab/>
        <w:t>Commission</w:t>
      </w:r>
      <w:r>
        <w:rPr>
          <w:spacing w:val="9"/>
          <w:sz w:val="20"/>
        </w:rPr>
        <w:t xml:space="preserve"> </w:t>
      </w:r>
      <w:r>
        <w:rPr>
          <w:sz w:val="20"/>
        </w:rPr>
        <w:t>Staff</w:t>
      </w:r>
      <w:r>
        <w:rPr>
          <w:spacing w:val="6"/>
          <w:sz w:val="20"/>
        </w:rPr>
        <w:t xml:space="preserve"> </w:t>
      </w:r>
      <w:r>
        <w:rPr>
          <w:sz w:val="20"/>
        </w:rPr>
        <w:t>Working</w:t>
      </w:r>
      <w:r>
        <w:rPr>
          <w:spacing w:val="9"/>
          <w:sz w:val="20"/>
        </w:rPr>
        <w:t xml:space="preserve"> </w:t>
      </w:r>
      <w:r>
        <w:rPr>
          <w:sz w:val="20"/>
        </w:rPr>
        <w:t>Document,</w:t>
      </w:r>
      <w:r>
        <w:rPr>
          <w:spacing w:val="8"/>
          <w:sz w:val="20"/>
        </w:rPr>
        <w:t xml:space="preserve"> </w:t>
      </w:r>
      <w:r>
        <w:rPr>
          <w:sz w:val="20"/>
        </w:rPr>
        <w:t>Common</w:t>
      </w:r>
      <w:r>
        <w:rPr>
          <w:spacing w:val="9"/>
          <w:sz w:val="20"/>
        </w:rPr>
        <w:t xml:space="preserve"> </w:t>
      </w:r>
      <w:r>
        <w:rPr>
          <w:sz w:val="20"/>
        </w:rPr>
        <w:t>methodology</w:t>
      </w:r>
      <w:r>
        <w:rPr>
          <w:spacing w:val="4"/>
          <w:sz w:val="20"/>
        </w:rPr>
        <w:t xml:space="preserve"> </w:t>
      </w:r>
      <w:r>
        <w:rPr>
          <w:sz w:val="20"/>
        </w:rPr>
        <w:t>for</w:t>
      </w:r>
      <w:r>
        <w:rPr>
          <w:spacing w:val="8"/>
          <w:sz w:val="20"/>
        </w:rPr>
        <w:t xml:space="preserve"> </w:t>
      </w:r>
      <w:r>
        <w:rPr>
          <w:sz w:val="20"/>
        </w:rPr>
        <w:t>State</w:t>
      </w:r>
      <w:r>
        <w:rPr>
          <w:spacing w:val="8"/>
          <w:sz w:val="20"/>
        </w:rPr>
        <w:t xml:space="preserve"> </w:t>
      </w:r>
      <w:r>
        <w:rPr>
          <w:sz w:val="20"/>
        </w:rPr>
        <w:t>aid</w:t>
      </w:r>
      <w:r>
        <w:rPr>
          <w:spacing w:val="9"/>
          <w:sz w:val="20"/>
        </w:rPr>
        <w:t xml:space="preserve"> </w:t>
      </w:r>
      <w:r>
        <w:rPr>
          <w:sz w:val="20"/>
        </w:rPr>
        <w:t>evaluation,</w:t>
      </w:r>
      <w:r>
        <w:rPr>
          <w:spacing w:val="8"/>
          <w:sz w:val="20"/>
        </w:rPr>
        <w:t xml:space="preserve"> </w:t>
      </w:r>
      <w:r>
        <w:rPr>
          <w:sz w:val="20"/>
        </w:rPr>
        <w:t>28.5.2014,</w:t>
      </w:r>
      <w:r>
        <w:rPr>
          <w:spacing w:val="-47"/>
          <w:sz w:val="20"/>
        </w:rPr>
        <w:t xml:space="preserve"> </w:t>
      </w:r>
      <w:r>
        <w:rPr>
          <w:sz w:val="20"/>
        </w:rPr>
        <w:t>SWD(2014)</w:t>
      </w:r>
      <w:r>
        <w:rPr>
          <w:spacing w:val="-1"/>
          <w:sz w:val="20"/>
        </w:rPr>
        <w:t xml:space="preserve"> </w:t>
      </w:r>
      <w:r>
        <w:rPr>
          <w:sz w:val="20"/>
        </w:rPr>
        <w:t>179</w:t>
      </w:r>
      <w:r>
        <w:rPr>
          <w:spacing w:val="3"/>
          <w:sz w:val="20"/>
        </w:rPr>
        <w:t xml:space="preserve"> </w:t>
      </w:r>
      <w:r>
        <w:rPr>
          <w:sz w:val="20"/>
        </w:rPr>
        <w:t>final.</w:t>
      </w:r>
    </w:p>
    <w:p w14:paraId="5460535F" w14:textId="77777777" w:rsidR="004B799C" w:rsidRDefault="004B799C">
      <w:pPr>
        <w:rPr>
          <w:sz w:val="20"/>
        </w:rPr>
        <w:sectPr w:rsidR="004B799C">
          <w:pgSz w:w="11910" w:h="16840"/>
          <w:pgMar w:top="1020" w:right="460" w:bottom="1620" w:left="460" w:header="0" w:footer="1426" w:gutter="0"/>
          <w:cols w:space="720"/>
        </w:sectPr>
      </w:pPr>
    </w:p>
    <w:p w14:paraId="0E6B5269" w14:textId="77777777" w:rsidR="004B799C" w:rsidRDefault="00CA4AAC" w:rsidP="40DEBF3B">
      <w:pPr>
        <w:pStyle w:val="ListParagraph"/>
        <w:numPr>
          <w:ilvl w:val="0"/>
          <w:numId w:val="5"/>
        </w:numPr>
        <w:tabs>
          <w:tab w:val="left" w:pos="1559"/>
        </w:tabs>
        <w:spacing w:before="72"/>
        <w:ind w:left="1558" w:right="955" w:hanging="600"/>
        <w:jc w:val="both"/>
        <w:rPr>
          <w:sz w:val="24"/>
          <w:szCs w:val="24"/>
        </w:rPr>
      </w:pPr>
      <w:r w:rsidRPr="40DEBF3B">
        <w:rPr>
          <w:sz w:val="24"/>
          <w:szCs w:val="24"/>
        </w:rPr>
        <w:lastRenderedPageBreak/>
        <w:t>In</w:t>
      </w:r>
      <w:r w:rsidRPr="40DEBF3B">
        <w:rPr>
          <w:spacing w:val="58"/>
          <w:sz w:val="24"/>
          <w:szCs w:val="24"/>
        </w:rPr>
        <w:t xml:space="preserve"> </w:t>
      </w:r>
      <w:r w:rsidRPr="40DEBF3B">
        <w:rPr>
          <w:sz w:val="24"/>
          <w:szCs w:val="24"/>
        </w:rPr>
        <w:t>case</w:t>
      </w:r>
      <w:r w:rsidRPr="40DEBF3B">
        <w:rPr>
          <w:spacing w:val="58"/>
          <w:sz w:val="24"/>
          <w:szCs w:val="24"/>
        </w:rPr>
        <w:t xml:space="preserve"> </w:t>
      </w:r>
      <w:r w:rsidRPr="40DEBF3B">
        <w:rPr>
          <w:sz w:val="24"/>
          <w:szCs w:val="24"/>
        </w:rPr>
        <w:t>of</w:t>
      </w:r>
      <w:r w:rsidRPr="40DEBF3B">
        <w:rPr>
          <w:spacing w:val="58"/>
          <w:sz w:val="24"/>
          <w:szCs w:val="24"/>
        </w:rPr>
        <w:t xml:space="preserve"> </w:t>
      </w:r>
      <w:r w:rsidRPr="40DEBF3B">
        <w:rPr>
          <w:sz w:val="24"/>
          <w:szCs w:val="24"/>
        </w:rPr>
        <w:t>aid  schemes</w:t>
      </w:r>
      <w:r w:rsidRPr="40DEBF3B">
        <w:rPr>
          <w:spacing w:val="2"/>
          <w:sz w:val="24"/>
          <w:szCs w:val="24"/>
        </w:rPr>
        <w:t xml:space="preserve"> </w:t>
      </w:r>
      <w:r w:rsidRPr="40DEBF3B">
        <w:rPr>
          <w:sz w:val="24"/>
          <w:szCs w:val="24"/>
        </w:rPr>
        <w:t>excluded</w:t>
      </w:r>
      <w:r w:rsidRPr="40DEBF3B">
        <w:rPr>
          <w:spacing w:val="58"/>
          <w:sz w:val="24"/>
          <w:szCs w:val="24"/>
        </w:rPr>
        <w:t xml:space="preserve"> </w:t>
      </w:r>
      <w:r w:rsidRPr="40DEBF3B">
        <w:rPr>
          <w:sz w:val="24"/>
          <w:szCs w:val="24"/>
        </w:rPr>
        <w:t>from</w:t>
      </w:r>
      <w:r w:rsidRPr="40DEBF3B">
        <w:rPr>
          <w:spacing w:val="59"/>
          <w:sz w:val="24"/>
          <w:szCs w:val="24"/>
        </w:rPr>
        <w:t xml:space="preserve"> </w:t>
      </w:r>
      <w:r w:rsidRPr="40DEBF3B">
        <w:rPr>
          <w:sz w:val="24"/>
          <w:szCs w:val="24"/>
        </w:rPr>
        <w:t>the</w:t>
      </w:r>
      <w:r w:rsidRPr="40DEBF3B">
        <w:rPr>
          <w:spacing w:val="59"/>
          <w:sz w:val="24"/>
          <w:szCs w:val="24"/>
        </w:rPr>
        <w:t xml:space="preserve"> </w:t>
      </w:r>
      <w:r w:rsidRPr="40DEBF3B">
        <w:rPr>
          <w:sz w:val="24"/>
          <w:szCs w:val="24"/>
        </w:rPr>
        <w:t>scope</w:t>
      </w:r>
      <w:r w:rsidRPr="40DEBF3B">
        <w:rPr>
          <w:spacing w:val="57"/>
          <w:sz w:val="24"/>
          <w:szCs w:val="24"/>
        </w:rPr>
        <w:t xml:space="preserve"> </w:t>
      </w:r>
      <w:r w:rsidRPr="40DEBF3B">
        <w:rPr>
          <w:sz w:val="24"/>
          <w:szCs w:val="24"/>
        </w:rPr>
        <w:t>of</w:t>
      </w:r>
      <w:r w:rsidRPr="40DEBF3B">
        <w:rPr>
          <w:spacing w:val="58"/>
          <w:sz w:val="24"/>
          <w:szCs w:val="24"/>
        </w:rPr>
        <w:t xml:space="preserve"> </w:t>
      </w:r>
      <w:r w:rsidRPr="40DEBF3B">
        <w:rPr>
          <w:sz w:val="24"/>
          <w:szCs w:val="24"/>
        </w:rPr>
        <w:t>a</w:t>
      </w:r>
      <w:r w:rsidRPr="40DEBF3B">
        <w:rPr>
          <w:spacing w:val="58"/>
          <w:sz w:val="24"/>
          <w:szCs w:val="24"/>
        </w:rPr>
        <w:t xml:space="preserve"> </w:t>
      </w:r>
      <w:r w:rsidRPr="40DEBF3B">
        <w:rPr>
          <w:sz w:val="24"/>
          <w:szCs w:val="24"/>
        </w:rPr>
        <w:t>block</w:t>
      </w:r>
      <w:r w:rsidRPr="40DEBF3B">
        <w:rPr>
          <w:spacing w:val="58"/>
          <w:sz w:val="24"/>
          <w:szCs w:val="24"/>
        </w:rPr>
        <w:t xml:space="preserve"> </w:t>
      </w:r>
      <w:r w:rsidRPr="40DEBF3B">
        <w:rPr>
          <w:sz w:val="24"/>
          <w:szCs w:val="24"/>
        </w:rPr>
        <w:t>exemption</w:t>
      </w:r>
      <w:r w:rsidRPr="40DEBF3B">
        <w:rPr>
          <w:spacing w:val="59"/>
          <w:sz w:val="24"/>
          <w:szCs w:val="24"/>
        </w:rPr>
        <w:t xml:space="preserve"> </w:t>
      </w:r>
      <w:r w:rsidRPr="40DEBF3B">
        <w:rPr>
          <w:sz w:val="24"/>
          <w:szCs w:val="24"/>
        </w:rPr>
        <w:t>regulation</w:t>
      </w:r>
      <w:r w:rsidRPr="40DEBF3B">
        <w:rPr>
          <w:spacing w:val="-58"/>
          <w:sz w:val="24"/>
          <w:szCs w:val="24"/>
        </w:rPr>
        <w:t xml:space="preserve"> </w:t>
      </w:r>
      <w:r w:rsidRPr="40DEBF3B">
        <w:rPr>
          <w:sz w:val="24"/>
          <w:szCs w:val="24"/>
        </w:rPr>
        <w:t>exclusively on the grounds of their large budget, the Commission will assess their</w:t>
      </w:r>
      <w:r w:rsidRPr="40DEBF3B">
        <w:rPr>
          <w:spacing w:val="1"/>
          <w:sz w:val="24"/>
          <w:szCs w:val="24"/>
        </w:rPr>
        <w:t xml:space="preserve"> </w:t>
      </w:r>
      <w:r w:rsidRPr="40DEBF3B">
        <w:rPr>
          <w:sz w:val="24"/>
          <w:szCs w:val="24"/>
        </w:rPr>
        <w:t>compatibility</w:t>
      </w:r>
      <w:r w:rsidRPr="40DEBF3B">
        <w:rPr>
          <w:spacing w:val="-8"/>
          <w:sz w:val="24"/>
          <w:szCs w:val="24"/>
        </w:rPr>
        <w:t xml:space="preserve"> </w:t>
      </w:r>
      <w:r w:rsidRPr="40DEBF3B">
        <w:rPr>
          <w:sz w:val="24"/>
          <w:szCs w:val="24"/>
        </w:rPr>
        <w:t>solely</w:t>
      </w:r>
      <w:r w:rsidRPr="40DEBF3B">
        <w:rPr>
          <w:spacing w:val="-5"/>
          <w:sz w:val="24"/>
          <w:szCs w:val="24"/>
        </w:rPr>
        <w:t xml:space="preserve"> </w:t>
      </w:r>
      <w:r w:rsidRPr="40DEBF3B">
        <w:rPr>
          <w:sz w:val="24"/>
          <w:szCs w:val="24"/>
        </w:rPr>
        <w:t>on the</w:t>
      </w:r>
      <w:r w:rsidRPr="40DEBF3B">
        <w:rPr>
          <w:spacing w:val="-1"/>
          <w:sz w:val="24"/>
          <w:szCs w:val="24"/>
        </w:rPr>
        <w:t xml:space="preserve"> </w:t>
      </w:r>
      <w:r w:rsidRPr="40DEBF3B">
        <w:rPr>
          <w:sz w:val="24"/>
          <w:szCs w:val="24"/>
        </w:rPr>
        <w:t>basis of the</w:t>
      </w:r>
      <w:r w:rsidRPr="40DEBF3B">
        <w:rPr>
          <w:spacing w:val="-2"/>
          <w:sz w:val="24"/>
          <w:szCs w:val="24"/>
        </w:rPr>
        <w:t xml:space="preserve"> </w:t>
      </w:r>
      <w:r w:rsidRPr="40DEBF3B">
        <w:rPr>
          <w:sz w:val="24"/>
          <w:szCs w:val="24"/>
        </w:rPr>
        <w:t>evaluation plan.</w:t>
      </w:r>
    </w:p>
    <w:p w14:paraId="46453307" w14:textId="77777777" w:rsidR="004B799C" w:rsidRDefault="004B799C">
      <w:pPr>
        <w:pStyle w:val="BodyText"/>
        <w:spacing w:before="10"/>
        <w:rPr>
          <w:sz w:val="20"/>
        </w:rPr>
      </w:pPr>
    </w:p>
    <w:p w14:paraId="67C365D0" w14:textId="77777777" w:rsidR="004B799C" w:rsidRDefault="00CA4AAC" w:rsidP="40DEBF3B">
      <w:pPr>
        <w:pStyle w:val="ListParagraph"/>
        <w:numPr>
          <w:ilvl w:val="0"/>
          <w:numId w:val="5"/>
        </w:numPr>
        <w:tabs>
          <w:tab w:val="left" w:pos="1559"/>
        </w:tabs>
        <w:ind w:left="1558" w:right="953" w:hanging="600"/>
        <w:jc w:val="both"/>
        <w:rPr>
          <w:sz w:val="24"/>
          <w:szCs w:val="24"/>
        </w:rPr>
      </w:pPr>
      <w:r w:rsidRPr="40DEBF3B">
        <w:rPr>
          <w:sz w:val="24"/>
          <w:szCs w:val="24"/>
        </w:rPr>
        <w:t>The final evaluation report must be submitted to the Commission in due time to allow</w:t>
      </w:r>
      <w:r w:rsidRPr="40DEBF3B">
        <w:rPr>
          <w:spacing w:val="1"/>
          <w:sz w:val="24"/>
          <w:szCs w:val="24"/>
        </w:rPr>
        <w:t xml:space="preserve"> </w:t>
      </w:r>
      <w:r w:rsidRPr="40DEBF3B">
        <w:rPr>
          <w:sz w:val="24"/>
          <w:szCs w:val="24"/>
        </w:rPr>
        <w:t>for the assessment of the possible prolongation of the aid scheme and at the latest nine</w:t>
      </w:r>
      <w:r w:rsidRPr="40DEBF3B">
        <w:rPr>
          <w:spacing w:val="1"/>
          <w:sz w:val="24"/>
          <w:szCs w:val="24"/>
        </w:rPr>
        <w:t xml:space="preserve"> </w:t>
      </w:r>
      <w:r w:rsidRPr="40DEBF3B">
        <w:rPr>
          <w:sz w:val="24"/>
          <w:szCs w:val="24"/>
        </w:rPr>
        <w:t>months before its expiry. That deadline could be reduced for schemes triggering the</w:t>
      </w:r>
      <w:r w:rsidRPr="40DEBF3B">
        <w:rPr>
          <w:spacing w:val="1"/>
          <w:sz w:val="24"/>
          <w:szCs w:val="24"/>
        </w:rPr>
        <w:t xml:space="preserve"> </w:t>
      </w:r>
      <w:r w:rsidRPr="40DEBF3B">
        <w:rPr>
          <w:sz w:val="24"/>
          <w:szCs w:val="24"/>
        </w:rPr>
        <w:t>evaluation requirement in their last two years of implementation. The precise scope and</w:t>
      </w:r>
      <w:r w:rsidRPr="40DEBF3B">
        <w:rPr>
          <w:spacing w:val="1"/>
          <w:sz w:val="24"/>
          <w:szCs w:val="24"/>
        </w:rPr>
        <w:t xml:space="preserve"> </w:t>
      </w:r>
      <w:r w:rsidRPr="40DEBF3B">
        <w:rPr>
          <w:sz w:val="24"/>
          <w:szCs w:val="24"/>
        </w:rPr>
        <w:t>arrangements for each evaluation will be set out in the decision approving the aid</w:t>
      </w:r>
      <w:r w:rsidRPr="40DEBF3B">
        <w:rPr>
          <w:spacing w:val="1"/>
          <w:sz w:val="24"/>
          <w:szCs w:val="24"/>
        </w:rPr>
        <w:t xml:space="preserve"> </w:t>
      </w:r>
      <w:r w:rsidRPr="40DEBF3B">
        <w:rPr>
          <w:sz w:val="24"/>
          <w:szCs w:val="24"/>
        </w:rPr>
        <w:t>scheme. Any subsequent aid measure with a similar objective must describe how the</w:t>
      </w:r>
      <w:r w:rsidRPr="40DEBF3B">
        <w:rPr>
          <w:spacing w:val="1"/>
          <w:sz w:val="24"/>
          <w:szCs w:val="24"/>
        </w:rPr>
        <w:t xml:space="preserve"> </w:t>
      </w:r>
      <w:r w:rsidRPr="40DEBF3B">
        <w:rPr>
          <w:sz w:val="24"/>
          <w:szCs w:val="24"/>
        </w:rPr>
        <w:t>results</w:t>
      </w:r>
      <w:r w:rsidRPr="40DEBF3B">
        <w:rPr>
          <w:spacing w:val="-1"/>
          <w:sz w:val="24"/>
          <w:szCs w:val="24"/>
        </w:rPr>
        <w:t xml:space="preserve"> </w:t>
      </w:r>
      <w:r w:rsidRPr="40DEBF3B">
        <w:rPr>
          <w:sz w:val="24"/>
          <w:szCs w:val="24"/>
        </w:rPr>
        <w:t>of the</w:t>
      </w:r>
      <w:r w:rsidRPr="40DEBF3B">
        <w:rPr>
          <w:spacing w:val="-1"/>
          <w:sz w:val="24"/>
          <w:szCs w:val="24"/>
        </w:rPr>
        <w:t xml:space="preserve"> </w:t>
      </w:r>
      <w:r w:rsidRPr="40DEBF3B">
        <w:rPr>
          <w:sz w:val="24"/>
          <w:szCs w:val="24"/>
        </w:rPr>
        <w:t>evaluation have</w:t>
      </w:r>
      <w:r w:rsidRPr="40DEBF3B">
        <w:rPr>
          <w:spacing w:val="-1"/>
          <w:sz w:val="24"/>
          <w:szCs w:val="24"/>
        </w:rPr>
        <w:t xml:space="preserve"> </w:t>
      </w:r>
      <w:r w:rsidRPr="40DEBF3B">
        <w:rPr>
          <w:sz w:val="24"/>
          <w:szCs w:val="24"/>
        </w:rPr>
        <w:t>been taken into account.</w:t>
      </w:r>
    </w:p>
    <w:p w14:paraId="4E25C756" w14:textId="77777777" w:rsidR="004B799C" w:rsidRDefault="004B799C">
      <w:pPr>
        <w:pStyle w:val="BodyText"/>
        <w:spacing w:before="3"/>
        <w:rPr>
          <w:sz w:val="21"/>
        </w:rPr>
      </w:pPr>
    </w:p>
    <w:p w14:paraId="1A5D01DD" w14:textId="77777777" w:rsidR="004B799C" w:rsidRDefault="00CA4AAC">
      <w:pPr>
        <w:spacing w:before="1"/>
        <w:ind w:left="1390"/>
        <w:rPr>
          <w:b/>
          <w:sz w:val="19"/>
        </w:rPr>
      </w:pPr>
      <w:bookmarkStart w:id="275" w:name="_bookmark229"/>
      <w:bookmarkEnd w:id="275"/>
      <w:r>
        <w:rPr>
          <w:b/>
          <w:sz w:val="24"/>
        </w:rPr>
        <w:t>6.</w:t>
      </w:r>
      <w:r>
        <w:rPr>
          <w:b/>
          <w:spacing w:val="42"/>
          <w:sz w:val="24"/>
        </w:rPr>
        <w:t xml:space="preserve"> </w:t>
      </w:r>
      <w:r>
        <w:rPr>
          <w:b/>
          <w:sz w:val="24"/>
        </w:rPr>
        <w:t>R</w:t>
      </w:r>
      <w:r>
        <w:rPr>
          <w:b/>
          <w:sz w:val="19"/>
        </w:rPr>
        <w:t>EPORTING</w:t>
      </w:r>
      <w:r>
        <w:rPr>
          <w:b/>
          <w:spacing w:val="-3"/>
          <w:sz w:val="19"/>
        </w:rPr>
        <w:t xml:space="preserve"> </w:t>
      </w:r>
      <w:r>
        <w:rPr>
          <w:b/>
          <w:sz w:val="19"/>
        </w:rPr>
        <w:t>AND</w:t>
      </w:r>
      <w:r>
        <w:rPr>
          <w:b/>
          <w:spacing w:val="-2"/>
          <w:sz w:val="19"/>
        </w:rPr>
        <w:t xml:space="preserve"> </w:t>
      </w:r>
      <w:r>
        <w:rPr>
          <w:b/>
          <w:sz w:val="19"/>
        </w:rPr>
        <w:t>MONITORING</w:t>
      </w:r>
    </w:p>
    <w:p w14:paraId="7D1D4A08" w14:textId="77777777" w:rsidR="004B799C" w:rsidRDefault="004B799C">
      <w:pPr>
        <w:pStyle w:val="BodyText"/>
        <w:spacing w:before="5"/>
        <w:rPr>
          <w:b/>
          <w:sz w:val="20"/>
        </w:rPr>
      </w:pPr>
    </w:p>
    <w:p w14:paraId="67AE116F" w14:textId="77777777" w:rsidR="004B799C" w:rsidRDefault="00CA4AAC" w:rsidP="40DEBF3B">
      <w:pPr>
        <w:pStyle w:val="ListParagraph"/>
        <w:numPr>
          <w:ilvl w:val="0"/>
          <w:numId w:val="5"/>
        </w:numPr>
        <w:tabs>
          <w:tab w:val="left" w:pos="1526"/>
        </w:tabs>
        <w:ind w:left="1525" w:right="958" w:hanging="567"/>
        <w:jc w:val="both"/>
        <w:rPr>
          <w:sz w:val="24"/>
          <w:szCs w:val="24"/>
        </w:rPr>
      </w:pPr>
      <w:r w:rsidRPr="40DEBF3B">
        <w:rPr>
          <w:sz w:val="24"/>
          <w:szCs w:val="24"/>
        </w:rPr>
        <w:t>In accordance with Regulations (EU) 2015/1589 and (EC) No 794/2004, Member States</w:t>
      </w:r>
      <w:r w:rsidRPr="40DEBF3B">
        <w:rPr>
          <w:spacing w:val="-57"/>
          <w:sz w:val="24"/>
          <w:szCs w:val="24"/>
        </w:rPr>
        <w:t xml:space="preserve"> </w:t>
      </w:r>
      <w:r w:rsidRPr="40DEBF3B">
        <w:rPr>
          <w:sz w:val="24"/>
          <w:szCs w:val="24"/>
        </w:rPr>
        <w:t>must</w:t>
      </w:r>
      <w:r w:rsidRPr="40DEBF3B">
        <w:rPr>
          <w:spacing w:val="-1"/>
          <w:sz w:val="24"/>
          <w:szCs w:val="24"/>
        </w:rPr>
        <w:t xml:space="preserve"> </w:t>
      </w:r>
      <w:r w:rsidRPr="40DEBF3B">
        <w:rPr>
          <w:sz w:val="24"/>
          <w:szCs w:val="24"/>
        </w:rPr>
        <w:t>submit annual reports to the</w:t>
      </w:r>
      <w:r w:rsidRPr="40DEBF3B">
        <w:rPr>
          <w:spacing w:val="-1"/>
          <w:sz w:val="24"/>
          <w:szCs w:val="24"/>
        </w:rPr>
        <w:t xml:space="preserve"> </w:t>
      </w:r>
      <w:r w:rsidRPr="40DEBF3B">
        <w:rPr>
          <w:sz w:val="24"/>
          <w:szCs w:val="24"/>
        </w:rPr>
        <w:t>Commission.</w:t>
      </w:r>
    </w:p>
    <w:p w14:paraId="1BDFCB55" w14:textId="77777777" w:rsidR="004B799C" w:rsidRDefault="004B799C">
      <w:pPr>
        <w:pStyle w:val="BodyText"/>
        <w:spacing w:before="10"/>
        <w:rPr>
          <w:sz w:val="20"/>
        </w:rPr>
      </w:pPr>
    </w:p>
    <w:p w14:paraId="738846F4" w14:textId="77777777" w:rsidR="004B799C" w:rsidRDefault="00CA4AAC" w:rsidP="40DEBF3B">
      <w:pPr>
        <w:pStyle w:val="ListParagraph"/>
        <w:numPr>
          <w:ilvl w:val="0"/>
          <w:numId w:val="5"/>
        </w:numPr>
        <w:tabs>
          <w:tab w:val="left" w:pos="1526"/>
        </w:tabs>
        <w:spacing w:before="1"/>
        <w:ind w:left="1525" w:right="952" w:hanging="567"/>
        <w:jc w:val="both"/>
        <w:rPr>
          <w:sz w:val="24"/>
          <w:szCs w:val="24"/>
        </w:rPr>
      </w:pPr>
      <w:r w:rsidRPr="40DEBF3B">
        <w:rPr>
          <w:sz w:val="24"/>
          <w:szCs w:val="24"/>
        </w:rPr>
        <w:t>Member States must maintain detailed records regarding all aid measures. Such records</w:t>
      </w:r>
      <w:r w:rsidRPr="40DEBF3B">
        <w:rPr>
          <w:spacing w:val="1"/>
          <w:sz w:val="24"/>
          <w:szCs w:val="24"/>
        </w:rPr>
        <w:t xml:space="preserve"> </w:t>
      </w:r>
      <w:r w:rsidRPr="40DEBF3B">
        <w:rPr>
          <w:sz w:val="24"/>
          <w:szCs w:val="24"/>
        </w:rPr>
        <w:t>must contain all information necessary to establish that the conditions regarding eligible</w:t>
      </w:r>
      <w:r w:rsidRPr="40DEBF3B">
        <w:rPr>
          <w:spacing w:val="-57"/>
          <w:sz w:val="24"/>
          <w:szCs w:val="24"/>
        </w:rPr>
        <w:t xml:space="preserve"> </w:t>
      </w:r>
      <w:r w:rsidRPr="40DEBF3B">
        <w:rPr>
          <w:sz w:val="24"/>
          <w:szCs w:val="24"/>
        </w:rPr>
        <w:t>costs</w:t>
      </w:r>
      <w:r w:rsidRPr="40DEBF3B">
        <w:rPr>
          <w:spacing w:val="1"/>
          <w:sz w:val="24"/>
          <w:szCs w:val="24"/>
        </w:rPr>
        <w:t xml:space="preserve"> </w:t>
      </w:r>
      <w:r w:rsidRPr="40DEBF3B">
        <w:rPr>
          <w:sz w:val="24"/>
          <w:szCs w:val="24"/>
        </w:rPr>
        <w:t>and</w:t>
      </w:r>
      <w:r w:rsidRPr="40DEBF3B">
        <w:rPr>
          <w:spacing w:val="1"/>
          <w:sz w:val="24"/>
          <w:szCs w:val="24"/>
        </w:rPr>
        <w:t xml:space="preserve"> </w:t>
      </w:r>
      <w:r w:rsidRPr="40DEBF3B">
        <w:rPr>
          <w:sz w:val="24"/>
          <w:szCs w:val="24"/>
        </w:rPr>
        <w:t>maximum</w:t>
      </w:r>
      <w:r w:rsidRPr="40DEBF3B">
        <w:rPr>
          <w:spacing w:val="1"/>
          <w:sz w:val="24"/>
          <w:szCs w:val="24"/>
        </w:rPr>
        <w:t xml:space="preserve"> </w:t>
      </w:r>
      <w:r w:rsidRPr="40DEBF3B">
        <w:rPr>
          <w:sz w:val="24"/>
          <w:szCs w:val="24"/>
        </w:rPr>
        <w:t>aid</w:t>
      </w:r>
      <w:r w:rsidRPr="40DEBF3B">
        <w:rPr>
          <w:spacing w:val="1"/>
          <w:sz w:val="24"/>
          <w:szCs w:val="24"/>
        </w:rPr>
        <w:t xml:space="preserve"> </w:t>
      </w:r>
      <w:r w:rsidRPr="40DEBF3B">
        <w:rPr>
          <w:sz w:val="24"/>
          <w:szCs w:val="24"/>
        </w:rPr>
        <w:t>intensities</w:t>
      </w:r>
      <w:r w:rsidRPr="40DEBF3B">
        <w:rPr>
          <w:spacing w:val="1"/>
          <w:sz w:val="24"/>
          <w:szCs w:val="24"/>
        </w:rPr>
        <w:t xml:space="preserve"> </w:t>
      </w:r>
      <w:r w:rsidRPr="40DEBF3B">
        <w:rPr>
          <w:sz w:val="24"/>
          <w:szCs w:val="24"/>
        </w:rPr>
        <w:t>have</w:t>
      </w:r>
      <w:r w:rsidRPr="40DEBF3B">
        <w:rPr>
          <w:spacing w:val="1"/>
          <w:sz w:val="24"/>
          <w:szCs w:val="24"/>
        </w:rPr>
        <w:t xml:space="preserve"> </w:t>
      </w:r>
      <w:r w:rsidRPr="40DEBF3B">
        <w:rPr>
          <w:sz w:val="24"/>
          <w:szCs w:val="24"/>
        </w:rPr>
        <w:t>been</w:t>
      </w:r>
      <w:r w:rsidRPr="40DEBF3B">
        <w:rPr>
          <w:spacing w:val="1"/>
          <w:sz w:val="24"/>
          <w:szCs w:val="24"/>
        </w:rPr>
        <w:t xml:space="preserve"> </w:t>
      </w:r>
      <w:r w:rsidRPr="40DEBF3B">
        <w:rPr>
          <w:sz w:val="24"/>
          <w:szCs w:val="24"/>
        </w:rPr>
        <w:t>fulfilled.</w:t>
      </w:r>
      <w:r w:rsidRPr="40DEBF3B">
        <w:rPr>
          <w:spacing w:val="1"/>
          <w:sz w:val="24"/>
          <w:szCs w:val="24"/>
        </w:rPr>
        <w:t xml:space="preserve"> </w:t>
      </w:r>
      <w:r w:rsidRPr="40DEBF3B">
        <w:rPr>
          <w:sz w:val="24"/>
          <w:szCs w:val="24"/>
        </w:rPr>
        <w:t>Those</w:t>
      </w:r>
      <w:r w:rsidRPr="40DEBF3B">
        <w:rPr>
          <w:spacing w:val="1"/>
          <w:sz w:val="24"/>
          <w:szCs w:val="24"/>
        </w:rPr>
        <w:t xml:space="preserve"> </w:t>
      </w:r>
      <w:r w:rsidRPr="40DEBF3B">
        <w:rPr>
          <w:sz w:val="24"/>
          <w:szCs w:val="24"/>
        </w:rPr>
        <w:t>records</w:t>
      </w:r>
      <w:r w:rsidRPr="40DEBF3B">
        <w:rPr>
          <w:spacing w:val="1"/>
          <w:sz w:val="24"/>
          <w:szCs w:val="24"/>
        </w:rPr>
        <w:t xml:space="preserve"> </w:t>
      </w:r>
      <w:r w:rsidRPr="40DEBF3B">
        <w:rPr>
          <w:sz w:val="24"/>
          <w:szCs w:val="24"/>
        </w:rPr>
        <w:t>must</w:t>
      </w:r>
      <w:r w:rsidRPr="40DEBF3B">
        <w:rPr>
          <w:spacing w:val="1"/>
          <w:sz w:val="24"/>
          <w:szCs w:val="24"/>
        </w:rPr>
        <w:t xml:space="preserve"> </w:t>
      </w:r>
      <w:r w:rsidRPr="40DEBF3B">
        <w:rPr>
          <w:sz w:val="24"/>
          <w:szCs w:val="24"/>
        </w:rPr>
        <w:t>be</w:t>
      </w:r>
      <w:r w:rsidRPr="40DEBF3B">
        <w:rPr>
          <w:spacing w:val="1"/>
          <w:sz w:val="24"/>
          <w:szCs w:val="24"/>
        </w:rPr>
        <w:t xml:space="preserve"> </w:t>
      </w:r>
      <w:r w:rsidRPr="40DEBF3B">
        <w:rPr>
          <w:sz w:val="24"/>
          <w:szCs w:val="24"/>
        </w:rPr>
        <w:t>maintained for 10 years from the date of award of the aid and must be provided to the</w:t>
      </w:r>
      <w:r w:rsidRPr="40DEBF3B">
        <w:rPr>
          <w:spacing w:val="1"/>
          <w:sz w:val="24"/>
          <w:szCs w:val="24"/>
        </w:rPr>
        <w:t xml:space="preserve"> </w:t>
      </w:r>
      <w:r w:rsidRPr="40DEBF3B">
        <w:rPr>
          <w:sz w:val="24"/>
          <w:szCs w:val="24"/>
        </w:rPr>
        <w:t>Commission</w:t>
      </w:r>
      <w:r w:rsidRPr="40DEBF3B">
        <w:rPr>
          <w:spacing w:val="-1"/>
          <w:sz w:val="24"/>
          <w:szCs w:val="24"/>
        </w:rPr>
        <w:t xml:space="preserve"> </w:t>
      </w:r>
      <w:r w:rsidRPr="40DEBF3B">
        <w:rPr>
          <w:sz w:val="24"/>
          <w:szCs w:val="24"/>
        </w:rPr>
        <w:t>upon request.</w:t>
      </w:r>
    </w:p>
    <w:p w14:paraId="4E16FEFE" w14:textId="77777777" w:rsidR="004B799C" w:rsidRDefault="004B799C">
      <w:pPr>
        <w:pStyle w:val="BodyText"/>
        <w:spacing w:before="3"/>
        <w:rPr>
          <w:sz w:val="21"/>
        </w:rPr>
      </w:pPr>
    </w:p>
    <w:p w14:paraId="634135F4" w14:textId="77777777" w:rsidR="004B799C" w:rsidRDefault="00CA4AAC">
      <w:pPr>
        <w:ind w:left="1390"/>
        <w:rPr>
          <w:b/>
          <w:sz w:val="19"/>
        </w:rPr>
      </w:pPr>
      <w:bookmarkStart w:id="276" w:name="_bookmark230"/>
      <w:bookmarkEnd w:id="276"/>
      <w:r>
        <w:rPr>
          <w:b/>
          <w:sz w:val="24"/>
        </w:rPr>
        <w:t>7.</w:t>
      </w:r>
      <w:r>
        <w:rPr>
          <w:b/>
          <w:spacing w:val="40"/>
          <w:sz w:val="24"/>
        </w:rPr>
        <w:t xml:space="preserve"> </w:t>
      </w:r>
      <w:r>
        <w:rPr>
          <w:b/>
          <w:sz w:val="24"/>
        </w:rPr>
        <w:t>A</w:t>
      </w:r>
      <w:r>
        <w:rPr>
          <w:b/>
          <w:sz w:val="19"/>
        </w:rPr>
        <w:t>PPLICABILITY</w:t>
      </w:r>
    </w:p>
    <w:p w14:paraId="57BFD01E" w14:textId="77777777" w:rsidR="004B799C" w:rsidRDefault="004B799C">
      <w:pPr>
        <w:pStyle w:val="BodyText"/>
        <w:spacing w:before="5"/>
        <w:rPr>
          <w:b/>
          <w:sz w:val="20"/>
        </w:rPr>
      </w:pPr>
    </w:p>
    <w:p w14:paraId="74A0001D" w14:textId="77777777" w:rsidR="004B799C" w:rsidRDefault="00CA4AAC" w:rsidP="40DEBF3B">
      <w:pPr>
        <w:pStyle w:val="ListParagraph"/>
        <w:numPr>
          <w:ilvl w:val="0"/>
          <w:numId w:val="5"/>
        </w:numPr>
        <w:tabs>
          <w:tab w:val="left" w:pos="1526"/>
        </w:tabs>
        <w:ind w:left="1525" w:hanging="568"/>
        <w:rPr>
          <w:sz w:val="24"/>
          <w:szCs w:val="24"/>
        </w:rPr>
      </w:pPr>
      <w:r w:rsidRPr="40DEBF3B">
        <w:rPr>
          <w:sz w:val="24"/>
          <w:szCs w:val="24"/>
        </w:rPr>
        <w:t>The</w:t>
      </w:r>
      <w:r w:rsidRPr="40DEBF3B">
        <w:rPr>
          <w:spacing w:val="-3"/>
          <w:sz w:val="24"/>
          <w:szCs w:val="24"/>
        </w:rPr>
        <w:t xml:space="preserve"> </w:t>
      </w:r>
      <w:r w:rsidRPr="40DEBF3B">
        <w:rPr>
          <w:sz w:val="24"/>
          <w:szCs w:val="24"/>
        </w:rPr>
        <w:t>Commission will apply</w:t>
      </w:r>
      <w:r w:rsidRPr="40DEBF3B">
        <w:rPr>
          <w:spacing w:val="-6"/>
          <w:sz w:val="24"/>
          <w:szCs w:val="24"/>
        </w:rPr>
        <w:t xml:space="preserve"> </w:t>
      </w:r>
      <w:r w:rsidRPr="40DEBF3B">
        <w:rPr>
          <w:sz w:val="24"/>
          <w:szCs w:val="24"/>
        </w:rPr>
        <w:t>these</w:t>
      </w:r>
      <w:r w:rsidRPr="40DEBF3B">
        <w:rPr>
          <w:spacing w:val="1"/>
          <w:sz w:val="24"/>
          <w:szCs w:val="24"/>
        </w:rPr>
        <w:t xml:space="preserve"> </w:t>
      </w:r>
      <w:r w:rsidRPr="40DEBF3B">
        <w:rPr>
          <w:sz w:val="24"/>
          <w:szCs w:val="24"/>
        </w:rPr>
        <w:t>guidelines</w:t>
      </w:r>
      <w:r w:rsidRPr="40DEBF3B">
        <w:rPr>
          <w:spacing w:val="1"/>
          <w:sz w:val="24"/>
          <w:szCs w:val="24"/>
        </w:rPr>
        <w:t xml:space="preserve"> </w:t>
      </w:r>
      <w:r w:rsidRPr="40DEBF3B">
        <w:rPr>
          <w:sz w:val="24"/>
          <w:szCs w:val="24"/>
        </w:rPr>
        <w:t>from</w:t>
      </w:r>
      <w:r w:rsidRPr="40DEBF3B">
        <w:rPr>
          <w:spacing w:val="1"/>
          <w:sz w:val="24"/>
          <w:szCs w:val="24"/>
        </w:rPr>
        <w:t xml:space="preserve"> </w:t>
      </w:r>
      <w:r w:rsidRPr="40DEBF3B">
        <w:rPr>
          <w:sz w:val="24"/>
          <w:szCs w:val="24"/>
        </w:rPr>
        <w:t>1 January</w:t>
      </w:r>
      <w:r w:rsidRPr="40DEBF3B">
        <w:rPr>
          <w:spacing w:val="-5"/>
          <w:sz w:val="24"/>
          <w:szCs w:val="24"/>
        </w:rPr>
        <w:t xml:space="preserve"> </w:t>
      </w:r>
      <w:r w:rsidRPr="40DEBF3B">
        <w:rPr>
          <w:sz w:val="24"/>
          <w:szCs w:val="24"/>
        </w:rPr>
        <w:t>2022.</w:t>
      </w:r>
    </w:p>
    <w:p w14:paraId="393143FC" w14:textId="77777777" w:rsidR="004B799C" w:rsidRDefault="004B799C">
      <w:pPr>
        <w:pStyle w:val="BodyText"/>
        <w:spacing w:before="10"/>
        <w:rPr>
          <w:sz w:val="20"/>
        </w:rPr>
      </w:pPr>
    </w:p>
    <w:p w14:paraId="3209E04E" w14:textId="77777777" w:rsidR="004B799C" w:rsidRDefault="00CA4AAC" w:rsidP="40DEBF3B">
      <w:pPr>
        <w:pStyle w:val="ListParagraph"/>
        <w:numPr>
          <w:ilvl w:val="0"/>
          <w:numId w:val="5"/>
        </w:numPr>
        <w:tabs>
          <w:tab w:val="left" w:pos="1526"/>
        </w:tabs>
        <w:ind w:left="1525" w:right="960" w:hanging="567"/>
        <w:jc w:val="both"/>
        <w:rPr>
          <w:sz w:val="24"/>
          <w:szCs w:val="24"/>
        </w:rPr>
      </w:pPr>
      <w:r w:rsidRPr="40DEBF3B">
        <w:rPr>
          <w:sz w:val="24"/>
          <w:szCs w:val="24"/>
        </w:rPr>
        <w:t>These guidelines replace the Guidelines on State aid for environmental protection and</w:t>
      </w:r>
      <w:r w:rsidRPr="40DEBF3B">
        <w:rPr>
          <w:spacing w:val="1"/>
          <w:sz w:val="24"/>
          <w:szCs w:val="24"/>
        </w:rPr>
        <w:t xml:space="preserve"> </w:t>
      </w:r>
      <w:r w:rsidRPr="40DEBF3B">
        <w:rPr>
          <w:sz w:val="24"/>
          <w:szCs w:val="24"/>
        </w:rPr>
        <w:t>energy</w:t>
      </w:r>
      <w:r w:rsidRPr="40DEBF3B">
        <w:rPr>
          <w:spacing w:val="-5"/>
          <w:sz w:val="24"/>
          <w:szCs w:val="24"/>
        </w:rPr>
        <w:t xml:space="preserve"> </w:t>
      </w:r>
      <w:r w:rsidRPr="40DEBF3B">
        <w:rPr>
          <w:sz w:val="24"/>
          <w:szCs w:val="24"/>
        </w:rPr>
        <w:t>2014-2020</w:t>
      </w:r>
      <w:r w:rsidRPr="40DEBF3B">
        <w:rPr>
          <w:sz w:val="24"/>
          <w:szCs w:val="24"/>
          <w:vertAlign w:val="superscript"/>
        </w:rPr>
        <w:t>125</w:t>
      </w:r>
      <w:r w:rsidRPr="40DEBF3B">
        <w:rPr>
          <w:sz w:val="24"/>
          <w:szCs w:val="24"/>
        </w:rPr>
        <w:t>.</w:t>
      </w:r>
    </w:p>
    <w:p w14:paraId="3FEEEE4C" w14:textId="77777777" w:rsidR="004B799C" w:rsidRDefault="00CA4AAC" w:rsidP="40DEBF3B">
      <w:pPr>
        <w:pStyle w:val="ListParagraph"/>
        <w:numPr>
          <w:ilvl w:val="0"/>
          <w:numId w:val="5"/>
        </w:numPr>
        <w:tabs>
          <w:tab w:val="left" w:pos="1526"/>
        </w:tabs>
        <w:spacing w:before="240"/>
        <w:ind w:left="1525" w:right="956" w:hanging="567"/>
        <w:jc w:val="both"/>
        <w:rPr>
          <w:sz w:val="24"/>
          <w:szCs w:val="24"/>
        </w:rPr>
      </w:pPr>
      <w:r w:rsidRPr="40DEBF3B">
        <w:rPr>
          <w:sz w:val="24"/>
          <w:szCs w:val="24"/>
        </w:rPr>
        <w:t>The</w:t>
      </w:r>
      <w:r w:rsidRPr="40DEBF3B">
        <w:rPr>
          <w:spacing w:val="1"/>
          <w:sz w:val="24"/>
          <w:szCs w:val="24"/>
        </w:rPr>
        <w:t xml:space="preserve"> </w:t>
      </w:r>
      <w:r w:rsidRPr="40DEBF3B">
        <w:rPr>
          <w:sz w:val="24"/>
          <w:szCs w:val="24"/>
        </w:rPr>
        <w:t>Commission</w:t>
      </w:r>
      <w:r w:rsidRPr="40DEBF3B">
        <w:rPr>
          <w:spacing w:val="1"/>
          <w:sz w:val="24"/>
          <w:szCs w:val="24"/>
        </w:rPr>
        <w:t xml:space="preserve"> </w:t>
      </w:r>
      <w:r w:rsidRPr="40DEBF3B">
        <w:rPr>
          <w:sz w:val="24"/>
          <w:szCs w:val="24"/>
        </w:rPr>
        <w:t>will</w:t>
      </w:r>
      <w:r w:rsidRPr="40DEBF3B">
        <w:rPr>
          <w:spacing w:val="1"/>
          <w:sz w:val="24"/>
          <w:szCs w:val="24"/>
        </w:rPr>
        <w:t xml:space="preserve"> </w:t>
      </w:r>
      <w:r w:rsidRPr="40DEBF3B">
        <w:rPr>
          <w:sz w:val="24"/>
          <w:szCs w:val="24"/>
        </w:rPr>
        <w:t>apply</w:t>
      </w:r>
      <w:r w:rsidRPr="40DEBF3B">
        <w:rPr>
          <w:spacing w:val="1"/>
          <w:sz w:val="24"/>
          <w:szCs w:val="24"/>
        </w:rPr>
        <w:t xml:space="preserve"> </w:t>
      </w:r>
      <w:r w:rsidRPr="40DEBF3B">
        <w:rPr>
          <w:sz w:val="24"/>
          <w:szCs w:val="24"/>
        </w:rPr>
        <w:t>these</w:t>
      </w:r>
      <w:r w:rsidRPr="40DEBF3B">
        <w:rPr>
          <w:spacing w:val="1"/>
          <w:sz w:val="24"/>
          <w:szCs w:val="24"/>
        </w:rPr>
        <w:t xml:space="preserve"> </w:t>
      </w:r>
      <w:r w:rsidRPr="40DEBF3B">
        <w:rPr>
          <w:sz w:val="24"/>
          <w:szCs w:val="24"/>
        </w:rPr>
        <w:t>guidelines</w:t>
      </w:r>
      <w:r w:rsidRPr="40DEBF3B">
        <w:rPr>
          <w:spacing w:val="1"/>
          <w:sz w:val="24"/>
          <w:szCs w:val="24"/>
        </w:rPr>
        <w:t xml:space="preserve"> </w:t>
      </w:r>
      <w:r w:rsidRPr="40DEBF3B">
        <w:rPr>
          <w:sz w:val="24"/>
          <w:szCs w:val="24"/>
        </w:rPr>
        <w:t>for</w:t>
      </w:r>
      <w:r w:rsidRPr="40DEBF3B">
        <w:rPr>
          <w:spacing w:val="1"/>
          <w:sz w:val="24"/>
          <w:szCs w:val="24"/>
        </w:rPr>
        <w:t xml:space="preserve"> </w:t>
      </w:r>
      <w:r w:rsidRPr="40DEBF3B">
        <w:rPr>
          <w:sz w:val="24"/>
          <w:szCs w:val="24"/>
        </w:rPr>
        <w:t>assessing</w:t>
      </w:r>
      <w:r w:rsidRPr="40DEBF3B">
        <w:rPr>
          <w:spacing w:val="1"/>
          <w:sz w:val="24"/>
          <w:szCs w:val="24"/>
        </w:rPr>
        <w:t xml:space="preserve"> </w:t>
      </w:r>
      <w:r w:rsidRPr="40DEBF3B">
        <w:rPr>
          <w:sz w:val="24"/>
          <w:szCs w:val="24"/>
        </w:rPr>
        <w:t>the</w:t>
      </w:r>
      <w:r w:rsidRPr="40DEBF3B">
        <w:rPr>
          <w:spacing w:val="1"/>
          <w:sz w:val="24"/>
          <w:szCs w:val="24"/>
        </w:rPr>
        <w:t xml:space="preserve"> </w:t>
      </w:r>
      <w:r w:rsidRPr="40DEBF3B">
        <w:rPr>
          <w:sz w:val="24"/>
          <w:szCs w:val="24"/>
        </w:rPr>
        <w:t>compatibility of</w:t>
      </w:r>
      <w:r w:rsidRPr="40DEBF3B">
        <w:rPr>
          <w:spacing w:val="1"/>
          <w:sz w:val="24"/>
          <w:szCs w:val="24"/>
        </w:rPr>
        <w:t xml:space="preserve"> </w:t>
      </w:r>
      <w:r w:rsidRPr="40DEBF3B">
        <w:rPr>
          <w:sz w:val="24"/>
          <w:szCs w:val="24"/>
        </w:rPr>
        <w:t>all</w:t>
      </w:r>
      <w:r w:rsidRPr="40DEBF3B">
        <w:rPr>
          <w:spacing w:val="1"/>
          <w:sz w:val="24"/>
          <w:szCs w:val="24"/>
        </w:rPr>
        <w:t xml:space="preserve"> </w:t>
      </w:r>
      <w:r w:rsidRPr="40DEBF3B">
        <w:rPr>
          <w:sz w:val="24"/>
          <w:szCs w:val="24"/>
        </w:rPr>
        <w:t>notified aid in respect of which it is called upon to take a decision after 1 January 2022.</w:t>
      </w:r>
      <w:r w:rsidRPr="40DEBF3B">
        <w:rPr>
          <w:spacing w:val="1"/>
          <w:sz w:val="24"/>
          <w:szCs w:val="24"/>
        </w:rPr>
        <w:t xml:space="preserve"> </w:t>
      </w:r>
      <w:r w:rsidRPr="40DEBF3B">
        <w:rPr>
          <w:sz w:val="24"/>
          <w:szCs w:val="24"/>
        </w:rPr>
        <w:t>Unlawful aid will be assessed in accordance with the rules applicable at the date on</w:t>
      </w:r>
      <w:r w:rsidRPr="40DEBF3B">
        <w:rPr>
          <w:spacing w:val="1"/>
          <w:sz w:val="24"/>
          <w:szCs w:val="24"/>
        </w:rPr>
        <w:t xml:space="preserve"> </w:t>
      </w:r>
      <w:r w:rsidRPr="40DEBF3B">
        <w:rPr>
          <w:sz w:val="24"/>
          <w:szCs w:val="24"/>
        </w:rPr>
        <w:t>which</w:t>
      </w:r>
      <w:r w:rsidRPr="40DEBF3B">
        <w:rPr>
          <w:spacing w:val="-1"/>
          <w:sz w:val="24"/>
          <w:szCs w:val="24"/>
        </w:rPr>
        <w:t xml:space="preserve"> </w:t>
      </w:r>
      <w:r w:rsidRPr="40DEBF3B">
        <w:rPr>
          <w:sz w:val="24"/>
          <w:szCs w:val="24"/>
        </w:rPr>
        <w:t>the aid was</w:t>
      </w:r>
      <w:r w:rsidRPr="40DEBF3B">
        <w:rPr>
          <w:spacing w:val="2"/>
          <w:sz w:val="24"/>
          <w:szCs w:val="24"/>
        </w:rPr>
        <w:t xml:space="preserve"> </w:t>
      </w:r>
      <w:r w:rsidRPr="40DEBF3B">
        <w:rPr>
          <w:sz w:val="24"/>
          <w:szCs w:val="24"/>
        </w:rPr>
        <w:t>awarded.</w:t>
      </w:r>
    </w:p>
    <w:p w14:paraId="4C38AAE8" w14:textId="77777777" w:rsidR="004B799C" w:rsidRDefault="004B799C">
      <w:pPr>
        <w:pStyle w:val="BodyText"/>
        <w:spacing w:before="11"/>
        <w:rPr>
          <w:sz w:val="20"/>
        </w:rPr>
      </w:pPr>
    </w:p>
    <w:p w14:paraId="35016331" w14:textId="77777777" w:rsidR="004B799C" w:rsidRDefault="00CA4AAC" w:rsidP="40DEBF3B">
      <w:pPr>
        <w:pStyle w:val="ListParagraph"/>
        <w:numPr>
          <w:ilvl w:val="0"/>
          <w:numId w:val="5"/>
        </w:numPr>
        <w:tabs>
          <w:tab w:val="left" w:pos="1526"/>
        </w:tabs>
        <w:ind w:left="1525" w:right="956" w:hanging="567"/>
        <w:jc w:val="both"/>
        <w:rPr>
          <w:sz w:val="24"/>
          <w:szCs w:val="24"/>
        </w:rPr>
      </w:pPr>
      <w:bookmarkStart w:id="277" w:name="_bookmark231"/>
      <w:bookmarkEnd w:id="277"/>
      <w:r w:rsidRPr="40DEBF3B">
        <w:rPr>
          <w:sz w:val="24"/>
          <w:szCs w:val="24"/>
        </w:rPr>
        <w:t>The Commission proposes the following appropriate measures to Member States under</w:t>
      </w:r>
      <w:r w:rsidRPr="40DEBF3B">
        <w:rPr>
          <w:spacing w:val="1"/>
          <w:sz w:val="24"/>
          <w:szCs w:val="24"/>
        </w:rPr>
        <w:t xml:space="preserve"> </w:t>
      </w:r>
      <w:r w:rsidRPr="40DEBF3B">
        <w:rPr>
          <w:sz w:val="24"/>
          <w:szCs w:val="24"/>
        </w:rPr>
        <w:t>Article</w:t>
      </w:r>
      <w:r w:rsidRPr="40DEBF3B">
        <w:rPr>
          <w:spacing w:val="-1"/>
          <w:sz w:val="24"/>
          <w:szCs w:val="24"/>
        </w:rPr>
        <w:t xml:space="preserve"> </w:t>
      </w:r>
      <w:r w:rsidRPr="40DEBF3B">
        <w:rPr>
          <w:sz w:val="24"/>
          <w:szCs w:val="24"/>
        </w:rPr>
        <w:t>108, point</w:t>
      </w:r>
      <w:r w:rsidRPr="40DEBF3B">
        <w:rPr>
          <w:spacing w:val="1"/>
          <w:sz w:val="24"/>
          <w:szCs w:val="24"/>
        </w:rPr>
        <w:t xml:space="preserve"> </w:t>
      </w:r>
      <w:r w:rsidRPr="40DEBF3B">
        <w:rPr>
          <w:sz w:val="24"/>
          <w:szCs w:val="24"/>
        </w:rPr>
        <w:t>(1), of</w:t>
      </w:r>
      <w:r w:rsidRPr="40DEBF3B">
        <w:rPr>
          <w:spacing w:val="1"/>
          <w:sz w:val="24"/>
          <w:szCs w:val="24"/>
        </w:rPr>
        <w:t xml:space="preserve"> </w:t>
      </w:r>
      <w:r w:rsidRPr="40DEBF3B">
        <w:rPr>
          <w:sz w:val="24"/>
          <w:szCs w:val="24"/>
        </w:rPr>
        <w:t>the Treaty:</w:t>
      </w:r>
    </w:p>
    <w:p w14:paraId="114731A2" w14:textId="77777777" w:rsidR="004B799C" w:rsidRDefault="004B799C">
      <w:pPr>
        <w:pStyle w:val="BodyText"/>
        <w:spacing w:before="10"/>
        <w:rPr>
          <w:sz w:val="20"/>
        </w:rPr>
      </w:pPr>
    </w:p>
    <w:p w14:paraId="7347DDBA" w14:textId="77777777" w:rsidR="004B799C" w:rsidRDefault="00CA4AAC">
      <w:pPr>
        <w:pStyle w:val="ListParagraph"/>
        <w:numPr>
          <w:ilvl w:val="1"/>
          <w:numId w:val="5"/>
        </w:numPr>
        <w:tabs>
          <w:tab w:val="left" w:pos="2092"/>
        </w:tabs>
        <w:ind w:right="957"/>
        <w:jc w:val="both"/>
        <w:rPr>
          <w:sz w:val="24"/>
        </w:rPr>
      </w:pPr>
      <w:r>
        <w:rPr>
          <w:sz w:val="24"/>
        </w:rPr>
        <w:t>Member</w:t>
      </w:r>
      <w:r>
        <w:rPr>
          <w:spacing w:val="1"/>
          <w:sz w:val="24"/>
        </w:rPr>
        <w:t xml:space="preserve"> </w:t>
      </w:r>
      <w:r>
        <w:rPr>
          <w:sz w:val="24"/>
        </w:rPr>
        <w:t>States</w:t>
      </w:r>
      <w:r>
        <w:rPr>
          <w:spacing w:val="1"/>
          <w:sz w:val="24"/>
        </w:rPr>
        <w:t xml:space="preserve"> </w:t>
      </w:r>
      <w:r>
        <w:rPr>
          <w:sz w:val="24"/>
        </w:rPr>
        <w:t>must</w:t>
      </w:r>
      <w:r>
        <w:rPr>
          <w:spacing w:val="1"/>
          <w:sz w:val="24"/>
        </w:rPr>
        <w:t xml:space="preserve"> </w:t>
      </w:r>
      <w:r>
        <w:rPr>
          <w:sz w:val="24"/>
        </w:rPr>
        <w:t>amend,</w:t>
      </w:r>
      <w:r>
        <w:rPr>
          <w:spacing w:val="1"/>
          <w:sz w:val="24"/>
        </w:rPr>
        <w:t xml:space="preserve"> </w:t>
      </w:r>
      <w:r>
        <w:rPr>
          <w:sz w:val="24"/>
        </w:rPr>
        <w:t>where</w:t>
      </w:r>
      <w:r>
        <w:rPr>
          <w:spacing w:val="1"/>
          <w:sz w:val="24"/>
        </w:rPr>
        <w:t xml:space="preserve"> </w:t>
      </w:r>
      <w:r>
        <w:rPr>
          <w:sz w:val="24"/>
        </w:rPr>
        <w:t>necessary,</w:t>
      </w:r>
      <w:r>
        <w:rPr>
          <w:spacing w:val="1"/>
          <w:sz w:val="24"/>
        </w:rPr>
        <w:t xml:space="preserve"> </w:t>
      </w:r>
      <w:r>
        <w:rPr>
          <w:sz w:val="24"/>
        </w:rPr>
        <w:t>their</w:t>
      </w:r>
      <w:r>
        <w:rPr>
          <w:spacing w:val="1"/>
          <w:sz w:val="24"/>
        </w:rPr>
        <w:t xml:space="preserve"> </w:t>
      </w:r>
      <w:r>
        <w:rPr>
          <w:sz w:val="24"/>
        </w:rPr>
        <w:t>existing</w:t>
      </w:r>
      <w:r>
        <w:rPr>
          <w:spacing w:val="1"/>
          <w:sz w:val="24"/>
        </w:rPr>
        <w:t xml:space="preserve"> </w:t>
      </w:r>
      <w:r>
        <w:rPr>
          <w:sz w:val="24"/>
        </w:rPr>
        <w:t>environmental</w:t>
      </w:r>
      <w:r>
        <w:rPr>
          <w:spacing w:val="1"/>
          <w:sz w:val="24"/>
        </w:rPr>
        <w:t xml:space="preserve"> </w:t>
      </w:r>
      <w:r>
        <w:rPr>
          <w:sz w:val="24"/>
        </w:rPr>
        <w:t>protection and energy aid schemes in order to bring them into line with these</w:t>
      </w:r>
      <w:r>
        <w:rPr>
          <w:spacing w:val="1"/>
          <w:sz w:val="24"/>
        </w:rPr>
        <w:t xml:space="preserve"> </w:t>
      </w:r>
      <w:r>
        <w:rPr>
          <w:sz w:val="24"/>
        </w:rPr>
        <w:t>guidelines</w:t>
      </w:r>
      <w:r>
        <w:rPr>
          <w:spacing w:val="-1"/>
          <w:sz w:val="24"/>
        </w:rPr>
        <w:t xml:space="preserve"> </w:t>
      </w:r>
      <w:r>
        <w:rPr>
          <w:sz w:val="24"/>
        </w:rPr>
        <w:t>no later than 31 December 2023;</w:t>
      </w:r>
    </w:p>
    <w:p w14:paraId="27122C85" w14:textId="77777777" w:rsidR="004B799C" w:rsidRDefault="004B799C">
      <w:pPr>
        <w:pStyle w:val="BodyText"/>
        <w:spacing w:before="10"/>
        <w:rPr>
          <w:sz w:val="20"/>
        </w:rPr>
      </w:pPr>
    </w:p>
    <w:p w14:paraId="7F42BF35" w14:textId="77777777" w:rsidR="004B799C" w:rsidRDefault="00CA4AAC">
      <w:pPr>
        <w:pStyle w:val="ListParagraph"/>
        <w:numPr>
          <w:ilvl w:val="1"/>
          <w:numId w:val="5"/>
        </w:numPr>
        <w:tabs>
          <w:tab w:val="left" w:pos="2092"/>
        </w:tabs>
        <w:ind w:right="957"/>
        <w:jc w:val="both"/>
        <w:rPr>
          <w:sz w:val="24"/>
        </w:rPr>
      </w:pPr>
      <w:r>
        <w:rPr>
          <w:sz w:val="24"/>
        </w:rPr>
        <w:t>Member</w:t>
      </w:r>
      <w:r>
        <w:rPr>
          <w:spacing w:val="1"/>
          <w:sz w:val="24"/>
        </w:rPr>
        <w:t xml:space="preserve"> </w:t>
      </w:r>
      <w:r>
        <w:rPr>
          <w:sz w:val="24"/>
        </w:rPr>
        <w:t>States</w:t>
      </w:r>
      <w:r>
        <w:rPr>
          <w:spacing w:val="1"/>
          <w:sz w:val="24"/>
        </w:rPr>
        <w:t xml:space="preserve"> </w:t>
      </w:r>
      <w:r>
        <w:rPr>
          <w:sz w:val="24"/>
        </w:rPr>
        <w:t>should</w:t>
      </w:r>
      <w:r>
        <w:rPr>
          <w:spacing w:val="1"/>
          <w:sz w:val="24"/>
        </w:rPr>
        <w:t xml:space="preserve"> </w:t>
      </w:r>
      <w:r>
        <w:rPr>
          <w:sz w:val="24"/>
        </w:rPr>
        <w:t>give</w:t>
      </w:r>
      <w:r>
        <w:rPr>
          <w:spacing w:val="1"/>
          <w:sz w:val="24"/>
        </w:rPr>
        <w:t xml:space="preserve"> </w:t>
      </w:r>
      <w:r>
        <w:rPr>
          <w:sz w:val="24"/>
        </w:rPr>
        <w:t>their</w:t>
      </w:r>
      <w:r>
        <w:rPr>
          <w:spacing w:val="1"/>
          <w:sz w:val="24"/>
        </w:rPr>
        <w:t xml:space="preserve"> </w:t>
      </w:r>
      <w:r>
        <w:rPr>
          <w:sz w:val="24"/>
        </w:rPr>
        <w:t>explicit</w:t>
      </w:r>
      <w:r>
        <w:rPr>
          <w:spacing w:val="1"/>
          <w:sz w:val="24"/>
        </w:rPr>
        <w:t xml:space="preserve"> </w:t>
      </w:r>
      <w:r>
        <w:rPr>
          <w:sz w:val="24"/>
        </w:rPr>
        <w:t>unconditional</w:t>
      </w:r>
      <w:r>
        <w:rPr>
          <w:spacing w:val="1"/>
          <w:sz w:val="24"/>
        </w:rPr>
        <w:t xml:space="preserve"> </w:t>
      </w:r>
      <w:r>
        <w:rPr>
          <w:sz w:val="24"/>
        </w:rPr>
        <w:t>agreement</w:t>
      </w:r>
      <w:r>
        <w:rPr>
          <w:spacing w:val="1"/>
          <w:sz w:val="24"/>
        </w:rPr>
        <w:t xml:space="preserve"> </w:t>
      </w:r>
      <w:r>
        <w:rPr>
          <w:sz w:val="24"/>
        </w:rPr>
        <w:t>to</w:t>
      </w:r>
      <w:r>
        <w:rPr>
          <w:spacing w:val="1"/>
          <w:sz w:val="24"/>
        </w:rPr>
        <w:t xml:space="preserve"> </w:t>
      </w:r>
      <w:r>
        <w:rPr>
          <w:sz w:val="24"/>
        </w:rPr>
        <w:t>the</w:t>
      </w:r>
      <w:r>
        <w:rPr>
          <w:spacing w:val="1"/>
          <w:sz w:val="24"/>
        </w:rPr>
        <w:t xml:space="preserve"> </w:t>
      </w:r>
      <w:r>
        <w:rPr>
          <w:sz w:val="24"/>
        </w:rPr>
        <w:t xml:space="preserve">appropriate measures proposed in point </w:t>
      </w:r>
      <w:hyperlink w:anchor="_bookmark231" w:history="1">
        <w:r>
          <w:rPr>
            <w:sz w:val="24"/>
          </w:rPr>
          <w:t>414</w:t>
        </w:r>
      </w:hyperlink>
      <w:hyperlink w:anchor="_bookmark231" w:history="1">
        <w:r>
          <w:rPr>
            <w:sz w:val="24"/>
          </w:rPr>
          <w:t xml:space="preserve">(a) </w:t>
        </w:r>
      </w:hyperlink>
      <w:r>
        <w:rPr>
          <w:sz w:val="24"/>
        </w:rPr>
        <w:t>within two months from the date of</w:t>
      </w:r>
      <w:r>
        <w:rPr>
          <w:spacing w:val="-57"/>
          <w:sz w:val="24"/>
        </w:rPr>
        <w:t xml:space="preserve"> </w:t>
      </w:r>
      <w:r>
        <w:rPr>
          <w:sz w:val="24"/>
        </w:rPr>
        <w:t>publication of these guidelines in the Official Journal of the European Union. In</w:t>
      </w:r>
      <w:r>
        <w:rPr>
          <w:spacing w:val="1"/>
          <w:sz w:val="24"/>
        </w:rPr>
        <w:t xml:space="preserve"> </w:t>
      </w:r>
      <w:r>
        <w:rPr>
          <w:sz w:val="24"/>
        </w:rPr>
        <w:t>the absence of any reply, the Commission will assume that the Member State in</w:t>
      </w:r>
      <w:r>
        <w:rPr>
          <w:spacing w:val="1"/>
          <w:sz w:val="24"/>
        </w:rPr>
        <w:t xml:space="preserve"> </w:t>
      </w:r>
      <w:r>
        <w:rPr>
          <w:sz w:val="24"/>
        </w:rPr>
        <w:t>question</w:t>
      </w:r>
      <w:r>
        <w:rPr>
          <w:spacing w:val="-1"/>
          <w:sz w:val="24"/>
        </w:rPr>
        <w:t xml:space="preserve"> </w:t>
      </w:r>
      <w:r>
        <w:rPr>
          <w:sz w:val="24"/>
        </w:rPr>
        <w:t>does not agree</w:t>
      </w:r>
      <w:r>
        <w:rPr>
          <w:spacing w:val="1"/>
          <w:sz w:val="24"/>
        </w:rPr>
        <w:t xml:space="preserve"> </w:t>
      </w:r>
      <w:r>
        <w:rPr>
          <w:sz w:val="24"/>
        </w:rPr>
        <w:t>with the</w:t>
      </w:r>
      <w:r>
        <w:rPr>
          <w:spacing w:val="-1"/>
          <w:sz w:val="24"/>
        </w:rPr>
        <w:t xml:space="preserve"> </w:t>
      </w:r>
      <w:r>
        <w:rPr>
          <w:sz w:val="24"/>
        </w:rPr>
        <w:t>proposed measures.</w:t>
      </w:r>
    </w:p>
    <w:p w14:paraId="3EAE4CBD" w14:textId="77777777" w:rsidR="004B799C" w:rsidRDefault="004B799C">
      <w:pPr>
        <w:pStyle w:val="BodyText"/>
        <w:spacing w:before="11"/>
        <w:rPr>
          <w:sz w:val="27"/>
        </w:rPr>
      </w:pPr>
    </w:p>
    <w:p w14:paraId="3FC2CB7F" w14:textId="77777777" w:rsidR="004B799C" w:rsidRDefault="00CA4AAC">
      <w:pPr>
        <w:tabs>
          <w:tab w:val="left" w:pos="1525"/>
        </w:tabs>
        <w:spacing w:before="98"/>
        <w:ind w:left="1525" w:right="958" w:hanging="567"/>
        <w:rPr>
          <w:sz w:val="20"/>
        </w:rPr>
      </w:pPr>
      <w:r>
        <w:rPr>
          <w:sz w:val="20"/>
          <w:vertAlign w:val="superscript"/>
        </w:rPr>
        <w:t>125</w:t>
      </w:r>
      <w:r>
        <w:rPr>
          <w:sz w:val="20"/>
        </w:rPr>
        <w:tab/>
        <w:t>Communication</w:t>
      </w:r>
      <w:r>
        <w:rPr>
          <w:spacing w:val="44"/>
          <w:sz w:val="20"/>
        </w:rPr>
        <w:t xml:space="preserve"> </w:t>
      </w:r>
      <w:r>
        <w:rPr>
          <w:sz w:val="20"/>
        </w:rPr>
        <w:t>from</w:t>
      </w:r>
      <w:r>
        <w:rPr>
          <w:spacing w:val="43"/>
          <w:sz w:val="20"/>
        </w:rPr>
        <w:t xml:space="preserve"> </w:t>
      </w:r>
      <w:r>
        <w:rPr>
          <w:sz w:val="20"/>
        </w:rPr>
        <w:t>the</w:t>
      </w:r>
      <w:r>
        <w:rPr>
          <w:spacing w:val="46"/>
          <w:sz w:val="20"/>
        </w:rPr>
        <w:t xml:space="preserve"> </w:t>
      </w:r>
      <w:r>
        <w:rPr>
          <w:sz w:val="20"/>
        </w:rPr>
        <w:t>Commission</w:t>
      </w:r>
      <w:r>
        <w:rPr>
          <w:spacing w:val="47"/>
          <w:sz w:val="20"/>
        </w:rPr>
        <w:t xml:space="preserve"> </w:t>
      </w:r>
      <w:r>
        <w:rPr>
          <w:sz w:val="20"/>
        </w:rPr>
        <w:t>—</w:t>
      </w:r>
      <w:r>
        <w:rPr>
          <w:spacing w:val="45"/>
          <w:sz w:val="20"/>
        </w:rPr>
        <w:t xml:space="preserve"> </w:t>
      </w:r>
      <w:r>
        <w:rPr>
          <w:sz w:val="20"/>
        </w:rPr>
        <w:t>Guidelines</w:t>
      </w:r>
      <w:r>
        <w:rPr>
          <w:spacing w:val="45"/>
          <w:sz w:val="20"/>
        </w:rPr>
        <w:t xml:space="preserve"> </w:t>
      </w:r>
      <w:r>
        <w:rPr>
          <w:sz w:val="20"/>
        </w:rPr>
        <w:t>on</w:t>
      </w:r>
      <w:r>
        <w:rPr>
          <w:spacing w:val="46"/>
          <w:sz w:val="20"/>
        </w:rPr>
        <w:t xml:space="preserve"> </w:t>
      </w:r>
      <w:r>
        <w:rPr>
          <w:sz w:val="20"/>
        </w:rPr>
        <w:t>State</w:t>
      </w:r>
      <w:r>
        <w:rPr>
          <w:spacing w:val="45"/>
          <w:sz w:val="20"/>
        </w:rPr>
        <w:t xml:space="preserve"> </w:t>
      </w:r>
      <w:r>
        <w:rPr>
          <w:sz w:val="20"/>
        </w:rPr>
        <w:t>aid</w:t>
      </w:r>
      <w:r>
        <w:rPr>
          <w:spacing w:val="47"/>
          <w:sz w:val="20"/>
        </w:rPr>
        <w:t xml:space="preserve"> </w:t>
      </w:r>
      <w:r>
        <w:rPr>
          <w:sz w:val="20"/>
        </w:rPr>
        <w:t>for</w:t>
      </w:r>
      <w:r>
        <w:rPr>
          <w:spacing w:val="45"/>
          <w:sz w:val="20"/>
        </w:rPr>
        <w:t xml:space="preserve"> </w:t>
      </w:r>
      <w:r>
        <w:rPr>
          <w:sz w:val="20"/>
        </w:rPr>
        <w:t>environmental</w:t>
      </w:r>
      <w:r>
        <w:rPr>
          <w:spacing w:val="47"/>
          <w:sz w:val="20"/>
        </w:rPr>
        <w:t xml:space="preserve"> </w:t>
      </w:r>
      <w:r>
        <w:rPr>
          <w:sz w:val="20"/>
        </w:rPr>
        <w:t>protection</w:t>
      </w:r>
      <w:r>
        <w:rPr>
          <w:spacing w:val="45"/>
          <w:sz w:val="20"/>
        </w:rPr>
        <w:t xml:space="preserve"> </w:t>
      </w:r>
      <w:r>
        <w:rPr>
          <w:sz w:val="20"/>
        </w:rPr>
        <w:t>and</w:t>
      </w:r>
      <w:r>
        <w:rPr>
          <w:spacing w:val="-47"/>
          <w:sz w:val="20"/>
        </w:rPr>
        <w:t xml:space="preserve"> </w:t>
      </w:r>
      <w:r>
        <w:rPr>
          <w:sz w:val="20"/>
        </w:rPr>
        <w:t>energy</w:t>
      </w:r>
      <w:r>
        <w:rPr>
          <w:spacing w:val="-2"/>
          <w:sz w:val="20"/>
        </w:rPr>
        <w:t xml:space="preserve"> </w:t>
      </w:r>
      <w:r>
        <w:rPr>
          <w:sz w:val="20"/>
        </w:rPr>
        <w:t>2014-2020</w:t>
      </w:r>
      <w:r>
        <w:rPr>
          <w:spacing w:val="-1"/>
          <w:sz w:val="20"/>
        </w:rPr>
        <w:t xml:space="preserve"> </w:t>
      </w:r>
      <w:r>
        <w:rPr>
          <w:sz w:val="20"/>
        </w:rPr>
        <w:t>(OJ</w:t>
      </w:r>
      <w:r>
        <w:rPr>
          <w:spacing w:val="1"/>
          <w:sz w:val="20"/>
        </w:rPr>
        <w:t xml:space="preserve"> </w:t>
      </w:r>
      <w:r>
        <w:rPr>
          <w:sz w:val="20"/>
        </w:rPr>
        <w:t>C</w:t>
      </w:r>
      <w:r>
        <w:rPr>
          <w:spacing w:val="-1"/>
          <w:sz w:val="20"/>
        </w:rPr>
        <w:t xml:space="preserve"> </w:t>
      </w:r>
      <w:r>
        <w:rPr>
          <w:sz w:val="20"/>
        </w:rPr>
        <w:t>200,</w:t>
      </w:r>
      <w:r>
        <w:rPr>
          <w:spacing w:val="-2"/>
          <w:sz w:val="20"/>
        </w:rPr>
        <w:t xml:space="preserve"> </w:t>
      </w:r>
      <w:r>
        <w:rPr>
          <w:sz w:val="20"/>
        </w:rPr>
        <w:t>28.6.2014, p.</w:t>
      </w:r>
      <w:r>
        <w:rPr>
          <w:spacing w:val="-2"/>
          <w:sz w:val="20"/>
        </w:rPr>
        <w:t xml:space="preserve"> </w:t>
      </w:r>
      <w:r>
        <w:rPr>
          <w:sz w:val="20"/>
        </w:rPr>
        <w:t>1).</w:t>
      </w:r>
    </w:p>
    <w:p w14:paraId="2F05A300" w14:textId="77777777" w:rsidR="004B799C" w:rsidRDefault="004B799C">
      <w:pPr>
        <w:rPr>
          <w:sz w:val="20"/>
        </w:rPr>
        <w:sectPr w:rsidR="004B799C">
          <w:footerReference w:type="default" r:id="rId124"/>
          <w:pgSz w:w="11910" w:h="16840"/>
          <w:pgMar w:top="1020" w:right="460" w:bottom="2180" w:left="460" w:header="0" w:footer="1991" w:gutter="0"/>
          <w:cols w:space="720"/>
        </w:sectPr>
      </w:pPr>
    </w:p>
    <w:p w14:paraId="064B0501" w14:textId="77777777" w:rsidR="004B799C" w:rsidRDefault="00CA4AAC">
      <w:pPr>
        <w:spacing w:before="76"/>
        <w:ind w:left="1390"/>
        <w:rPr>
          <w:b/>
          <w:sz w:val="19"/>
        </w:rPr>
      </w:pPr>
      <w:bookmarkStart w:id="278" w:name="_bookmark232"/>
      <w:bookmarkEnd w:id="278"/>
      <w:r>
        <w:rPr>
          <w:b/>
          <w:sz w:val="24"/>
        </w:rPr>
        <w:lastRenderedPageBreak/>
        <w:t>8.</w:t>
      </w:r>
      <w:r>
        <w:rPr>
          <w:b/>
          <w:spacing w:val="44"/>
          <w:sz w:val="24"/>
        </w:rPr>
        <w:t xml:space="preserve"> </w:t>
      </w:r>
      <w:r>
        <w:rPr>
          <w:b/>
          <w:sz w:val="24"/>
        </w:rPr>
        <w:t>R</w:t>
      </w:r>
      <w:r>
        <w:rPr>
          <w:b/>
          <w:sz w:val="19"/>
        </w:rPr>
        <w:t>EVISION</w:t>
      </w:r>
    </w:p>
    <w:p w14:paraId="070BAE37" w14:textId="77777777" w:rsidR="004B799C" w:rsidRDefault="004B799C">
      <w:pPr>
        <w:pStyle w:val="BodyText"/>
        <w:spacing w:before="5"/>
        <w:rPr>
          <w:b/>
          <w:sz w:val="20"/>
        </w:rPr>
      </w:pPr>
    </w:p>
    <w:p w14:paraId="662725F5" w14:textId="77777777" w:rsidR="004B799C" w:rsidRDefault="00CA4AAC" w:rsidP="40DEBF3B">
      <w:pPr>
        <w:pStyle w:val="ListParagraph"/>
        <w:numPr>
          <w:ilvl w:val="0"/>
          <w:numId w:val="5"/>
        </w:numPr>
        <w:tabs>
          <w:tab w:val="left" w:pos="1526"/>
        </w:tabs>
        <w:spacing w:before="1"/>
        <w:ind w:left="1525" w:right="961" w:hanging="567"/>
        <w:jc w:val="both"/>
        <w:rPr>
          <w:sz w:val="24"/>
          <w:szCs w:val="24"/>
        </w:rPr>
      </w:pPr>
      <w:r w:rsidRPr="40DEBF3B">
        <w:rPr>
          <w:sz w:val="24"/>
          <w:szCs w:val="24"/>
        </w:rPr>
        <w:t>The Commission may decide to review or amend these guidelines at any time if this</w:t>
      </w:r>
      <w:r w:rsidRPr="40DEBF3B">
        <w:rPr>
          <w:spacing w:val="1"/>
          <w:sz w:val="24"/>
          <w:szCs w:val="24"/>
        </w:rPr>
        <w:t xml:space="preserve"> </w:t>
      </w:r>
      <w:r w:rsidRPr="40DEBF3B">
        <w:rPr>
          <w:sz w:val="24"/>
          <w:szCs w:val="24"/>
        </w:rPr>
        <w:t>should be necessary for reasons associated with competition policy or to take account of</w:t>
      </w:r>
      <w:r w:rsidRPr="40DEBF3B">
        <w:rPr>
          <w:spacing w:val="-57"/>
          <w:sz w:val="24"/>
          <w:szCs w:val="24"/>
        </w:rPr>
        <w:t xml:space="preserve"> </w:t>
      </w:r>
      <w:r w:rsidRPr="40DEBF3B">
        <w:rPr>
          <w:sz w:val="24"/>
          <w:szCs w:val="24"/>
        </w:rPr>
        <w:t>other</w:t>
      </w:r>
      <w:r w:rsidRPr="40DEBF3B">
        <w:rPr>
          <w:spacing w:val="-3"/>
          <w:sz w:val="24"/>
          <w:szCs w:val="24"/>
        </w:rPr>
        <w:t xml:space="preserve"> </w:t>
      </w:r>
      <w:r w:rsidRPr="40DEBF3B">
        <w:rPr>
          <w:sz w:val="24"/>
          <w:szCs w:val="24"/>
        </w:rPr>
        <w:t>Union</w:t>
      </w:r>
      <w:r w:rsidRPr="40DEBF3B">
        <w:rPr>
          <w:spacing w:val="-1"/>
          <w:sz w:val="24"/>
          <w:szCs w:val="24"/>
        </w:rPr>
        <w:t xml:space="preserve"> </w:t>
      </w:r>
      <w:r w:rsidRPr="40DEBF3B">
        <w:rPr>
          <w:sz w:val="24"/>
          <w:szCs w:val="24"/>
        </w:rPr>
        <w:t>policies and</w:t>
      </w:r>
      <w:r w:rsidRPr="40DEBF3B">
        <w:rPr>
          <w:spacing w:val="1"/>
          <w:sz w:val="24"/>
          <w:szCs w:val="24"/>
        </w:rPr>
        <w:t xml:space="preserve"> </w:t>
      </w:r>
      <w:r w:rsidRPr="40DEBF3B">
        <w:rPr>
          <w:sz w:val="24"/>
          <w:szCs w:val="24"/>
        </w:rPr>
        <w:t>international</w:t>
      </w:r>
      <w:r w:rsidRPr="40DEBF3B">
        <w:rPr>
          <w:spacing w:val="-1"/>
          <w:sz w:val="24"/>
          <w:szCs w:val="24"/>
        </w:rPr>
        <w:t xml:space="preserve"> </w:t>
      </w:r>
      <w:r w:rsidRPr="40DEBF3B">
        <w:rPr>
          <w:sz w:val="24"/>
          <w:szCs w:val="24"/>
        </w:rPr>
        <w:t>commitments or</w:t>
      </w:r>
      <w:r w:rsidRPr="40DEBF3B">
        <w:rPr>
          <w:spacing w:val="-1"/>
          <w:sz w:val="24"/>
          <w:szCs w:val="24"/>
        </w:rPr>
        <w:t xml:space="preserve"> </w:t>
      </w:r>
      <w:r w:rsidRPr="40DEBF3B">
        <w:rPr>
          <w:sz w:val="24"/>
          <w:szCs w:val="24"/>
        </w:rPr>
        <w:t>for</w:t>
      </w:r>
      <w:r w:rsidRPr="40DEBF3B">
        <w:rPr>
          <w:spacing w:val="-1"/>
          <w:sz w:val="24"/>
          <w:szCs w:val="24"/>
        </w:rPr>
        <w:t xml:space="preserve"> </w:t>
      </w:r>
      <w:r w:rsidRPr="40DEBF3B">
        <w:rPr>
          <w:sz w:val="24"/>
          <w:szCs w:val="24"/>
        </w:rPr>
        <w:t>any</w:t>
      </w:r>
      <w:r w:rsidRPr="40DEBF3B">
        <w:rPr>
          <w:spacing w:val="-5"/>
          <w:sz w:val="24"/>
          <w:szCs w:val="24"/>
        </w:rPr>
        <w:t xml:space="preserve"> </w:t>
      </w:r>
      <w:r w:rsidRPr="40DEBF3B">
        <w:rPr>
          <w:sz w:val="24"/>
          <w:szCs w:val="24"/>
        </w:rPr>
        <w:t>other</w:t>
      </w:r>
      <w:r w:rsidRPr="40DEBF3B">
        <w:rPr>
          <w:spacing w:val="-1"/>
          <w:sz w:val="24"/>
          <w:szCs w:val="24"/>
        </w:rPr>
        <w:t xml:space="preserve"> </w:t>
      </w:r>
      <w:r w:rsidRPr="40DEBF3B">
        <w:rPr>
          <w:sz w:val="24"/>
          <w:szCs w:val="24"/>
        </w:rPr>
        <w:t>justified</w:t>
      </w:r>
      <w:r w:rsidRPr="40DEBF3B">
        <w:rPr>
          <w:spacing w:val="-1"/>
          <w:sz w:val="24"/>
          <w:szCs w:val="24"/>
        </w:rPr>
        <w:t xml:space="preserve"> </w:t>
      </w:r>
      <w:r w:rsidRPr="40DEBF3B">
        <w:rPr>
          <w:sz w:val="24"/>
          <w:szCs w:val="24"/>
        </w:rPr>
        <w:t>reason.</w:t>
      </w:r>
    </w:p>
    <w:sectPr w:rsidR="004B799C">
      <w:footerReference w:type="default" r:id="rId125"/>
      <w:pgSz w:w="11910" w:h="16840"/>
      <w:pgMar w:top="1020" w:right="460" w:bottom="1620" w:left="460" w:header="0" w:footer="1426"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Gastgebruiker" w:date="2021-07-27T10:39:00Z" w:initials="Ga">
    <w:p w14:paraId="031A1F9E" w14:textId="778ADBC0" w:rsidR="46D26BAC" w:rsidRDefault="00C30F6E">
      <w:r>
        <w:t>W</w:t>
      </w:r>
      <w:r w:rsidR="46D26BAC">
        <w:t xml:space="preserve">hy limit to these ? regardless of combustion fuel, there is still </w:t>
      </w:r>
      <w:r>
        <w:t>something</w:t>
      </w:r>
      <w:r w:rsidR="46D26BAC">
        <w:t xml:space="preserve"> </w:t>
      </w:r>
      <w:r>
        <w:t>like</w:t>
      </w:r>
      <w:r w:rsidR="46D26BAC">
        <w:t xml:space="preserve"> process emissions... for instance in the case of electrical kilns. these would be </w:t>
      </w:r>
      <w:r>
        <w:t>excluded</w:t>
      </w:r>
      <w:r w:rsidR="46D26BAC">
        <w:t xml:space="preserve"> from the CCU definition. </w:t>
      </w:r>
      <w:r w:rsidR="46D26BAC">
        <w:annotationRef/>
      </w:r>
    </w:p>
  </w:comment>
  <w:comment w:id="10" w:author="Juan Fernando Lopez Hernandez" w:date="2021-07-26T16:00:00Z" w:initials="JH">
    <w:p w14:paraId="06508C76" w14:textId="7B432959" w:rsidR="40DEBF3B" w:rsidRDefault="40DEBF3B">
      <w:r>
        <w:t xml:space="preserve">Thus nature + </w:t>
      </w:r>
      <w:r w:rsidR="00C30F6E">
        <w:t>technology-based</w:t>
      </w:r>
      <w:r>
        <w:t xml:space="preserve"> solutions, as aligned with the EC on-going Carbon Removal Certification Mechanism.</w:t>
      </w:r>
      <w:r>
        <w:annotationRef/>
      </w:r>
    </w:p>
  </w:comment>
  <w:comment w:id="14" w:author="Gastgebruiker" w:date="2021-07-23T16:54:00Z" w:initials="Ga">
    <w:p w14:paraId="51202D46" w14:textId="6F543BE7" w:rsidR="5121E030" w:rsidRDefault="00C30F6E">
      <w:r>
        <w:t>W</w:t>
      </w:r>
      <w:r w:rsidR="5121E030">
        <w:t xml:space="preserve">hat does 'human activity' </w:t>
      </w:r>
      <w:r>
        <w:t>mean?</w:t>
      </w:r>
      <w:r w:rsidR="5121E030">
        <w:t xml:space="preserve"> is natural carbonation in one of the lime applications excluded from CO2 </w:t>
      </w:r>
      <w:r>
        <w:t>removal?</w:t>
      </w:r>
      <w:r w:rsidR="5121E030">
        <w:t xml:space="preserve"> and what about enhanced </w:t>
      </w:r>
      <w:r>
        <w:t>carbonation?</w:t>
      </w:r>
      <w:r w:rsidR="5121E030">
        <w:t xml:space="preserve"> should be included as lime is a </w:t>
      </w:r>
      <w:r>
        <w:t>manmade</w:t>
      </w:r>
      <w:r w:rsidR="5121E030">
        <w:t xml:space="preserve"> product. </w:t>
      </w:r>
      <w:r w:rsidR="5121E030">
        <w:annotationRef/>
      </w:r>
    </w:p>
  </w:comment>
  <w:comment w:id="168" w:author="Juan Fernando Lopez Hernandez" w:date="2021-07-26T16:10:00Z" w:initials="JH">
    <w:p w14:paraId="1CC92E03" w14:textId="203FF9BF" w:rsidR="40DEBF3B" w:rsidRDefault="40DEBF3B">
      <w:r>
        <w:t xml:space="preserve">Energy intensive industries can benefit from energy tax reductions in compliance with EEAG. Art. 17 of the Energy Taxation Directive (ETD) 2003/96/EC qualifies an energy-intensive business when the national energy tax payable amounts to at least 0,5 % of the added value, while the EEAG proportionality principle (paragraph 269) is fulfilled if aid beneficiaries pay at least 20 % of the national environmental tax. Aid to energy intensive industries may not be enough to compensate the tax payment, while placing beneficiaries at competitive disadvantage due to the introduction of energy tax. </w:t>
      </w:r>
      <w:r w:rsidRPr="40DEBF3B">
        <w:rPr>
          <w:b/>
          <w:bCs/>
        </w:rPr>
        <w:t>This 20% requirement shall be reduced accordingly and better aligned with ETD provisions.</w:t>
      </w:r>
      <w:r>
        <w:annotationRef/>
      </w:r>
    </w:p>
    <w:p w14:paraId="638D6555" w14:textId="34F76FEF" w:rsidR="40DEBF3B" w:rsidRDefault="40DEBF3B"/>
  </w:comment>
  <w:comment w:id="217" w:author="Gastbenutzer" w:date="2021-07-14T16:12:00Z" w:initials="Ga">
    <w:p w14:paraId="0BE284AD" w14:textId="476FCF41" w:rsidR="679E82D1" w:rsidRDefault="679E82D1">
      <w:r>
        <w:t xml:space="preserve">Depending on the amount not yet specified this clause may discriminate small and medium businesses. </w:t>
      </w:r>
      <w:r>
        <w:annotationRef/>
      </w:r>
    </w:p>
  </w:comment>
  <w:comment w:id="221" w:author="Gastbenutzer" w:date="2021-07-14T16:12:00Z" w:initials="Ga">
    <w:p w14:paraId="14674F94" w14:textId="34DD0122" w:rsidR="679E82D1" w:rsidRDefault="679E82D1">
      <w:r>
        <w:t>These are the levels in the EEAG. As mentioned above, the Commission justifies a small number of eligible sectors with funding of renewables and competition concerns. Such concerns were not encountered under the EEAG legislation so that the current levels are adequate.</w:t>
      </w:r>
      <w:r>
        <w:annotationRef/>
      </w:r>
    </w:p>
  </w:comment>
  <w:comment w:id="231" w:author="Gastgebruiker" w:date="2021-07-23T17:15:00Z" w:initials="Ga">
    <w:p w14:paraId="5F072676" w14:textId="060EF641" w:rsidR="5121E030" w:rsidRDefault="5121E030">
      <w:r>
        <w:t>Important that Lime (23.52) is part of the list in annex List of eligible sectors;</w:t>
      </w:r>
      <w:r>
        <w:annotationRef/>
      </w:r>
    </w:p>
  </w:comment>
  <w:comment w:id="233" w:author="Gastbenutzer" w:date="2021-07-14T16:19:00Z" w:initials="Ga">
    <w:p w14:paraId="65EBD98F" w14:textId="2226688C" w:rsidR="679E82D1" w:rsidRDefault="679E82D1">
      <w:r>
        <w:t>Current level.</w:t>
      </w:r>
      <w:r>
        <w:annotationRef/>
      </w:r>
    </w:p>
  </w:comment>
  <w:comment w:id="239" w:author="Gastbenutzer" w:date="2021-07-14T16:20:00Z" w:initials="Ga">
    <w:p w14:paraId="5C7966E5" w14:textId="36858360" w:rsidR="679E82D1" w:rsidRDefault="679E82D1">
      <w:r>
        <w:t>Current level</w:t>
      </w:r>
      <w:r>
        <w:annotationRef/>
      </w:r>
    </w:p>
    <w:p w14:paraId="606E4981" w14:textId="23853E8C" w:rsidR="679E82D1" w:rsidRDefault="679E82D1"/>
  </w:comment>
  <w:comment w:id="250" w:author="Gastbenutzer" w:date="2021-07-14T17:14:00Z" w:initials="Ga">
    <w:p w14:paraId="1D5590B5" w14:textId="46A96AA0" w:rsidR="679E82D1" w:rsidRDefault="679E82D1">
      <w:r>
        <w:t>Such an investment obligation would be contrary to the policy's goal of mitigating carbon leakage risks.</w:t>
      </w:r>
      <w:r>
        <w:annotationRef/>
      </w:r>
    </w:p>
  </w:comment>
  <w:comment w:id="252" w:author="Juan Fernando Lopez Hernandez" w:date="2021-07-26T16:54:00Z" w:initials="JH">
    <w:p w14:paraId="7C85D17A" w14:textId="4B471894" w:rsidR="40DEBF3B" w:rsidRDefault="40DEBF3B">
      <w:r>
        <w:t>This may generate distortion of competition intra-sectorial as only 10% would be entitled to receive this aid and thus going against eligibility principle 4.11.3.1.</w:t>
      </w:r>
      <w: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31A1F9E" w15:done="0"/>
  <w15:commentEx w15:paraId="06508C76" w15:done="0"/>
  <w15:commentEx w15:paraId="51202D46" w15:done="0"/>
  <w15:commentEx w15:paraId="638D6555" w15:done="0"/>
  <w15:commentEx w15:paraId="0BE284AD" w15:done="0"/>
  <w15:commentEx w15:paraId="14674F94" w15:done="0"/>
  <w15:commentEx w15:paraId="5F072676" w15:done="0"/>
  <w15:commentEx w15:paraId="65EBD98F" w15:done="0"/>
  <w15:commentEx w15:paraId="606E4981" w15:done="0"/>
  <w15:commentEx w15:paraId="1D5590B5" w15:done="0"/>
  <w15:commentEx w15:paraId="7C85D17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12DA3503" w16cex:dateUtc="2021-07-27T08:39:00Z"/>
  <w16cex:commentExtensible w16cex:durableId="12DD449E" w16cex:dateUtc="2021-07-26T14:00:00Z"/>
  <w16cex:commentExtensible w16cex:durableId="704A1196" w16cex:dateUtc="2021-07-23T14:54:00Z"/>
  <w16cex:commentExtensible w16cex:durableId="55C161D0" w16cex:dateUtc="2021-07-26T14:10:00Z"/>
  <w16cex:commentExtensible w16cex:durableId="523FAE9A" w16cex:dateUtc="2021-07-14T14:12:00Z"/>
  <w16cex:commentExtensible w16cex:durableId="5E0183C8" w16cex:dateUtc="2021-07-14T14:12:00Z"/>
  <w16cex:commentExtensible w16cex:durableId="79544C48" w16cex:dateUtc="2021-07-23T15:15:00Z"/>
  <w16cex:commentExtensible w16cex:durableId="6FA01DC0" w16cex:dateUtc="2021-07-14T14:19:00Z"/>
  <w16cex:commentExtensible w16cex:durableId="7932C786" w16cex:dateUtc="2021-07-14T14:20:00Z"/>
  <w16cex:commentExtensible w16cex:durableId="2A2E1874" w16cex:dateUtc="2021-07-14T15:14:00Z"/>
  <w16cex:commentExtensible w16cex:durableId="7DF79D16" w16cex:dateUtc="2021-07-26T14: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1A1F9E" w16cid:durableId="12DA3503"/>
  <w16cid:commentId w16cid:paraId="06508C76" w16cid:durableId="12DD449E"/>
  <w16cid:commentId w16cid:paraId="51202D46" w16cid:durableId="704A1196"/>
  <w16cid:commentId w16cid:paraId="638D6555" w16cid:durableId="55C161D0"/>
  <w16cid:commentId w16cid:paraId="0BE284AD" w16cid:durableId="523FAE9A"/>
  <w16cid:commentId w16cid:paraId="14674F94" w16cid:durableId="5E0183C8"/>
  <w16cid:commentId w16cid:paraId="5F072676" w16cid:durableId="79544C48"/>
  <w16cid:commentId w16cid:paraId="65EBD98F" w16cid:durableId="6FA01DC0"/>
  <w16cid:commentId w16cid:paraId="606E4981" w16cid:durableId="7932C786"/>
  <w16cid:commentId w16cid:paraId="1D5590B5" w16cid:durableId="2A2E1874"/>
  <w16cid:commentId w16cid:paraId="7C85D17A" w16cid:durableId="7DF79D1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D2B26" w14:textId="77777777" w:rsidR="00CA4AAC" w:rsidRDefault="00CA4AAC">
      <w:r>
        <w:separator/>
      </w:r>
    </w:p>
  </w:endnote>
  <w:endnote w:type="continuationSeparator" w:id="0">
    <w:p w14:paraId="3A0B4F0E" w14:textId="77777777" w:rsidR="00CA4AAC" w:rsidRDefault="00CA4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4C1F6" w14:textId="0B747C4C" w:rsidR="004B799C" w:rsidRDefault="00161D3B">
    <w:pPr>
      <w:pStyle w:val="BodyText"/>
      <w:spacing w:line="14" w:lineRule="auto"/>
      <w:rPr>
        <w:sz w:val="20"/>
      </w:rPr>
    </w:pPr>
    <w:r>
      <w:rPr>
        <w:noProof/>
      </w:rPr>
      <mc:AlternateContent>
        <mc:Choice Requires="wps">
          <w:drawing>
            <wp:anchor distT="0" distB="0" distL="114300" distR="114300" simplePos="0" relativeHeight="485832704" behindDoc="1" locked="0" layoutInCell="1" allowOverlap="1" wp14:anchorId="7DC3BB78" wp14:editId="1C628AD3">
              <wp:simplePos x="0" y="0"/>
              <wp:positionH relativeFrom="page">
                <wp:posOffset>3729355</wp:posOffset>
              </wp:positionH>
              <wp:positionV relativeFrom="page">
                <wp:posOffset>9647555</wp:posOffset>
              </wp:positionV>
              <wp:extent cx="101600" cy="194310"/>
              <wp:effectExtent l="0" t="0" r="0" b="0"/>
              <wp:wrapNone/>
              <wp:docPr id="28"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642802" w14:textId="77777777" w:rsidR="004B799C" w:rsidRDefault="00CA4AAC">
                          <w:pPr>
                            <w:pStyle w:val="BodyText"/>
                            <w:spacing w:before="10"/>
                            <w:ind w:left="20"/>
                          </w:pPr>
                          <w: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C3BB78" id="_x0000_t202" coordsize="21600,21600" o:spt="202" path="m,l,21600r21600,l21600,xe">
              <v:stroke joinstyle="miter"/>
              <v:path gradientshapeok="t" o:connecttype="rect"/>
            </v:shapetype>
            <v:shape id="docshape2" o:spid="_x0000_s1026" type="#_x0000_t202" style="position:absolute;margin-left:293.65pt;margin-top:759.65pt;width:8pt;height:15.3pt;z-index:-17483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" filled="f" stroked="f">
              <v:textbox inset="0,0,0,0">
                <w:txbxContent>
                  <w:p w14:paraId="44642802" w14:textId="77777777" w:rsidR="004B799C" w:rsidRDefault="00CA4AAC">
                    <w:pPr>
                      <w:pStyle w:val="BodyText"/>
                      <w:spacing w:before="10"/>
                      <w:ind w:left="20"/>
                    </w:pPr>
                    <w:r>
                      <w:t>2</w:t>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8BC6E" w14:textId="47D353FB" w:rsidR="004B799C" w:rsidRDefault="00161D3B">
    <w:pPr>
      <w:pStyle w:val="BodyText"/>
      <w:spacing w:line="14" w:lineRule="auto"/>
      <w:rPr>
        <w:sz w:val="20"/>
      </w:rPr>
    </w:pPr>
    <w:r>
      <w:rPr>
        <w:noProof/>
      </w:rPr>
      <mc:AlternateContent>
        <mc:Choice Requires="wps">
          <w:drawing>
            <wp:anchor distT="0" distB="0" distL="114300" distR="114300" simplePos="0" relativeHeight="485839360" behindDoc="1" locked="0" layoutInCell="1" allowOverlap="1" wp14:anchorId="2FAABEBD" wp14:editId="2FB4D81B">
              <wp:simplePos x="0" y="0"/>
              <wp:positionH relativeFrom="page">
                <wp:posOffset>3665855</wp:posOffset>
              </wp:positionH>
              <wp:positionV relativeFrom="page">
                <wp:posOffset>9647555</wp:posOffset>
              </wp:positionV>
              <wp:extent cx="241300" cy="194310"/>
              <wp:effectExtent l="0" t="0" r="0" b="0"/>
              <wp:wrapNone/>
              <wp:docPr id="2" name="docshape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4B5CA0" w14:textId="77777777" w:rsidR="004B799C" w:rsidRDefault="00CA4AAC">
                          <w:pPr>
                            <w:pStyle w:val="BodyText"/>
                            <w:spacing w:before="10"/>
                            <w:ind w:left="60"/>
                          </w:pPr>
                          <w:r>
                            <w:fldChar w:fldCharType="begin"/>
                          </w:r>
                          <w:r>
                            <w:instrText xml:space="preserve"> PAGE </w:instrText>
                          </w:r>
                          <w:r>
                            <w:fldChar w:fldCharType="separate"/>
                          </w:r>
                          <w:r>
                            <w:t>96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AABEBD" id="_x0000_t202" coordsize="21600,21600" o:spt="202" path="m,l,21600r21600,l21600,xe">
              <v:stroke joinstyle="miter"/>
              <v:path gradientshapeok="t" o:connecttype="rect"/>
            </v:shapetype>
            <v:shape id="docshape70" o:spid="_x0000_s1035" type="#_x0000_t202" style="position:absolute;margin-left:288.65pt;margin-top:759.65pt;width:19pt;height:15.3pt;z-index:-17477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" filled="f" stroked="f">
              <v:textbox inset="0,0,0,0">
                <w:txbxContent>
                  <w:p w14:paraId="4A4B5CA0" w14:textId="77777777" w:rsidR="004B799C" w:rsidRDefault="00CA4AAC">
                    <w:pPr>
                      <w:pStyle w:val="BodyText"/>
                      <w:spacing w:before="10"/>
                      <w:ind w:left="60"/>
                    </w:pPr>
                    <w:r>
                      <w:fldChar w:fldCharType="begin"/>
                    </w:r>
                    <w:r>
                      <w:instrText xml:space="preserve"> PAGE </w:instrText>
                    </w:r>
                    <w:r>
                      <w:fldChar w:fldCharType="separate"/>
                    </w:r>
                    <w:r>
                      <w:t>96</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44CBB" w14:textId="2EB1388E" w:rsidR="004B799C" w:rsidRDefault="00161D3B">
    <w:pPr>
      <w:pStyle w:val="BodyText"/>
      <w:spacing w:line="14" w:lineRule="auto"/>
      <w:rPr>
        <w:sz w:val="20"/>
      </w:rPr>
    </w:pPr>
    <w:r>
      <w:rPr>
        <w:noProof/>
      </w:rPr>
      <mc:AlternateContent>
        <mc:Choice Requires="wps">
          <w:drawing>
            <wp:anchor distT="0" distB="0" distL="114300" distR="114300" simplePos="0" relativeHeight="485833216" behindDoc="1" locked="0" layoutInCell="1" allowOverlap="1" wp14:anchorId="58FBD990" wp14:editId="6361817B">
              <wp:simplePos x="0" y="0"/>
              <wp:positionH relativeFrom="page">
                <wp:posOffset>3665855</wp:posOffset>
              </wp:positionH>
              <wp:positionV relativeFrom="page">
                <wp:posOffset>9647555</wp:posOffset>
              </wp:positionV>
              <wp:extent cx="241300" cy="194310"/>
              <wp:effectExtent l="0" t="0" r="0" b="0"/>
              <wp:wrapNone/>
              <wp:docPr id="26" name="docshap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C6CAAE" w14:textId="77777777" w:rsidR="004B799C" w:rsidRDefault="00CA4AAC">
                          <w:pPr>
                            <w:pStyle w:val="BodyText"/>
                            <w:spacing w:before="10"/>
                            <w:ind w:left="60"/>
                          </w:pPr>
                          <w:r>
                            <w:fldChar w:fldCharType="begin"/>
                          </w:r>
                          <w: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FBD990" id="_x0000_t202" coordsize="21600,21600" o:spt="202" path="m,l,21600r21600,l21600,xe">
              <v:stroke joinstyle="miter"/>
              <v:path gradientshapeok="t" o:connecttype="rect"/>
            </v:shapetype>
            <v:shape id="docshape3" o:spid="_x0000_s1027" type="#_x0000_t202" style="position:absolute;margin-left:288.65pt;margin-top:759.65pt;width:19pt;height:15.3pt;z-index:-17483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" filled="f" stroked="f">
              <v:textbox inset="0,0,0,0">
                <w:txbxContent>
                  <w:p w14:paraId="60C6CAAE" w14:textId="77777777" w:rsidR="004B799C" w:rsidRDefault="00CA4AAC">
                    <w:pPr>
                      <w:pStyle w:val="BodyText"/>
                      <w:spacing w:before="10"/>
                      <w:ind w:left="60"/>
                    </w:pPr>
                    <w:r>
                      <w:fldChar w:fldCharType="begin"/>
                    </w:r>
                    <w: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3C3E1" w14:textId="5AEACAEF" w:rsidR="004B799C" w:rsidRDefault="00161D3B">
    <w:pPr>
      <w:pStyle w:val="BodyText"/>
      <w:spacing w:line="14" w:lineRule="auto"/>
      <w:rPr>
        <w:sz w:val="20"/>
      </w:rPr>
    </w:pPr>
    <w:r>
      <w:rPr>
        <w:noProof/>
      </w:rPr>
      <mc:AlternateContent>
        <mc:Choice Requires="wps">
          <w:drawing>
            <wp:anchor distT="0" distB="0" distL="114300" distR="114300" simplePos="0" relativeHeight="485833728" behindDoc="1" locked="0" layoutInCell="1" allowOverlap="1" wp14:anchorId="50D6439A" wp14:editId="67E51886">
              <wp:simplePos x="0" y="0"/>
              <wp:positionH relativeFrom="page">
                <wp:posOffset>901065</wp:posOffset>
              </wp:positionH>
              <wp:positionV relativeFrom="page">
                <wp:posOffset>8593455</wp:posOffset>
              </wp:positionV>
              <wp:extent cx="1828800" cy="7620"/>
              <wp:effectExtent l="0" t="0" r="0" b="0"/>
              <wp:wrapNone/>
              <wp:docPr id="24" name="docshape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904756" id="docshape14" o:spid="_x0000_s1026" style="position:absolute;margin-left:70.95pt;margin-top:676.65pt;width:2in;height:.6pt;z-index:-17482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" fillcolor="black" stroked="f">
              <w10:wrap anchorx="page" anchory="page"/>
            </v:rect>
          </w:pict>
        </mc:Fallback>
      </mc:AlternateContent>
    </w:r>
    <w:r>
      <w:rPr>
        <w:noProof/>
      </w:rPr>
      <mc:AlternateContent>
        <mc:Choice Requires="wps">
          <w:drawing>
            <wp:anchor distT="0" distB="0" distL="114300" distR="114300" simplePos="0" relativeHeight="485834240" behindDoc="1" locked="0" layoutInCell="1" allowOverlap="1" wp14:anchorId="46EC4010" wp14:editId="540C58F7">
              <wp:simplePos x="0" y="0"/>
              <wp:positionH relativeFrom="page">
                <wp:posOffset>3665855</wp:posOffset>
              </wp:positionH>
              <wp:positionV relativeFrom="page">
                <wp:posOffset>9647555</wp:posOffset>
              </wp:positionV>
              <wp:extent cx="241300" cy="194310"/>
              <wp:effectExtent l="0" t="0" r="0" b="0"/>
              <wp:wrapNone/>
              <wp:docPr id="22" name="docshape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7D418A" w14:textId="77777777" w:rsidR="004B799C" w:rsidRDefault="00CA4AAC">
                          <w:pPr>
                            <w:pStyle w:val="BodyText"/>
                            <w:spacing w:before="10"/>
                            <w:ind w:left="60"/>
                          </w:pPr>
                          <w:r>
                            <w:fldChar w:fldCharType="begin"/>
                          </w:r>
                          <w:r>
                            <w:instrText xml:space="preserve"> PAGE </w:instrText>
                          </w:r>
                          <w:r>
                            <w:fldChar w:fldCharType="separate"/>
                          </w:r>
                          <w:r>
                            <w:t>16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EC4010" id="_x0000_t202" coordsize="21600,21600" o:spt="202" path="m,l,21600r21600,l21600,xe">
              <v:stroke joinstyle="miter"/>
              <v:path gradientshapeok="t" o:connecttype="rect"/>
            </v:shapetype>
            <v:shape id="docshape15" o:spid="_x0000_s1028" type="#_x0000_t202" style="position:absolute;margin-left:288.65pt;margin-top:759.65pt;width:19pt;height:15.3pt;z-index:-17482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" filled="f" stroked="f">
              <v:textbox inset="0,0,0,0">
                <w:txbxContent>
                  <w:p w14:paraId="367D418A" w14:textId="77777777" w:rsidR="004B799C" w:rsidRDefault="00CA4AAC">
                    <w:pPr>
                      <w:pStyle w:val="BodyText"/>
                      <w:spacing w:before="10"/>
                      <w:ind w:left="60"/>
                    </w:pPr>
                    <w:r>
                      <w:fldChar w:fldCharType="begin"/>
                    </w:r>
                    <w:r>
                      <w:instrText xml:space="preserve"> PAGE </w:instrText>
                    </w:r>
                    <w:r>
                      <w:fldChar w:fldCharType="separate"/>
                    </w:r>
                    <w:r>
                      <w:t>16</w:t>
                    </w:r>
                    <w: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BF1F8" w14:textId="77CC6294" w:rsidR="004B799C" w:rsidRDefault="00161D3B">
    <w:pPr>
      <w:pStyle w:val="BodyText"/>
      <w:spacing w:line="14" w:lineRule="auto"/>
      <w:rPr>
        <w:sz w:val="20"/>
      </w:rPr>
    </w:pPr>
    <w:r>
      <w:rPr>
        <w:noProof/>
      </w:rPr>
      <mc:AlternateContent>
        <mc:Choice Requires="wps">
          <w:drawing>
            <wp:anchor distT="0" distB="0" distL="114300" distR="114300" simplePos="0" relativeHeight="485834752" behindDoc="1" locked="0" layoutInCell="1" allowOverlap="1" wp14:anchorId="70628CD6" wp14:editId="55B40FBB">
              <wp:simplePos x="0" y="0"/>
              <wp:positionH relativeFrom="page">
                <wp:posOffset>3665855</wp:posOffset>
              </wp:positionH>
              <wp:positionV relativeFrom="page">
                <wp:posOffset>9647555</wp:posOffset>
              </wp:positionV>
              <wp:extent cx="241300" cy="194310"/>
              <wp:effectExtent l="0" t="0" r="0" b="0"/>
              <wp:wrapNone/>
              <wp:docPr id="20" name="docshape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CAE11F" w14:textId="77777777" w:rsidR="004B799C" w:rsidRDefault="00CA4AAC">
                          <w:pPr>
                            <w:pStyle w:val="BodyText"/>
                            <w:spacing w:before="10"/>
                            <w:ind w:left="60"/>
                          </w:pPr>
                          <w:r>
                            <w:fldChar w:fldCharType="begin"/>
                          </w:r>
                          <w:r>
                            <w:instrText xml:space="preserve"> PAGE </w:instrText>
                          </w:r>
                          <w:r>
                            <w:fldChar w:fldCharType="separate"/>
                          </w:r>
                          <w: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628CD6" id="_x0000_t202" coordsize="21600,21600" o:spt="202" path="m,l,21600r21600,l21600,xe">
              <v:stroke joinstyle="miter"/>
              <v:path gradientshapeok="t" o:connecttype="rect"/>
            </v:shapetype>
            <v:shape id="docshape16" o:spid="_x0000_s1029" type="#_x0000_t202" style="position:absolute;margin-left:288.65pt;margin-top:759.65pt;width:19pt;height:15.3pt;z-index:-17481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" filled="f" stroked="f">
              <v:textbox inset="0,0,0,0">
                <w:txbxContent>
                  <w:p w14:paraId="2FCAE11F" w14:textId="77777777" w:rsidR="004B799C" w:rsidRDefault="00CA4AAC">
                    <w:pPr>
                      <w:pStyle w:val="BodyText"/>
                      <w:spacing w:before="10"/>
                      <w:ind w:left="60"/>
                    </w:pPr>
                    <w:r>
                      <w:fldChar w:fldCharType="begin"/>
                    </w:r>
                    <w:r>
                      <w:instrText xml:space="preserve"> PAGE </w:instrText>
                    </w:r>
                    <w:r>
                      <w:fldChar w:fldCharType="separate"/>
                    </w:r>
                    <w:r>
                      <w:t>17</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0E827" w14:textId="25480B54" w:rsidR="004B799C" w:rsidRDefault="00161D3B">
    <w:pPr>
      <w:pStyle w:val="BodyText"/>
      <w:spacing w:line="14" w:lineRule="auto"/>
      <w:rPr>
        <w:sz w:val="20"/>
      </w:rPr>
    </w:pPr>
    <w:r>
      <w:rPr>
        <w:noProof/>
      </w:rPr>
      <mc:AlternateContent>
        <mc:Choice Requires="wps">
          <w:drawing>
            <wp:anchor distT="0" distB="0" distL="114300" distR="114300" simplePos="0" relativeHeight="485835264" behindDoc="1" locked="0" layoutInCell="1" allowOverlap="1" wp14:anchorId="0FC1E495" wp14:editId="45B75516">
              <wp:simplePos x="0" y="0"/>
              <wp:positionH relativeFrom="page">
                <wp:posOffset>901065</wp:posOffset>
              </wp:positionH>
              <wp:positionV relativeFrom="page">
                <wp:posOffset>8884920</wp:posOffset>
              </wp:positionV>
              <wp:extent cx="1828800" cy="7620"/>
              <wp:effectExtent l="0" t="0" r="0" b="0"/>
              <wp:wrapNone/>
              <wp:docPr id="18" name="docshape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8F6692" id="docshape26" o:spid="_x0000_s1026" style="position:absolute;margin-left:70.95pt;margin-top:699.6pt;width:2in;height:.6pt;z-index:-17481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" fillcolor="black" stroked="f">
              <w10:wrap anchorx="page" anchory="page"/>
            </v:rect>
          </w:pict>
        </mc:Fallback>
      </mc:AlternateContent>
    </w:r>
    <w:r>
      <w:rPr>
        <w:noProof/>
      </w:rPr>
      <mc:AlternateContent>
        <mc:Choice Requires="wps">
          <w:drawing>
            <wp:anchor distT="0" distB="0" distL="114300" distR="114300" simplePos="0" relativeHeight="485835776" behindDoc="1" locked="0" layoutInCell="1" allowOverlap="1" wp14:anchorId="1C6ADEE7" wp14:editId="246E2CD8">
              <wp:simplePos x="0" y="0"/>
              <wp:positionH relativeFrom="page">
                <wp:posOffset>3665855</wp:posOffset>
              </wp:positionH>
              <wp:positionV relativeFrom="page">
                <wp:posOffset>9647555</wp:posOffset>
              </wp:positionV>
              <wp:extent cx="241300" cy="194310"/>
              <wp:effectExtent l="0" t="0" r="0" b="0"/>
              <wp:wrapNone/>
              <wp:docPr id="16" name="docshape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5FBB1A" w14:textId="77777777" w:rsidR="004B799C" w:rsidRDefault="00CA4AAC">
                          <w:pPr>
                            <w:pStyle w:val="BodyText"/>
                            <w:spacing w:before="10"/>
                            <w:ind w:left="60"/>
                          </w:pPr>
                          <w:r>
                            <w:fldChar w:fldCharType="begin"/>
                          </w:r>
                          <w:r>
                            <w:instrText xml:space="preserve"> PAGE </w:instrText>
                          </w:r>
                          <w:r>
                            <w:fldChar w:fldCharType="separate"/>
                          </w:r>
                          <w:r>
                            <w:t>33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6ADEE7" id="_x0000_t202" coordsize="21600,21600" o:spt="202" path="m,l,21600r21600,l21600,xe">
              <v:stroke joinstyle="miter"/>
              <v:path gradientshapeok="t" o:connecttype="rect"/>
            </v:shapetype>
            <v:shape id="docshape27" o:spid="_x0000_s1030" type="#_x0000_t202" style="position:absolute;margin-left:288.65pt;margin-top:759.65pt;width:19pt;height:15.3pt;z-index:-17480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" filled="f" stroked="f">
              <v:textbox inset="0,0,0,0">
                <w:txbxContent>
                  <w:p w14:paraId="375FBB1A" w14:textId="77777777" w:rsidR="004B799C" w:rsidRDefault="00CA4AAC">
                    <w:pPr>
                      <w:pStyle w:val="BodyText"/>
                      <w:spacing w:before="10"/>
                      <w:ind w:left="60"/>
                    </w:pPr>
                    <w:r>
                      <w:fldChar w:fldCharType="begin"/>
                    </w:r>
                    <w:r>
                      <w:instrText xml:space="preserve"> PAGE </w:instrText>
                    </w:r>
                    <w:r>
                      <w:fldChar w:fldCharType="separate"/>
                    </w:r>
                    <w:r>
                      <w:t>33</w:t>
                    </w:r>
                    <w: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6D87C" w14:textId="1DB53451" w:rsidR="004B799C" w:rsidRDefault="00161D3B">
    <w:pPr>
      <w:pStyle w:val="BodyText"/>
      <w:spacing w:line="14" w:lineRule="auto"/>
      <w:rPr>
        <w:sz w:val="20"/>
      </w:rPr>
    </w:pPr>
    <w:r>
      <w:rPr>
        <w:noProof/>
      </w:rPr>
      <mc:AlternateContent>
        <mc:Choice Requires="wps">
          <w:drawing>
            <wp:anchor distT="0" distB="0" distL="114300" distR="114300" simplePos="0" relativeHeight="485836288" behindDoc="1" locked="0" layoutInCell="1" allowOverlap="1" wp14:anchorId="4AF6154A" wp14:editId="24459D6D">
              <wp:simplePos x="0" y="0"/>
              <wp:positionH relativeFrom="page">
                <wp:posOffset>3665855</wp:posOffset>
              </wp:positionH>
              <wp:positionV relativeFrom="page">
                <wp:posOffset>9647555</wp:posOffset>
              </wp:positionV>
              <wp:extent cx="241300" cy="194310"/>
              <wp:effectExtent l="0" t="0" r="0" b="0"/>
              <wp:wrapNone/>
              <wp:docPr id="14" name="docshape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E324AF" w14:textId="77777777" w:rsidR="004B799C" w:rsidRDefault="00CA4AAC">
                          <w:pPr>
                            <w:pStyle w:val="BodyText"/>
                            <w:spacing w:before="10"/>
                            <w:ind w:left="60"/>
                          </w:pPr>
                          <w:r>
                            <w:fldChar w:fldCharType="begin"/>
                          </w:r>
                          <w:r>
                            <w:instrText xml:space="preserve"> PAGE </w:instrText>
                          </w:r>
                          <w:r>
                            <w:fldChar w:fldCharType="separate"/>
                          </w:r>
                          <w:r>
                            <w:t>34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F6154A" id="_x0000_t202" coordsize="21600,21600" o:spt="202" path="m,l,21600r21600,l21600,xe">
              <v:stroke joinstyle="miter"/>
              <v:path gradientshapeok="t" o:connecttype="rect"/>
            </v:shapetype>
            <v:shape id="docshape28" o:spid="_x0000_s1031" type="#_x0000_t202" style="position:absolute;margin-left:288.65pt;margin-top:759.65pt;width:19pt;height:15.3pt;z-index:-17480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" filled="f" stroked="f">
              <v:textbox inset="0,0,0,0">
                <w:txbxContent>
                  <w:p w14:paraId="14E324AF" w14:textId="77777777" w:rsidR="004B799C" w:rsidRDefault="00CA4AAC">
                    <w:pPr>
                      <w:pStyle w:val="BodyText"/>
                      <w:spacing w:before="10"/>
                      <w:ind w:left="60"/>
                    </w:pPr>
                    <w:r>
                      <w:fldChar w:fldCharType="begin"/>
                    </w:r>
                    <w:r>
                      <w:instrText xml:space="preserve"> PAGE </w:instrText>
                    </w:r>
                    <w:r>
                      <w:fldChar w:fldCharType="separate"/>
                    </w:r>
                    <w:r>
                      <w:t>34</w:t>
                    </w:r>
                    <w: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E8EDB" w14:textId="5C9AA254" w:rsidR="004B799C" w:rsidRDefault="00161D3B">
    <w:pPr>
      <w:pStyle w:val="BodyText"/>
      <w:spacing w:line="14" w:lineRule="auto"/>
      <w:rPr>
        <w:sz w:val="20"/>
      </w:rPr>
    </w:pPr>
    <w:r>
      <w:rPr>
        <w:noProof/>
      </w:rPr>
      <mc:AlternateContent>
        <mc:Choice Requires="wps">
          <w:drawing>
            <wp:anchor distT="0" distB="0" distL="114300" distR="114300" simplePos="0" relativeHeight="485836800" behindDoc="1" locked="0" layoutInCell="1" allowOverlap="1" wp14:anchorId="5D9B9BC3" wp14:editId="72CA7941">
              <wp:simplePos x="0" y="0"/>
              <wp:positionH relativeFrom="page">
                <wp:posOffset>901065</wp:posOffset>
              </wp:positionH>
              <wp:positionV relativeFrom="page">
                <wp:posOffset>8884920</wp:posOffset>
              </wp:positionV>
              <wp:extent cx="1828800" cy="7620"/>
              <wp:effectExtent l="0" t="0" r="0" b="0"/>
              <wp:wrapNone/>
              <wp:docPr id="12" name="docshape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8F648E" id="docshape63" o:spid="_x0000_s1026" style="position:absolute;margin-left:70.95pt;margin-top:699.6pt;width:2in;height:.6pt;z-index:-17479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" fillcolor="black" stroked="f">
              <w10:wrap anchorx="page" anchory="page"/>
            </v:rect>
          </w:pict>
        </mc:Fallback>
      </mc:AlternateContent>
    </w:r>
    <w:r>
      <w:rPr>
        <w:noProof/>
      </w:rPr>
      <mc:AlternateContent>
        <mc:Choice Requires="wps">
          <w:drawing>
            <wp:anchor distT="0" distB="0" distL="114300" distR="114300" simplePos="0" relativeHeight="485837312" behindDoc="1" locked="0" layoutInCell="1" allowOverlap="1" wp14:anchorId="35B3668D" wp14:editId="120B0BB7">
              <wp:simplePos x="0" y="0"/>
              <wp:positionH relativeFrom="page">
                <wp:posOffset>3665855</wp:posOffset>
              </wp:positionH>
              <wp:positionV relativeFrom="page">
                <wp:posOffset>9647555</wp:posOffset>
              </wp:positionV>
              <wp:extent cx="241300" cy="194310"/>
              <wp:effectExtent l="0" t="0" r="0" b="0"/>
              <wp:wrapNone/>
              <wp:docPr id="10" name="docshape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FBA504" w14:textId="77777777" w:rsidR="004B799C" w:rsidRDefault="00CA4AAC">
                          <w:pPr>
                            <w:pStyle w:val="BodyText"/>
                            <w:spacing w:before="10"/>
                            <w:ind w:left="60"/>
                          </w:pPr>
                          <w:r>
                            <w:fldChar w:fldCharType="begin"/>
                          </w:r>
                          <w:r>
                            <w:instrText xml:space="preserve"> PAGE </w:instrText>
                          </w:r>
                          <w:r>
                            <w:fldChar w:fldCharType="separate"/>
                          </w:r>
                          <w:r>
                            <w:t>91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3668D" id="_x0000_t202" coordsize="21600,21600" o:spt="202" path="m,l,21600r21600,l21600,xe">
              <v:stroke joinstyle="miter"/>
              <v:path gradientshapeok="t" o:connecttype="rect"/>
            </v:shapetype>
            <v:shape id="docshape64" o:spid="_x0000_s1032" type="#_x0000_t202" style="position:absolute;margin-left:288.65pt;margin-top:759.65pt;width:19pt;height:15.3pt;z-index:-17479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" filled="f" stroked="f">
              <v:textbox inset="0,0,0,0">
                <w:txbxContent>
                  <w:p w14:paraId="32FBA504" w14:textId="77777777" w:rsidR="004B799C" w:rsidRDefault="00CA4AAC">
                    <w:pPr>
                      <w:pStyle w:val="BodyText"/>
                      <w:spacing w:before="10"/>
                      <w:ind w:left="60"/>
                    </w:pPr>
                    <w:r>
                      <w:fldChar w:fldCharType="begin"/>
                    </w:r>
                    <w:r>
                      <w:instrText xml:space="preserve"> PAGE </w:instrText>
                    </w:r>
                    <w:r>
                      <w:fldChar w:fldCharType="separate"/>
                    </w:r>
                    <w:r>
                      <w:t>91</w:t>
                    </w:r>
                    <w:r>
                      <w:fldChar w:fldCharType="end"/>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845C0" w14:textId="5AA0A4F8" w:rsidR="004B799C" w:rsidRDefault="00161D3B">
    <w:pPr>
      <w:pStyle w:val="BodyText"/>
      <w:spacing w:line="14" w:lineRule="auto"/>
      <w:rPr>
        <w:sz w:val="20"/>
      </w:rPr>
    </w:pPr>
    <w:r>
      <w:rPr>
        <w:noProof/>
      </w:rPr>
      <mc:AlternateContent>
        <mc:Choice Requires="wps">
          <w:drawing>
            <wp:anchor distT="0" distB="0" distL="114300" distR="114300" simplePos="0" relativeHeight="485837824" behindDoc="1" locked="0" layoutInCell="1" allowOverlap="1" wp14:anchorId="3E71F97A" wp14:editId="1CE00EB3">
              <wp:simplePos x="0" y="0"/>
              <wp:positionH relativeFrom="page">
                <wp:posOffset>3665855</wp:posOffset>
              </wp:positionH>
              <wp:positionV relativeFrom="page">
                <wp:posOffset>9647555</wp:posOffset>
              </wp:positionV>
              <wp:extent cx="241300" cy="194310"/>
              <wp:effectExtent l="0" t="0" r="0" b="0"/>
              <wp:wrapNone/>
              <wp:docPr id="8" name="docshape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6CA32D" w14:textId="77777777" w:rsidR="004B799C" w:rsidRDefault="00CA4AAC">
                          <w:pPr>
                            <w:pStyle w:val="BodyText"/>
                            <w:spacing w:before="10"/>
                            <w:ind w:left="60"/>
                          </w:pPr>
                          <w:r>
                            <w:fldChar w:fldCharType="begin"/>
                          </w:r>
                          <w:r>
                            <w:instrText xml:space="preserve"> PAGE </w:instrText>
                          </w:r>
                          <w:r>
                            <w:fldChar w:fldCharType="separate"/>
                          </w:r>
                          <w:r>
                            <w:t>92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71F97A" id="_x0000_t202" coordsize="21600,21600" o:spt="202" path="m,l,21600r21600,l21600,xe">
              <v:stroke joinstyle="miter"/>
              <v:path gradientshapeok="t" o:connecttype="rect"/>
            </v:shapetype>
            <v:shape id="docshape65" o:spid="_x0000_s1033" type="#_x0000_t202" style="position:absolute;margin-left:288.65pt;margin-top:759.65pt;width:19pt;height:15.3pt;z-index:-17478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" filled="f" stroked="f">
              <v:textbox inset="0,0,0,0">
                <w:txbxContent>
                  <w:p w14:paraId="596CA32D" w14:textId="77777777" w:rsidR="004B799C" w:rsidRDefault="00CA4AAC">
                    <w:pPr>
                      <w:pStyle w:val="BodyText"/>
                      <w:spacing w:before="10"/>
                      <w:ind w:left="60"/>
                    </w:pPr>
                    <w:r>
                      <w:fldChar w:fldCharType="begin"/>
                    </w:r>
                    <w:r>
                      <w:instrText xml:space="preserve"> PAGE </w:instrText>
                    </w:r>
                    <w:r>
                      <w:fldChar w:fldCharType="separate"/>
                    </w:r>
                    <w:r>
                      <w:t>92</w:t>
                    </w:r>
                    <w:r>
                      <w:fldChar w:fldCharType="end"/>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EBEC7" w14:textId="77E96C21" w:rsidR="004B799C" w:rsidRDefault="00161D3B">
    <w:pPr>
      <w:pStyle w:val="BodyText"/>
      <w:spacing w:line="14" w:lineRule="auto"/>
      <w:rPr>
        <w:sz w:val="20"/>
      </w:rPr>
    </w:pPr>
    <w:r>
      <w:rPr>
        <w:noProof/>
      </w:rPr>
      <mc:AlternateContent>
        <mc:Choice Requires="wps">
          <w:drawing>
            <wp:anchor distT="0" distB="0" distL="114300" distR="114300" simplePos="0" relativeHeight="485838336" behindDoc="1" locked="0" layoutInCell="1" allowOverlap="1" wp14:anchorId="357C9763" wp14:editId="66CD9567">
              <wp:simplePos x="0" y="0"/>
              <wp:positionH relativeFrom="page">
                <wp:posOffset>901065</wp:posOffset>
              </wp:positionH>
              <wp:positionV relativeFrom="page">
                <wp:posOffset>8884920</wp:posOffset>
              </wp:positionV>
              <wp:extent cx="1828800" cy="7620"/>
              <wp:effectExtent l="0" t="0" r="0" b="0"/>
              <wp:wrapNone/>
              <wp:docPr id="6" name="docshape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A4BC6B" id="docshape68" o:spid="_x0000_s1026" style="position:absolute;margin-left:70.95pt;margin-top:699.6pt;width:2in;height:.6pt;z-index:-17478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" fillcolor="black" stroked="f">
              <w10:wrap anchorx="page" anchory="page"/>
            </v:rect>
          </w:pict>
        </mc:Fallback>
      </mc:AlternateContent>
    </w:r>
    <w:r>
      <w:rPr>
        <w:noProof/>
      </w:rPr>
      <mc:AlternateContent>
        <mc:Choice Requires="wps">
          <w:drawing>
            <wp:anchor distT="0" distB="0" distL="114300" distR="114300" simplePos="0" relativeHeight="485838848" behindDoc="1" locked="0" layoutInCell="1" allowOverlap="1" wp14:anchorId="07C8712F" wp14:editId="0F4506A0">
              <wp:simplePos x="0" y="0"/>
              <wp:positionH relativeFrom="page">
                <wp:posOffset>3665855</wp:posOffset>
              </wp:positionH>
              <wp:positionV relativeFrom="page">
                <wp:posOffset>9647555</wp:posOffset>
              </wp:positionV>
              <wp:extent cx="241300" cy="194310"/>
              <wp:effectExtent l="0" t="0" r="0" b="0"/>
              <wp:wrapNone/>
              <wp:docPr id="4" name="docshape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9028A8" w14:textId="77777777" w:rsidR="004B799C" w:rsidRDefault="00CA4AAC">
                          <w:pPr>
                            <w:pStyle w:val="BodyText"/>
                            <w:spacing w:before="10"/>
                            <w:ind w:left="60"/>
                          </w:pPr>
                          <w:r>
                            <w:fldChar w:fldCharType="begin"/>
                          </w:r>
                          <w:r>
                            <w:instrText xml:space="preserve"> PAGE </w:instrText>
                          </w:r>
                          <w:r>
                            <w:fldChar w:fldCharType="separate"/>
                          </w:r>
                          <w:r>
                            <w:t>95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C8712F" id="_x0000_t202" coordsize="21600,21600" o:spt="202" path="m,l,21600r21600,l21600,xe">
              <v:stroke joinstyle="miter"/>
              <v:path gradientshapeok="t" o:connecttype="rect"/>
            </v:shapetype>
            <v:shape id="docshape69" o:spid="_x0000_s1034" type="#_x0000_t202" style="position:absolute;margin-left:288.65pt;margin-top:759.65pt;width:19pt;height:15.3pt;z-index:-17477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" filled="f" stroked="f">
              <v:textbox inset="0,0,0,0">
                <w:txbxContent>
                  <w:p w14:paraId="629028A8" w14:textId="77777777" w:rsidR="004B799C" w:rsidRDefault="00CA4AAC">
                    <w:pPr>
                      <w:pStyle w:val="BodyText"/>
                      <w:spacing w:before="10"/>
                      <w:ind w:left="60"/>
                    </w:pPr>
                    <w:r>
                      <w:fldChar w:fldCharType="begin"/>
                    </w:r>
                    <w:r>
                      <w:instrText xml:space="preserve"> PAGE </w:instrText>
                    </w:r>
                    <w:r>
                      <w:fldChar w:fldCharType="separate"/>
                    </w:r>
                    <w:r>
                      <w:t>95</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57325" w14:textId="77777777" w:rsidR="00CA4AAC" w:rsidRDefault="00CA4AAC">
      <w:r>
        <w:separator/>
      </w:r>
    </w:p>
  </w:footnote>
  <w:footnote w:type="continuationSeparator" w:id="0">
    <w:p w14:paraId="2F6861F9" w14:textId="77777777" w:rsidR="00CA4AAC" w:rsidRDefault="00CA4A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139C1"/>
    <w:multiLevelType w:val="multilevel"/>
    <w:tmpl w:val="BA528DBA"/>
    <w:lvl w:ilvl="0">
      <w:start w:val="4"/>
      <w:numFmt w:val="decimal"/>
      <w:lvlText w:val="%1"/>
      <w:lvlJc w:val="left"/>
      <w:pPr>
        <w:ind w:left="2758" w:hanging="900"/>
        <w:jc w:val="left"/>
      </w:pPr>
      <w:rPr>
        <w:rFonts w:hint="default"/>
        <w:lang w:val="en-GB" w:eastAsia="en-US" w:bidi="ar-SA"/>
      </w:rPr>
    </w:lvl>
    <w:lvl w:ilvl="1">
      <w:start w:val="2"/>
      <w:numFmt w:val="decimal"/>
      <w:lvlText w:val="%1.%2"/>
      <w:lvlJc w:val="left"/>
      <w:pPr>
        <w:ind w:left="2758" w:hanging="900"/>
        <w:jc w:val="left"/>
      </w:pPr>
      <w:rPr>
        <w:rFonts w:hint="default"/>
        <w:lang w:val="en-GB" w:eastAsia="en-US" w:bidi="ar-SA"/>
      </w:rPr>
    </w:lvl>
    <w:lvl w:ilvl="2">
      <w:start w:val="4"/>
      <w:numFmt w:val="decimal"/>
      <w:lvlText w:val="%1.%2.%3"/>
      <w:lvlJc w:val="left"/>
      <w:pPr>
        <w:ind w:left="2758" w:hanging="900"/>
        <w:jc w:val="left"/>
      </w:pPr>
      <w:rPr>
        <w:rFonts w:hint="default"/>
        <w:lang w:val="en-GB" w:eastAsia="en-US" w:bidi="ar-SA"/>
      </w:rPr>
    </w:lvl>
    <w:lvl w:ilvl="3">
      <w:start w:val="1"/>
      <w:numFmt w:val="decimal"/>
      <w:lvlText w:val="%1.%2.%3.%4"/>
      <w:lvlJc w:val="left"/>
      <w:pPr>
        <w:ind w:left="2758" w:hanging="900"/>
        <w:jc w:val="left"/>
      </w:pPr>
      <w:rPr>
        <w:rFonts w:ascii="Times New Roman" w:eastAsia="Times New Roman" w:hAnsi="Times New Roman" w:cs="Times New Roman" w:hint="default"/>
        <w:b w:val="0"/>
        <w:bCs w:val="0"/>
        <w:i w:val="0"/>
        <w:iCs w:val="0"/>
        <w:w w:val="100"/>
        <w:sz w:val="24"/>
        <w:szCs w:val="24"/>
        <w:lang w:val="en-GB" w:eastAsia="en-US" w:bidi="ar-SA"/>
      </w:rPr>
    </w:lvl>
    <w:lvl w:ilvl="4">
      <w:numFmt w:val="bullet"/>
      <w:lvlText w:val="•"/>
      <w:lvlJc w:val="left"/>
      <w:pPr>
        <w:ind w:left="6050" w:hanging="900"/>
      </w:pPr>
      <w:rPr>
        <w:rFonts w:hint="default"/>
        <w:lang w:val="en-GB" w:eastAsia="en-US" w:bidi="ar-SA"/>
      </w:rPr>
    </w:lvl>
    <w:lvl w:ilvl="5">
      <w:numFmt w:val="bullet"/>
      <w:lvlText w:val="•"/>
      <w:lvlJc w:val="left"/>
      <w:pPr>
        <w:ind w:left="6873" w:hanging="900"/>
      </w:pPr>
      <w:rPr>
        <w:rFonts w:hint="default"/>
        <w:lang w:val="en-GB" w:eastAsia="en-US" w:bidi="ar-SA"/>
      </w:rPr>
    </w:lvl>
    <w:lvl w:ilvl="6">
      <w:numFmt w:val="bullet"/>
      <w:lvlText w:val="•"/>
      <w:lvlJc w:val="left"/>
      <w:pPr>
        <w:ind w:left="7695" w:hanging="900"/>
      </w:pPr>
      <w:rPr>
        <w:rFonts w:hint="default"/>
        <w:lang w:val="en-GB" w:eastAsia="en-US" w:bidi="ar-SA"/>
      </w:rPr>
    </w:lvl>
    <w:lvl w:ilvl="7">
      <w:numFmt w:val="bullet"/>
      <w:lvlText w:val="•"/>
      <w:lvlJc w:val="left"/>
      <w:pPr>
        <w:ind w:left="8518" w:hanging="900"/>
      </w:pPr>
      <w:rPr>
        <w:rFonts w:hint="default"/>
        <w:lang w:val="en-GB" w:eastAsia="en-US" w:bidi="ar-SA"/>
      </w:rPr>
    </w:lvl>
    <w:lvl w:ilvl="8">
      <w:numFmt w:val="bullet"/>
      <w:lvlText w:val="•"/>
      <w:lvlJc w:val="left"/>
      <w:pPr>
        <w:ind w:left="9341" w:hanging="900"/>
      </w:pPr>
      <w:rPr>
        <w:rFonts w:hint="default"/>
        <w:lang w:val="en-GB" w:eastAsia="en-US" w:bidi="ar-SA"/>
      </w:rPr>
    </w:lvl>
  </w:abstractNum>
  <w:abstractNum w:abstractNumId="1" w15:restartNumberingAfterBreak="0">
    <w:nsid w:val="02AD5BCE"/>
    <w:multiLevelType w:val="multilevel"/>
    <w:tmpl w:val="72EC244E"/>
    <w:lvl w:ilvl="0">
      <w:start w:val="4"/>
      <w:numFmt w:val="decimal"/>
      <w:lvlText w:val="%1"/>
      <w:lvlJc w:val="left"/>
      <w:pPr>
        <w:ind w:left="2758" w:hanging="900"/>
        <w:jc w:val="left"/>
      </w:pPr>
      <w:rPr>
        <w:rFonts w:hint="default"/>
        <w:lang w:val="en-GB" w:eastAsia="en-US" w:bidi="ar-SA"/>
      </w:rPr>
    </w:lvl>
    <w:lvl w:ilvl="1">
      <w:start w:val="5"/>
      <w:numFmt w:val="decimal"/>
      <w:lvlText w:val="%1.%2"/>
      <w:lvlJc w:val="left"/>
      <w:pPr>
        <w:ind w:left="2758" w:hanging="900"/>
        <w:jc w:val="left"/>
      </w:pPr>
      <w:rPr>
        <w:rFonts w:hint="default"/>
        <w:lang w:val="en-GB" w:eastAsia="en-US" w:bidi="ar-SA"/>
      </w:rPr>
    </w:lvl>
    <w:lvl w:ilvl="2">
      <w:start w:val="4"/>
      <w:numFmt w:val="decimal"/>
      <w:lvlText w:val="%1.%2.%3"/>
      <w:lvlJc w:val="left"/>
      <w:pPr>
        <w:ind w:left="2758" w:hanging="900"/>
        <w:jc w:val="left"/>
      </w:pPr>
      <w:rPr>
        <w:rFonts w:hint="default"/>
        <w:lang w:val="en-GB" w:eastAsia="en-US" w:bidi="ar-SA"/>
      </w:rPr>
    </w:lvl>
    <w:lvl w:ilvl="3">
      <w:start w:val="1"/>
      <w:numFmt w:val="decimal"/>
      <w:lvlText w:val="%1.%2.%3.%4"/>
      <w:lvlJc w:val="left"/>
      <w:pPr>
        <w:ind w:left="2758" w:hanging="900"/>
        <w:jc w:val="left"/>
      </w:pPr>
      <w:rPr>
        <w:rFonts w:ascii="Times New Roman" w:eastAsia="Times New Roman" w:hAnsi="Times New Roman" w:cs="Times New Roman" w:hint="default"/>
        <w:b w:val="0"/>
        <w:bCs w:val="0"/>
        <w:i w:val="0"/>
        <w:iCs w:val="0"/>
        <w:w w:val="100"/>
        <w:sz w:val="24"/>
        <w:szCs w:val="24"/>
        <w:lang w:val="en-GB" w:eastAsia="en-US" w:bidi="ar-SA"/>
      </w:rPr>
    </w:lvl>
    <w:lvl w:ilvl="4">
      <w:numFmt w:val="bullet"/>
      <w:lvlText w:val="•"/>
      <w:lvlJc w:val="left"/>
      <w:pPr>
        <w:ind w:left="6050" w:hanging="900"/>
      </w:pPr>
      <w:rPr>
        <w:rFonts w:hint="default"/>
        <w:lang w:val="en-GB" w:eastAsia="en-US" w:bidi="ar-SA"/>
      </w:rPr>
    </w:lvl>
    <w:lvl w:ilvl="5">
      <w:numFmt w:val="bullet"/>
      <w:lvlText w:val="•"/>
      <w:lvlJc w:val="left"/>
      <w:pPr>
        <w:ind w:left="6873" w:hanging="900"/>
      </w:pPr>
      <w:rPr>
        <w:rFonts w:hint="default"/>
        <w:lang w:val="en-GB" w:eastAsia="en-US" w:bidi="ar-SA"/>
      </w:rPr>
    </w:lvl>
    <w:lvl w:ilvl="6">
      <w:numFmt w:val="bullet"/>
      <w:lvlText w:val="•"/>
      <w:lvlJc w:val="left"/>
      <w:pPr>
        <w:ind w:left="7695" w:hanging="900"/>
      </w:pPr>
      <w:rPr>
        <w:rFonts w:hint="default"/>
        <w:lang w:val="en-GB" w:eastAsia="en-US" w:bidi="ar-SA"/>
      </w:rPr>
    </w:lvl>
    <w:lvl w:ilvl="7">
      <w:numFmt w:val="bullet"/>
      <w:lvlText w:val="•"/>
      <w:lvlJc w:val="left"/>
      <w:pPr>
        <w:ind w:left="8518" w:hanging="900"/>
      </w:pPr>
      <w:rPr>
        <w:rFonts w:hint="default"/>
        <w:lang w:val="en-GB" w:eastAsia="en-US" w:bidi="ar-SA"/>
      </w:rPr>
    </w:lvl>
    <w:lvl w:ilvl="8">
      <w:numFmt w:val="bullet"/>
      <w:lvlText w:val="•"/>
      <w:lvlJc w:val="left"/>
      <w:pPr>
        <w:ind w:left="9341" w:hanging="900"/>
      </w:pPr>
      <w:rPr>
        <w:rFonts w:hint="default"/>
        <w:lang w:val="en-GB" w:eastAsia="en-US" w:bidi="ar-SA"/>
      </w:rPr>
    </w:lvl>
  </w:abstractNum>
  <w:abstractNum w:abstractNumId="2" w15:restartNumberingAfterBreak="0">
    <w:nsid w:val="02FE7717"/>
    <w:multiLevelType w:val="multilevel"/>
    <w:tmpl w:val="DC16C1EC"/>
    <w:lvl w:ilvl="0">
      <w:start w:val="4"/>
      <w:numFmt w:val="decimal"/>
      <w:lvlText w:val="%1"/>
      <w:lvlJc w:val="left"/>
      <w:pPr>
        <w:ind w:left="2758" w:hanging="900"/>
        <w:jc w:val="left"/>
      </w:pPr>
      <w:rPr>
        <w:rFonts w:hint="default"/>
        <w:lang w:val="en-GB" w:eastAsia="en-US" w:bidi="ar-SA"/>
      </w:rPr>
    </w:lvl>
    <w:lvl w:ilvl="1">
      <w:start w:val="3"/>
      <w:numFmt w:val="decimal"/>
      <w:lvlText w:val="%1.%2"/>
      <w:lvlJc w:val="left"/>
      <w:pPr>
        <w:ind w:left="2758" w:hanging="900"/>
        <w:jc w:val="left"/>
      </w:pPr>
      <w:rPr>
        <w:rFonts w:hint="default"/>
        <w:lang w:val="en-GB" w:eastAsia="en-US" w:bidi="ar-SA"/>
      </w:rPr>
    </w:lvl>
    <w:lvl w:ilvl="2">
      <w:start w:val="2"/>
      <w:numFmt w:val="decimal"/>
      <w:lvlText w:val="%1.%2.%3"/>
      <w:lvlJc w:val="left"/>
      <w:pPr>
        <w:ind w:left="2758" w:hanging="900"/>
        <w:jc w:val="left"/>
      </w:pPr>
      <w:rPr>
        <w:rFonts w:hint="default"/>
        <w:lang w:val="en-GB" w:eastAsia="en-US" w:bidi="ar-SA"/>
      </w:rPr>
    </w:lvl>
    <w:lvl w:ilvl="3">
      <w:start w:val="1"/>
      <w:numFmt w:val="decimal"/>
      <w:lvlText w:val="%1.%2.%3.%4"/>
      <w:lvlJc w:val="left"/>
      <w:pPr>
        <w:ind w:left="2758" w:hanging="900"/>
        <w:jc w:val="left"/>
      </w:pPr>
      <w:rPr>
        <w:rFonts w:ascii="Times New Roman" w:eastAsia="Times New Roman" w:hAnsi="Times New Roman" w:cs="Times New Roman" w:hint="default"/>
        <w:b w:val="0"/>
        <w:bCs w:val="0"/>
        <w:i w:val="0"/>
        <w:iCs w:val="0"/>
        <w:w w:val="100"/>
        <w:sz w:val="24"/>
        <w:szCs w:val="24"/>
        <w:lang w:val="en-GB" w:eastAsia="en-US" w:bidi="ar-SA"/>
      </w:rPr>
    </w:lvl>
    <w:lvl w:ilvl="4">
      <w:start w:val="1"/>
      <w:numFmt w:val="decimal"/>
      <w:lvlText w:val="%1.%2.%3.%4.%5"/>
      <w:lvlJc w:val="left"/>
      <w:pPr>
        <w:ind w:left="4019" w:hanging="1062"/>
        <w:jc w:val="left"/>
      </w:pPr>
      <w:rPr>
        <w:rFonts w:ascii="Times New Roman" w:eastAsia="Times New Roman" w:hAnsi="Times New Roman" w:cs="Times New Roman" w:hint="default"/>
        <w:b w:val="0"/>
        <w:bCs w:val="0"/>
        <w:i w:val="0"/>
        <w:iCs w:val="0"/>
        <w:w w:val="100"/>
        <w:sz w:val="24"/>
        <w:szCs w:val="24"/>
        <w:lang w:val="en-GB" w:eastAsia="en-US" w:bidi="ar-SA"/>
      </w:rPr>
    </w:lvl>
    <w:lvl w:ilvl="5">
      <w:numFmt w:val="bullet"/>
      <w:lvlText w:val="•"/>
      <w:lvlJc w:val="left"/>
      <w:pPr>
        <w:ind w:left="7116" w:hanging="1062"/>
      </w:pPr>
      <w:rPr>
        <w:rFonts w:hint="default"/>
        <w:lang w:val="en-GB" w:eastAsia="en-US" w:bidi="ar-SA"/>
      </w:rPr>
    </w:lvl>
    <w:lvl w:ilvl="6">
      <w:numFmt w:val="bullet"/>
      <w:lvlText w:val="•"/>
      <w:lvlJc w:val="left"/>
      <w:pPr>
        <w:ind w:left="7890" w:hanging="1062"/>
      </w:pPr>
      <w:rPr>
        <w:rFonts w:hint="default"/>
        <w:lang w:val="en-GB" w:eastAsia="en-US" w:bidi="ar-SA"/>
      </w:rPr>
    </w:lvl>
    <w:lvl w:ilvl="7">
      <w:numFmt w:val="bullet"/>
      <w:lvlText w:val="•"/>
      <w:lvlJc w:val="left"/>
      <w:pPr>
        <w:ind w:left="8664" w:hanging="1062"/>
      </w:pPr>
      <w:rPr>
        <w:rFonts w:hint="default"/>
        <w:lang w:val="en-GB" w:eastAsia="en-US" w:bidi="ar-SA"/>
      </w:rPr>
    </w:lvl>
    <w:lvl w:ilvl="8">
      <w:numFmt w:val="bullet"/>
      <w:lvlText w:val="•"/>
      <w:lvlJc w:val="left"/>
      <w:pPr>
        <w:ind w:left="9438" w:hanging="1062"/>
      </w:pPr>
      <w:rPr>
        <w:rFonts w:hint="default"/>
        <w:lang w:val="en-GB" w:eastAsia="en-US" w:bidi="ar-SA"/>
      </w:rPr>
    </w:lvl>
  </w:abstractNum>
  <w:abstractNum w:abstractNumId="3" w15:restartNumberingAfterBreak="0">
    <w:nsid w:val="0C856D07"/>
    <w:multiLevelType w:val="multilevel"/>
    <w:tmpl w:val="08062CC6"/>
    <w:lvl w:ilvl="0">
      <w:start w:val="4"/>
      <w:numFmt w:val="decimal"/>
      <w:lvlText w:val="%1"/>
      <w:lvlJc w:val="left"/>
      <w:pPr>
        <w:ind w:left="2302" w:hanging="864"/>
        <w:jc w:val="left"/>
      </w:pPr>
      <w:rPr>
        <w:rFonts w:hint="default"/>
        <w:lang w:val="en-GB" w:eastAsia="en-US" w:bidi="ar-SA"/>
      </w:rPr>
    </w:lvl>
    <w:lvl w:ilvl="1">
      <w:start w:val="3"/>
      <w:numFmt w:val="decimal"/>
      <w:lvlText w:val="%1.%2"/>
      <w:lvlJc w:val="left"/>
      <w:pPr>
        <w:ind w:left="2302" w:hanging="864"/>
        <w:jc w:val="left"/>
      </w:pPr>
      <w:rPr>
        <w:rFonts w:hint="default"/>
        <w:lang w:val="en-GB" w:eastAsia="en-US" w:bidi="ar-SA"/>
      </w:rPr>
    </w:lvl>
    <w:lvl w:ilvl="2">
      <w:start w:val="2"/>
      <w:numFmt w:val="decimal"/>
      <w:lvlText w:val="%1.%2.%3"/>
      <w:lvlJc w:val="left"/>
      <w:pPr>
        <w:ind w:left="2302" w:hanging="864"/>
        <w:jc w:val="left"/>
      </w:pPr>
      <w:rPr>
        <w:rFonts w:hint="default"/>
        <w:lang w:val="en-GB" w:eastAsia="en-US" w:bidi="ar-SA"/>
      </w:rPr>
    </w:lvl>
    <w:lvl w:ilvl="3">
      <w:start w:val="1"/>
      <w:numFmt w:val="decimal"/>
      <w:lvlText w:val="%1.%2.%3.%4"/>
      <w:lvlJc w:val="left"/>
      <w:pPr>
        <w:ind w:left="2302" w:hanging="864"/>
        <w:jc w:val="left"/>
      </w:pPr>
      <w:rPr>
        <w:rFonts w:ascii="Times New Roman" w:eastAsia="Times New Roman" w:hAnsi="Times New Roman" w:cs="Times New Roman" w:hint="default"/>
        <w:b w:val="0"/>
        <w:bCs w:val="0"/>
        <w:i w:val="0"/>
        <w:iCs w:val="0"/>
        <w:w w:val="100"/>
        <w:sz w:val="24"/>
        <w:szCs w:val="24"/>
        <w:lang w:val="en-GB" w:eastAsia="en-US" w:bidi="ar-SA"/>
      </w:rPr>
    </w:lvl>
    <w:lvl w:ilvl="4">
      <w:start w:val="1"/>
      <w:numFmt w:val="decimal"/>
      <w:lvlText w:val="%1.%2.%3.%4.%5"/>
      <w:lvlJc w:val="left"/>
      <w:pPr>
        <w:ind w:left="2458" w:hanging="934"/>
        <w:jc w:val="left"/>
      </w:pPr>
      <w:rPr>
        <w:rFonts w:ascii="Times New Roman" w:eastAsia="Times New Roman" w:hAnsi="Times New Roman" w:cs="Times New Roman" w:hint="default"/>
        <w:b/>
        <w:bCs/>
        <w:i/>
        <w:iCs/>
        <w:w w:val="100"/>
        <w:sz w:val="24"/>
        <w:szCs w:val="24"/>
        <w:lang w:val="en-GB" w:eastAsia="en-US" w:bidi="ar-SA"/>
      </w:rPr>
    </w:lvl>
    <w:lvl w:ilvl="5">
      <w:numFmt w:val="bullet"/>
      <w:lvlText w:val="•"/>
      <w:lvlJc w:val="left"/>
      <w:pPr>
        <w:ind w:left="6249" w:hanging="934"/>
      </w:pPr>
      <w:rPr>
        <w:rFonts w:hint="default"/>
        <w:lang w:val="en-GB" w:eastAsia="en-US" w:bidi="ar-SA"/>
      </w:rPr>
    </w:lvl>
    <w:lvl w:ilvl="6">
      <w:numFmt w:val="bullet"/>
      <w:lvlText w:val="•"/>
      <w:lvlJc w:val="left"/>
      <w:pPr>
        <w:ind w:left="7196" w:hanging="934"/>
      </w:pPr>
      <w:rPr>
        <w:rFonts w:hint="default"/>
        <w:lang w:val="en-GB" w:eastAsia="en-US" w:bidi="ar-SA"/>
      </w:rPr>
    </w:lvl>
    <w:lvl w:ilvl="7">
      <w:numFmt w:val="bullet"/>
      <w:lvlText w:val="•"/>
      <w:lvlJc w:val="left"/>
      <w:pPr>
        <w:ind w:left="8144" w:hanging="934"/>
      </w:pPr>
      <w:rPr>
        <w:rFonts w:hint="default"/>
        <w:lang w:val="en-GB" w:eastAsia="en-US" w:bidi="ar-SA"/>
      </w:rPr>
    </w:lvl>
    <w:lvl w:ilvl="8">
      <w:numFmt w:val="bullet"/>
      <w:lvlText w:val="•"/>
      <w:lvlJc w:val="left"/>
      <w:pPr>
        <w:ind w:left="9091" w:hanging="934"/>
      </w:pPr>
      <w:rPr>
        <w:rFonts w:hint="default"/>
        <w:lang w:val="en-GB" w:eastAsia="en-US" w:bidi="ar-SA"/>
      </w:rPr>
    </w:lvl>
  </w:abstractNum>
  <w:abstractNum w:abstractNumId="4" w15:restartNumberingAfterBreak="0">
    <w:nsid w:val="10B23C5C"/>
    <w:multiLevelType w:val="multilevel"/>
    <w:tmpl w:val="A0FEAD24"/>
    <w:lvl w:ilvl="0">
      <w:start w:val="4"/>
      <w:numFmt w:val="decimal"/>
      <w:lvlText w:val="%1"/>
      <w:lvlJc w:val="left"/>
      <w:pPr>
        <w:ind w:left="2302" w:hanging="864"/>
        <w:jc w:val="left"/>
      </w:pPr>
      <w:rPr>
        <w:rFonts w:hint="default"/>
        <w:lang w:val="en-GB" w:eastAsia="en-US" w:bidi="ar-SA"/>
      </w:rPr>
    </w:lvl>
    <w:lvl w:ilvl="1">
      <w:start w:val="12"/>
      <w:numFmt w:val="decimal"/>
      <w:lvlText w:val="%1.%2"/>
      <w:lvlJc w:val="left"/>
      <w:pPr>
        <w:ind w:left="2302" w:hanging="864"/>
        <w:jc w:val="left"/>
      </w:pPr>
      <w:rPr>
        <w:rFonts w:hint="default"/>
        <w:lang w:val="en-GB" w:eastAsia="en-US" w:bidi="ar-SA"/>
      </w:rPr>
    </w:lvl>
    <w:lvl w:ilvl="2">
      <w:start w:val="1"/>
      <w:numFmt w:val="decimal"/>
      <w:lvlText w:val="%1.%2.%3"/>
      <w:lvlJc w:val="left"/>
      <w:pPr>
        <w:ind w:left="2302" w:hanging="864"/>
        <w:jc w:val="left"/>
      </w:pPr>
      <w:rPr>
        <w:rFonts w:hint="default"/>
        <w:lang w:val="en-GB" w:eastAsia="en-US" w:bidi="ar-SA"/>
      </w:rPr>
    </w:lvl>
    <w:lvl w:ilvl="3">
      <w:start w:val="1"/>
      <w:numFmt w:val="decimal"/>
      <w:lvlText w:val="%1.%2.%3.%4"/>
      <w:lvlJc w:val="left"/>
      <w:pPr>
        <w:ind w:left="2302" w:hanging="864"/>
        <w:jc w:val="left"/>
      </w:pPr>
      <w:rPr>
        <w:rFonts w:ascii="Times New Roman" w:eastAsia="Times New Roman" w:hAnsi="Times New Roman" w:cs="Times New Roman" w:hint="default"/>
        <w:b w:val="0"/>
        <w:bCs w:val="0"/>
        <w:i w:val="0"/>
        <w:iCs w:val="0"/>
        <w:w w:val="100"/>
        <w:sz w:val="24"/>
        <w:szCs w:val="24"/>
        <w:lang w:val="en-GB" w:eastAsia="en-US" w:bidi="ar-SA"/>
      </w:rPr>
    </w:lvl>
    <w:lvl w:ilvl="4">
      <w:numFmt w:val="bullet"/>
      <w:lvlText w:val="•"/>
      <w:lvlJc w:val="left"/>
      <w:pPr>
        <w:ind w:left="5774" w:hanging="864"/>
      </w:pPr>
      <w:rPr>
        <w:rFonts w:hint="default"/>
        <w:lang w:val="en-GB" w:eastAsia="en-US" w:bidi="ar-SA"/>
      </w:rPr>
    </w:lvl>
    <w:lvl w:ilvl="5">
      <w:numFmt w:val="bullet"/>
      <w:lvlText w:val="•"/>
      <w:lvlJc w:val="left"/>
      <w:pPr>
        <w:ind w:left="6643" w:hanging="864"/>
      </w:pPr>
      <w:rPr>
        <w:rFonts w:hint="default"/>
        <w:lang w:val="en-GB" w:eastAsia="en-US" w:bidi="ar-SA"/>
      </w:rPr>
    </w:lvl>
    <w:lvl w:ilvl="6">
      <w:numFmt w:val="bullet"/>
      <w:lvlText w:val="•"/>
      <w:lvlJc w:val="left"/>
      <w:pPr>
        <w:ind w:left="7511" w:hanging="864"/>
      </w:pPr>
      <w:rPr>
        <w:rFonts w:hint="default"/>
        <w:lang w:val="en-GB" w:eastAsia="en-US" w:bidi="ar-SA"/>
      </w:rPr>
    </w:lvl>
    <w:lvl w:ilvl="7">
      <w:numFmt w:val="bullet"/>
      <w:lvlText w:val="•"/>
      <w:lvlJc w:val="left"/>
      <w:pPr>
        <w:ind w:left="8380" w:hanging="864"/>
      </w:pPr>
      <w:rPr>
        <w:rFonts w:hint="default"/>
        <w:lang w:val="en-GB" w:eastAsia="en-US" w:bidi="ar-SA"/>
      </w:rPr>
    </w:lvl>
    <w:lvl w:ilvl="8">
      <w:numFmt w:val="bullet"/>
      <w:lvlText w:val="•"/>
      <w:lvlJc w:val="left"/>
      <w:pPr>
        <w:ind w:left="9249" w:hanging="864"/>
      </w:pPr>
      <w:rPr>
        <w:rFonts w:hint="default"/>
        <w:lang w:val="en-GB" w:eastAsia="en-US" w:bidi="ar-SA"/>
      </w:rPr>
    </w:lvl>
  </w:abstractNum>
  <w:abstractNum w:abstractNumId="5" w15:restartNumberingAfterBreak="0">
    <w:nsid w:val="129B78BE"/>
    <w:multiLevelType w:val="multilevel"/>
    <w:tmpl w:val="B0068870"/>
    <w:lvl w:ilvl="0">
      <w:start w:val="4"/>
      <w:numFmt w:val="decimal"/>
      <w:lvlText w:val="%1"/>
      <w:lvlJc w:val="left"/>
      <w:pPr>
        <w:ind w:left="2758" w:hanging="900"/>
        <w:jc w:val="left"/>
      </w:pPr>
      <w:rPr>
        <w:rFonts w:hint="default"/>
        <w:lang w:val="en-GB" w:eastAsia="en-US" w:bidi="ar-SA"/>
      </w:rPr>
    </w:lvl>
    <w:lvl w:ilvl="1">
      <w:start w:val="8"/>
      <w:numFmt w:val="decimal"/>
      <w:lvlText w:val="%1.%2"/>
      <w:lvlJc w:val="left"/>
      <w:pPr>
        <w:ind w:left="2758" w:hanging="900"/>
        <w:jc w:val="left"/>
      </w:pPr>
      <w:rPr>
        <w:rFonts w:hint="default"/>
        <w:lang w:val="en-GB" w:eastAsia="en-US" w:bidi="ar-SA"/>
      </w:rPr>
    </w:lvl>
    <w:lvl w:ilvl="2">
      <w:start w:val="4"/>
      <w:numFmt w:val="decimal"/>
      <w:lvlText w:val="%1.%2.%3"/>
      <w:lvlJc w:val="left"/>
      <w:pPr>
        <w:ind w:left="2758" w:hanging="900"/>
        <w:jc w:val="left"/>
      </w:pPr>
      <w:rPr>
        <w:rFonts w:hint="default"/>
        <w:lang w:val="en-GB" w:eastAsia="en-US" w:bidi="ar-SA"/>
      </w:rPr>
    </w:lvl>
    <w:lvl w:ilvl="3">
      <w:start w:val="1"/>
      <w:numFmt w:val="decimal"/>
      <w:lvlText w:val="%1.%2.%3.%4"/>
      <w:lvlJc w:val="left"/>
      <w:pPr>
        <w:ind w:left="2758" w:hanging="900"/>
        <w:jc w:val="left"/>
      </w:pPr>
      <w:rPr>
        <w:rFonts w:ascii="Times New Roman" w:eastAsia="Times New Roman" w:hAnsi="Times New Roman" w:cs="Times New Roman" w:hint="default"/>
        <w:b w:val="0"/>
        <w:bCs w:val="0"/>
        <w:i w:val="0"/>
        <w:iCs w:val="0"/>
        <w:w w:val="100"/>
        <w:sz w:val="24"/>
        <w:szCs w:val="24"/>
        <w:lang w:val="en-GB" w:eastAsia="en-US" w:bidi="ar-SA"/>
      </w:rPr>
    </w:lvl>
    <w:lvl w:ilvl="4">
      <w:numFmt w:val="bullet"/>
      <w:lvlText w:val="•"/>
      <w:lvlJc w:val="left"/>
      <w:pPr>
        <w:ind w:left="6050" w:hanging="900"/>
      </w:pPr>
      <w:rPr>
        <w:rFonts w:hint="default"/>
        <w:lang w:val="en-GB" w:eastAsia="en-US" w:bidi="ar-SA"/>
      </w:rPr>
    </w:lvl>
    <w:lvl w:ilvl="5">
      <w:numFmt w:val="bullet"/>
      <w:lvlText w:val="•"/>
      <w:lvlJc w:val="left"/>
      <w:pPr>
        <w:ind w:left="6873" w:hanging="900"/>
      </w:pPr>
      <w:rPr>
        <w:rFonts w:hint="default"/>
        <w:lang w:val="en-GB" w:eastAsia="en-US" w:bidi="ar-SA"/>
      </w:rPr>
    </w:lvl>
    <w:lvl w:ilvl="6">
      <w:numFmt w:val="bullet"/>
      <w:lvlText w:val="•"/>
      <w:lvlJc w:val="left"/>
      <w:pPr>
        <w:ind w:left="7695" w:hanging="900"/>
      </w:pPr>
      <w:rPr>
        <w:rFonts w:hint="default"/>
        <w:lang w:val="en-GB" w:eastAsia="en-US" w:bidi="ar-SA"/>
      </w:rPr>
    </w:lvl>
    <w:lvl w:ilvl="7">
      <w:numFmt w:val="bullet"/>
      <w:lvlText w:val="•"/>
      <w:lvlJc w:val="left"/>
      <w:pPr>
        <w:ind w:left="8518" w:hanging="900"/>
      </w:pPr>
      <w:rPr>
        <w:rFonts w:hint="default"/>
        <w:lang w:val="en-GB" w:eastAsia="en-US" w:bidi="ar-SA"/>
      </w:rPr>
    </w:lvl>
    <w:lvl w:ilvl="8">
      <w:numFmt w:val="bullet"/>
      <w:lvlText w:val="•"/>
      <w:lvlJc w:val="left"/>
      <w:pPr>
        <w:ind w:left="9341" w:hanging="900"/>
      </w:pPr>
      <w:rPr>
        <w:rFonts w:hint="default"/>
        <w:lang w:val="en-GB" w:eastAsia="en-US" w:bidi="ar-SA"/>
      </w:rPr>
    </w:lvl>
  </w:abstractNum>
  <w:abstractNum w:abstractNumId="6" w15:restartNumberingAfterBreak="0">
    <w:nsid w:val="13A14429"/>
    <w:multiLevelType w:val="multilevel"/>
    <w:tmpl w:val="1A00C27A"/>
    <w:lvl w:ilvl="0">
      <w:start w:val="4"/>
      <w:numFmt w:val="decimal"/>
      <w:lvlText w:val="%1"/>
      <w:lvlJc w:val="left"/>
      <w:pPr>
        <w:ind w:left="2302" w:hanging="864"/>
        <w:jc w:val="left"/>
      </w:pPr>
      <w:rPr>
        <w:rFonts w:hint="default"/>
        <w:lang w:val="en-GB" w:eastAsia="en-US" w:bidi="ar-SA"/>
      </w:rPr>
    </w:lvl>
    <w:lvl w:ilvl="1">
      <w:start w:val="12"/>
      <w:numFmt w:val="decimal"/>
      <w:lvlText w:val="%1.%2"/>
      <w:lvlJc w:val="left"/>
      <w:pPr>
        <w:ind w:left="2302" w:hanging="864"/>
        <w:jc w:val="left"/>
      </w:pPr>
      <w:rPr>
        <w:rFonts w:hint="default"/>
        <w:lang w:val="en-GB" w:eastAsia="en-US" w:bidi="ar-SA"/>
      </w:rPr>
    </w:lvl>
    <w:lvl w:ilvl="2">
      <w:start w:val="2"/>
      <w:numFmt w:val="decimal"/>
      <w:lvlText w:val="%1.%2.%3"/>
      <w:lvlJc w:val="left"/>
      <w:pPr>
        <w:ind w:left="2302" w:hanging="864"/>
        <w:jc w:val="left"/>
      </w:pPr>
      <w:rPr>
        <w:rFonts w:hint="default"/>
        <w:lang w:val="en-GB" w:eastAsia="en-US" w:bidi="ar-SA"/>
      </w:rPr>
    </w:lvl>
    <w:lvl w:ilvl="3">
      <w:start w:val="1"/>
      <w:numFmt w:val="decimal"/>
      <w:lvlText w:val="%1.%2.%3.%4"/>
      <w:lvlJc w:val="left"/>
      <w:pPr>
        <w:ind w:left="2302" w:hanging="864"/>
        <w:jc w:val="left"/>
      </w:pPr>
      <w:rPr>
        <w:rFonts w:ascii="Times New Roman" w:eastAsia="Times New Roman" w:hAnsi="Times New Roman" w:cs="Times New Roman" w:hint="default"/>
        <w:b w:val="0"/>
        <w:bCs w:val="0"/>
        <w:i w:val="0"/>
        <w:iCs w:val="0"/>
        <w:w w:val="100"/>
        <w:sz w:val="24"/>
        <w:szCs w:val="24"/>
        <w:lang w:val="en-GB" w:eastAsia="en-US" w:bidi="ar-SA"/>
      </w:rPr>
    </w:lvl>
    <w:lvl w:ilvl="4">
      <w:numFmt w:val="bullet"/>
      <w:lvlText w:val="•"/>
      <w:lvlJc w:val="left"/>
      <w:pPr>
        <w:ind w:left="5774" w:hanging="864"/>
      </w:pPr>
      <w:rPr>
        <w:rFonts w:hint="default"/>
        <w:lang w:val="en-GB" w:eastAsia="en-US" w:bidi="ar-SA"/>
      </w:rPr>
    </w:lvl>
    <w:lvl w:ilvl="5">
      <w:numFmt w:val="bullet"/>
      <w:lvlText w:val="•"/>
      <w:lvlJc w:val="left"/>
      <w:pPr>
        <w:ind w:left="6643" w:hanging="864"/>
      </w:pPr>
      <w:rPr>
        <w:rFonts w:hint="default"/>
        <w:lang w:val="en-GB" w:eastAsia="en-US" w:bidi="ar-SA"/>
      </w:rPr>
    </w:lvl>
    <w:lvl w:ilvl="6">
      <w:numFmt w:val="bullet"/>
      <w:lvlText w:val="•"/>
      <w:lvlJc w:val="left"/>
      <w:pPr>
        <w:ind w:left="7511" w:hanging="864"/>
      </w:pPr>
      <w:rPr>
        <w:rFonts w:hint="default"/>
        <w:lang w:val="en-GB" w:eastAsia="en-US" w:bidi="ar-SA"/>
      </w:rPr>
    </w:lvl>
    <w:lvl w:ilvl="7">
      <w:numFmt w:val="bullet"/>
      <w:lvlText w:val="•"/>
      <w:lvlJc w:val="left"/>
      <w:pPr>
        <w:ind w:left="8380" w:hanging="864"/>
      </w:pPr>
      <w:rPr>
        <w:rFonts w:hint="default"/>
        <w:lang w:val="en-GB" w:eastAsia="en-US" w:bidi="ar-SA"/>
      </w:rPr>
    </w:lvl>
    <w:lvl w:ilvl="8">
      <w:numFmt w:val="bullet"/>
      <w:lvlText w:val="•"/>
      <w:lvlJc w:val="left"/>
      <w:pPr>
        <w:ind w:left="9249" w:hanging="864"/>
      </w:pPr>
      <w:rPr>
        <w:rFonts w:hint="default"/>
        <w:lang w:val="en-GB" w:eastAsia="en-US" w:bidi="ar-SA"/>
      </w:rPr>
    </w:lvl>
  </w:abstractNum>
  <w:abstractNum w:abstractNumId="7" w15:restartNumberingAfterBreak="0">
    <w:nsid w:val="19C67EFD"/>
    <w:multiLevelType w:val="multilevel"/>
    <w:tmpl w:val="F8EE766A"/>
    <w:lvl w:ilvl="0">
      <w:start w:val="4"/>
      <w:numFmt w:val="decimal"/>
      <w:lvlText w:val="%1"/>
      <w:lvlJc w:val="left"/>
      <w:pPr>
        <w:ind w:left="2758" w:hanging="900"/>
        <w:jc w:val="left"/>
      </w:pPr>
      <w:rPr>
        <w:rFonts w:hint="default"/>
        <w:lang w:val="en-GB" w:eastAsia="en-US" w:bidi="ar-SA"/>
      </w:rPr>
    </w:lvl>
    <w:lvl w:ilvl="1">
      <w:start w:val="7"/>
      <w:numFmt w:val="decimal"/>
      <w:lvlText w:val="%1.%2"/>
      <w:lvlJc w:val="left"/>
      <w:pPr>
        <w:ind w:left="2758" w:hanging="900"/>
        <w:jc w:val="left"/>
      </w:pPr>
      <w:rPr>
        <w:rFonts w:hint="default"/>
        <w:lang w:val="en-GB" w:eastAsia="en-US" w:bidi="ar-SA"/>
      </w:rPr>
    </w:lvl>
    <w:lvl w:ilvl="2">
      <w:start w:val="2"/>
      <w:numFmt w:val="decimal"/>
      <w:lvlText w:val="%1.%2.%3"/>
      <w:lvlJc w:val="left"/>
      <w:pPr>
        <w:ind w:left="2758" w:hanging="900"/>
        <w:jc w:val="left"/>
      </w:pPr>
      <w:rPr>
        <w:rFonts w:hint="default"/>
        <w:lang w:val="en-GB" w:eastAsia="en-US" w:bidi="ar-SA"/>
      </w:rPr>
    </w:lvl>
    <w:lvl w:ilvl="3">
      <w:start w:val="1"/>
      <w:numFmt w:val="decimal"/>
      <w:lvlText w:val="%1.%2.%3.%4"/>
      <w:lvlJc w:val="left"/>
      <w:pPr>
        <w:ind w:left="2758" w:hanging="900"/>
        <w:jc w:val="left"/>
      </w:pPr>
      <w:rPr>
        <w:rFonts w:ascii="Times New Roman" w:eastAsia="Times New Roman" w:hAnsi="Times New Roman" w:cs="Times New Roman" w:hint="default"/>
        <w:b w:val="0"/>
        <w:bCs w:val="0"/>
        <w:i w:val="0"/>
        <w:iCs w:val="0"/>
        <w:w w:val="100"/>
        <w:sz w:val="24"/>
        <w:szCs w:val="24"/>
        <w:lang w:val="en-GB" w:eastAsia="en-US" w:bidi="ar-SA"/>
      </w:rPr>
    </w:lvl>
    <w:lvl w:ilvl="4">
      <w:numFmt w:val="bullet"/>
      <w:lvlText w:val="•"/>
      <w:lvlJc w:val="left"/>
      <w:pPr>
        <w:ind w:left="6050" w:hanging="900"/>
      </w:pPr>
      <w:rPr>
        <w:rFonts w:hint="default"/>
        <w:lang w:val="en-GB" w:eastAsia="en-US" w:bidi="ar-SA"/>
      </w:rPr>
    </w:lvl>
    <w:lvl w:ilvl="5">
      <w:numFmt w:val="bullet"/>
      <w:lvlText w:val="•"/>
      <w:lvlJc w:val="left"/>
      <w:pPr>
        <w:ind w:left="6873" w:hanging="900"/>
      </w:pPr>
      <w:rPr>
        <w:rFonts w:hint="default"/>
        <w:lang w:val="en-GB" w:eastAsia="en-US" w:bidi="ar-SA"/>
      </w:rPr>
    </w:lvl>
    <w:lvl w:ilvl="6">
      <w:numFmt w:val="bullet"/>
      <w:lvlText w:val="•"/>
      <w:lvlJc w:val="left"/>
      <w:pPr>
        <w:ind w:left="7695" w:hanging="900"/>
      </w:pPr>
      <w:rPr>
        <w:rFonts w:hint="default"/>
        <w:lang w:val="en-GB" w:eastAsia="en-US" w:bidi="ar-SA"/>
      </w:rPr>
    </w:lvl>
    <w:lvl w:ilvl="7">
      <w:numFmt w:val="bullet"/>
      <w:lvlText w:val="•"/>
      <w:lvlJc w:val="left"/>
      <w:pPr>
        <w:ind w:left="8518" w:hanging="900"/>
      </w:pPr>
      <w:rPr>
        <w:rFonts w:hint="default"/>
        <w:lang w:val="en-GB" w:eastAsia="en-US" w:bidi="ar-SA"/>
      </w:rPr>
    </w:lvl>
    <w:lvl w:ilvl="8">
      <w:numFmt w:val="bullet"/>
      <w:lvlText w:val="•"/>
      <w:lvlJc w:val="left"/>
      <w:pPr>
        <w:ind w:left="9341" w:hanging="900"/>
      </w:pPr>
      <w:rPr>
        <w:rFonts w:hint="default"/>
        <w:lang w:val="en-GB" w:eastAsia="en-US" w:bidi="ar-SA"/>
      </w:rPr>
    </w:lvl>
  </w:abstractNum>
  <w:abstractNum w:abstractNumId="8" w15:restartNumberingAfterBreak="0">
    <w:nsid w:val="1A671D88"/>
    <w:multiLevelType w:val="multilevel"/>
    <w:tmpl w:val="606EDDFC"/>
    <w:lvl w:ilvl="0">
      <w:start w:val="1"/>
      <w:numFmt w:val="decimal"/>
      <w:lvlText w:val="%1."/>
      <w:lvlJc w:val="left"/>
      <w:pPr>
        <w:ind w:left="1441" w:hanging="483"/>
        <w:jc w:val="left"/>
      </w:pPr>
      <w:rPr>
        <w:rFonts w:ascii="Times New Roman" w:eastAsia="Times New Roman" w:hAnsi="Times New Roman" w:cs="Times New Roman" w:hint="default"/>
        <w:b w:val="0"/>
        <w:bCs w:val="0"/>
        <w:i w:val="0"/>
        <w:iCs w:val="0"/>
        <w:w w:val="100"/>
        <w:sz w:val="24"/>
        <w:szCs w:val="24"/>
        <w:lang w:val="en-GB" w:eastAsia="en-US" w:bidi="ar-SA"/>
      </w:rPr>
    </w:lvl>
    <w:lvl w:ilvl="1">
      <w:start w:val="1"/>
      <w:numFmt w:val="decimal"/>
      <w:lvlText w:val="%1.%2"/>
      <w:lvlJc w:val="left"/>
      <w:pPr>
        <w:ind w:left="1758" w:hanging="800"/>
        <w:jc w:val="left"/>
      </w:pPr>
      <w:rPr>
        <w:rFonts w:ascii="Times New Roman" w:eastAsia="Times New Roman" w:hAnsi="Times New Roman" w:cs="Times New Roman" w:hint="default"/>
        <w:b w:val="0"/>
        <w:bCs w:val="0"/>
        <w:i w:val="0"/>
        <w:iCs w:val="0"/>
        <w:w w:val="100"/>
        <w:sz w:val="24"/>
        <w:szCs w:val="24"/>
        <w:lang w:val="en-GB" w:eastAsia="en-US" w:bidi="ar-SA"/>
      </w:rPr>
    </w:lvl>
    <w:lvl w:ilvl="2">
      <w:numFmt w:val="bullet"/>
      <w:lvlText w:val="•"/>
      <w:lvlJc w:val="left"/>
      <w:pPr>
        <w:ind w:left="2785" w:hanging="800"/>
      </w:pPr>
      <w:rPr>
        <w:rFonts w:hint="default"/>
        <w:lang w:val="en-GB" w:eastAsia="en-US" w:bidi="ar-SA"/>
      </w:rPr>
    </w:lvl>
    <w:lvl w:ilvl="3">
      <w:numFmt w:val="bullet"/>
      <w:lvlText w:val="•"/>
      <w:lvlJc w:val="left"/>
      <w:pPr>
        <w:ind w:left="3810" w:hanging="800"/>
      </w:pPr>
      <w:rPr>
        <w:rFonts w:hint="default"/>
        <w:lang w:val="en-GB" w:eastAsia="en-US" w:bidi="ar-SA"/>
      </w:rPr>
    </w:lvl>
    <w:lvl w:ilvl="4">
      <w:numFmt w:val="bullet"/>
      <w:lvlText w:val="•"/>
      <w:lvlJc w:val="left"/>
      <w:pPr>
        <w:ind w:left="4835" w:hanging="800"/>
      </w:pPr>
      <w:rPr>
        <w:rFonts w:hint="default"/>
        <w:lang w:val="en-GB" w:eastAsia="en-US" w:bidi="ar-SA"/>
      </w:rPr>
    </w:lvl>
    <w:lvl w:ilvl="5">
      <w:numFmt w:val="bullet"/>
      <w:lvlText w:val="•"/>
      <w:lvlJc w:val="left"/>
      <w:pPr>
        <w:ind w:left="5860" w:hanging="800"/>
      </w:pPr>
      <w:rPr>
        <w:rFonts w:hint="default"/>
        <w:lang w:val="en-GB" w:eastAsia="en-US" w:bidi="ar-SA"/>
      </w:rPr>
    </w:lvl>
    <w:lvl w:ilvl="6">
      <w:numFmt w:val="bullet"/>
      <w:lvlText w:val="•"/>
      <w:lvlJc w:val="left"/>
      <w:pPr>
        <w:ind w:left="6885" w:hanging="800"/>
      </w:pPr>
      <w:rPr>
        <w:rFonts w:hint="default"/>
        <w:lang w:val="en-GB" w:eastAsia="en-US" w:bidi="ar-SA"/>
      </w:rPr>
    </w:lvl>
    <w:lvl w:ilvl="7">
      <w:numFmt w:val="bullet"/>
      <w:lvlText w:val="•"/>
      <w:lvlJc w:val="left"/>
      <w:pPr>
        <w:ind w:left="7910" w:hanging="800"/>
      </w:pPr>
      <w:rPr>
        <w:rFonts w:hint="default"/>
        <w:lang w:val="en-GB" w:eastAsia="en-US" w:bidi="ar-SA"/>
      </w:rPr>
    </w:lvl>
    <w:lvl w:ilvl="8">
      <w:numFmt w:val="bullet"/>
      <w:lvlText w:val="•"/>
      <w:lvlJc w:val="left"/>
      <w:pPr>
        <w:ind w:left="8936" w:hanging="800"/>
      </w:pPr>
      <w:rPr>
        <w:rFonts w:hint="default"/>
        <w:lang w:val="en-GB" w:eastAsia="en-US" w:bidi="ar-SA"/>
      </w:rPr>
    </w:lvl>
  </w:abstractNum>
  <w:abstractNum w:abstractNumId="9" w15:restartNumberingAfterBreak="0">
    <w:nsid w:val="1E1707BC"/>
    <w:multiLevelType w:val="multilevel"/>
    <w:tmpl w:val="BC580878"/>
    <w:lvl w:ilvl="0">
      <w:start w:val="4"/>
      <w:numFmt w:val="decimal"/>
      <w:lvlText w:val="%1"/>
      <w:lvlJc w:val="left"/>
      <w:pPr>
        <w:ind w:left="2302" w:hanging="864"/>
        <w:jc w:val="left"/>
      </w:pPr>
      <w:rPr>
        <w:rFonts w:hint="default"/>
        <w:lang w:val="en-GB" w:eastAsia="en-US" w:bidi="ar-SA"/>
      </w:rPr>
    </w:lvl>
    <w:lvl w:ilvl="1">
      <w:start w:val="5"/>
      <w:numFmt w:val="decimal"/>
      <w:lvlText w:val="%1.%2"/>
      <w:lvlJc w:val="left"/>
      <w:pPr>
        <w:ind w:left="2302" w:hanging="864"/>
        <w:jc w:val="left"/>
      </w:pPr>
      <w:rPr>
        <w:rFonts w:hint="default"/>
        <w:lang w:val="en-GB" w:eastAsia="en-US" w:bidi="ar-SA"/>
      </w:rPr>
    </w:lvl>
    <w:lvl w:ilvl="2">
      <w:start w:val="4"/>
      <w:numFmt w:val="decimal"/>
      <w:lvlText w:val="%1.%2.%3"/>
      <w:lvlJc w:val="left"/>
      <w:pPr>
        <w:ind w:left="2302" w:hanging="864"/>
        <w:jc w:val="left"/>
      </w:pPr>
      <w:rPr>
        <w:rFonts w:hint="default"/>
        <w:lang w:val="en-GB" w:eastAsia="en-US" w:bidi="ar-SA"/>
      </w:rPr>
    </w:lvl>
    <w:lvl w:ilvl="3">
      <w:start w:val="1"/>
      <w:numFmt w:val="decimal"/>
      <w:lvlText w:val="%1.%2.%3.%4"/>
      <w:lvlJc w:val="left"/>
      <w:pPr>
        <w:ind w:left="2302" w:hanging="864"/>
        <w:jc w:val="left"/>
      </w:pPr>
      <w:rPr>
        <w:rFonts w:ascii="Times New Roman" w:eastAsia="Times New Roman" w:hAnsi="Times New Roman" w:cs="Times New Roman" w:hint="default"/>
        <w:b w:val="0"/>
        <w:bCs w:val="0"/>
        <w:i w:val="0"/>
        <w:iCs w:val="0"/>
        <w:w w:val="100"/>
        <w:sz w:val="24"/>
        <w:szCs w:val="24"/>
        <w:lang w:val="en-GB" w:eastAsia="en-US" w:bidi="ar-SA"/>
      </w:rPr>
    </w:lvl>
    <w:lvl w:ilvl="4">
      <w:numFmt w:val="bullet"/>
      <w:lvlText w:val="•"/>
      <w:lvlJc w:val="left"/>
      <w:pPr>
        <w:ind w:left="5774" w:hanging="864"/>
      </w:pPr>
      <w:rPr>
        <w:rFonts w:hint="default"/>
        <w:lang w:val="en-GB" w:eastAsia="en-US" w:bidi="ar-SA"/>
      </w:rPr>
    </w:lvl>
    <w:lvl w:ilvl="5">
      <w:numFmt w:val="bullet"/>
      <w:lvlText w:val="•"/>
      <w:lvlJc w:val="left"/>
      <w:pPr>
        <w:ind w:left="6643" w:hanging="864"/>
      </w:pPr>
      <w:rPr>
        <w:rFonts w:hint="default"/>
        <w:lang w:val="en-GB" w:eastAsia="en-US" w:bidi="ar-SA"/>
      </w:rPr>
    </w:lvl>
    <w:lvl w:ilvl="6">
      <w:numFmt w:val="bullet"/>
      <w:lvlText w:val="•"/>
      <w:lvlJc w:val="left"/>
      <w:pPr>
        <w:ind w:left="7511" w:hanging="864"/>
      </w:pPr>
      <w:rPr>
        <w:rFonts w:hint="default"/>
        <w:lang w:val="en-GB" w:eastAsia="en-US" w:bidi="ar-SA"/>
      </w:rPr>
    </w:lvl>
    <w:lvl w:ilvl="7">
      <w:numFmt w:val="bullet"/>
      <w:lvlText w:val="•"/>
      <w:lvlJc w:val="left"/>
      <w:pPr>
        <w:ind w:left="8380" w:hanging="864"/>
      </w:pPr>
      <w:rPr>
        <w:rFonts w:hint="default"/>
        <w:lang w:val="en-GB" w:eastAsia="en-US" w:bidi="ar-SA"/>
      </w:rPr>
    </w:lvl>
    <w:lvl w:ilvl="8">
      <w:numFmt w:val="bullet"/>
      <w:lvlText w:val="•"/>
      <w:lvlJc w:val="left"/>
      <w:pPr>
        <w:ind w:left="9249" w:hanging="864"/>
      </w:pPr>
      <w:rPr>
        <w:rFonts w:hint="default"/>
        <w:lang w:val="en-GB" w:eastAsia="en-US" w:bidi="ar-SA"/>
      </w:rPr>
    </w:lvl>
  </w:abstractNum>
  <w:abstractNum w:abstractNumId="10" w15:restartNumberingAfterBreak="0">
    <w:nsid w:val="287679C2"/>
    <w:multiLevelType w:val="multilevel"/>
    <w:tmpl w:val="93B40CD0"/>
    <w:lvl w:ilvl="0">
      <w:start w:val="4"/>
      <w:numFmt w:val="decimal"/>
      <w:lvlText w:val="%1"/>
      <w:lvlJc w:val="left"/>
      <w:pPr>
        <w:ind w:left="2758" w:hanging="900"/>
        <w:jc w:val="left"/>
      </w:pPr>
      <w:rPr>
        <w:rFonts w:hint="default"/>
        <w:lang w:val="en-GB" w:eastAsia="en-US" w:bidi="ar-SA"/>
      </w:rPr>
    </w:lvl>
    <w:lvl w:ilvl="1">
      <w:start w:val="3"/>
      <w:numFmt w:val="decimal"/>
      <w:lvlText w:val="%1.%2"/>
      <w:lvlJc w:val="left"/>
      <w:pPr>
        <w:ind w:left="2758" w:hanging="900"/>
        <w:jc w:val="right"/>
      </w:pPr>
      <w:rPr>
        <w:rFonts w:hint="default"/>
        <w:lang w:val="en-GB" w:eastAsia="en-US" w:bidi="ar-SA"/>
      </w:rPr>
    </w:lvl>
    <w:lvl w:ilvl="2">
      <w:start w:val="1"/>
      <w:numFmt w:val="decimal"/>
      <w:lvlText w:val="%1.%2.%3"/>
      <w:lvlJc w:val="left"/>
      <w:pPr>
        <w:ind w:left="2758" w:hanging="900"/>
        <w:jc w:val="left"/>
      </w:pPr>
      <w:rPr>
        <w:rFonts w:hint="default"/>
        <w:lang w:val="en-GB" w:eastAsia="en-US" w:bidi="ar-SA"/>
      </w:rPr>
    </w:lvl>
    <w:lvl w:ilvl="3">
      <w:start w:val="1"/>
      <w:numFmt w:val="decimal"/>
      <w:lvlText w:val="%1.%2.%3.%4"/>
      <w:lvlJc w:val="left"/>
      <w:pPr>
        <w:ind w:left="2758" w:hanging="900"/>
        <w:jc w:val="left"/>
      </w:pPr>
      <w:rPr>
        <w:rFonts w:ascii="Times New Roman" w:eastAsia="Times New Roman" w:hAnsi="Times New Roman" w:cs="Times New Roman" w:hint="default"/>
        <w:b w:val="0"/>
        <w:bCs w:val="0"/>
        <w:i w:val="0"/>
        <w:iCs w:val="0"/>
        <w:w w:val="100"/>
        <w:sz w:val="24"/>
        <w:szCs w:val="24"/>
        <w:lang w:val="en-GB" w:eastAsia="en-US" w:bidi="ar-SA"/>
      </w:rPr>
    </w:lvl>
    <w:lvl w:ilvl="4">
      <w:start w:val="1"/>
      <w:numFmt w:val="decimal"/>
      <w:lvlText w:val="%1.%2.%3.%4.%5"/>
      <w:lvlJc w:val="left"/>
      <w:pPr>
        <w:ind w:left="4019" w:hanging="1062"/>
        <w:jc w:val="left"/>
      </w:pPr>
      <w:rPr>
        <w:rFonts w:ascii="Times New Roman" w:eastAsia="Times New Roman" w:hAnsi="Times New Roman" w:cs="Times New Roman" w:hint="default"/>
        <w:b w:val="0"/>
        <w:bCs w:val="0"/>
        <w:i w:val="0"/>
        <w:iCs w:val="0"/>
        <w:w w:val="100"/>
        <w:sz w:val="24"/>
        <w:szCs w:val="24"/>
        <w:lang w:val="en-GB" w:eastAsia="en-US" w:bidi="ar-SA"/>
      </w:rPr>
    </w:lvl>
    <w:lvl w:ilvl="5">
      <w:numFmt w:val="bullet"/>
      <w:lvlText w:val="•"/>
      <w:lvlJc w:val="left"/>
      <w:pPr>
        <w:ind w:left="7116" w:hanging="1062"/>
      </w:pPr>
      <w:rPr>
        <w:rFonts w:hint="default"/>
        <w:lang w:val="en-GB" w:eastAsia="en-US" w:bidi="ar-SA"/>
      </w:rPr>
    </w:lvl>
    <w:lvl w:ilvl="6">
      <w:numFmt w:val="bullet"/>
      <w:lvlText w:val="•"/>
      <w:lvlJc w:val="left"/>
      <w:pPr>
        <w:ind w:left="7890" w:hanging="1062"/>
      </w:pPr>
      <w:rPr>
        <w:rFonts w:hint="default"/>
        <w:lang w:val="en-GB" w:eastAsia="en-US" w:bidi="ar-SA"/>
      </w:rPr>
    </w:lvl>
    <w:lvl w:ilvl="7">
      <w:numFmt w:val="bullet"/>
      <w:lvlText w:val="•"/>
      <w:lvlJc w:val="left"/>
      <w:pPr>
        <w:ind w:left="8664" w:hanging="1062"/>
      </w:pPr>
      <w:rPr>
        <w:rFonts w:hint="default"/>
        <w:lang w:val="en-GB" w:eastAsia="en-US" w:bidi="ar-SA"/>
      </w:rPr>
    </w:lvl>
    <w:lvl w:ilvl="8">
      <w:numFmt w:val="bullet"/>
      <w:lvlText w:val="•"/>
      <w:lvlJc w:val="left"/>
      <w:pPr>
        <w:ind w:left="9438" w:hanging="1062"/>
      </w:pPr>
      <w:rPr>
        <w:rFonts w:hint="default"/>
        <w:lang w:val="en-GB" w:eastAsia="en-US" w:bidi="ar-SA"/>
      </w:rPr>
    </w:lvl>
  </w:abstractNum>
  <w:abstractNum w:abstractNumId="11" w15:restartNumberingAfterBreak="0">
    <w:nsid w:val="2C9F0BF8"/>
    <w:multiLevelType w:val="multilevel"/>
    <w:tmpl w:val="97D8AA3A"/>
    <w:lvl w:ilvl="0">
      <w:start w:val="4"/>
      <w:numFmt w:val="decimal"/>
      <w:lvlText w:val="%1"/>
      <w:lvlJc w:val="left"/>
      <w:pPr>
        <w:ind w:left="2302" w:hanging="864"/>
        <w:jc w:val="left"/>
      </w:pPr>
      <w:rPr>
        <w:rFonts w:hint="default"/>
        <w:lang w:val="en-GB" w:eastAsia="en-US" w:bidi="ar-SA"/>
      </w:rPr>
    </w:lvl>
    <w:lvl w:ilvl="1">
      <w:start w:val="8"/>
      <w:numFmt w:val="decimal"/>
      <w:lvlText w:val="%1.%2"/>
      <w:lvlJc w:val="left"/>
      <w:pPr>
        <w:ind w:left="2302" w:hanging="864"/>
        <w:jc w:val="left"/>
      </w:pPr>
      <w:rPr>
        <w:rFonts w:hint="default"/>
        <w:lang w:val="en-GB" w:eastAsia="en-US" w:bidi="ar-SA"/>
      </w:rPr>
    </w:lvl>
    <w:lvl w:ilvl="2">
      <w:start w:val="4"/>
      <w:numFmt w:val="decimal"/>
      <w:lvlText w:val="%1.%2.%3"/>
      <w:lvlJc w:val="left"/>
      <w:pPr>
        <w:ind w:left="2302" w:hanging="864"/>
        <w:jc w:val="left"/>
      </w:pPr>
      <w:rPr>
        <w:rFonts w:hint="default"/>
        <w:lang w:val="en-GB" w:eastAsia="en-US" w:bidi="ar-SA"/>
      </w:rPr>
    </w:lvl>
    <w:lvl w:ilvl="3">
      <w:start w:val="1"/>
      <w:numFmt w:val="decimal"/>
      <w:lvlText w:val="%1.%2.%3.%4"/>
      <w:lvlJc w:val="left"/>
      <w:pPr>
        <w:ind w:left="2302" w:hanging="864"/>
        <w:jc w:val="left"/>
      </w:pPr>
      <w:rPr>
        <w:rFonts w:ascii="Times New Roman" w:eastAsia="Times New Roman" w:hAnsi="Times New Roman" w:cs="Times New Roman" w:hint="default"/>
        <w:b w:val="0"/>
        <w:bCs w:val="0"/>
        <w:i w:val="0"/>
        <w:iCs w:val="0"/>
        <w:w w:val="100"/>
        <w:sz w:val="24"/>
        <w:szCs w:val="24"/>
        <w:lang w:val="en-GB" w:eastAsia="en-US" w:bidi="ar-SA"/>
      </w:rPr>
    </w:lvl>
    <w:lvl w:ilvl="4">
      <w:numFmt w:val="bullet"/>
      <w:lvlText w:val="•"/>
      <w:lvlJc w:val="left"/>
      <w:pPr>
        <w:ind w:left="5774" w:hanging="864"/>
      </w:pPr>
      <w:rPr>
        <w:rFonts w:hint="default"/>
        <w:lang w:val="en-GB" w:eastAsia="en-US" w:bidi="ar-SA"/>
      </w:rPr>
    </w:lvl>
    <w:lvl w:ilvl="5">
      <w:numFmt w:val="bullet"/>
      <w:lvlText w:val="•"/>
      <w:lvlJc w:val="left"/>
      <w:pPr>
        <w:ind w:left="6643" w:hanging="864"/>
      </w:pPr>
      <w:rPr>
        <w:rFonts w:hint="default"/>
        <w:lang w:val="en-GB" w:eastAsia="en-US" w:bidi="ar-SA"/>
      </w:rPr>
    </w:lvl>
    <w:lvl w:ilvl="6">
      <w:numFmt w:val="bullet"/>
      <w:lvlText w:val="•"/>
      <w:lvlJc w:val="left"/>
      <w:pPr>
        <w:ind w:left="7511" w:hanging="864"/>
      </w:pPr>
      <w:rPr>
        <w:rFonts w:hint="default"/>
        <w:lang w:val="en-GB" w:eastAsia="en-US" w:bidi="ar-SA"/>
      </w:rPr>
    </w:lvl>
    <w:lvl w:ilvl="7">
      <w:numFmt w:val="bullet"/>
      <w:lvlText w:val="•"/>
      <w:lvlJc w:val="left"/>
      <w:pPr>
        <w:ind w:left="8380" w:hanging="864"/>
      </w:pPr>
      <w:rPr>
        <w:rFonts w:hint="default"/>
        <w:lang w:val="en-GB" w:eastAsia="en-US" w:bidi="ar-SA"/>
      </w:rPr>
    </w:lvl>
    <w:lvl w:ilvl="8">
      <w:numFmt w:val="bullet"/>
      <w:lvlText w:val="•"/>
      <w:lvlJc w:val="left"/>
      <w:pPr>
        <w:ind w:left="9249" w:hanging="864"/>
      </w:pPr>
      <w:rPr>
        <w:rFonts w:hint="default"/>
        <w:lang w:val="en-GB" w:eastAsia="en-US" w:bidi="ar-SA"/>
      </w:rPr>
    </w:lvl>
  </w:abstractNum>
  <w:abstractNum w:abstractNumId="12" w15:restartNumberingAfterBreak="0">
    <w:nsid w:val="2EF94E49"/>
    <w:multiLevelType w:val="multilevel"/>
    <w:tmpl w:val="3ACE671E"/>
    <w:lvl w:ilvl="0">
      <w:start w:val="4"/>
      <w:numFmt w:val="decimal"/>
      <w:lvlText w:val="%1"/>
      <w:lvlJc w:val="left"/>
      <w:pPr>
        <w:ind w:left="2758" w:hanging="900"/>
        <w:jc w:val="left"/>
      </w:pPr>
      <w:rPr>
        <w:rFonts w:hint="default"/>
        <w:lang w:val="en-GB" w:eastAsia="en-US" w:bidi="ar-SA"/>
      </w:rPr>
    </w:lvl>
    <w:lvl w:ilvl="1">
      <w:start w:val="8"/>
      <w:numFmt w:val="decimal"/>
      <w:lvlText w:val="%1.%2"/>
      <w:lvlJc w:val="left"/>
      <w:pPr>
        <w:ind w:left="2758" w:hanging="900"/>
        <w:jc w:val="left"/>
      </w:pPr>
      <w:rPr>
        <w:rFonts w:hint="default"/>
        <w:lang w:val="en-GB" w:eastAsia="en-US" w:bidi="ar-SA"/>
      </w:rPr>
    </w:lvl>
    <w:lvl w:ilvl="2">
      <w:start w:val="3"/>
      <w:numFmt w:val="decimal"/>
      <w:lvlText w:val="%1.%2.%3"/>
      <w:lvlJc w:val="left"/>
      <w:pPr>
        <w:ind w:left="2758" w:hanging="900"/>
        <w:jc w:val="left"/>
      </w:pPr>
      <w:rPr>
        <w:rFonts w:hint="default"/>
        <w:lang w:val="en-GB" w:eastAsia="en-US" w:bidi="ar-SA"/>
      </w:rPr>
    </w:lvl>
    <w:lvl w:ilvl="3">
      <w:start w:val="1"/>
      <w:numFmt w:val="decimal"/>
      <w:lvlText w:val="%1.%2.%3.%4"/>
      <w:lvlJc w:val="left"/>
      <w:pPr>
        <w:ind w:left="2758" w:hanging="900"/>
        <w:jc w:val="left"/>
      </w:pPr>
      <w:rPr>
        <w:rFonts w:ascii="Times New Roman" w:eastAsia="Times New Roman" w:hAnsi="Times New Roman" w:cs="Times New Roman" w:hint="default"/>
        <w:b w:val="0"/>
        <w:bCs w:val="0"/>
        <w:i w:val="0"/>
        <w:iCs w:val="0"/>
        <w:w w:val="100"/>
        <w:sz w:val="24"/>
        <w:szCs w:val="24"/>
        <w:lang w:val="en-GB" w:eastAsia="en-US" w:bidi="ar-SA"/>
      </w:rPr>
    </w:lvl>
    <w:lvl w:ilvl="4">
      <w:numFmt w:val="bullet"/>
      <w:lvlText w:val="•"/>
      <w:lvlJc w:val="left"/>
      <w:pPr>
        <w:ind w:left="6050" w:hanging="900"/>
      </w:pPr>
      <w:rPr>
        <w:rFonts w:hint="default"/>
        <w:lang w:val="en-GB" w:eastAsia="en-US" w:bidi="ar-SA"/>
      </w:rPr>
    </w:lvl>
    <w:lvl w:ilvl="5">
      <w:numFmt w:val="bullet"/>
      <w:lvlText w:val="•"/>
      <w:lvlJc w:val="left"/>
      <w:pPr>
        <w:ind w:left="6873" w:hanging="900"/>
      </w:pPr>
      <w:rPr>
        <w:rFonts w:hint="default"/>
        <w:lang w:val="en-GB" w:eastAsia="en-US" w:bidi="ar-SA"/>
      </w:rPr>
    </w:lvl>
    <w:lvl w:ilvl="6">
      <w:numFmt w:val="bullet"/>
      <w:lvlText w:val="•"/>
      <w:lvlJc w:val="left"/>
      <w:pPr>
        <w:ind w:left="7695" w:hanging="900"/>
      </w:pPr>
      <w:rPr>
        <w:rFonts w:hint="default"/>
        <w:lang w:val="en-GB" w:eastAsia="en-US" w:bidi="ar-SA"/>
      </w:rPr>
    </w:lvl>
    <w:lvl w:ilvl="7">
      <w:numFmt w:val="bullet"/>
      <w:lvlText w:val="•"/>
      <w:lvlJc w:val="left"/>
      <w:pPr>
        <w:ind w:left="8518" w:hanging="900"/>
      </w:pPr>
      <w:rPr>
        <w:rFonts w:hint="default"/>
        <w:lang w:val="en-GB" w:eastAsia="en-US" w:bidi="ar-SA"/>
      </w:rPr>
    </w:lvl>
    <w:lvl w:ilvl="8">
      <w:numFmt w:val="bullet"/>
      <w:lvlText w:val="•"/>
      <w:lvlJc w:val="left"/>
      <w:pPr>
        <w:ind w:left="9341" w:hanging="900"/>
      </w:pPr>
      <w:rPr>
        <w:rFonts w:hint="default"/>
        <w:lang w:val="en-GB" w:eastAsia="en-US" w:bidi="ar-SA"/>
      </w:rPr>
    </w:lvl>
  </w:abstractNum>
  <w:abstractNum w:abstractNumId="13" w15:restartNumberingAfterBreak="0">
    <w:nsid w:val="304E60E2"/>
    <w:multiLevelType w:val="multilevel"/>
    <w:tmpl w:val="07FE130E"/>
    <w:lvl w:ilvl="0">
      <w:start w:val="3"/>
      <w:numFmt w:val="decimal"/>
      <w:lvlText w:val="%1"/>
      <w:lvlJc w:val="left"/>
      <w:pPr>
        <w:ind w:left="2302" w:hanging="864"/>
        <w:jc w:val="left"/>
      </w:pPr>
      <w:rPr>
        <w:rFonts w:hint="default"/>
        <w:lang w:val="en-GB" w:eastAsia="en-US" w:bidi="ar-SA"/>
      </w:rPr>
    </w:lvl>
    <w:lvl w:ilvl="1">
      <w:start w:val="2"/>
      <w:numFmt w:val="decimal"/>
      <w:lvlText w:val="%1.%2"/>
      <w:lvlJc w:val="left"/>
      <w:pPr>
        <w:ind w:left="2302" w:hanging="864"/>
        <w:jc w:val="right"/>
      </w:pPr>
      <w:rPr>
        <w:rFonts w:hint="default"/>
        <w:lang w:val="en-GB" w:eastAsia="en-US" w:bidi="ar-SA"/>
      </w:rPr>
    </w:lvl>
    <w:lvl w:ilvl="2">
      <w:start w:val="1"/>
      <w:numFmt w:val="decimal"/>
      <w:lvlText w:val="%1.%2.%3"/>
      <w:lvlJc w:val="left"/>
      <w:pPr>
        <w:ind w:left="2302" w:hanging="864"/>
        <w:jc w:val="left"/>
      </w:pPr>
      <w:rPr>
        <w:rFonts w:hint="default"/>
        <w:lang w:val="en-GB" w:eastAsia="en-US" w:bidi="ar-SA"/>
      </w:rPr>
    </w:lvl>
    <w:lvl w:ilvl="3">
      <w:start w:val="1"/>
      <w:numFmt w:val="decimal"/>
      <w:lvlText w:val="%1.%2.%3.%4"/>
      <w:lvlJc w:val="left"/>
      <w:pPr>
        <w:ind w:left="2302" w:hanging="864"/>
        <w:jc w:val="left"/>
      </w:pPr>
      <w:rPr>
        <w:rFonts w:ascii="Times New Roman" w:eastAsia="Times New Roman" w:hAnsi="Times New Roman" w:cs="Times New Roman" w:hint="default"/>
        <w:b w:val="0"/>
        <w:bCs w:val="0"/>
        <w:i w:val="0"/>
        <w:iCs w:val="0"/>
        <w:w w:val="100"/>
        <w:sz w:val="24"/>
        <w:szCs w:val="24"/>
        <w:lang w:val="en-GB" w:eastAsia="en-US" w:bidi="ar-SA"/>
      </w:rPr>
    </w:lvl>
    <w:lvl w:ilvl="4">
      <w:start w:val="1"/>
      <w:numFmt w:val="decimal"/>
      <w:lvlText w:val="%1.%2.%3.%4.%5"/>
      <w:lvlJc w:val="left"/>
      <w:pPr>
        <w:ind w:left="2533" w:hanging="1008"/>
        <w:jc w:val="left"/>
      </w:pPr>
      <w:rPr>
        <w:rFonts w:ascii="Times New Roman" w:eastAsia="Times New Roman" w:hAnsi="Times New Roman" w:cs="Times New Roman" w:hint="default"/>
        <w:b/>
        <w:bCs/>
        <w:i/>
        <w:iCs/>
        <w:w w:val="100"/>
        <w:sz w:val="24"/>
        <w:szCs w:val="24"/>
        <w:lang w:val="en-GB" w:eastAsia="en-US" w:bidi="ar-SA"/>
      </w:rPr>
    </w:lvl>
    <w:lvl w:ilvl="5">
      <w:numFmt w:val="bullet"/>
      <w:lvlText w:val="•"/>
      <w:lvlJc w:val="left"/>
      <w:pPr>
        <w:ind w:left="6293" w:hanging="1008"/>
      </w:pPr>
      <w:rPr>
        <w:rFonts w:hint="default"/>
        <w:lang w:val="en-GB" w:eastAsia="en-US" w:bidi="ar-SA"/>
      </w:rPr>
    </w:lvl>
    <w:lvl w:ilvl="6">
      <w:numFmt w:val="bullet"/>
      <w:lvlText w:val="•"/>
      <w:lvlJc w:val="left"/>
      <w:pPr>
        <w:ind w:left="7232" w:hanging="1008"/>
      </w:pPr>
      <w:rPr>
        <w:rFonts w:hint="default"/>
        <w:lang w:val="en-GB" w:eastAsia="en-US" w:bidi="ar-SA"/>
      </w:rPr>
    </w:lvl>
    <w:lvl w:ilvl="7">
      <w:numFmt w:val="bullet"/>
      <w:lvlText w:val="•"/>
      <w:lvlJc w:val="left"/>
      <w:pPr>
        <w:ind w:left="8170" w:hanging="1008"/>
      </w:pPr>
      <w:rPr>
        <w:rFonts w:hint="default"/>
        <w:lang w:val="en-GB" w:eastAsia="en-US" w:bidi="ar-SA"/>
      </w:rPr>
    </w:lvl>
    <w:lvl w:ilvl="8">
      <w:numFmt w:val="bullet"/>
      <w:lvlText w:val="•"/>
      <w:lvlJc w:val="left"/>
      <w:pPr>
        <w:ind w:left="9109" w:hanging="1008"/>
      </w:pPr>
      <w:rPr>
        <w:rFonts w:hint="default"/>
        <w:lang w:val="en-GB" w:eastAsia="en-US" w:bidi="ar-SA"/>
      </w:rPr>
    </w:lvl>
  </w:abstractNum>
  <w:abstractNum w:abstractNumId="14" w15:restartNumberingAfterBreak="0">
    <w:nsid w:val="30D33F62"/>
    <w:multiLevelType w:val="hybridMultilevel"/>
    <w:tmpl w:val="85046F3A"/>
    <w:lvl w:ilvl="0" w:tplc="60D68F0A">
      <w:start w:val="1"/>
      <w:numFmt w:val="lowerRoman"/>
      <w:lvlText w:val="(%1)"/>
      <w:lvlJc w:val="left"/>
      <w:pPr>
        <w:ind w:left="2943" w:hanging="512"/>
        <w:jc w:val="right"/>
      </w:pPr>
      <w:rPr>
        <w:rFonts w:ascii="Times New Roman" w:eastAsia="Times New Roman" w:hAnsi="Times New Roman" w:cs="Times New Roman" w:hint="default"/>
        <w:b w:val="0"/>
        <w:bCs w:val="0"/>
        <w:i w:val="0"/>
        <w:iCs w:val="0"/>
        <w:w w:val="99"/>
        <w:sz w:val="24"/>
        <w:szCs w:val="24"/>
        <w:lang w:val="en-GB" w:eastAsia="en-US" w:bidi="ar-SA"/>
      </w:rPr>
    </w:lvl>
    <w:lvl w:ilvl="1" w:tplc="E9366EA2">
      <w:numFmt w:val="bullet"/>
      <w:lvlText w:val="•"/>
      <w:lvlJc w:val="left"/>
      <w:pPr>
        <w:ind w:left="3744" w:hanging="512"/>
      </w:pPr>
      <w:rPr>
        <w:rFonts w:hint="default"/>
        <w:lang w:val="en-GB" w:eastAsia="en-US" w:bidi="ar-SA"/>
      </w:rPr>
    </w:lvl>
    <w:lvl w:ilvl="2" w:tplc="94667AAC">
      <w:numFmt w:val="bullet"/>
      <w:lvlText w:val="•"/>
      <w:lvlJc w:val="left"/>
      <w:pPr>
        <w:ind w:left="4549" w:hanging="512"/>
      </w:pPr>
      <w:rPr>
        <w:rFonts w:hint="default"/>
        <w:lang w:val="en-GB" w:eastAsia="en-US" w:bidi="ar-SA"/>
      </w:rPr>
    </w:lvl>
    <w:lvl w:ilvl="3" w:tplc="B84CB998">
      <w:numFmt w:val="bullet"/>
      <w:lvlText w:val="•"/>
      <w:lvlJc w:val="left"/>
      <w:pPr>
        <w:ind w:left="5353" w:hanging="512"/>
      </w:pPr>
      <w:rPr>
        <w:rFonts w:hint="default"/>
        <w:lang w:val="en-GB" w:eastAsia="en-US" w:bidi="ar-SA"/>
      </w:rPr>
    </w:lvl>
    <w:lvl w:ilvl="4" w:tplc="964A0CA8">
      <w:numFmt w:val="bullet"/>
      <w:lvlText w:val="•"/>
      <w:lvlJc w:val="left"/>
      <w:pPr>
        <w:ind w:left="6158" w:hanging="512"/>
      </w:pPr>
      <w:rPr>
        <w:rFonts w:hint="default"/>
        <w:lang w:val="en-GB" w:eastAsia="en-US" w:bidi="ar-SA"/>
      </w:rPr>
    </w:lvl>
    <w:lvl w:ilvl="5" w:tplc="FC74A230">
      <w:numFmt w:val="bullet"/>
      <w:lvlText w:val="•"/>
      <w:lvlJc w:val="left"/>
      <w:pPr>
        <w:ind w:left="6963" w:hanging="512"/>
      </w:pPr>
      <w:rPr>
        <w:rFonts w:hint="default"/>
        <w:lang w:val="en-GB" w:eastAsia="en-US" w:bidi="ar-SA"/>
      </w:rPr>
    </w:lvl>
    <w:lvl w:ilvl="6" w:tplc="76A86936">
      <w:numFmt w:val="bullet"/>
      <w:lvlText w:val="•"/>
      <w:lvlJc w:val="left"/>
      <w:pPr>
        <w:ind w:left="7767" w:hanging="512"/>
      </w:pPr>
      <w:rPr>
        <w:rFonts w:hint="default"/>
        <w:lang w:val="en-GB" w:eastAsia="en-US" w:bidi="ar-SA"/>
      </w:rPr>
    </w:lvl>
    <w:lvl w:ilvl="7" w:tplc="A60C883E">
      <w:numFmt w:val="bullet"/>
      <w:lvlText w:val="•"/>
      <w:lvlJc w:val="left"/>
      <w:pPr>
        <w:ind w:left="8572" w:hanging="512"/>
      </w:pPr>
      <w:rPr>
        <w:rFonts w:hint="default"/>
        <w:lang w:val="en-GB" w:eastAsia="en-US" w:bidi="ar-SA"/>
      </w:rPr>
    </w:lvl>
    <w:lvl w:ilvl="8" w:tplc="4DCAC94A">
      <w:numFmt w:val="bullet"/>
      <w:lvlText w:val="•"/>
      <w:lvlJc w:val="left"/>
      <w:pPr>
        <w:ind w:left="9377" w:hanging="512"/>
      </w:pPr>
      <w:rPr>
        <w:rFonts w:hint="default"/>
        <w:lang w:val="en-GB" w:eastAsia="en-US" w:bidi="ar-SA"/>
      </w:rPr>
    </w:lvl>
  </w:abstractNum>
  <w:abstractNum w:abstractNumId="15" w15:restartNumberingAfterBreak="0">
    <w:nsid w:val="34DE5430"/>
    <w:multiLevelType w:val="multilevel"/>
    <w:tmpl w:val="12FA66A6"/>
    <w:lvl w:ilvl="0">
      <w:start w:val="4"/>
      <w:numFmt w:val="decimal"/>
      <w:lvlText w:val="%1"/>
      <w:lvlJc w:val="left"/>
      <w:pPr>
        <w:ind w:left="2302" w:hanging="864"/>
        <w:jc w:val="left"/>
      </w:pPr>
      <w:rPr>
        <w:rFonts w:hint="default"/>
        <w:lang w:val="en-GB" w:eastAsia="en-US" w:bidi="ar-SA"/>
      </w:rPr>
    </w:lvl>
    <w:lvl w:ilvl="1">
      <w:start w:val="3"/>
      <w:numFmt w:val="decimal"/>
      <w:lvlText w:val="%1.%2"/>
      <w:lvlJc w:val="left"/>
      <w:pPr>
        <w:ind w:left="2302" w:hanging="864"/>
        <w:jc w:val="right"/>
      </w:pPr>
      <w:rPr>
        <w:rFonts w:hint="default"/>
        <w:lang w:val="en-GB" w:eastAsia="en-US" w:bidi="ar-SA"/>
      </w:rPr>
    </w:lvl>
    <w:lvl w:ilvl="2">
      <w:start w:val="1"/>
      <w:numFmt w:val="decimal"/>
      <w:lvlText w:val="%1.%2.%3"/>
      <w:lvlJc w:val="left"/>
      <w:pPr>
        <w:ind w:left="2302" w:hanging="864"/>
        <w:jc w:val="left"/>
      </w:pPr>
      <w:rPr>
        <w:rFonts w:hint="default"/>
        <w:lang w:val="en-GB" w:eastAsia="en-US" w:bidi="ar-SA"/>
      </w:rPr>
    </w:lvl>
    <w:lvl w:ilvl="3">
      <w:start w:val="1"/>
      <w:numFmt w:val="decimal"/>
      <w:lvlText w:val="%1.%2.%3.%4"/>
      <w:lvlJc w:val="left"/>
      <w:pPr>
        <w:ind w:left="2302" w:hanging="864"/>
        <w:jc w:val="left"/>
      </w:pPr>
      <w:rPr>
        <w:rFonts w:ascii="Times New Roman" w:eastAsia="Times New Roman" w:hAnsi="Times New Roman" w:cs="Times New Roman" w:hint="default"/>
        <w:b w:val="0"/>
        <w:bCs w:val="0"/>
        <w:i w:val="0"/>
        <w:iCs w:val="0"/>
        <w:w w:val="100"/>
        <w:sz w:val="24"/>
        <w:szCs w:val="24"/>
        <w:lang w:val="en-GB" w:eastAsia="en-US" w:bidi="ar-SA"/>
      </w:rPr>
    </w:lvl>
    <w:lvl w:ilvl="4">
      <w:start w:val="1"/>
      <w:numFmt w:val="decimal"/>
      <w:lvlText w:val="%1.%2.%3.%4.%5"/>
      <w:lvlJc w:val="left"/>
      <w:pPr>
        <w:ind w:left="2398" w:hanging="874"/>
        <w:jc w:val="left"/>
      </w:pPr>
      <w:rPr>
        <w:rFonts w:ascii="Times New Roman" w:eastAsia="Times New Roman" w:hAnsi="Times New Roman" w:cs="Times New Roman" w:hint="default"/>
        <w:b/>
        <w:bCs/>
        <w:i/>
        <w:iCs/>
        <w:w w:val="100"/>
        <w:sz w:val="24"/>
        <w:szCs w:val="24"/>
        <w:lang w:val="en-GB" w:eastAsia="en-US" w:bidi="ar-SA"/>
      </w:rPr>
    </w:lvl>
    <w:lvl w:ilvl="5">
      <w:numFmt w:val="bullet"/>
      <w:lvlText w:val="•"/>
      <w:lvlJc w:val="left"/>
      <w:pPr>
        <w:ind w:left="6216" w:hanging="874"/>
      </w:pPr>
      <w:rPr>
        <w:rFonts w:hint="default"/>
        <w:lang w:val="en-GB" w:eastAsia="en-US" w:bidi="ar-SA"/>
      </w:rPr>
    </w:lvl>
    <w:lvl w:ilvl="6">
      <w:numFmt w:val="bullet"/>
      <w:lvlText w:val="•"/>
      <w:lvlJc w:val="left"/>
      <w:pPr>
        <w:ind w:left="7170" w:hanging="874"/>
      </w:pPr>
      <w:rPr>
        <w:rFonts w:hint="default"/>
        <w:lang w:val="en-GB" w:eastAsia="en-US" w:bidi="ar-SA"/>
      </w:rPr>
    </w:lvl>
    <w:lvl w:ilvl="7">
      <w:numFmt w:val="bullet"/>
      <w:lvlText w:val="•"/>
      <w:lvlJc w:val="left"/>
      <w:pPr>
        <w:ind w:left="8124" w:hanging="874"/>
      </w:pPr>
      <w:rPr>
        <w:rFonts w:hint="default"/>
        <w:lang w:val="en-GB" w:eastAsia="en-US" w:bidi="ar-SA"/>
      </w:rPr>
    </w:lvl>
    <w:lvl w:ilvl="8">
      <w:numFmt w:val="bullet"/>
      <w:lvlText w:val="•"/>
      <w:lvlJc w:val="left"/>
      <w:pPr>
        <w:ind w:left="9078" w:hanging="874"/>
      </w:pPr>
      <w:rPr>
        <w:rFonts w:hint="default"/>
        <w:lang w:val="en-GB" w:eastAsia="en-US" w:bidi="ar-SA"/>
      </w:rPr>
    </w:lvl>
  </w:abstractNum>
  <w:abstractNum w:abstractNumId="16" w15:restartNumberingAfterBreak="0">
    <w:nsid w:val="36134676"/>
    <w:multiLevelType w:val="hybridMultilevel"/>
    <w:tmpl w:val="DA72F164"/>
    <w:lvl w:ilvl="0" w:tplc="25020642">
      <w:start w:val="1"/>
      <w:numFmt w:val="lowerLetter"/>
      <w:lvlText w:val="%1)"/>
      <w:lvlJc w:val="left"/>
      <w:pPr>
        <w:ind w:left="2091" w:hanging="567"/>
        <w:jc w:val="left"/>
      </w:pPr>
      <w:rPr>
        <w:rFonts w:ascii="Times New Roman" w:eastAsia="Times New Roman" w:hAnsi="Times New Roman" w:cs="Times New Roman" w:hint="default"/>
        <w:b w:val="0"/>
        <w:bCs w:val="0"/>
        <w:i w:val="0"/>
        <w:iCs w:val="0"/>
        <w:spacing w:val="-1"/>
        <w:w w:val="99"/>
        <w:sz w:val="24"/>
        <w:szCs w:val="24"/>
        <w:lang w:val="en-GB" w:eastAsia="en-US" w:bidi="ar-SA"/>
      </w:rPr>
    </w:lvl>
    <w:lvl w:ilvl="1" w:tplc="8604D1AC">
      <w:start w:val="1"/>
      <w:numFmt w:val="lowerRoman"/>
      <w:lvlText w:val="(%2)"/>
      <w:lvlJc w:val="left"/>
      <w:pPr>
        <w:ind w:left="2943" w:hanging="567"/>
        <w:jc w:val="left"/>
      </w:pPr>
      <w:rPr>
        <w:rFonts w:hint="default"/>
        <w:w w:val="99"/>
        <w:lang w:val="en-GB" w:eastAsia="en-US" w:bidi="ar-SA"/>
      </w:rPr>
    </w:lvl>
    <w:lvl w:ilvl="2" w:tplc="422AD4FE">
      <w:numFmt w:val="bullet"/>
      <w:lvlText w:val="•"/>
      <w:lvlJc w:val="left"/>
      <w:pPr>
        <w:ind w:left="3834" w:hanging="567"/>
      </w:pPr>
      <w:rPr>
        <w:rFonts w:hint="default"/>
        <w:lang w:val="en-GB" w:eastAsia="en-US" w:bidi="ar-SA"/>
      </w:rPr>
    </w:lvl>
    <w:lvl w:ilvl="3" w:tplc="D182062C">
      <w:numFmt w:val="bullet"/>
      <w:lvlText w:val="•"/>
      <w:lvlJc w:val="left"/>
      <w:pPr>
        <w:ind w:left="4728" w:hanging="567"/>
      </w:pPr>
      <w:rPr>
        <w:rFonts w:hint="default"/>
        <w:lang w:val="en-GB" w:eastAsia="en-US" w:bidi="ar-SA"/>
      </w:rPr>
    </w:lvl>
    <w:lvl w:ilvl="4" w:tplc="47B688F2">
      <w:numFmt w:val="bullet"/>
      <w:lvlText w:val="•"/>
      <w:lvlJc w:val="left"/>
      <w:pPr>
        <w:ind w:left="5622" w:hanging="567"/>
      </w:pPr>
      <w:rPr>
        <w:rFonts w:hint="default"/>
        <w:lang w:val="en-GB" w:eastAsia="en-US" w:bidi="ar-SA"/>
      </w:rPr>
    </w:lvl>
    <w:lvl w:ilvl="5" w:tplc="550E7864">
      <w:numFmt w:val="bullet"/>
      <w:lvlText w:val="•"/>
      <w:lvlJc w:val="left"/>
      <w:pPr>
        <w:ind w:left="6516" w:hanging="567"/>
      </w:pPr>
      <w:rPr>
        <w:rFonts w:hint="default"/>
        <w:lang w:val="en-GB" w:eastAsia="en-US" w:bidi="ar-SA"/>
      </w:rPr>
    </w:lvl>
    <w:lvl w:ilvl="6" w:tplc="1D7A3524">
      <w:numFmt w:val="bullet"/>
      <w:lvlText w:val="•"/>
      <w:lvlJc w:val="left"/>
      <w:pPr>
        <w:ind w:left="7410" w:hanging="567"/>
      </w:pPr>
      <w:rPr>
        <w:rFonts w:hint="default"/>
        <w:lang w:val="en-GB" w:eastAsia="en-US" w:bidi="ar-SA"/>
      </w:rPr>
    </w:lvl>
    <w:lvl w:ilvl="7" w:tplc="F9421046">
      <w:numFmt w:val="bullet"/>
      <w:lvlText w:val="•"/>
      <w:lvlJc w:val="left"/>
      <w:pPr>
        <w:ind w:left="8304" w:hanging="567"/>
      </w:pPr>
      <w:rPr>
        <w:rFonts w:hint="default"/>
        <w:lang w:val="en-GB" w:eastAsia="en-US" w:bidi="ar-SA"/>
      </w:rPr>
    </w:lvl>
    <w:lvl w:ilvl="8" w:tplc="A448E802">
      <w:numFmt w:val="bullet"/>
      <w:lvlText w:val="•"/>
      <w:lvlJc w:val="left"/>
      <w:pPr>
        <w:ind w:left="9198" w:hanging="567"/>
      </w:pPr>
      <w:rPr>
        <w:rFonts w:hint="default"/>
        <w:lang w:val="en-GB" w:eastAsia="en-US" w:bidi="ar-SA"/>
      </w:rPr>
    </w:lvl>
  </w:abstractNum>
  <w:abstractNum w:abstractNumId="17" w15:restartNumberingAfterBreak="0">
    <w:nsid w:val="37B42151"/>
    <w:multiLevelType w:val="multilevel"/>
    <w:tmpl w:val="B4326B28"/>
    <w:lvl w:ilvl="0">
      <w:start w:val="4"/>
      <w:numFmt w:val="decimal"/>
      <w:lvlText w:val="%1"/>
      <w:lvlJc w:val="left"/>
      <w:pPr>
        <w:ind w:left="2758" w:hanging="900"/>
        <w:jc w:val="left"/>
      </w:pPr>
      <w:rPr>
        <w:rFonts w:hint="default"/>
        <w:lang w:val="en-GB" w:eastAsia="en-US" w:bidi="ar-SA"/>
      </w:rPr>
    </w:lvl>
    <w:lvl w:ilvl="1">
      <w:start w:val="12"/>
      <w:numFmt w:val="decimal"/>
      <w:lvlText w:val="%1.%2"/>
      <w:lvlJc w:val="left"/>
      <w:pPr>
        <w:ind w:left="2758" w:hanging="900"/>
        <w:jc w:val="left"/>
      </w:pPr>
      <w:rPr>
        <w:rFonts w:hint="default"/>
        <w:lang w:val="en-GB" w:eastAsia="en-US" w:bidi="ar-SA"/>
      </w:rPr>
    </w:lvl>
    <w:lvl w:ilvl="2">
      <w:start w:val="2"/>
      <w:numFmt w:val="decimal"/>
      <w:lvlText w:val="%1.%2.%3"/>
      <w:lvlJc w:val="left"/>
      <w:pPr>
        <w:ind w:left="2758" w:hanging="900"/>
        <w:jc w:val="left"/>
      </w:pPr>
      <w:rPr>
        <w:rFonts w:hint="default"/>
        <w:lang w:val="en-GB" w:eastAsia="en-US" w:bidi="ar-SA"/>
      </w:rPr>
    </w:lvl>
    <w:lvl w:ilvl="3">
      <w:start w:val="1"/>
      <w:numFmt w:val="decimal"/>
      <w:lvlText w:val="%1.%2.%3.%4"/>
      <w:lvlJc w:val="left"/>
      <w:pPr>
        <w:ind w:left="2758" w:hanging="900"/>
        <w:jc w:val="left"/>
      </w:pPr>
      <w:rPr>
        <w:rFonts w:ascii="Times New Roman" w:eastAsia="Times New Roman" w:hAnsi="Times New Roman" w:cs="Times New Roman" w:hint="default"/>
        <w:b w:val="0"/>
        <w:bCs w:val="0"/>
        <w:i w:val="0"/>
        <w:iCs w:val="0"/>
        <w:w w:val="100"/>
        <w:sz w:val="24"/>
        <w:szCs w:val="24"/>
        <w:lang w:val="en-GB" w:eastAsia="en-US" w:bidi="ar-SA"/>
      </w:rPr>
    </w:lvl>
    <w:lvl w:ilvl="4">
      <w:numFmt w:val="bullet"/>
      <w:lvlText w:val="•"/>
      <w:lvlJc w:val="left"/>
      <w:pPr>
        <w:ind w:left="6050" w:hanging="900"/>
      </w:pPr>
      <w:rPr>
        <w:rFonts w:hint="default"/>
        <w:lang w:val="en-GB" w:eastAsia="en-US" w:bidi="ar-SA"/>
      </w:rPr>
    </w:lvl>
    <w:lvl w:ilvl="5">
      <w:numFmt w:val="bullet"/>
      <w:lvlText w:val="•"/>
      <w:lvlJc w:val="left"/>
      <w:pPr>
        <w:ind w:left="6873" w:hanging="900"/>
      </w:pPr>
      <w:rPr>
        <w:rFonts w:hint="default"/>
        <w:lang w:val="en-GB" w:eastAsia="en-US" w:bidi="ar-SA"/>
      </w:rPr>
    </w:lvl>
    <w:lvl w:ilvl="6">
      <w:numFmt w:val="bullet"/>
      <w:lvlText w:val="•"/>
      <w:lvlJc w:val="left"/>
      <w:pPr>
        <w:ind w:left="7695" w:hanging="900"/>
      </w:pPr>
      <w:rPr>
        <w:rFonts w:hint="default"/>
        <w:lang w:val="en-GB" w:eastAsia="en-US" w:bidi="ar-SA"/>
      </w:rPr>
    </w:lvl>
    <w:lvl w:ilvl="7">
      <w:numFmt w:val="bullet"/>
      <w:lvlText w:val="•"/>
      <w:lvlJc w:val="left"/>
      <w:pPr>
        <w:ind w:left="8518" w:hanging="900"/>
      </w:pPr>
      <w:rPr>
        <w:rFonts w:hint="default"/>
        <w:lang w:val="en-GB" w:eastAsia="en-US" w:bidi="ar-SA"/>
      </w:rPr>
    </w:lvl>
    <w:lvl w:ilvl="8">
      <w:numFmt w:val="bullet"/>
      <w:lvlText w:val="•"/>
      <w:lvlJc w:val="left"/>
      <w:pPr>
        <w:ind w:left="9341" w:hanging="900"/>
      </w:pPr>
      <w:rPr>
        <w:rFonts w:hint="default"/>
        <w:lang w:val="en-GB" w:eastAsia="en-US" w:bidi="ar-SA"/>
      </w:rPr>
    </w:lvl>
  </w:abstractNum>
  <w:abstractNum w:abstractNumId="18" w15:restartNumberingAfterBreak="0">
    <w:nsid w:val="3CB65F4E"/>
    <w:multiLevelType w:val="multilevel"/>
    <w:tmpl w:val="DDC8D7B0"/>
    <w:lvl w:ilvl="0">
      <w:start w:val="4"/>
      <w:numFmt w:val="decimal"/>
      <w:lvlText w:val="%1"/>
      <w:lvlJc w:val="left"/>
      <w:pPr>
        <w:ind w:left="2302" w:hanging="864"/>
        <w:jc w:val="left"/>
      </w:pPr>
      <w:rPr>
        <w:rFonts w:hint="default"/>
        <w:lang w:val="en-GB" w:eastAsia="en-US" w:bidi="ar-SA"/>
      </w:rPr>
    </w:lvl>
    <w:lvl w:ilvl="1">
      <w:start w:val="9"/>
      <w:numFmt w:val="decimal"/>
      <w:lvlText w:val="%1.%2"/>
      <w:lvlJc w:val="left"/>
      <w:pPr>
        <w:ind w:left="2302" w:hanging="864"/>
        <w:jc w:val="left"/>
      </w:pPr>
      <w:rPr>
        <w:rFonts w:hint="default"/>
        <w:lang w:val="en-GB" w:eastAsia="en-US" w:bidi="ar-SA"/>
      </w:rPr>
    </w:lvl>
    <w:lvl w:ilvl="2">
      <w:start w:val="3"/>
      <w:numFmt w:val="decimal"/>
      <w:lvlText w:val="%1.%2.%3"/>
      <w:lvlJc w:val="left"/>
      <w:pPr>
        <w:ind w:left="2302" w:hanging="864"/>
        <w:jc w:val="left"/>
      </w:pPr>
      <w:rPr>
        <w:rFonts w:hint="default"/>
        <w:lang w:val="en-GB" w:eastAsia="en-US" w:bidi="ar-SA"/>
      </w:rPr>
    </w:lvl>
    <w:lvl w:ilvl="3">
      <w:start w:val="1"/>
      <w:numFmt w:val="decimal"/>
      <w:lvlText w:val="%1.%2.%3.%4"/>
      <w:lvlJc w:val="left"/>
      <w:pPr>
        <w:ind w:left="2302" w:hanging="864"/>
        <w:jc w:val="left"/>
      </w:pPr>
      <w:rPr>
        <w:rFonts w:ascii="Times New Roman" w:eastAsia="Times New Roman" w:hAnsi="Times New Roman" w:cs="Times New Roman" w:hint="default"/>
        <w:b w:val="0"/>
        <w:bCs w:val="0"/>
        <w:i w:val="0"/>
        <w:iCs w:val="0"/>
        <w:w w:val="100"/>
        <w:sz w:val="24"/>
        <w:szCs w:val="24"/>
        <w:lang w:val="en-GB" w:eastAsia="en-US" w:bidi="ar-SA"/>
      </w:rPr>
    </w:lvl>
    <w:lvl w:ilvl="4">
      <w:numFmt w:val="bullet"/>
      <w:lvlText w:val="•"/>
      <w:lvlJc w:val="left"/>
      <w:pPr>
        <w:ind w:left="5774" w:hanging="864"/>
      </w:pPr>
      <w:rPr>
        <w:rFonts w:hint="default"/>
        <w:lang w:val="en-GB" w:eastAsia="en-US" w:bidi="ar-SA"/>
      </w:rPr>
    </w:lvl>
    <w:lvl w:ilvl="5">
      <w:numFmt w:val="bullet"/>
      <w:lvlText w:val="•"/>
      <w:lvlJc w:val="left"/>
      <w:pPr>
        <w:ind w:left="6643" w:hanging="864"/>
      </w:pPr>
      <w:rPr>
        <w:rFonts w:hint="default"/>
        <w:lang w:val="en-GB" w:eastAsia="en-US" w:bidi="ar-SA"/>
      </w:rPr>
    </w:lvl>
    <w:lvl w:ilvl="6">
      <w:numFmt w:val="bullet"/>
      <w:lvlText w:val="•"/>
      <w:lvlJc w:val="left"/>
      <w:pPr>
        <w:ind w:left="7511" w:hanging="864"/>
      </w:pPr>
      <w:rPr>
        <w:rFonts w:hint="default"/>
        <w:lang w:val="en-GB" w:eastAsia="en-US" w:bidi="ar-SA"/>
      </w:rPr>
    </w:lvl>
    <w:lvl w:ilvl="7">
      <w:numFmt w:val="bullet"/>
      <w:lvlText w:val="•"/>
      <w:lvlJc w:val="left"/>
      <w:pPr>
        <w:ind w:left="8380" w:hanging="864"/>
      </w:pPr>
      <w:rPr>
        <w:rFonts w:hint="default"/>
        <w:lang w:val="en-GB" w:eastAsia="en-US" w:bidi="ar-SA"/>
      </w:rPr>
    </w:lvl>
    <w:lvl w:ilvl="8">
      <w:numFmt w:val="bullet"/>
      <w:lvlText w:val="•"/>
      <w:lvlJc w:val="left"/>
      <w:pPr>
        <w:ind w:left="9249" w:hanging="864"/>
      </w:pPr>
      <w:rPr>
        <w:rFonts w:hint="default"/>
        <w:lang w:val="en-GB" w:eastAsia="en-US" w:bidi="ar-SA"/>
      </w:rPr>
    </w:lvl>
  </w:abstractNum>
  <w:abstractNum w:abstractNumId="19" w15:restartNumberingAfterBreak="0">
    <w:nsid w:val="3CD74681"/>
    <w:multiLevelType w:val="multilevel"/>
    <w:tmpl w:val="E708CC12"/>
    <w:lvl w:ilvl="0">
      <w:start w:val="4"/>
      <w:numFmt w:val="decimal"/>
      <w:lvlText w:val="%1"/>
      <w:lvlJc w:val="left"/>
      <w:pPr>
        <w:ind w:left="2302" w:hanging="864"/>
        <w:jc w:val="left"/>
      </w:pPr>
      <w:rPr>
        <w:rFonts w:hint="default"/>
        <w:lang w:val="en-GB" w:eastAsia="en-US" w:bidi="ar-SA"/>
      </w:rPr>
    </w:lvl>
    <w:lvl w:ilvl="1">
      <w:start w:val="11"/>
      <w:numFmt w:val="decimal"/>
      <w:lvlText w:val="%1.%2"/>
      <w:lvlJc w:val="left"/>
      <w:pPr>
        <w:ind w:left="2302" w:hanging="864"/>
        <w:jc w:val="left"/>
      </w:pPr>
      <w:rPr>
        <w:rFonts w:hint="default"/>
        <w:lang w:val="en-GB" w:eastAsia="en-US" w:bidi="ar-SA"/>
      </w:rPr>
    </w:lvl>
    <w:lvl w:ilvl="2">
      <w:start w:val="3"/>
      <w:numFmt w:val="decimal"/>
      <w:lvlText w:val="%1.%2.%3"/>
      <w:lvlJc w:val="left"/>
      <w:pPr>
        <w:ind w:left="2302" w:hanging="864"/>
        <w:jc w:val="left"/>
      </w:pPr>
      <w:rPr>
        <w:rFonts w:hint="default"/>
        <w:lang w:val="en-GB" w:eastAsia="en-US" w:bidi="ar-SA"/>
      </w:rPr>
    </w:lvl>
    <w:lvl w:ilvl="3">
      <w:start w:val="1"/>
      <w:numFmt w:val="decimal"/>
      <w:lvlText w:val="%1.%2.%3.%4"/>
      <w:lvlJc w:val="left"/>
      <w:pPr>
        <w:ind w:left="2302" w:hanging="864"/>
        <w:jc w:val="left"/>
      </w:pPr>
      <w:rPr>
        <w:rFonts w:ascii="Times New Roman" w:eastAsia="Times New Roman" w:hAnsi="Times New Roman" w:cs="Times New Roman" w:hint="default"/>
        <w:b w:val="0"/>
        <w:bCs w:val="0"/>
        <w:i w:val="0"/>
        <w:iCs w:val="0"/>
        <w:w w:val="100"/>
        <w:sz w:val="24"/>
        <w:szCs w:val="24"/>
        <w:lang w:val="en-GB" w:eastAsia="en-US" w:bidi="ar-SA"/>
      </w:rPr>
    </w:lvl>
    <w:lvl w:ilvl="4">
      <w:numFmt w:val="bullet"/>
      <w:lvlText w:val="•"/>
      <w:lvlJc w:val="left"/>
      <w:pPr>
        <w:ind w:left="5774" w:hanging="864"/>
      </w:pPr>
      <w:rPr>
        <w:rFonts w:hint="default"/>
        <w:lang w:val="en-GB" w:eastAsia="en-US" w:bidi="ar-SA"/>
      </w:rPr>
    </w:lvl>
    <w:lvl w:ilvl="5">
      <w:numFmt w:val="bullet"/>
      <w:lvlText w:val="•"/>
      <w:lvlJc w:val="left"/>
      <w:pPr>
        <w:ind w:left="6643" w:hanging="864"/>
      </w:pPr>
      <w:rPr>
        <w:rFonts w:hint="default"/>
        <w:lang w:val="en-GB" w:eastAsia="en-US" w:bidi="ar-SA"/>
      </w:rPr>
    </w:lvl>
    <w:lvl w:ilvl="6">
      <w:numFmt w:val="bullet"/>
      <w:lvlText w:val="•"/>
      <w:lvlJc w:val="left"/>
      <w:pPr>
        <w:ind w:left="7511" w:hanging="864"/>
      </w:pPr>
      <w:rPr>
        <w:rFonts w:hint="default"/>
        <w:lang w:val="en-GB" w:eastAsia="en-US" w:bidi="ar-SA"/>
      </w:rPr>
    </w:lvl>
    <w:lvl w:ilvl="7">
      <w:numFmt w:val="bullet"/>
      <w:lvlText w:val="•"/>
      <w:lvlJc w:val="left"/>
      <w:pPr>
        <w:ind w:left="8380" w:hanging="864"/>
      </w:pPr>
      <w:rPr>
        <w:rFonts w:hint="default"/>
        <w:lang w:val="en-GB" w:eastAsia="en-US" w:bidi="ar-SA"/>
      </w:rPr>
    </w:lvl>
    <w:lvl w:ilvl="8">
      <w:numFmt w:val="bullet"/>
      <w:lvlText w:val="•"/>
      <w:lvlJc w:val="left"/>
      <w:pPr>
        <w:ind w:left="9249" w:hanging="864"/>
      </w:pPr>
      <w:rPr>
        <w:rFonts w:hint="default"/>
        <w:lang w:val="en-GB" w:eastAsia="en-US" w:bidi="ar-SA"/>
      </w:rPr>
    </w:lvl>
  </w:abstractNum>
  <w:abstractNum w:abstractNumId="20" w15:restartNumberingAfterBreak="0">
    <w:nsid w:val="40AE09C7"/>
    <w:multiLevelType w:val="multilevel"/>
    <w:tmpl w:val="85B030A4"/>
    <w:lvl w:ilvl="0">
      <w:start w:val="3"/>
      <w:numFmt w:val="decimal"/>
      <w:lvlText w:val="%1"/>
      <w:lvlJc w:val="left"/>
      <w:pPr>
        <w:ind w:left="1534" w:hanging="576"/>
        <w:jc w:val="left"/>
      </w:pPr>
      <w:rPr>
        <w:rFonts w:hint="default"/>
        <w:lang w:val="en-GB" w:eastAsia="en-US" w:bidi="ar-SA"/>
      </w:rPr>
    </w:lvl>
    <w:lvl w:ilvl="1">
      <w:start w:val="1"/>
      <w:numFmt w:val="decimal"/>
      <w:lvlText w:val="%1.%2"/>
      <w:lvlJc w:val="left"/>
      <w:pPr>
        <w:ind w:left="1534" w:hanging="576"/>
        <w:jc w:val="left"/>
      </w:pPr>
      <w:rPr>
        <w:rFonts w:ascii="Times New Roman" w:eastAsia="Times New Roman" w:hAnsi="Times New Roman" w:cs="Times New Roman" w:hint="default"/>
        <w:b/>
        <w:bCs/>
        <w:i w:val="0"/>
        <w:iCs w:val="0"/>
        <w:w w:val="100"/>
        <w:sz w:val="24"/>
        <w:szCs w:val="24"/>
        <w:lang w:val="en-GB" w:eastAsia="en-US" w:bidi="ar-SA"/>
      </w:rPr>
    </w:lvl>
    <w:lvl w:ilvl="2">
      <w:numFmt w:val="bullet"/>
      <w:lvlText w:val="•"/>
      <w:lvlJc w:val="left"/>
      <w:pPr>
        <w:ind w:left="3429" w:hanging="576"/>
      </w:pPr>
      <w:rPr>
        <w:rFonts w:hint="default"/>
        <w:lang w:val="en-GB" w:eastAsia="en-US" w:bidi="ar-SA"/>
      </w:rPr>
    </w:lvl>
    <w:lvl w:ilvl="3">
      <w:numFmt w:val="bullet"/>
      <w:lvlText w:val="•"/>
      <w:lvlJc w:val="left"/>
      <w:pPr>
        <w:ind w:left="4373" w:hanging="576"/>
      </w:pPr>
      <w:rPr>
        <w:rFonts w:hint="default"/>
        <w:lang w:val="en-GB" w:eastAsia="en-US" w:bidi="ar-SA"/>
      </w:rPr>
    </w:lvl>
    <w:lvl w:ilvl="4">
      <w:numFmt w:val="bullet"/>
      <w:lvlText w:val="•"/>
      <w:lvlJc w:val="left"/>
      <w:pPr>
        <w:ind w:left="5318" w:hanging="576"/>
      </w:pPr>
      <w:rPr>
        <w:rFonts w:hint="default"/>
        <w:lang w:val="en-GB" w:eastAsia="en-US" w:bidi="ar-SA"/>
      </w:rPr>
    </w:lvl>
    <w:lvl w:ilvl="5">
      <w:numFmt w:val="bullet"/>
      <w:lvlText w:val="•"/>
      <w:lvlJc w:val="left"/>
      <w:pPr>
        <w:ind w:left="6263" w:hanging="576"/>
      </w:pPr>
      <w:rPr>
        <w:rFonts w:hint="default"/>
        <w:lang w:val="en-GB" w:eastAsia="en-US" w:bidi="ar-SA"/>
      </w:rPr>
    </w:lvl>
    <w:lvl w:ilvl="6">
      <w:numFmt w:val="bullet"/>
      <w:lvlText w:val="•"/>
      <w:lvlJc w:val="left"/>
      <w:pPr>
        <w:ind w:left="7207" w:hanging="576"/>
      </w:pPr>
      <w:rPr>
        <w:rFonts w:hint="default"/>
        <w:lang w:val="en-GB" w:eastAsia="en-US" w:bidi="ar-SA"/>
      </w:rPr>
    </w:lvl>
    <w:lvl w:ilvl="7">
      <w:numFmt w:val="bullet"/>
      <w:lvlText w:val="•"/>
      <w:lvlJc w:val="left"/>
      <w:pPr>
        <w:ind w:left="8152" w:hanging="576"/>
      </w:pPr>
      <w:rPr>
        <w:rFonts w:hint="default"/>
        <w:lang w:val="en-GB" w:eastAsia="en-US" w:bidi="ar-SA"/>
      </w:rPr>
    </w:lvl>
    <w:lvl w:ilvl="8">
      <w:numFmt w:val="bullet"/>
      <w:lvlText w:val="•"/>
      <w:lvlJc w:val="left"/>
      <w:pPr>
        <w:ind w:left="9097" w:hanging="576"/>
      </w:pPr>
      <w:rPr>
        <w:rFonts w:hint="default"/>
        <w:lang w:val="en-GB" w:eastAsia="en-US" w:bidi="ar-SA"/>
      </w:rPr>
    </w:lvl>
  </w:abstractNum>
  <w:abstractNum w:abstractNumId="21" w15:restartNumberingAfterBreak="0">
    <w:nsid w:val="4267344F"/>
    <w:multiLevelType w:val="hybridMultilevel"/>
    <w:tmpl w:val="E9249388"/>
    <w:lvl w:ilvl="0" w:tplc="4262F802">
      <w:start w:val="1"/>
      <w:numFmt w:val="lowerRoman"/>
      <w:lvlText w:val="(%1)"/>
      <w:lvlJc w:val="left"/>
      <w:pPr>
        <w:ind w:left="2943" w:hanging="708"/>
        <w:jc w:val="right"/>
      </w:pPr>
      <w:rPr>
        <w:rFonts w:ascii="Times New Roman" w:eastAsia="Times New Roman" w:hAnsi="Times New Roman" w:cs="Times New Roman" w:hint="default"/>
        <w:b w:val="0"/>
        <w:bCs w:val="0"/>
        <w:i w:val="0"/>
        <w:iCs w:val="0"/>
        <w:w w:val="99"/>
        <w:sz w:val="24"/>
        <w:szCs w:val="24"/>
        <w:lang w:val="en-GB" w:eastAsia="en-US" w:bidi="ar-SA"/>
      </w:rPr>
    </w:lvl>
    <w:lvl w:ilvl="1" w:tplc="170220CC">
      <w:start w:val="1"/>
      <w:numFmt w:val="lowerRoman"/>
      <w:lvlText w:val="(%2)"/>
      <w:lvlJc w:val="left"/>
      <w:pPr>
        <w:ind w:left="2878" w:hanging="384"/>
        <w:jc w:val="left"/>
      </w:pPr>
      <w:rPr>
        <w:rFonts w:ascii="Times New Roman" w:eastAsia="Times New Roman" w:hAnsi="Times New Roman" w:cs="Times New Roman" w:hint="default"/>
        <w:b w:val="0"/>
        <w:bCs w:val="0"/>
        <w:i w:val="0"/>
        <w:iCs w:val="0"/>
        <w:w w:val="99"/>
        <w:sz w:val="24"/>
        <w:szCs w:val="24"/>
        <w:lang w:val="en-GB" w:eastAsia="en-US" w:bidi="ar-SA"/>
      </w:rPr>
    </w:lvl>
    <w:lvl w:ilvl="2" w:tplc="74905638">
      <w:numFmt w:val="bullet"/>
      <w:lvlText w:val="•"/>
      <w:lvlJc w:val="left"/>
      <w:pPr>
        <w:ind w:left="3834" w:hanging="384"/>
      </w:pPr>
      <w:rPr>
        <w:rFonts w:hint="default"/>
        <w:lang w:val="en-GB" w:eastAsia="en-US" w:bidi="ar-SA"/>
      </w:rPr>
    </w:lvl>
    <w:lvl w:ilvl="3" w:tplc="F39A13A0">
      <w:numFmt w:val="bullet"/>
      <w:lvlText w:val="•"/>
      <w:lvlJc w:val="left"/>
      <w:pPr>
        <w:ind w:left="4728" w:hanging="384"/>
      </w:pPr>
      <w:rPr>
        <w:rFonts w:hint="default"/>
        <w:lang w:val="en-GB" w:eastAsia="en-US" w:bidi="ar-SA"/>
      </w:rPr>
    </w:lvl>
    <w:lvl w:ilvl="4" w:tplc="500C4FC6">
      <w:numFmt w:val="bullet"/>
      <w:lvlText w:val="•"/>
      <w:lvlJc w:val="left"/>
      <w:pPr>
        <w:ind w:left="5622" w:hanging="384"/>
      </w:pPr>
      <w:rPr>
        <w:rFonts w:hint="default"/>
        <w:lang w:val="en-GB" w:eastAsia="en-US" w:bidi="ar-SA"/>
      </w:rPr>
    </w:lvl>
    <w:lvl w:ilvl="5" w:tplc="AD8C6F9C">
      <w:numFmt w:val="bullet"/>
      <w:lvlText w:val="•"/>
      <w:lvlJc w:val="left"/>
      <w:pPr>
        <w:ind w:left="6516" w:hanging="384"/>
      </w:pPr>
      <w:rPr>
        <w:rFonts w:hint="default"/>
        <w:lang w:val="en-GB" w:eastAsia="en-US" w:bidi="ar-SA"/>
      </w:rPr>
    </w:lvl>
    <w:lvl w:ilvl="6" w:tplc="4238AD3C">
      <w:numFmt w:val="bullet"/>
      <w:lvlText w:val="•"/>
      <w:lvlJc w:val="left"/>
      <w:pPr>
        <w:ind w:left="7410" w:hanging="384"/>
      </w:pPr>
      <w:rPr>
        <w:rFonts w:hint="default"/>
        <w:lang w:val="en-GB" w:eastAsia="en-US" w:bidi="ar-SA"/>
      </w:rPr>
    </w:lvl>
    <w:lvl w:ilvl="7" w:tplc="4B348CF2">
      <w:numFmt w:val="bullet"/>
      <w:lvlText w:val="•"/>
      <w:lvlJc w:val="left"/>
      <w:pPr>
        <w:ind w:left="8304" w:hanging="384"/>
      </w:pPr>
      <w:rPr>
        <w:rFonts w:hint="default"/>
        <w:lang w:val="en-GB" w:eastAsia="en-US" w:bidi="ar-SA"/>
      </w:rPr>
    </w:lvl>
    <w:lvl w:ilvl="8" w:tplc="81AC0F6E">
      <w:numFmt w:val="bullet"/>
      <w:lvlText w:val="•"/>
      <w:lvlJc w:val="left"/>
      <w:pPr>
        <w:ind w:left="9198" w:hanging="384"/>
      </w:pPr>
      <w:rPr>
        <w:rFonts w:hint="default"/>
        <w:lang w:val="en-GB" w:eastAsia="en-US" w:bidi="ar-SA"/>
      </w:rPr>
    </w:lvl>
  </w:abstractNum>
  <w:abstractNum w:abstractNumId="22" w15:restartNumberingAfterBreak="0">
    <w:nsid w:val="43F42AFB"/>
    <w:multiLevelType w:val="multilevel"/>
    <w:tmpl w:val="185E2222"/>
    <w:lvl w:ilvl="0">
      <w:start w:val="4"/>
      <w:numFmt w:val="decimal"/>
      <w:lvlText w:val="%1"/>
      <w:lvlJc w:val="left"/>
      <w:pPr>
        <w:ind w:left="2758" w:hanging="900"/>
        <w:jc w:val="left"/>
      </w:pPr>
      <w:rPr>
        <w:rFonts w:hint="default"/>
        <w:lang w:val="en-GB" w:eastAsia="en-US" w:bidi="ar-SA"/>
      </w:rPr>
    </w:lvl>
    <w:lvl w:ilvl="1">
      <w:start w:val="4"/>
      <w:numFmt w:val="decimal"/>
      <w:lvlText w:val="%1.%2"/>
      <w:lvlJc w:val="left"/>
      <w:pPr>
        <w:ind w:left="2758" w:hanging="900"/>
        <w:jc w:val="left"/>
      </w:pPr>
      <w:rPr>
        <w:rFonts w:hint="default"/>
        <w:lang w:val="en-GB" w:eastAsia="en-US" w:bidi="ar-SA"/>
      </w:rPr>
    </w:lvl>
    <w:lvl w:ilvl="2">
      <w:start w:val="4"/>
      <w:numFmt w:val="decimal"/>
      <w:lvlText w:val="%1.%2.%3"/>
      <w:lvlJc w:val="left"/>
      <w:pPr>
        <w:ind w:left="2758" w:hanging="900"/>
        <w:jc w:val="left"/>
      </w:pPr>
      <w:rPr>
        <w:rFonts w:hint="default"/>
        <w:lang w:val="en-GB" w:eastAsia="en-US" w:bidi="ar-SA"/>
      </w:rPr>
    </w:lvl>
    <w:lvl w:ilvl="3">
      <w:start w:val="1"/>
      <w:numFmt w:val="decimal"/>
      <w:lvlText w:val="%1.%2.%3.%4"/>
      <w:lvlJc w:val="left"/>
      <w:pPr>
        <w:ind w:left="2758" w:hanging="900"/>
        <w:jc w:val="left"/>
      </w:pPr>
      <w:rPr>
        <w:rFonts w:ascii="Times New Roman" w:eastAsia="Times New Roman" w:hAnsi="Times New Roman" w:cs="Times New Roman" w:hint="default"/>
        <w:b w:val="0"/>
        <w:bCs w:val="0"/>
        <w:i w:val="0"/>
        <w:iCs w:val="0"/>
        <w:w w:val="100"/>
        <w:sz w:val="24"/>
        <w:szCs w:val="24"/>
        <w:lang w:val="en-GB" w:eastAsia="en-US" w:bidi="ar-SA"/>
      </w:rPr>
    </w:lvl>
    <w:lvl w:ilvl="4">
      <w:numFmt w:val="bullet"/>
      <w:lvlText w:val="•"/>
      <w:lvlJc w:val="left"/>
      <w:pPr>
        <w:ind w:left="6050" w:hanging="900"/>
      </w:pPr>
      <w:rPr>
        <w:rFonts w:hint="default"/>
        <w:lang w:val="en-GB" w:eastAsia="en-US" w:bidi="ar-SA"/>
      </w:rPr>
    </w:lvl>
    <w:lvl w:ilvl="5">
      <w:numFmt w:val="bullet"/>
      <w:lvlText w:val="•"/>
      <w:lvlJc w:val="left"/>
      <w:pPr>
        <w:ind w:left="6873" w:hanging="900"/>
      </w:pPr>
      <w:rPr>
        <w:rFonts w:hint="default"/>
        <w:lang w:val="en-GB" w:eastAsia="en-US" w:bidi="ar-SA"/>
      </w:rPr>
    </w:lvl>
    <w:lvl w:ilvl="6">
      <w:numFmt w:val="bullet"/>
      <w:lvlText w:val="•"/>
      <w:lvlJc w:val="left"/>
      <w:pPr>
        <w:ind w:left="7695" w:hanging="900"/>
      </w:pPr>
      <w:rPr>
        <w:rFonts w:hint="default"/>
        <w:lang w:val="en-GB" w:eastAsia="en-US" w:bidi="ar-SA"/>
      </w:rPr>
    </w:lvl>
    <w:lvl w:ilvl="7">
      <w:numFmt w:val="bullet"/>
      <w:lvlText w:val="•"/>
      <w:lvlJc w:val="left"/>
      <w:pPr>
        <w:ind w:left="8518" w:hanging="900"/>
      </w:pPr>
      <w:rPr>
        <w:rFonts w:hint="default"/>
        <w:lang w:val="en-GB" w:eastAsia="en-US" w:bidi="ar-SA"/>
      </w:rPr>
    </w:lvl>
    <w:lvl w:ilvl="8">
      <w:numFmt w:val="bullet"/>
      <w:lvlText w:val="•"/>
      <w:lvlJc w:val="left"/>
      <w:pPr>
        <w:ind w:left="9341" w:hanging="900"/>
      </w:pPr>
      <w:rPr>
        <w:rFonts w:hint="default"/>
        <w:lang w:val="en-GB" w:eastAsia="en-US" w:bidi="ar-SA"/>
      </w:rPr>
    </w:lvl>
  </w:abstractNum>
  <w:abstractNum w:abstractNumId="23" w15:restartNumberingAfterBreak="0">
    <w:nsid w:val="461E322D"/>
    <w:multiLevelType w:val="multilevel"/>
    <w:tmpl w:val="6D20D836"/>
    <w:lvl w:ilvl="0">
      <w:start w:val="4"/>
      <w:numFmt w:val="decimal"/>
      <w:lvlText w:val="%1"/>
      <w:lvlJc w:val="left"/>
      <w:pPr>
        <w:ind w:left="1534" w:hanging="576"/>
        <w:jc w:val="left"/>
      </w:pPr>
      <w:rPr>
        <w:rFonts w:hint="default"/>
        <w:lang w:val="en-GB" w:eastAsia="en-US" w:bidi="ar-SA"/>
      </w:rPr>
    </w:lvl>
    <w:lvl w:ilvl="1">
      <w:start w:val="1"/>
      <w:numFmt w:val="decimal"/>
      <w:lvlText w:val="%1.%2"/>
      <w:lvlJc w:val="left"/>
      <w:pPr>
        <w:ind w:left="1534" w:hanging="576"/>
        <w:jc w:val="left"/>
      </w:pPr>
      <w:rPr>
        <w:rFonts w:ascii="Times New Roman" w:eastAsia="Times New Roman" w:hAnsi="Times New Roman" w:cs="Times New Roman" w:hint="default"/>
        <w:b/>
        <w:bCs/>
        <w:i w:val="0"/>
        <w:iCs w:val="0"/>
        <w:w w:val="100"/>
        <w:sz w:val="24"/>
        <w:szCs w:val="24"/>
        <w:lang w:val="en-GB" w:eastAsia="en-US" w:bidi="ar-SA"/>
      </w:rPr>
    </w:lvl>
    <w:lvl w:ilvl="2">
      <w:numFmt w:val="bullet"/>
      <w:lvlText w:val="•"/>
      <w:lvlJc w:val="left"/>
      <w:pPr>
        <w:ind w:left="3429" w:hanging="576"/>
      </w:pPr>
      <w:rPr>
        <w:rFonts w:hint="default"/>
        <w:lang w:val="en-GB" w:eastAsia="en-US" w:bidi="ar-SA"/>
      </w:rPr>
    </w:lvl>
    <w:lvl w:ilvl="3">
      <w:numFmt w:val="bullet"/>
      <w:lvlText w:val="•"/>
      <w:lvlJc w:val="left"/>
      <w:pPr>
        <w:ind w:left="4373" w:hanging="576"/>
      </w:pPr>
      <w:rPr>
        <w:rFonts w:hint="default"/>
        <w:lang w:val="en-GB" w:eastAsia="en-US" w:bidi="ar-SA"/>
      </w:rPr>
    </w:lvl>
    <w:lvl w:ilvl="4">
      <w:numFmt w:val="bullet"/>
      <w:lvlText w:val="•"/>
      <w:lvlJc w:val="left"/>
      <w:pPr>
        <w:ind w:left="5318" w:hanging="576"/>
      </w:pPr>
      <w:rPr>
        <w:rFonts w:hint="default"/>
        <w:lang w:val="en-GB" w:eastAsia="en-US" w:bidi="ar-SA"/>
      </w:rPr>
    </w:lvl>
    <w:lvl w:ilvl="5">
      <w:numFmt w:val="bullet"/>
      <w:lvlText w:val="•"/>
      <w:lvlJc w:val="left"/>
      <w:pPr>
        <w:ind w:left="6263" w:hanging="576"/>
      </w:pPr>
      <w:rPr>
        <w:rFonts w:hint="default"/>
        <w:lang w:val="en-GB" w:eastAsia="en-US" w:bidi="ar-SA"/>
      </w:rPr>
    </w:lvl>
    <w:lvl w:ilvl="6">
      <w:numFmt w:val="bullet"/>
      <w:lvlText w:val="•"/>
      <w:lvlJc w:val="left"/>
      <w:pPr>
        <w:ind w:left="7207" w:hanging="576"/>
      </w:pPr>
      <w:rPr>
        <w:rFonts w:hint="default"/>
        <w:lang w:val="en-GB" w:eastAsia="en-US" w:bidi="ar-SA"/>
      </w:rPr>
    </w:lvl>
    <w:lvl w:ilvl="7">
      <w:numFmt w:val="bullet"/>
      <w:lvlText w:val="•"/>
      <w:lvlJc w:val="left"/>
      <w:pPr>
        <w:ind w:left="8152" w:hanging="576"/>
      </w:pPr>
      <w:rPr>
        <w:rFonts w:hint="default"/>
        <w:lang w:val="en-GB" w:eastAsia="en-US" w:bidi="ar-SA"/>
      </w:rPr>
    </w:lvl>
    <w:lvl w:ilvl="8">
      <w:numFmt w:val="bullet"/>
      <w:lvlText w:val="•"/>
      <w:lvlJc w:val="left"/>
      <w:pPr>
        <w:ind w:left="9097" w:hanging="576"/>
      </w:pPr>
      <w:rPr>
        <w:rFonts w:hint="default"/>
        <w:lang w:val="en-GB" w:eastAsia="en-US" w:bidi="ar-SA"/>
      </w:rPr>
    </w:lvl>
  </w:abstractNum>
  <w:abstractNum w:abstractNumId="24" w15:restartNumberingAfterBreak="0">
    <w:nsid w:val="4C7C0020"/>
    <w:multiLevelType w:val="hybridMultilevel"/>
    <w:tmpl w:val="D8EC6794"/>
    <w:lvl w:ilvl="0" w:tplc="1012029E">
      <w:start w:val="1"/>
      <w:numFmt w:val="decimal"/>
      <w:lvlText w:val="(%1)"/>
      <w:lvlJc w:val="left"/>
      <w:pPr>
        <w:ind w:left="2091" w:hanging="567"/>
        <w:jc w:val="right"/>
      </w:pPr>
      <w:rPr>
        <w:rFonts w:ascii="Times New Roman" w:eastAsia="Times New Roman" w:hAnsi="Times New Roman" w:cs="Times New Roman" w:hint="default"/>
        <w:b w:val="0"/>
        <w:bCs w:val="0"/>
        <w:i w:val="0"/>
        <w:iCs w:val="0"/>
        <w:w w:val="99"/>
        <w:sz w:val="24"/>
        <w:szCs w:val="24"/>
        <w:lang w:val="en-GB" w:eastAsia="en-US" w:bidi="ar-SA"/>
      </w:rPr>
    </w:lvl>
    <w:lvl w:ilvl="1" w:tplc="A0B4999A">
      <w:start w:val="1"/>
      <w:numFmt w:val="lowerLetter"/>
      <w:lvlText w:val="(%2)"/>
      <w:lvlJc w:val="left"/>
      <w:pPr>
        <w:ind w:left="2660" w:hanging="569"/>
        <w:jc w:val="left"/>
      </w:pPr>
      <w:rPr>
        <w:rFonts w:ascii="Times New Roman" w:eastAsia="Times New Roman" w:hAnsi="Times New Roman" w:cs="Times New Roman" w:hint="default"/>
        <w:b w:val="0"/>
        <w:bCs w:val="0"/>
        <w:i w:val="0"/>
        <w:iCs w:val="0"/>
        <w:spacing w:val="-2"/>
        <w:w w:val="99"/>
        <w:sz w:val="24"/>
        <w:szCs w:val="24"/>
        <w:lang w:val="en-GB" w:eastAsia="en-US" w:bidi="ar-SA"/>
      </w:rPr>
    </w:lvl>
    <w:lvl w:ilvl="2" w:tplc="41D4ACBE">
      <w:numFmt w:val="bullet"/>
      <w:lvlText w:val="-"/>
      <w:lvlJc w:val="left"/>
      <w:pPr>
        <w:ind w:left="3020" w:hanging="360"/>
      </w:pPr>
      <w:rPr>
        <w:rFonts w:ascii="Times New Roman" w:eastAsia="Times New Roman" w:hAnsi="Times New Roman" w:cs="Times New Roman" w:hint="default"/>
        <w:b w:val="0"/>
        <w:bCs w:val="0"/>
        <w:i w:val="0"/>
        <w:iCs w:val="0"/>
        <w:w w:val="99"/>
        <w:sz w:val="24"/>
        <w:szCs w:val="24"/>
        <w:lang w:val="en-GB" w:eastAsia="en-US" w:bidi="ar-SA"/>
      </w:rPr>
    </w:lvl>
    <w:lvl w:ilvl="3" w:tplc="8E028CB8">
      <w:numFmt w:val="bullet"/>
      <w:lvlText w:val="•"/>
      <w:lvlJc w:val="left"/>
      <w:pPr>
        <w:ind w:left="4015" w:hanging="360"/>
      </w:pPr>
      <w:rPr>
        <w:rFonts w:hint="default"/>
        <w:lang w:val="en-GB" w:eastAsia="en-US" w:bidi="ar-SA"/>
      </w:rPr>
    </w:lvl>
    <w:lvl w:ilvl="4" w:tplc="14CE66E6">
      <w:numFmt w:val="bullet"/>
      <w:lvlText w:val="•"/>
      <w:lvlJc w:val="left"/>
      <w:pPr>
        <w:ind w:left="5011" w:hanging="360"/>
      </w:pPr>
      <w:rPr>
        <w:rFonts w:hint="default"/>
        <w:lang w:val="en-GB" w:eastAsia="en-US" w:bidi="ar-SA"/>
      </w:rPr>
    </w:lvl>
    <w:lvl w:ilvl="5" w:tplc="EB6E7F1C">
      <w:numFmt w:val="bullet"/>
      <w:lvlText w:val="•"/>
      <w:lvlJc w:val="left"/>
      <w:pPr>
        <w:ind w:left="6007" w:hanging="360"/>
      </w:pPr>
      <w:rPr>
        <w:rFonts w:hint="default"/>
        <w:lang w:val="en-GB" w:eastAsia="en-US" w:bidi="ar-SA"/>
      </w:rPr>
    </w:lvl>
    <w:lvl w:ilvl="6" w:tplc="B588BBA8">
      <w:numFmt w:val="bullet"/>
      <w:lvlText w:val="•"/>
      <w:lvlJc w:val="left"/>
      <w:pPr>
        <w:ind w:left="7003" w:hanging="360"/>
      </w:pPr>
      <w:rPr>
        <w:rFonts w:hint="default"/>
        <w:lang w:val="en-GB" w:eastAsia="en-US" w:bidi="ar-SA"/>
      </w:rPr>
    </w:lvl>
    <w:lvl w:ilvl="7" w:tplc="9CD4166E">
      <w:numFmt w:val="bullet"/>
      <w:lvlText w:val="•"/>
      <w:lvlJc w:val="left"/>
      <w:pPr>
        <w:ind w:left="7999" w:hanging="360"/>
      </w:pPr>
      <w:rPr>
        <w:rFonts w:hint="default"/>
        <w:lang w:val="en-GB" w:eastAsia="en-US" w:bidi="ar-SA"/>
      </w:rPr>
    </w:lvl>
    <w:lvl w:ilvl="8" w:tplc="B914CE60">
      <w:numFmt w:val="bullet"/>
      <w:lvlText w:val="•"/>
      <w:lvlJc w:val="left"/>
      <w:pPr>
        <w:ind w:left="8994" w:hanging="360"/>
      </w:pPr>
      <w:rPr>
        <w:rFonts w:hint="default"/>
        <w:lang w:val="en-GB" w:eastAsia="en-US" w:bidi="ar-SA"/>
      </w:rPr>
    </w:lvl>
  </w:abstractNum>
  <w:abstractNum w:abstractNumId="25" w15:restartNumberingAfterBreak="0">
    <w:nsid w:val="4ECD6281"/>
    <w:multiLevelType w:val="multilevel"/>
    <w:tmpl w:val="67B027FC"/>
    <w:lvl w:ilvl="0">
      <w:start w:val="4"/>
      <w:numFmt w:val="decimal"/>
      <w:lvlText w:val="%1"/>
      <w:lvlJc w:val="left"/>
      <w:pPr>
        <w:ind w:left="2302" w:hanging="864"/>
        <w:jc w:val="left"/>
      </w:pPr>
      <w:rPr>
        <w:rFonts w:hint="default"/>
        <w:lang w:val="en-GB" w:eastAsia="en-US" w:bidi="ar-SA"/>
      </w:rPr>
    </w:lvl>
    <w:lvl w:ilvl="1">
      <w:start w:val="8"/>
      <w:numFmt w:val="decimal"/>
      <w:lvlText w:val="%1.%2"/>
      <w:lvlJc w:val="left"/>
      <w:pPr>
        <w:ind w:left="2302" w:hanging="864"/>
        <w:jc w:val="left"/>
      </w:pPr>
      <w:rPr>
        <w:rFonts w:hint="default"/>
        <w:lang w:val="en-GB" w:eastAsia="en-US" w:bidi="ar-SA"/>
      </w:rPr>
    </w:lvl>
    <w:lvl w:ilvl="2">
      <w:start w:val="3"/>
      <w:numFmt w:val="decimal"/>
      <w:lvlText w:val="%1.%2.%3"/>
      <w:lvlJc w:val="left"/>
      <w:pPr>
        <w:ind w:left="2302" w:hanging="864"/>
        <w:jc w:val="left"/>
      </w:pPr>
      <w:rPr>
        <w:rFonts w:hint="default"/>
        <w:lang w:val="en-GB" w:eastAsia="en-US" w:bidi="ar-SA"/>
      </w:rPr>
    </w:lvl>
    <w:lvl w:ilvl="3">
      <w:start w:val="1"/>
      <w:numFmt w:val="decimal"/>
      <w:lvlText w:val="%1.%2.%3.%4"/>
      <w:lvlJc w:val="left"/>
      <w:pPr>
        <w:ind w:left="2302" w:hanging="864"/>
        <w:jc w:val="left"/>
      </w:pPr>
      <w:rPr>
        <w:rFonts w:ascii="Times New Roman" w:eastAsia="Times New Roman" w:hAnsi="Times New Roman" w:cs="Times New Roman" w:hint="default"/>
        <w:b w:val="0"/>
        <w:bCs w:val="0"/>
        <w:i w:val="0"/>
        <w:iCs w:val="0"/>
        <w:w w:val="100"/>
        <w:sz w:val="24"/>
        <w:szCs w:val="24"/>
        <w:lang w:val="en-GB" w:eastAsia="en-US" w:bidi="ar-SA"/>
      </w:rPr>
    </w:lvl>
    <w:lvl w:ilvl="4">
      <w:numFmt w:val="bullet"/>
      <w:lvlText w:val="•"/>
      <w:lvlJc w:val="left"/>
      <w:pPr>
        <w:ind w:left="5774" w:hanging="864"/>
      </w:pPr>
      <w:rPr>
        <w:rFonts w:hint="default"/>
        <w:lang w:val="en-GB" w:eastAsia="en-US" w:bidi="ar-SA"/>
      </w:rPr>
    </w:lvl>
    <w:lvl w:ilvl="5">
      <w:numFmt w:val="bullet"/>
      <w:lvlText w:val="•"/>
      <w:lvlJc w:val="left"/>
      <w:pPr>
        <w:ind w:left="6643" w:hanging="864"/>
      </w:pPr>
      <w:rPr>
        <w:rFonts w:hint="default"/>
        <w:lang w:val="en-GB" w:eastAsia="en-US" w:bidi="ar-SA"/>
      </w:rPr>
    </w:lvl>
    <w:lvl w:ilvl="6">
      <w:numFmt w:val="bullet"/>
      <w:lvlText w:val="•"/>
      <w:lvlJc w:val="left"/>
      <w:pPr>
        <w:ind w:left="7511" w:hanging="864"/>
      </w:pPr>
      <w:rPr>
        <w:rFonts w:hint="default"/>
        <w:lang w:val="en-GB" w:eastAsia="en-US" w:bidi="ar-SA"/>
      </w:rPr>
    </w:lvl>
    <w:lvl w:ilvl="7">
      <w:numFmt w:val="bullet"/>
      <w:lvlText w:val="•"/>
      <w:lvlJc w:val="left"/>
      <w:pPr>
        <w:ind w:left="8380" w:hanging="864"/>
      </w:pPr>
      <w:rPr>
        <w:rFonts w:hint="default"/>
        <w:lang w:val="en-GB" w:eastAsia="en-US" w:bidi="ar-SA"/>
      </w:rPr>
    </w:lvl>
    <w:lvl w:ilvl="8">
      <w:numFmt w:val="bullet"/>
      <w:lvlText w:val="•"/>
      <w:lvlJc w:val="left"/>
      <w:pPr>
        <w:ind w:left="9249" w:hanging="864"/>
      </w:pPr>
      <w:rPr>
        <w:rFonts w:hint="default"/>
        <w:lang w:val="en-GB" w:eastAsia="en-US" w:bidi="ar-SA"/>
      </w:rPr>
    </w:lvl>
  </w:abstractNum>
  <w:abstractNum w:abstractNumId="26" w15:restartNumberingAfterBreak="0">
    <w:nsid w:val="51183D5F"/>
    <w:multiLevelType w:val="multilevel"/>
    <w:tmpl w:val="497A2000"/>
    <w:lvl w:ilvl="0">
      <w:start w:val="4"/>
      <w:numFmt w:val="decimal"/>
      <w:lvlText w:val="%1"/>
      <w:lvlJc w:val="left"/>
      <w:pPr>
        <w:ind w:left="2302" w:hanging="864"/>
        <w:jc w:val="left"/>
      </w:pPr>
      <w:rPr>
        <w:rFonts w:hint="default"/>
        <w:lang w:val="en-GB" w:eastAsia="en-US" w:bidi="ar-SA"/>
      </w:rPr>
    </w:lvl>
    <w:lvl w:ilvl="1">
      <w:start w:val="7"/>
      <w:numFmt w:val="decimal"/>
      <w:lvlText w:val="%1.%2"/>
      <w:lvlJc w:val="left"/>
      <w:pPr>
        <w:ind w:left="2302" w:hanging="864"/>
        <w:jc w:val="left"/>
      </w:pPr>
      <w:rPr>
        <w:rFonts w:hint="default"/>
        <w:lang w:val="en-GB" w:eastAsia="en-US" w:bidi="ar-SA"/>
      </w:rPr>
    </w:lvl>
    <w:lvl w:ilvl="2">
      <w:start w:val="1"/>
      <w:numFmt w:val="decimal"/>
      <w:lvlText w:val="%1.%2.%3"/>
      <w:lvlJc w:val="left"/>
      <w:pPr>
        <w:ind w:left="2302" w:hanging="864"/>
        <w:jc w:val="left"/>
      </w:pPr>
      <w:rPr>
        <w:rFonts w:hint="default"/>
        <w:lang w:val="en-GB" w:eastAsia="en-US" w:bidi="ar-SA"/>
      </w:rPr>
    </w:lvl>
    <w:lvl w:ilvl="3">
      <w:start w:val="1"/>
      <w:numFmt w:val="decimal"/>
      <w:lvlText w:val="%1.%2.%3.%4"/>
      <w:lvlJc w:val="left"/>
      <w:pPr>
        <w:ind w:left="2302" w:hanging="864"/>
        <w:jc w:val="left"/>
      </w:pPr>
      <w:rPr>
        <w:rFonts w:ascii="Times New Roman" w:eastAsia="Times New Roman" w:hAnsi="Times New Roman" w:cs="Times New Roman" w:hint="default"/>
        <w:b w:val="0"/>
        <w:bCs w:val="0"/>
        <w:i w:val="0"/>
        <w:iCs w:val="0"/>
        <w:w w:val="100"/>
        <w:sz w:val="24"/>
        <w:szCs w:val="24"/>
        <w:lang w:val="en-GB" w:eastAsia="en-US" w:bidi="ar-SA"/>
      </w:rPr>
    </w:lvl>
    <w:lvl w:ilvl="4">
      <w:start w:val="1"/>
      <w:numFmt w:val="decimal"/>
      <w:lvlText w:val="%1.%2.%3.%4.%5"/>
      <w:lvlJc w:val="left"/>
      <w:pPr>
        <w:ind w:left="2458" w:hanging="934"/>
        <w:jc w:val="left"/>
      </w:pPr>
      <w:rPr>
        <w:rFonts w:ascii="Times New Roman" w:eastAsia="Times New Roman" w:hAnsi="Times New Roman" w:cs="Times New Roman" w:hint="default"/>
        <w:b/>
        <w:bCs/>
        <w:i/>
        <w:iCs/>
        <w:w w:val="100"/>
        <w:sz w:val="24"/>
        <w:szCs w:val="24"/>
        <w:lang w:val="en-GB" w:eastAsia="en-US" w:bidi="ar-SA"/>
      </w:rPr>
    </w:lvl>
    <w:lvl w:ilvl="5">
      <w:numFmt w:val="bullet"/>
      <w:lvlText w:val="•"/>
      <w:lvlJc w:val="left"/>
      <w:pPr>
        <w:ind w:left="6249" w:hanging="934"/>
      </w:pPr>
      <w:rPr>
        <w:rFonts w:hint="default"/>
        <w:lang w:val="en-GB" w:eastAsia="en-US" w:bidi="ar-SA"/>
      </w:rPr>
    </w:lvl>
    <w:lvl w:ilvl="6">
      <w:numFmt w:val="bullet"/>
      <w:lvlText w:val="•"/>
      <w:lvlJc w:val="left"/>
      <w:pPr>
        <w:ind w:left="7196" w:hanging="934"/>
      </w:pPr>
      <w:rPr>
        <w:rFonts w:hint="default"/>
        <w:lang w:val="en-GB" w:eastAsia="en-US" w:bidi="ar-SA"/>
      </w:rPr>
    </w:lvl>
    <w:lvl w:ilvl="7">
      <w:numFmt w:val="bullet"/>
      <w:lvlText w:val="•"/>
      <w:lvlJc w:val="left"/>
      <w:pPr>
        <w:ind w:left="8144" w:hanging="934"/>
      </w:pPr>
      <w:rPr>
        <w:rFonts w:hint="default"/>
        <w:lang w:val="en-GB" w:eastAsia="en-US" w:bidi="ar-SA"/>
      </w:rPr>
    </w:lvl>
    <w:lvl w:ilvl="8">
      <w:numFmt w:val="bullet"/>
      <w:lvlText w:val="•"/>
      <w:lvlJc w:val="left"/>
      <w:pPr>
        <w:ind w:left="9091" w:hanging="934"/>
      </w:pPr>
      <w:rPr>
        <w:rFonts w:hint="default"/>
        <w:lang w:val="en-GB" w:eastAsia="en-US" w:bidi="ar-SA"/>
      </w:rPr>
    </w:lvl>
  </w:abstractNum>
  <w:abstractNum w:abstractNumId="27" w15:restartNumberingAfterBreak="0">
    <w:nsid w:val="55B974E5"/>
    <w:multiLevelType w:val="multilevel"/>
    <w:tmpl w:val="6F604DAA"/>
    <w:lvl w:ilvl="0">
      <w:start w:val="3"/>
      <w:numFmt w:val="decimal"/>
      <w:lvlText w:val="%1"/>
      <w:lvlJc w:val="left"/>
      <w:pPr>
        <w:ind w:left="2758" w:hanging="900"/>
        <w:jc w:val="left"/>
      </w:pPr>
      <w:rPr>
        <w:rFonts w:hint="default"/>
        <w:lang w:val="en-GB" w:eastAsia="en-US" w:bidi="ar-SA"/>
      </w:rPr>
    </w:lvl>
    <w:lvl w:ilvl="1">
      <w:start w:val="2"/>
      <w:numFmt w:val="decimal"/>
      <w:lvlText w:val="%1.%2"/>
      <w:lvlJc w:val="left"/>
      <w:pPr>
        <w:ind w:left="2758" w:hanging="900"/>
        <w:jc w:val="right"/>
      </w:pPr>
      <w:rPr>
        <w:rFonts w:hint="default"/>
        <w:lang w:val="en-GB" w:eastAsia="en-US" w:bidi="ar-SA"/>
      </w:rPr>
    </w:lvl>
    <w:lvl w:ilvl="2">
      <w:start w:val="1"/>
      <w:numFmt w:val="decimal"/>
      <w:lvlText w:val="%1.%2.%3"/>
      <w:lvlJc w:val="left"/>
      <w:pPr>
        <w:ind w:left="2758" w:hanging="900"/>
        <w:jc w:val="left"/>
      </w:pPr>
      <w:rPr>
        <w:rFonts w:hint="default"/>
        <w:lang w:val="en-GB" w:eastAsia="en-US" w:bidi="ar-SA"/>
      </w:rPr>
    </w:lvl>
    <w:lvl w:ilvl="3">
      <w:start w:val="1"/>
      <w:numFmt w:val="decimal"/>
      <w:lvlText w:val="%1.%2.%3.%4"/>
      <w:lvlJc w:val="left"/>
      <w:pPr>
        <w:ind w:left="2758" w:hanging="900"/>
        <w:jc w:val="left"/>
      </w:pPr>
      <w:rPr>
        <w:rFonts w:ascii="Times New Roman" w:eastAsia="Times New Roman" w:hAnsi="Times New Roman" w:cs="Times New Roman" w:hint="default"/>
        <w:b w:val="0"/>
        <w:bCs w:val="0"/>
        <w:i w:val="0"/>
        <w:iCs w:val="0"/>
        <w:w w:val="100"/>
        <w:sz w:val="24"/>
        <w:szCs w:val="24"/>
        <w:lang w:val="en-GB" w:eastAsia="en-US" w:bidi="ar-SA"/>
      </w:rPr>
    </w:lvl>
    <w:lvl w:ilvl="4">
      <w:start w:val="1"/>
      <w:numFmt w:val="decimal"/>
      <w:lvlText w:val="%1.%2.%3.%4.%5"/>
      <w:lvlJc w:val="left"/>
      <w:pPr>
        <w:ind w:left="4019" w:hanging="1062"/>
        <w:jc w:val="left"/>
      </w:pPr>
      <w:rPr>
        <w:rFonts w:ascii="Times New Roman" w:eastAsia="Times New Roman" w:hAnsi="Times New Roman" w:cs="Times New Roman" w:hint="default"/>
        <w:b w:val="0"/>
        <w:bCs w:val="0"/>
        <w:i w:val="0"/>
        <w:iCs w:val="0"/>
        <w:w w:val="100"/>
        <w:sz w:val="24"/>
        <w:szCs w:val="24"/>
        <w:lang w:val="en-GB" w:eastAsia="en-US" w:bidi="ar-SA"/>
      </w:rPr>
    </w:lvl>
    <w:lvl w:ilvl="5">
      <w:numFmt w:val="bullet"/>
      <w:lvlText w:val="•"/>
      <w:lvlJc w:val="left"/>
      <w:pPr>
        <w:ind w:left="7116" w:hanging="1062"/>
      </w:pPr>
      <w:rPr>
        <w:rFonts w:hint="default"/>
        <w:lang w:val="en-GB" w:eastAsia="en-US" w:bidi="ar-SA"/>
      </w:rPr>
    </w:lvl>
    <w:lvl w:ilvl="6">
      <w:numFmt w:val="bullet"/>
      <w:lvlText w:val="•"/>
      <w:lvlJc w:val="left"/>
      <w:pPr>
        <w:ind w:left="7890" w:hanging="1062"/>
      </w:pPr>
      <w:rPr>
        <w:rFonts w:hint="default"/>
        <w:lang w:val="en-GB" w:eastAsia="en-US" w:bidi="ar-SA"/>
      </w:rPr>
    </w:lvl>
    <w:lvl w:ilvl="7">
      <w:numFmt w:val="bullet"/>
      <w:lvlText w:val="•"/>
      <w:lvlJc w:val="left"/>
      <w:pPr>
        <w:ind w:left="8664" w:hanging="1062"/>
      </w:pPr>
      <w:rPr>
        <w:rFonts w:hint="default"/>
        <w:lang w:val="en-GB" w:eastAsia="en-US" w:bidi="ar-SA"/>
      </w:rPr>
    </w:lvl>
    <w:lvl w:ilvl="8">
      <w:numFmt w:val="bullet"/>
      <w:lvlText w:val="•"/>
      <w:lvlJc w:val="left"/>
      <w:pPr>
        <w:ind w:left="9438" w:hanging="1062"/>
      </w:pPr>
      <w:rPr>
        <w:rFonts w:hint="default"/>
        <w:lang w:val="en-GB" w:eastAsia="en-US" w:bidi="ar-SA"/>
      </w:rPr>
    </w:lvl>
  </w:abstractNum>
  <w:abstractNum w:abstractNumId="28" w15:restartNumberingAfterBreak="0">
    <w:nsid w:val="599C0887"/>
    <w:multiLevelType w:val="hybridMultilevel"/>
    <w:tmpl w:val="8F2E6376"/>
    <w:lvl w:ilvl="0" w:tplc="2248692C">
      <w:start w:val="307"/>
      <w:numFmt w:val="decimal"/>
      <w:lvlText w:val="%1."/>
      <w:lvlJc w:val="left"/>
      <w:pPr>
        <w:ind w:left="1678" w:hanging="720"/>
        <w:jc w:val="left"/>
      </w:pPr>
      <w:rPr>
        <w:rFonts w:ascii="Times New Roman" w:eastAsia="Times New Roman" w:hAnsi="Times New Roman" w:cs="Times New Roman" w:hint="default"/>
        <w:b w:val="0"/>
        <w:bCs w:val="0"/>
        <w:i w:val="0"/>
        <w:iCs w:val="0"/>
        <w:w w:val="100"/>
        <w:sz w:val="24"/>
        <w:szCs w:val="24"/>
        <w:lang w:val="en-GB" w:eastAsia="en-US" w:bidi="ar-SA"/>
      </w:rPr>
    </w:lvl>
    <w:lvl w:ilvl="1" w:tplc="4EB84F00">
      <w:start w:val="1"/>
      <w:numFmt w:val="lowerLetter"/>
      <w:lvlText w:val="(%2)"/>
      <w:lvlJc w:val="left"/>
      <w:pPr>
        <w:ind w:left="2091" w:hanging="567"/>
        <w:jc w:val="left"/>
      </w:pPr>
      <w:rPr>
        <w:rFonts w:ascii="Times New Roman" w:eastAsia="Times New Roman" w:hAnsi="Times New Roman" w:cs="Times New Roman" w:hint="default"/>
        <w:b w:val="0"/>
        <w:bCs w:val="0"/>
        <w:i w:val="0"/>
        <w:iCs w:val="0"/>
        <w:spacing w:val="-2"/>
        <w:w w:val="99"/>
        <w:sz w:val="24"/>
        <w:szCs w:val="24"/>
        <w:lang w:val="en-GB" w:eastAsia="en-US" w:bidi="ar-SA"/>
      </w:rPr>
    </w:lvl>
    <w:lvl w:ilvl="2" w:tplc="32929684">
      <w:start w:val="1"/>
      <w:numFmt w:val="lowerRoman"/>
      <w:lvlText w:val="(%3)"/>
      <w:lvlJc w:val="left"/>
      <w:pPr>
        <w:ind w:left="2091" w:hanging="296"/>
        <w:jc w:val="left"/>
      </w:pPr>
      <w:rPr>
        <w:rFonts w:ascii="Times New Roman" w:eastAsia="Times New Roman" w:hAnsi="Times New Roman" w:cs="Times New Roman" w:hint="default"/>
        <w:b w:val="0"/>
        <w:bCs w:val="0"/>
        <w:i w:val="0"/>
        <w:iCs w:val="0"/>
        <w:w w:val="99"/>
        <w:sz w:val="24"/>
        <w:szCs w:val="24"/>
        <w:lang w:val="en-GB" w:eastAsia="en-US" w:bidi="ar-SA"/>
      </w:rPr>
    </w:lvl>
    <w:lvl w:ilvl="3" w:tplc="B9FC7EA6">
      <w:numFmt w:val="bullet"/>
      <w:lvlText w:val="•"/>
      <w:lvlJc w:val="left"/>
      <w:pPr>
        <w:ind w:left="3210" w:hanging="296"/>
      </w:pPr>
      <w:rPr>
        <w:rFonts w:hint="default"/>
        <w:lang w:val="en-GB" w:eastAsia="en-US" w:bidi="ar-SA"/>
      </w:rPr>
    </w:lvl>
    <w:lvl w:ilvl="4" w:tplc="27125FAE">
      <w:numFmt w:val="bullet"/>
      <w:lvlText w:val="•"/>
      <w:lvlJc w:val="left"/>
      <w:pPr>
        <w:ind w:left="4321" w:hanging="296"/>
      </w:pPr>
      <w:rPr>
        <w:rFonts w:hint="default"/>
        <w:lang w:val="en-GB" w:eastAsia="en-US" w:bidi="ar-SA"/>
      </w:rPr>
    </w:lvl>
    <w:lvl w:ilvl="5" w:tplc="EE10977C">
      <w:numFmt w:val="bullet"/>
      <w:lvlText w:val="•"/>
      <w:lvlJc w:val="left"/>
      <w:pPr>
        <w:ind w:left="5432" w:hanging="296"/>
      </w:pPr>
      <w:rPr>
        <w:rFonts w:hint="default"/>
        <w:lang w:val="en-GB" w:eastAsia="en-US" w:bidi="ar-SA"/>
      </w:rPr>
    </w:lvl>
    <w:lvl w:ilvl="6" w:tplc="EDBE3458">
      <w:numFmt w:val="bullet"/>
      <w:lvlText w:val="•"/>
      <w:lvlJc w:val="left"/>
      <w:pPr>
        <w:ind w:left="6543" w:hanging="296"/>
      </w:pPr>
      <w:rPr>
        <w:rFonts w:hint="default"/>
        <w:lang w:val="en-GB" w:eastAsia="en-US" w:bidi="ar-SA"/>
      </w:rPr>
    </w:lvl>
    <w:lvl w:ilvl="7" w:tplc="6950BBBA">
      <w:numFmt w:val="bullet"/>
      <w:lvlText w:val="•"/>
      <w:lvlJc w:val="left"/>
      <w:pPr>
        <w:ind w:left="7654" w:hanging="296"/>
      </w:pPr>
      <w:rPr>
        <w:rFonts w:hint="default"/>
        <w:lang w:val="en-GB" w:eastAsia="en-US" w:bidi="ar-SA"/>
      </w:rPr>
    </w:lvl>
    <w:lvl w:ilvl="8" w:tplc="5A6C7546">
      <w:numFmt w:val="bullet"/>
      <w:lvlText w:val="•"/>
      <w:lvlJc w:val="left"/>
      <w:pPr>
        <w:ind w:left="8764" w:hanging="296"/>
      </w:pPr>
      <w:rPr>
        <w:rFonts w:hint="default"/>
        <w:lang w:val="en-GB" w:eastAsia="en-US" w:bidi="ar-SA"/>
      </w:rPr>
    </w:lvl>
  </w:abstractNum>
  <w:abstractNum w:abstractNumId="29" w15:restartNumberingAfterBreak="0">
    <w:nsid w:val="59B12E28"/>
    <w:multiLevelType w:val="hybridMultilevel"/>
    <w:tmpl w:val="C9FC47F2"/>
    <w:lvl w:ilvl="0" w:tplc="81225948">
      <w:start w:val="1"/>
      <w:numFmt w:val="lowerRoman"/>
      <w:lvlText w:val="(%1)"/>
      <w:lvlJc w:val="left"/>
      <w:pPr>
        <w:ind w:left="2943" w:hanging="567"/>
        <w:jc w:val="left"/>
      </w:pPr>
      <w:rPr>
        <w:rFonts w:ascii="Times New Roman" w:eastAsia="Times New Roman" w:hAnsi="Times New Roman" w:cs="Times New Roman" w:hint="default"/>
        <w:b w:val="0"/>
        <w:bCs w:val="0"/>
        <w:i w:val="0"/>
        <w:iCs w:val="0"/>
        <w:w w:val="99"/>
        <w:sz w:val="24"/>
        <w:szCs w:val="24"/>
        <w:lang w:val="en-GB" w:eastAsia="en-US" w:bidi="ar-SA"/>
      </w:rPr>
    </w:lvl>
    <w:lvl w:ilvl="1" w:tplc="92788272">
      <w:numFmt w:val="bullet"/>
      <w:lvlText w:val="•"/>
      <w:lvlJc w:val="left"/>
      <w:pPr>
        <w:ind w:left="3744" w:hanging="567"/>
      </w:pPr>
      <w:rPr>
        <w:rFonts w:hint="default"/>
        <w:lang w:val="en-GB" w:eastAsia="en-US" w:bidi="ar-SA"/>
      </w:rPr>
    </w:lvl>
    <w:lvl w:ilvl="2" w:tplc="ECEA8D0E">
      <w:numFmt w:val="bullet"/>
      <w:lvlText w:val="•"/>
      <w:lvlJc w:val="left"/>
      <w:pPr>
        <w:ind w:left="4549" w:hanging="567"/>
      </w:pPr>
      <w:rPr>
        <w:rFonts w:hint="default"/>
        <w:lang w:val="en-GB" w:eastAsia="en-US" w:bidi="ar-SA"/>
      </w:rPr>
    </w:lvl>
    <w:lvl w:ilvl="3" w:tplc="E522F256">
      <w:numFmt w:val="bullet"/>
      <w:lvlText w:val="•"/>
      <w:lvlJc w:val="left"/>
      <w:pPr>
        <w:ind w:left="5353" w:hanging="567"/>
      </w:pPr>
      <w:rPr>
        <w:rFonts w:hint="default"/>
        <w:lang w:val="en-GB" w:eastAsia="en-US" w:bidi="ar-SA"/>
      </w:rPr>
    </w:lvl>
    <w:lvl w:ilvl="4" w:tplc="92321F36">
      <w:numFmt w:val="bullet"/>
      <w:lvlText w:val="•"/>
      <w:lvlJc w:val="left"/>
      <w:pPr>
        <w:ind w:left="6158" w:hanging="567"/>
      </w:pPr>
      <w:rPr>
        <w:rFonts w:hint="default"/>
        <w:lang w:val="en-GB" w:eastAsia="en-US" w:bidi="ar-SA"/>
      </w:rPr>
    </w:lvl>
    <w:lvl w:ilvl="5" w:tplc="E5B4EC80">
      <w:numFmt w:val="bullet"/>
      <w:lvlText w:val="•"/>
      <w:lvlJc w:val="left"/>
      <w:pPr>
        <w:ind w:left="6963" w:hanging="567"/>
      </w:pPr>
      <w:rPr>
        <w:rFonts w:hint="default"/>
        <w:lang w:val="en-GB" w:eastAsia="en-US" w:bidi="ar-SA"/>
      </w:rPr>
    </w:lvl>
    <w:lvl w:ilvl="6" w:tplc="A3E03F88">
      <w:numFmt w:val="bullet"/>
      <w:lvlText w:val="•"/>
      <w:lvlJc w:val="left"/>
      <w:pPr>
        <w:ind w:left="7767" w:hanging="567"/>
      </w:pPr>
      <w:rPr>
        <w:rFonts w:hint="default"/>
        <w:lang w:val="en-GB" w:eastAsia="en-US" w:bidi="ar-SA"/>
      </w:rPr>
    </w:lvl>
    <w:lvl w:ilvl="7" w:tplc="A0E4D81A">
      <w:numFmt w:val="bullet"/>
      <w:lvlText w:val="•"/>
      <w:lvlJc w:val="left"/>
      <w:pPr>
        <w:ind w:left="8572" w:hanging="567"/>
      </w:pPr>
      <w:rPr>
        <w:rFonts w:hint="default"/>
        <w:lang w:val="en-GB" w:eastAsia="en-US" w:bidi="ar-SA"/>
      </w:rPr>
    </w:lvl>
    <w:lvl w:ilvl="8" w:tplc="F0824A1C">
      <w:numFmt w:val="bullet"/>
      <w:lvlText w:val="•"/>
      <w:lvlJc w:val="left"/>
      <w:pPr>
        <w:ind w:left="9377" w:hanging="567"/>
      </w:pPr>
      <w:rPr>
        <w:rFonts w:hint="default"/>
        <w:lang w:val="en-GB" w:eastAsia="en-US" w:bidi="ar-SA"/>
      </w:rPr>
    </w:lvl>
  </w:abstractNum>
  <w:abstractNum w:abstractNumId="30" w15:restartNumberingAfterBreak="0">
    <w:nsid w:val="5A8A1B00"/>
    <w:multiLevelType w:val="hybridMultilevel"/>
    <w:tmpl w:val="19AAF9E0"/>
    <w:lvl w:ilvl="0" w:tplc="954E382E">
      <w:start w:val="1"/>
      <w:numFmt w:val="lowerRoman"/>
      <w:lvlText w:val="(%1)"/>
      <w:lvlJc w:val="left"/>
      <w:pPr>
        <w:ind w:left="2943" w:hanging="512"/>
        <w:jc w:val="right"/>
      </w:pPr>
      <w:rPr>
        <w:rFonts w:ascii="Times New Roman" w:eastAsia="Times New Roman" w:hAnsi="Times New Roman" w:cs="Times New Roman" w:hint="default"/>
        <w:b w:val="0"/>
        <w:bCs w:val="0"/>
        <w:i w:val="0"/>
        <w:iCs w:val="0"/>
        <w:w w:val="99"/>
        <w:sz w:val="24"/>
        <w:szCs w:val="24"/>
        <w:lang w:val="en-GB" w:eastAsia="en-US" w:bidi="ar-SA"/>
      </w:rPr>
    </w:lvl>
    <w:lvl w:ilvl="1" w:tplc="A880C660">
      <w:numFmt w:val="bullet"/>
      <w:lvlText w:val="•"/>
      <w:lvlJc w:val="left"/>
      <w:pPr>
        <w:ind w:left="3744" w:hanging="512"/>
      </w:pPr>
      <w:rPr>
        <w:rFonts w:hint="default"/>
        <w:lang w:val="en-GB" w:eastAsia="en-US" w:bidi="ar-SA"/>
      </w:rPr>
    </w:lvl>
    <w:lvl w:ilvl="2" w:tplc="F48EA6D4">
      <w:numFmt w:val="bullet"/>
      <w:lvlText w:val="•"/>
      <w:lvlJc w:val="left"/>
      <w:pPr>
        <w:ind w:left="4549" w:hanging="512"/>
      </w:pPr>
      <w:rPr>
        <w:rFonts w:hint="default"/>
        <w:lang w:val="en-GB" w:eastAsia="en-US" w:bidi="ar-SA"/>
      </w:rPr>
    </w:lvl>
    <w:lvl w:ilvl="3" w:tplc="B7002292">
      <w:numFmt w:val="bullet"/>
      <w:lvlText w:val="•"/>
      <w:lvlJc w:val="left"/>
      <w:pPr>
        <w:ind w:left="5353" w:hanging="512"/>
      </w:pPr>
      <w:rPr>
        <w:rFonts w:hint="default"/>
        <w:lang w:val="en-GB" w:eastAsia="en-US" w:bidi="ar-SA"/>
      </w:rPr>
    </w:lvl>
    <w:lvl w:ilvl="4" w:tplc="7F6CC684">
      <w:numFmt w:val="bullet"/>
      <w:lvlText w:val="•"/>
      <w:lvlJc w:val="left"/>
      <w:pPr>
        <w:ind w:left="6158" w:hanging="512"/>
      </w:pPr>
      <w:rPr>
        <w:rFonts w:hint="default"/>
        <w:lang w:val="en-GB" w:eastAsia="en-US" w:bidi="ar-SA"/>
      </w:rPr>
    </w:lvl>
    <w:lvl w:ilvl="5" w:tplc="4006B4AA">
      <w:numFmt w:val="bullet"/>
      <w:lvlText w:val="•"/>
      <w:lvlJc w:val="left"/>
      <w:pPr>
        <w:ind w:left="6963" w:hanging="512"/>
      </w:pPr>
      <w:rPr>
        <w:rFonts w:hint="default"/>
        <w:lang w:val="en-GB" w:eastAsia="en-US" w:bidi="ar-SA"/>
      </w:rPr>
    </w:lvl>
    <w:lvl w:ilvl="6" w:tplc="7D7CA198">
      <w:numFmt w:val="bullet"/>
      <w:lvlText w:val="•"/>
      <w:lvlJc w:val="left"/>
      <w:pPr>
        <w:ind w:left="7767" w:hanging="512"/>
      </w:pPr>
      <w:rPr>
        <w:rFonts w:hint="default"/>
        <w:lang w:val="en-GB" w:eastAsia="en-US" w:bidi="ar-SA"/>
      </w:rPr>
    </w:lvl>
    <w:lvl w:ilvl="7" w:tplc="D5EC5192">
      <w:numFmt w:val="bullet"/>
      <w:lvlText w:val="•"/>
      <w:lvlJc w:val="left"/>
      <w:pPr>
        <w:ind w:left="8572" w:hanging="512"/>
      </w:pPr>
      <w:rPr>
        <w:rFonts w:hint="default"/>
        <w:lang w:val="en-GB" w:eastAsia="en-US" w:bidi="ar-SA"/>
      </w:rPr>
    </w:lvl>
    <w:lvl w:ilvl="8" w:tplc="A9163AE4">
      <w:numFmt w:val="bullet"/>
      <w:lvlText w:val="•"/>
      <w:lvlJc w:val="left"/>
      <w:pPr>
        <w:ind w:left="9377" w:hanging="512"/>
      </w:pPr>
      <w:rPr>
        <w:rFonts w:hint="default"/>
        <w:lang w:val="en-GB" w:eastAsia="en-US" w:bidi="ar-SA"/>
      </w:rPr>
    </w:lvl>
  </w:abstractNum>
  <w:abstractNum w:abstractNumId="31" w15:restartNumberingAfterBreak="0">
    <w:nsid w:val="60F01BB3"/>
    <w:multiLevelType w:val="multilevel"/>
    <w:tmpl w:val="99165698"/>
    <w:lvl w:ilvl="0">
      <w:start w:val="4"/>
      <w:numFmt w:val="decimal"/>
      <w:lvlText w:val="%1"/>
      <w:lvlJc w:val="left"/>
      <w:pPr>
        <w:ind w:left="2758" w:hanging="900"/>
        <w:jc w:val="left"/>
      </w:pPr>
      <w:rPr>
        <w:rFonts w:hint="default"/>
        <w:lang w:val="en-GB" w:eastAsia="en-US" w:bidi="ar-SA"/>
      </w:rPr>
    </w:lvl>
    <w:lvl w:ilvl="1">
      <w:start w:val="11"/>
      <w:numFmt w:val="decimal"/>
      <w:lvlText w:val="%1.%2"/>
      <w:lvlJc w:val="left"/>
      <w:pPr>
        <w:ind w:left="2758" w:hanging="900"/>
        <w:jc w:val="left"/>
      </w:pPr>
      <w:rPr>
        <w:rFonts w:hint="default"/>
        <w:lang w:val="en-GB" w:eastAsia="en-US" w:bidi="ar-SA"/>
      </w:rPr>
    </w:lvl>
    <w:lvl w:ilvl="2">
      <w:start w:val="3"/>
      <w:numFmt w:val="decimal"/>
      <w:lvlText w:val="%1.%2.%3"/>
      <w:lvlJc w:val="left"/>
      <w:pPr>
        <w:ind w:left="2758" w:hanging="900"/>
        <w:jc w:val="left"/>
      </w:pPr>
      <w:rPr>
        <w:rFonts w:hint="default"/>
        <w:lang w:val="en-GB" w:eastAsia="en-US" w:bidi="ar-SA"/>
      </w:rPr>
    </w:lvl>
    <w:lvl w:ilvl="3">
      <w:start w:val="1"/>
      <w:numFmt w:val="decimal"/>
      <w:lvlText w:val="%1.%2.%3.%4"/>
      <w:lvlJc w:val="left"/>
      <w:pPr>
        <w:ind w:left="2758" w:hanging="900"/>
        <w:jc w:val="left"/>
      </w:pPr>
      <w:rPr>
        <w:rFonts w:ascii="Times New Roman" w:eastAsia="Times New Roman" w:hAnsi="Times New Roman" w:cs="Times New Roman" w:hint="default"/>
        <w:b w:val="0"/>
        <w:bCs w:val="0"/>
        <w:i w:val="0"/>
        <w:iCs w:val="0"/>
        <w:w w:val="100"/>
        <w:sz w:val="24"/>
        <w:szCs w:val="24"/>
        <w:lang w:val="en-GB" w:eastAsia="en-US" w:bidi="ar-SA"/>
      </w:rPr>
    </w:lvl>
    <w:lvl w:ilvl="4">
      <w:numFmt w:val="bullet"/>
      <w:lvlText w:val="•"/>
      <w:lvlJc w:val="left"/>
      <w:pPr>
        <w:ind w:left="6050" w:hanging="900"/>
      </w:pPr>
      <w:rPr>
        <w:rFonts w:hint="default"/>
        <w:lang w:val="en-GB" w:eastAsia="en-US" w:bidi="ar-SA"/>
      </w:rPr>
    </w:lvl>
    <w:lvl w:ilvl="5">
      <w:numFmt w:val="bullet"/>
      <w:lvlText w:val="•"/>
      <w:lvlJc w:val="left"/>
      <w:pPr>
        <w:ind w:left="6873" w:hanging="900"/>
      </w:pPr>
      <w:rPr>
        <w:rFonts w:hint="default"/>
        <w:lang w:val="en-GB" w:eastAsia="en-US" w:bidi="ar-SA"/>
      </w:rPr>
    </w:lvl>
    <w:lvl w:ilvl="6">
      <w:numFmt w:val="bullet"/>
      <w:lvlText w:val="•"/>
      <w:lvlJc w:val="left"/>
      <w:pPr>
        <w:ind w:left="7695" w:hanging="900"/>
      </w:pPr>
      <w:rPr>
        <w:rFonts w:hint="default"/>
        <w:lang w:val="en-GB" w:eastAsia="en-US" w:bidi="ar-SA"/>
      </w:rPr>
    </w:lvl>
    <w:lvl w:ilvl="7">
      <w:numFmt w:val="bullet"/>
      <w:lvlText w:val="•"/>
      <w:lvlJc w:val="left"/>
      <w:pPr>
        <w:ind w:left="8518" w:hanging="900"/>
      </w:pPr>
      <w:rPr>
        <w:rFonts w:hint="default"/>
        <w:lang w:val="en-GB" w:eastAsia="en-US" w:bidi="ar-SA"/>
      </w:rPr>
    </w:lvl>
    <w:lvl w:ilvl="8">
      <w:numFmt w:val="bullet"/>
      <w:lvlText w:val="•"/>
      <w:lvlJc w:val="left"/>
      <w:pPr>
        <w:ind w:left="9341" w:hanging="900"/>
      </w:pPr>
      <w:rPr>
        <w:rFonts w:hint="default"/>
        <w:lang w:val="en-GB" w:eastAsia="en-US" w:bidi="ar-SA"/>
      </w:rPr>
    </w:lvl>
  </w:abstractNum>
  <w:abstractNum w:abstractNumId="32" w15:restartNumberingAfterBreak="0">
    <w:nsid w:val="62C020F9"/>
    <w:multiLevelType w:val="multilevel"/>
    <w:tmpl w:val="5F6AC668"/>
    <w:lvl w:ilvl="0">
      <w:start w:val="4"/>
      <w:numFmt w:val="decimal"/>
      <w:lvlText w:val="%1"/>
      <w:lvlJc w:val="left"/>
      <w:pPr>
        <w:ind w:left="2302" w:hanging="864"/>
        <w:jc w:val="left"/>
      </w:pPr>
      <w:rPr>
        <w:rFonts w:hint="default"/>
        <w:lang w:val="en-GB" w:eastAsia="en-US" w:bidi="ar-SA"/>
      </w:rPr>
    </w:lvl>
    <w:lvl w:ilvl="1">
      <w:start w:val="4"/>
      <w:numFmt w:val="decimal"/>
      <w:lvlText w:val="%1.%2"/>
      <w:lvlJc w:val="left"/>
      <w:pPr>
        <w:ind w:left="2302" w:hanging="864"/>
        <w:jc w:val="left"/>
      </w:pPr>
      <w:rPr>
        <w:rFonts w:hint="default"/>
        <w:lang w:val="en-GB" w:eastAsia="en-US" w:bidi="ar-SA"/>
      </w:rPr>
    </w:lvl>
    <w:lvl w:ilvl="2">
      <w:start w:val="4"/>
      <w:numFmt w:val="decimal"/>
      <w:lvlText w:val="%1.%2.%3"/>
      <w:lvlJc w:val="left"/>
      <w:pPr>
        <w:ind w:left="2302" w:hanging="864"/>
        <w:jc w:val="left"/>
      </w:pPr>
      <w:rPr>
        <w:rFonts w:hint="default"/>
        <w:lang w:val="en-GB" w:eastAsia="en-US" w:bidi="ar-SA"/>
      </w:rPr>
    </w:lvl>
    <w:lvl w:ilvl="3">
      <w:start w:val="1"/>
      <w:numFmt w:val="decimal"/>
      <w:lvlText w:val="%1.%2.%3.%4"/>
      <w:lvlJc w:val="left"/>
      <w:pPr>
        <w:ind w:left="2302" w:hanging="864"/>
        <w:jc w:val="left"/>
      </w:pPr>
      <w:rPr>
        <w:rFonts w:ascii="Times New Roman" w:eastAsia="Times New Roman" w:hAnsi="Times New Roman" w:cs="Times New Roman" w:hint="default"/>
        <w:b w:val="0"/>
        <w:bCs w:val="0"/>
        <w:i w:val="0"/>
        <w:iCs w:val="0"/>
        <w:w w:val="100"/>
        <w:sz w:val="24"/>
        <w:szCs w:val="24"/>
        <w:lang w:val="en-GB" w:eastAsia="en-US" w:bidi="ar-SA"/>
      </w:rPr>
    </w:lvl>
    <w:lvl w:ilvl="4">
      <w:numFmt w:val="bullet"/>
      <w:lvlText w:val="•"/>
      <w:lvlJc w:val="left"/>
      <w:pPr>
        <w:ind w:left="5774" w:hanging="864"/>
      </w:pPr>
      <w:rPr>
        <w:rFonts w:hint="default"/>
        <w:lang w:val="en-GB" w:eastAsia="en-US" w:bidi="ar-SA"/>
      </w:rPr>
    </w:lvl>
    <w:lvl w:ilvl="5">
      <w:numFmt w:val="bullet"/>
      <w:lvlText w:val="•"/>
      <w:lvlJc w:val="left"/>
      <w:pPr>
        <w:ind w:left="6643" w:hanging="864"/>
      </w:pPr>
      <w:rPr>
        <w:rFonts w:hint="default"/>
        <w:lang w:val="en-GB" w:eastAsia="en-US" w:bidi="ar-SA"/>
      </w:rPr>
    </w:lvl>
    <w:lvl w:ilvl="6">
      <w:numFmt w:val="bullet"/>
      <w:lvlText w:val="•"/>
      <w:lvlJc w:val="left"/>
      <w:pPr>
        <w:ind w:left="7511" w:hanging="864"/>
      </w:pPr>
      <w:rPr>
        <w:rFonts w:hint="default"/>
        <w:lang w:val="en-GB" w:eastAsia="en-US" w:bidi="ar-SA"/>
      </w:rPr>
    </w:lvl>
    <w:lvl w:ilvl="7">
      <w:numFmt w:val="bullet"/>
      <w:lvlText w:val="•"/>
      <w:lvlJc w:val="left"/>
      <w:pPr>
        <w:ind w:left="8380" w:hanging="864"/>
      </w:pPr>
      <w:rPr>
        <w:rFonts w:hint="default"/>
        <w:lang w:val="en-GB" w:eastAsia="en-US" w:bidi="ar-SA"/>
      </w:rPr>
    </w:lvl>
    <w:lvl w:ilvl="8">
      <w:numFmt w:val="bullet"/>
      <w:lvlText w:val="•"/>
      <w:lvlJc w:val="left"/>
      <w:pPr>
        <w:ind w:left="9249" w:hanging="864"/>
      </w:pPr>
      <w:rPr>
        <w:rFonts w:hint="default"/>
        <w:lang w:val="en-GB" w:eastAsia="en-US" w:bidi="ar-SA"/>
      </w:rPr>
    </w:lvl>
  </w:abstractNum>
  <w:abstractNum w:abstractNumId="33" w15:restartNumberingAfterBreak="0">
    <w:nsid w:val="64A72AD0"/>
    <w:multiLevelType w:val="hybridMultilevel"/>
    <w:tmpl w:val="318E7384"/>
    <w:lvl w:ilvl="0" w:tplc="13BEDC68">
      <w:start w:val="1"/>
      <w:numFmt w:val="decimal"/>
      <w:lvlText w:val="%1."/>
      <w:lvlJc w:val="left"/>
      <w:pPr>
        <w:ind w:left="1525" w:hanging="567"/>
        <w:jc w:val="right"/>
      </w:pPr>
      <w:rPr>
        <w:rFonts w:ascii="Times New Roman" w:eastAsia="Times New Roman" w:hAnsi="Times New Roman" w:cs="Times New Roman" w:hint="default"/>
        <w:b w:val="0"/>
        <w:bCs w:val="0"/>
        <w:i w:val="0"/>
        <w:iCs w:val="0"/>
        <w:w w:val="100"/>
        <w:sz w:val="24"/>
        <w:szCs w:val="24"/>
        <w:lang w:val="en-GB" w:eastAsia="en-US" w:bidi="ar-SA"/>
      </w:rPr>
    </w:lvl>
    <w:lvl w:ilvl="1" w:tplc="08F876FA">
      <w:start w:val="1"/>
      <w:numFmt w:val="lowerLetter"/>
      <w:lvlText w:val="(%2)"/>
      <w:lvlJc w:val="left"/>
      <w:pPr>
        <w:ind w:left="2091" w:hanging="567"/>
        <w:jc w:val="left"/>
      </w:pPr>
      <w:rPr>
        <w:rFonts w:ascii="Times New Roman" w:eastAsia="Times New Roman" w:hAnsi="Times New Roman" w:cs="Times New Roman" w:hint="default"/>
        <w:b w:val="0"/>
        <w:bCs w:val="0"/>
        <w:i w:val="0"/>
        <w:iCs w:val="0"/>
        <w:spacing w:val="-2"/>
        <w:w w:val="99"/>
        <w:sz w:val="24"/>
        <w:szCs w:val="24"/>
        <w:lang w:val="en-GB" w:eastAsia="en-US" w:bidi="ar-SA"/>
      </w:rPr>
    </w:lvl>
    <w:lvl w:ilvl="2" w:tplc="FA900352">
      <w:start w:val="1"/>
      <w:numFmt w:val="lowerRoman"/>
      <w:lvlText w:val="(%3)"/>
      <w:lvlJc w:val="left"/>
      <w:pPr>
        <w:ind w:left="2943" w:hanging="567"/>
        <w:jc w:val="left"/>
      </w:pPr>
      <w:rPr>
        <w:rFonts w:ascii="Times New Roman" w:eastAsia="Times New Roman" w:hAnsi="Times New Roman" w:cs="Times New Roman" w:hint="default"/>
        <w:b w:val="0"/>
        <w:bCs w:val="0"/>
        <w:i w:val="0"/>
        <w:iCs w:val="0"/>
        <w:w w:val="99"/>
        <w:sz w:val="24"/>
        <w:szCs w:val="24"/>
        <w:lang w:val="en-GB" w:eastAsia="en-US" w:bidi="ar-SA"/>
      </w:rPr>
    </w:lvl>
    <w:lvl w:ilvl="3" w:tplc="DFC06B4E">
      <w:numFmt w:val="bullet"/>
      <w:lvlText w:val="•"/>
      <w:lvlJc w:val="left"/>
      <w:pPr>
        <w:ind w:left="2940" w:hanging="567"/>
      </w:pPr>
      <w:rPr>
        <w:rFonts w:hint="default"/>
        <w:lang w:val="en-GB" w:eastAsia="en-US" w:bidi="ar-SA"/>
      </w:rPr>
    </w:lvl>
    <w:lvl w:ilvl="4" w:tplc="28769644">
      <w:numFmt w:val="bullet"/>
      <w:lvlText w:val="•"/>
      <w:lvlJc w:val="left"/>
      <w:pPr>
        <w:ind w:left="4089" w:hanging="567"/>
      </w:pPr>
      <w:rPr>
        <w:rFonts w:hint="default"/>
        <w:lang w:val="en-GB" w:eastAsia="en-US" w:bidi="ar-SA"/>
      </w:rPr>
    </w:lvl>
    <w:lvl w:ilvl="5" w:tplc="2D2AED72">
      <w:numFmt w:val="bullet"/>
      <w:lvlText w:val="•"/>
      <w:lvlJc w:val="left"/>
      <w:pPr>
        <w:ind w:left="5238" w:hanging="567"/>
      </w:pPr>
      <w:rPr>
        <w:rFonts w:hint="default"/>
        <w:lang w:val="en-GB" w:eastAsia="en-US" w:bidi="ar-SA"/>
      </w:rPr>
    </w:lvl>
    <w:lvl w:ilvl="6" w:tplc="B25E39C2">
      <w:numFmt w:val="bullet"/>
      <w:lvlText w:val="•"/>
      <w:lvlJc w:val="left"/>
      <w:pPr>
        <w:ind w:left="6388" w:hanging="567"/>
      </w:pPr>
      <w:rPr>
        <w:rFonts w:hint="default"/>
        <w:lang w:val="en-GB" w:eastAsia="en-US" w:bidi="ar-SA"/>
      </w:rPr>
    </w:lvl>
    <w:lvl w:ilvl="7" w:tplc="14AEDB60">
      <w:numFmt w:val="bullet"/>
      <w:lvlText w:val="•"/>
      <w:lvlJc w:val="left"/>
      <w:pPr>
        <w:ind w:left="7537" w:hanging="567"/>
      </w:pPr>
      <w:rPr>
        <w:rFonts w:hint="default"/>
        <w:lang w:val="en-GB" w:eastAsia="en-US" w:bidi="ar-SA"/>
      </w:rPr>
    </w:lvl>
    <w:lvl w:ilvl="8" w:tplc="71E6F862">
      <w:numFmt w:val="bullet"/>
      <w:lvlText w:val="•"/>
      <w:lvlJc w:val="left"/>
      <w:pPr>
        <w:ind w:left="8687" w:hanging="567"/>
      </w:pPr>
      <w:rPr>
        <w:rFonts w:hint="default"/>
        <w:lang w:val="en-GB" w:eastAsia="en-US" w:bidi="ar-SA"/>
      </w:rPr>
    </w:lvl>
  </w:abstractNum>
  <w:abstractNum w:abstractNumId="34" w15:restartNumberingAfterBreak="0">
    <w:nsid w:val="64DA553F"/>
    <w:multiLevelType w:val="multilevel"/>
    <w:tmpl w:val="4C1C330E"/>
    <w:lvl w:ilvl="0">
      <w:start w:val="4"/>
      <w:numFmt w:val="decimal"/>
      <w:lvlText w:val="%1"/>
      <w:lvlJc w:val="left"/>
      <w:pPr>
        <w:ind w:left="2758" w:hanging="900"/>
        <w:jc w:val="left"/>
      </w:pPr>
      <w:rPr>
        <w:rFonts w:hint="default"/>
        <w:lang w:val="en-GB" w:eastAsia="en-US" w:bidi="ar-SA"/>
      </w:rPr>
    </w:lvl>
    <w:lvl w:ilvl="1">
      <w:start w:val="12"/>
      <w:numFmt w:val="decimal"/>
      <w:lvlText w:val="%1.%2"/>
      <w:lvlJc w:val="left"/>
      <w:pPr>
        <w:ind w:left="2758" w:hanging="900"/>
        <w:jc w:val="left"/>
      </w:pPr>
      <w:rPr>
        <w:rFonts w:hint="default"/>
        <w:lang w:val="en-GB" w:eastAsia="en-US" w:bidi="ar-SA"/>
      </w:rPr>
    </w:lvl>
    <w:lvl w:ilvl="2">
      <w:start w:val="1"/>
      <w:numFmt w:val="decimal"/>
      <w:lvlText w:val="%1.%2.%3"/>
      <w:lvlJc w:val="left"/>
      <w:pPr>
        <w:ind w:left="2758" w:hanging="900"/>
        <w:jc w:val="left"/>
      </w:pPr>
      <w:rPr>
        <w:rFonts w:hint="default"/>
        <w:lang w:val="en-GB" w:eastAsia="en-US" w:bidi="ar-SA"/>
      </w:rPr>
    </w:lvl>
    <w:lvl w:ilvl="3">
      <w:start w:val="1"/>
      <w:numFmt w:val="decimal"/>
      <w:lvlText w:val="%1.%2.%3.%4"/>
      <w:lvlJc w:val="left"/>
      <w:pPr>
        <w:ind w:left="2758" w:hanging="900"/>
        <w:jc w:val="left"/>
      </w:pPr>
      <w:rPr>
        <w:rFonts w:ascii="Times New Roman" w:eastAsia="Times New Roman" w:hAnsi="Times New Roman" w:cs="Times New Roman" w:hint="default"/>
        <w:b w:val="0"/>
        <w:bCs w:val="0"/>
        <w:i w:val="0"/>
        <w:iCs w:val="0"/>
        <w:w w:val="100"/>
        <w:sz w:val="24"/>
        <w:szCs w:val="24"/>
        <w:lang w:val="en-GB" w:eastAsia="en-US" w:bidi="ar-SA"/>
      </w:rPr>
    </w:lvl>
    <w:lvl w:ilvl="4">
      <w:numFmt w:val="bullet"/>
      <w:lvlText w:val="•"/>
      <w:lvlJc w:val="left"/>
      <w:pPr>
        <w:ind w:left="6050" w:hanging="900"/>
      </w:pPr>
      <w:rPr>
        <w:rFonts w:hint="default"/>
        <w:lang w:val="en-GB" w:eastAsia="en-US" w:bidi="ar-SA"/>
      </w:rPr>
    </w:lvl>
    <w:lvl w:ilvl="5">
      <w:numFmt w:val="bullet"/>
      <w:lvlText w:val="•"/>
      <w:lvlJc w:val="left"/>
      <w:pPr>
        <w:ind w:left="6873" w:hanging="900"/>
      </w:pPr>
      <w:rPr>
        <w:rFonts w:hint="default"/>
        <w:lang w:val="en-GB" w:eastAsia="en-US" w:bidi="ar-SA"/>
      </w:rPr>
    </w:lvl>
    <w:lvl w:ilvl="6">
      <w:numFmt w:val="bullet"/>
      <w:lvlText w:val="•"/>
      <w:lvlJc w:val="left"/>
      <w:pPr>
        <w:ind w:left="7695" w:hanging="900"/>
      </w:pPr>
      <w:rPr>
        <w:rFonts w:hint="default"/>
        <w:lang w:val="en-GB" w:eastAsia="en-US" w:bidi="ar-SA"/>
      </w:rPr>
    </w:lvl>
    <w:lvl w:ilvl="7">
      <w:numFmt w:val="bullet"/>
      <w:lvlText w:val="•"/>
      <w:lvlJc w:val="left"/>
      <w:pPr>
        <w:ind w:left="8518" w:hanging="900"/>
      </w:pPr>
      <w:rPr>
        <w:rFonts w:hint="default"/>
        <w:lang w:val="en-GB" w:eastAsia="en-US" w:bidi="ar-SA"/>
      </w:rPr>
    </w:lvl>
    <w:lvl w:ilvl="8">
      <w:numFmt w:val="bullet"/>
      <w:lvlText w:val="•"/>
      <w:lvlJc w:val="left"/>
      <w:pPr>
        <w:ind w:left="9341" w:hanging="900"/>
      </w:pPr>
      <w:rPr>
        <w:rFonts w:hint="default"/>
        <w:lang w:val="en-GB" w:eastAsia="en-US" w:bidi="ar-SA"/>
      </w:rPr>
    </w:lvl>
  </w:abstractNum>
  <w:abstractNum w:abstractNumId="35" w15:restartNumberingAfterBreak="0">
    <w:nsid w:val="65A839EA"/>
    <w:multiLevelType w:val="hybridMultilevel"/>
    <w:tmpl w:val="2CEA559C"/>
    <w:lvl w:ilvl="0" w:tplc="91E8F38E">
      <w:start w:val="1"/>
      <w:numFmt w:val="lowerRoman"/>
      <w:lvlText w:val="(%1)"/>
      <w:lvlJc w:val="left"/>
      <w:pPr>
        <w:ind w:left="2943" w:hanging="567"/>
        <w:jc w:val="left"/>
      </w:pPr>
      <w:rPr>
        <w:rFonts w:ascii="Times New Roman" w:eastAsia="Times New Roman" w:hAnsi="Times New Roman" w:cs="Times New Roman" w:hint="default"/>
        <w:b w:val="0"/>
        <w:bCs w:val="0"/>
        <w:i w:val="0"/>
        <w:iCs w:val="0"/>
        <w:w w:val="99"/>
        <w:sz w:val="24"/>
        <w:szCs w:val="24"/>
        <w:lang w:val="en-GB" w:eastAsia="en-US" w:bidi="ar-SA"/>
      </w:rPr>
    </w:lvl>
    <w:lvl w:ilvl="1" w:tplc="46B63F42">
      <w:numFmt w:val="bullet"/>
      <w:lvlText w:val="•"/>
      <w:lvlJc w:val="left"/>
      <w:pPr>
        <w:ind w:left="3744" w:hanging="567"/>
      </w:pPr>
      <w:rPr>
        <w:rFonts w:hint="default"/>
        <w:lang w:val="en-GB" w:eastAsia="en-US" w:bidi="ar-SA"/>
      </w:rPr>
    </w:lvl>
    <w:lvl w:ilvl="2" w:tplc="46BAD028">
      <w:numFmt w:val="bullet"/>
      <w:lvlText w:val="•"/>
      <w:lvlJc w:val="left"/>
      <w:pPr>
        <w:ind w:left="4549" w:hanging="567"/>
      </w:pPr>
      <w:rPr>
        <w:rFonts w:hint="default"/>
        <w:lang w:val="en-GB" w:eastAsia="en-US" w:bidi="ar-SA"/>
      </w:rPr>
    </w:lvl>
    <w:lvl w:ilvl="3" w:tplc="15E8C4D6">
      <w:numFmt w:val="bullet"/>
      <w:lvlText w:val="•"/>
      <w:lvlJc w:val="left"/>
      <w:pPr>
        <w:ind w:left="5353" w:hanging="567"/>
      </w:pPr>
      <w:rPr>
        <w:rFonts w:hint="default"/>
        <w:lang w:val="en-GB" w:eastAsia="en-US" w:bidi="ar-SA"/>
      </w:rPr>
    </w:lvl>
    <w:lvl w:ilvl="4" w:tplc="CA8C163C">
      <w:numFmt w:val="bullet"/>
      <w:lvlText w:val="•"/>
      <w:lvlJc w:val="left"/>
      <w:pPr>
        <w:ind w:left="6158" w:hanging="567"/>
      </w:pPr>
      <w:rPr>
        <w:rFonts w:hint="default"/>
        <w:lang w:val="en-GB" w:eastAsia="en-US" w:bidi="ar-SA"/>
      </w:rPr>
    </w:lvl>
    <w:lvl w:ilvl="5" w:tplc="608AE404">
      <w:numFmt w:val="bullet"/>
      <w:lvlText w:val="•"/>
      <w:lvlJc w:val="left"/>
      <w:pPr>
        <w:ind w:left="6963" w:hanging="567"/>
      </w:pPr>
      <w:rPr>
        <w:rFonts w:hint="default"/>
        <w:lang w:val="en-GB" w:eastAsia="en-US" w:bidi="ar-SA"/>
      </w:rPr>
    </w:lvl>
    <w:lvl w:ilvl="6" w:tplc="F676D4A2">
      <w:numFmt w:val="bullet"/>
      <w:lvlText w:val="•"/>
      <w:lvlJc w:val="left"/>
      <w:pPr>
        <w:ind w:left="7767" w:hanging="567"/>
      </w:pPr>
      <w:rPr>
        <w:rFonts w:hint="default"/>
        <w:lang w:val="en-GB" w:eastAsia="en-US" w:bidi="ar-SA"/>
      </w:rPr>
    </w:lvl>
    <w:lvl w:ilvl="7" w:tplc="DCF41B24">
      <w:numFmt w:val="bullet"/>
      <w:lvlText w:val="•"/>
      <w:lvlJc w:val="left"/>
      <w:pPr>
        <w:ind w:left="8572" w:hanging="567"/>
      </w:pPr>
      <w:rPr>
        <w:rFonts w:hint="default"/>
        <w:lang w:val="en-GB" w:eastAsia="en-US" w:bidi="ar-SA"/>
      </w:rPr>
    </w:lvl>
    <w:lvl w:ilvl="8" w:tplc="8C32032C">
      <w:numFmt w:val="bullet"/>
      <w:lvlText w:val="•"/>
      <w:lvlJc w:val="left"/>
      <w:pPr>
        <w:ind w:left="9377" w:hanging="567"/>
      </w:pPr>
      <w:rPr>
        <w:rFonts w:hint="default"/>
        <w:lang w:val="en-GB" w:eastAsia="en-US" w:bidi="ar-SA"/>
      </w:rPr>
    </w:lvl>
  </w:abstractNum>
  <w:abstractNum w:abstractNumId="36" w15:restartNumberingAfterBreak="0">
    <w:nsid w:val="68BD5FF5"/>
    <w:multiLevelType w:val="multilevel"/>
    <w:tmpl w:val="09741CD0"/>
    <w:lvl w:ilvl="0">
      <w:start w:val="4"/>
      <w:numFmt w:val="decimal"/>
      <w:lvlText w:val="%1"/>
      <w:lvlJc w:val="left"/>
      <w:pPr>
        <w:ind w:left="2302" w:hanging="864"/>
        <w:jc w:val="left"/>
      </w:pPr>
      <w:rPr>
        <w:rFonts w:hint="default"/>
        <w:lang w:val="en-GB" w:eastAsia="en-US" w:bidi="ar-SA"/>
      </w:rPr>
    </w:lvl>
    <w:lvl w:ilvl="1">
      <w:start w:val="7"/>
      <w:numFmt w:val="decimal"/>
      <w:lvlText w:val="%1.%2"/>
      <w:lvlJc w:val="left"/>
      <w:pPr>
        <w:ind w:left="2302" w:hanging="864"/>
        <w:jc w:val="left"/>
      </w:pPr>
      <w:rPr>
        <w:rFonts w:hint="default"/>
        <w:lang w:val="en-GB" w:eastAsia="en-US" w:bidi="ar-SA"/>
      </w:rPr>
    </w:lvl>
    <w:lvl w:ilvl="2">
      <w:start w:val="2"/>
      <w:numFmt w:val="decimal"/>
      <w:lvlText w:val="%1.%2.%3"/>
      <w:lvlJc w:val="left"/>
      <w:pPr>
        <w:ind w:left="2302" w:hanging="864"/>
        <w:jc w:val="left"/>
      </w:pPr>
      <w:rPr>
        <w:rFonts w:hint="default"/>
        <w:lang w:val="en-GB" w:eastAsia="en-US" w:bidi="ar-SA"/>
      </w:rPr>
    </w:lvl>
    <w:lvl w:ilvl="3">
      <w:start w:val="1"/>
      <w:numFmt w:val="decimal"/>
      <w:lvlText w:val="%1.%2.%3.%4"/>
      <w:lvlJc w:val="left"/>
      <w:pPr>
        <w:ind w:left="2302" w:hanging="864"/>
        <w:jc w:val="left"/>
      </w:pPr>
      <w:rPr>
        <w:rFonts w:ascii="Times New Roman" w:eastAsia="Times New Roman" w:hAnsi="Times New Roman" w:cs="Times New Roman" w:hint="default"/>
        <w:b w:val="0"/>
        <w:bCs w:val="0"/>
        <w:i w:val="0"/>
        <w:iCs w:val="0"/>
        <w:w w:val="100"/>
        <w:sz w:val="24"/>
        <w:szCs w:val="24"/>
        <w:lang w:val="en-GB" w:eastAsia="en-US" w:bidi="ar-SA"/>
      </w:rPr>
    </w:lvl>
    <w:lvl w:ilvl="4">
      <w:numFmt w:val="bullet"/>
      <w:lvlText w:val="•"/>
      <w:lvlJc w:val="left"/>
      <w:pPr>
        <w:ind w:left="5774" w:hanging="864"/>
      </w:pPr>
      <w:rPr>
        <w:rFonts w:hint="default"/>
        <w:lang w:val="en-GB" w:eastAsia="en-US" w:bidi="ar-SA"/>
      </w:rPr>
    </w:lvl>
    <w:lvl w:ilvl="5">
      <w:numFmt w:val="bullet"/>
      <w:lvlText w:val="•"/>
      <w:lvlJc w:val="left"/>
      <w:pPr>
        <w:ind w:left="6643" w:hanging="864"/>
      </w:pPr>
      <w:rPr>
        <w:rFonts w:hint="default"/>
        <w:lang w:val="en-GB" w:eastAsia="en-US" w:bidi="ar-SA"/>
      </w:rPr>
    </w:lvl>
    <w:lvl w:ilvl="6">
      <w:numFmt w:val="bullet"/>
      <w:lvlText w:val="•"/>
      <w:lvlJc w:val="left"/>
      <w:pPr>
        <w:ind w:left="7511" w:hanging="864"/>
      </w:pPr>
      <w:rPr>
        <w:rFonts w:hint="default"/>
        <w:lang w:val="en-GB" w:eastAsia="en-US" w:bidi="ar-SA"/>
      </w:rPr>
    </w:lvl>
    <w:lvl w:ilvl="7">
      <w:numFmt w:val="bullet"/>
      <w:lvlText w:val="•"/>
      <w:lvlJc w:val="left"/>
      <w:pPr>
        <w:ind w:left="8380" w:hanging="864"/>
      </w:pPr>
      <w:rPr>
        <w:rFonts w:hint="default"/>
        <w:lang w:val="en-GB" w:eastAsia="en-US" w:bidi="ar-SA"/>
      </w:rPr>
    </w:lvl>
    <w:lvl w:ilvl="8">
      <w:numFmt w:val="bullet"/>
      <w:lvlText w:val="•"/>
      <w:lvlJc w:val="left"/>
      <w:pPr>
        <w:ind w:left="9249" w:hanging="864"/>
      </w:pPr>
      <w:rPr>
        <w:rFonts w:hint="default"/>
        <w:lang w:val="en-GB" w:eastAsia="en-US" w:bidi="ar-SA"/>
      </w:rPr>
    </w:lvl>
  </w:abstractNum>
  <w:abstractNum w:abstractNumId="37" w15:restartNumberingAfterBreak="0">
    <w:nsid w:val="6C18301D"/>
    <w:multiLevelType w:val="multilevel"/>
    <w:tmpl w:val="2FDA4D8C"/>
    <w:lvl w:ilvl="0">
      <w:start w:val="4"/>
      <w:numFmt w:val="decimal"/>
      <w:lvlText w:val="%1"/>
      <w:lvlJc w:val="left"/>
      <w:pPr>
        <w:ind w:left="2758" w:hanging="900"/>
        <w:jc w:val="left"/>
      </w:pPr>
      <w:rPr>
        <w:rFonts w:hint="default"/>
        <w:lang w:val="en-GB" w:eastAsia="en-US" w:bidi="ar-SA"/>
      </w:rPr>
    </w:lvl>
    <w:lvl w:ilvl="1">
      <w:start w:val="1"/>
      <w:numFmt w:val="decimal"/>
      <w:lvlText w:val="%1.%2"/>
      <w:lvlJc w:val="left"/>
      <w:pPr>
        <w:ind w:left="2758" w:hanging="900"/>
        <w:jc w:val="left"/>
      </w:pPr>
      <w:rPr>
        <w:rFonts w:hint="default"/>
        <w:lang w:val="en-GB" w:eastAsia="en-US" w:bidi="ar-SA"/>
      </w:rPr>
    </w:lvl>
    <w:lvl w:ilvl="2">
      <w:start w:val="3"/>
      <w:numFmt w:val="decimal"/>
      <w:lvlText w:val="%1.%2.%3"/>
      <w:lvlJc w:val="left"/>
      <w:pPr>
        <w:ind w:left="2758" w:hanging="900"/>
        <w:jc w:val="left"/>
      </w:pPr>
      <w:rPr>
        <w:rFonts w:hint="default"/>
        <w:lang w:val="en-GB" w:eastAsia="en-US" w:bidi="ar-SA"/>
      </w:rPr>
    </w:lvl>
    <w:lvl w:ilvl="3">
      <w:start w:val="1"/>
      <w:numFmt w:val="decimal"/>
      <w:lvlText w:val="%1.%2.%3.%4"/>
      <w:lvlJc w:val="left"/>
      <w:pPr>
        <w:ind w:left="2758" w:hanging="900"/>
        <w:jc w:val="left"/>
      </w:pPr>
      <w:rPr>
        <w:rFonts w:ascii="Times New Roman" w:eastAsia="Times New Roman" w:hAnsi="Times New Roman" w:cs="Times New Roman" w:hint="default"/>
        <w:b w:val="0"/>
        <w:bCs w:val="0"/>
        <w:i w:val="0"/>
        <w:iCs w:val="0"/>
        <w:w w:val="100"/>
        <w:sz w:val="24"/>
        <w:szCs w:val="24"/>
        <w:lang w:val="en-GB" w:eastAsia="en-US" w:bidi="ar-SA"/>
      </w:rPr>
    </w:lvl>
    <w:lvl w:ilvl="4">
      <w:numFmt w:val="bullet"/>
      <w:lvlText w:val="•"/>
      <w:lvlJc w:val="left"/>
      <w:pPr>
        <w:ind w:left="6050" w:hanging="900"/>
      </w:pPr>
      <w:rPr>
        <w:rFonts w:hint="default"/>
        <w:lang w:val="en-GB" w:eastAsia="en-US" w:bidi="ar-SA"/>
      </w:rPr>
    </w:lvl>
    <w:lvl w:ilvl="5">
      <w:numFmt w:val="bullet"/>
      <w:lvlText w:val="•"/>
      <w:lvlJc w:val="left"/>
      <w:pPr>
        <w:ind w:left="6873" w:hanging="900"/>
      </w:pPr>
      <w:rPr>
        <w:rFonts w:hint="default"/>
        <w:lang w:val="en-GB" w:eastAsia="en-US" w:bidi="ar-SA"/>
      </w:rPr>
    </w:lvl>
    <w:lvl w:ilvl="6">
      <w:numFmt w:val="bullet"/>
      <w:lvlText w:val="•"/>
      <w:lvlJc w:val="left"/>
      <w:pPr>
        <w:ind w:left="7695" w:hanging="900"/>
      </w:pPr>
      <w:rPr>
        <w:rFonts w:hint="default"/>
        <w:lang w:val="en-GB" w:eastAsia="en-US" w:bidi="ar-SA"/>
      </w:rPr>
    </w:lvl>
    <w:lvl w:ilvl="7">
      <w:numFmt w:val="bullet"/>
      <w:lvlText w:val="•"/>
      <w:lvlJc w:val="left"/>
      <w:pPr>
        <w:ind w:left="8518" w:hanging="900"/>
      </w:pPr>
      <w:rPr>
        <w:rFonts w:hint="default"/>
        <w:lang w:val="en-GB" w:eastAsia="en-US" w:bidi="ar-SA"/>
      </w:rPr>
    </w:lvl>
    <w:lvl w:ilvl="8">
      <w:numFmt w:val="bullet"/>
      <w:lvlText w:val="•"/>
      <w:lvlJc w:val="left"/>
      <w:pPr>
        <w:ind w:left="9341" w:hanging="900"/>
      </w:pPr>
      <w:rPr>
        <w:rFonts w:hint="default"/>
        <w:lang w:val="en-GB" w:eastAsia="en-US" w:bidi="ar-SA"/>
      </w:rPr>
    </w:lvl>
  </w:abstractNum>
  <w:abstractNum w:abstractNumId="38" w15:restartNumberingAfterBreak="0">
    <w:nsid w:val="6EBD18C4"/>
    <w:multiLevelType w:val="multilevel"/>
    <w:tmpl w:val="AB30E110"/>
    <w:lvl w:ilvl="0">
      <w:start w:val="4"/>
      <w:numFmt w:val="decimal"/>
      <w:lvlText w:val="%1"/>
      <w:lvlJc w:val="left"/>
      <w:pPr>
        <w:ind w:left="2758" w:hanging="900"/>
        <w:jc w:val="left"/>
      </w:pPr>
      <w:rPr>
        <w:rFonts w:hint="default"/>
        <w:lang w:val="en-GB" w:eastAsia="en-US" w:bidi="ar-SA"/>
      </w:rPr>
    </w:lvl>
    <w:lvl w:ilvl="1">
      <w:start w:val="7"/>
      <w:numFmt w:val="decimal"/>
      <w:lvlText w:val="%1.%2"/>
      <w:lvlJc w:val="left"/>
      <w:pPr>
        <w:ind w:left="2758" w:hanging="900"/>
        <w:jc w:val="left"/>
      </w:pPr>
      <w:rPr>
        <w:rFonts w:hint="default"/>
        <w:lang w:val="en-GB" w:eastAsia="en-US" w:bidi="ar-SA"/>
      </w:rPr>
    </w:lvl>
    <w:lvl w:ilvl="2">
      <w:start w:val="1"/>
      <w:numFmt w:val="decimal"/>
      <w:lvlText w:val="%1.%2.%3"/>
      <w:lvlJc w:val="left"/>
      <w:pPr>
        <w:ind w:left="2758" w:hanging="900"/>
        <w:jc w:val="left"/>
      </w:pPr>
      <w:rPr>
        <w:rFonts w:hint="default"/>
        <w:lang w:val="en-GB" w:eastAsia="en-US" w:bidi="ar-SA"/>
      </w:rPr>
    </w:lvl>
    <w:lvl w:ilvl="3">
      <w:start w:val="2"/>
      <w:numFmt w:val="decimal"/>
      <w:lvlText w:val="%1.%2.%3.%4"/>
      <w:lvlJc w:val="left"/>
      <w:pPr>
        <w:ind w:left="2758" w:hanging="900"/>
        <w:jc w:val="left"/>
      </w:pPr>
      <w:rPr>
        <w:rFonts w:ascii="Times New Roman" w:eastAsia="Times New Roman" w:hAnsi="Times New Roman" w:cs="Times New Roman" w:hint="default"/>
        <w:b w:val="0"/>
        <w:bCs w:val="0"/>
        <w:i w:val="0"/>
        <w:iCs w:val="0"/>
        <w:w w:val="100"/>
        <w:sz w:val="24"/>
        <w:szCs w:val="24"/>
        <w:lang w:val="en-GB" w:eastAsia="en-US" w:bidi="ar-SA"/>
      </w:rPr>
    </w:lvl>
    <w:lvl w:ilvl="4">
      <w:start w:val="1"/>
      <w:numFmt w:val="decimal"/>
      <w:lvlText w:val="%1.%2.%3.%4.%5"/>
      <w:lvlJc w:val="left"/>
      <w:pPr>
        <w:ind w:left="4019" w:hanging="1062"/>
        <w:jc w:val="left"/>
      </w:pPr>
      <w:rPr>
        <w:rFonts w:ascii="Times New Roman" w:eastAsia="Times New Roman" w:hAnsi="Times New Roman" w:cs="Times New Roman" w:hint="default"/>
        <w:b w:val="0"/>
        <w:bCs w:val="0"/>
        <w:i w:val="0"/>
        <w:iCs w:val="0"/>
        <w:w w:val="100"/>
        <w:sz w:val="24"/>
        <w:szCs w:val="24"/>
        <w:lang w:val="en-GB" w:eastAsia="en-US" w:bidi="ar-SA"/>
      </w:rPr>
    </w:lvl>
    <w:lvl w:ilvl="5">
      <w:numFmt w:val="bullet"/>
      <w:lvlText w:val="•"/>
      <w:lvlJc w:val="left"/>
      <w:pPr>
        <w:ind w:left="7116" w:hanging="1062"/>
      </w:pPr>
      <w:rPr>
        <w:rFonts w:hint="default"/>
        <w:lang w:val="en-GB" w:eastAsia="en-US" w:bidi="ar-SA"/>
      </w:rPr>
    </w:lvl>
    <w:lvl w:ilvl="6">
      <w:numFmt w:val="bullet"/>
      <w:lvlText w:val="•"/>
      <w:lvlJc w:val="left"/>
      <w:pPr>
        <w:ind w:left="7890" w:hanging="1062"/>
      </w:pPr>
      <w:rPr>
        <w:rFonts w:hint="default"/>
        <w:lang w:val="en-GB" w:eastAsia="en-US" w:bidi="ar-SA"/>
      </w:rPr>
    </w:lvl>
    <w:lvl w:ilvl="7">
      <w:numFmt w:val="bullet"/>
      <w:lvlText w:val="•"/>
      <w:lvlJc w:val="left"/>
      <w:pPr>
        <w:ind w:left="8664" w:hanging="1062"/>
      </w:pPr>
      <w:rPr>
        <w:rFonts w:hint="default"/>
        <w:lang w:val="en-GB" w:eastAsia="en-US" w:bidi="ar-SA"/>
      </w:rPr>
    </w:lvl>
    <w:lvl w:ilvl="8">
      <w:numFmt w:val="bullet"/>
      <w:lvlText w:val="•"/>
      <w:lvlJc w:val="left"/>
      <w:pPr>
        <w:ind w:left="9438" w:hanging="1062"/>
      </w:pPr>
      <w:rPr>
        <w:rFonts w:hint="default"/>
        <w:lang w:val="en-GB" w:eastAsia="en-US" w:bidi="ar-SA"/>
      </w:rPr>
    </w:lvl>
  </w:abstractNum>
  <w:abstractNum w:abstractNumId="39" w15:restartNumberingAfterBreak="0">
    <w:nsid w:val="737F134E"/>
    <w:multiLevelType w:val="multilevel"/>
    <w:tmpl w:val="A010FB62"/>
    <w:lvl w:ilvl="0">
      <w:start w:val="2"/>
      <w:numFmt w:val="decimal"/>
      <w:lvlText w:val="%1"/>
      <w:lvlJc w:val="left"/>
      <w:pPr>
        <w:ind w:left="1534" w:hanging="576"/>
        <w:jc w:val="left"/>
      </w:pPr>
      <w:rPr>
        <w:rFonts w:hint="default"/>
        <w:lang w:val="en-GB" w:eastAsia="en-US" w:bidi="ar-SA"/>
      </w:rPr>
    </w:lvl>
    <w:lvl w:ilvl="1">
      <w:start w:val="1"/>
      <w:numFmt w:val="decimal"/>
      <w:lvlText w:val="%1.%2"/>
      <w:lvlJc w:val="left"/>
      <w:pPr>
        <w:ind w:left="1534" w:hanging="576"/>
        <w:jc w:val="left"/>
      </w:pPr>
      <w:rPr>
        <w:rFonts w:ascii="Times New Roman" w:eastAsia="Times New Roman" w:hAnsi="Times New Roman" w:cs="Times New Roman" w:hint="default"/>
        <w:b/>
        <w:bCs/>
        <w:i w:val="0"/>
        <w:iCs w:val="0"/>
        <w:w w:val="100"/>
        <w:sz w:val="24"/>
        <w:szCs w:val="24"/>
        <w:lang w:val="en-GB" w:eastAsia="en-US" w:bidi="ar-SA"/>
      </w:rPr>
    </w:lvl>
    <w:lvl w:ilvl="2">
      <w:numFmt w:val="bullet"/>
      <w:lvlText w:val="•"/>
      <w:lvlJc w:val="left"/>
      <w:pPr>
        <w:ind w:left="3429" w:hanging="576"/>
      </w:pPr>
      <w:rPr>
        <w:rFonts w:hint="default"/>
        <w:lang w:val="en-GB" w:eastAsia="en-US" w:bidi="ar-SA"/>
      </w:rPr>
    </w:lvl>
    <w:lvl w:ilvl="3">
      <w:numFmt w:val="bullet"/>
      <w:lvlText w:val="•"/>
      <w:lvlJc w:val="left"/>
      <w:pPr>
        <w:ind w:left="4373" w:hanging="576"/>
      </w:pPr>
      <w:rPr>
        <w:rFonts w:hint="default"/>
        <w:lang w:val="en-GB" w:eastAsia="en-US" w:bidi="ar-SA"/>
      </w:rPr>
    </w:lvl>
    <w:lvl w:ilvl="4">
      <w:numFmt w:val="bullet"/>
      <w:lvlText w:val="•"/>
      <w:lvlJc w:val="left"/>
      <w:pPr>
        <w:ind w:left="5318" w:hanging="576"/>
      </w:pPr>
      <w:rPr>
        <w:rFonts w:hint="default"/>
        <w:lang w:val="en-GB" w:eastAsia="en-US" w:bidi="ar-SA"/>
      </w:rPr>
    </w:lvl>
    <w:lvl w:ilvl="5">
      <w:numFmt w:val="bullet"/>
      <w:lvlText w:val="•"/>
      <w:lvlJc w:val="left"/>
      <w:pPr>
        <w:ind w:left="6263" w:hanging="576"/>
      </w:pPr>
      <w:rPr>
        <w:rFonts w:hint="default"/>
        <w:lang w:val="en-GB" w:eastAsia="en-US" w:bidi="ar-SA"/>
      </w:rPr>
    </w:lvl>
    <w:lvl w:ilvl="6">
      <w:numFmt w:val="bullet"/>
      <w:lvlText w:val="•"/>
      <w:lvlJc w:val="left"/>
      <w:pPr>
        <w:ind w:left="7207" w:hanging="576"/>
      </w:pPr>
      <w:rPr>
        <w:rFonts w:hint="default"/>
        <w:lang w:val="en-GB" w:eastAsia="en-US" w:bidi="ar-SA"/>
      </w:rPr>
    </w:lvl>
    <w:lvl w:ilvl="7">
      <w:numFmt w:val="bullet"/>
      <w:lvlText w:val="•"/>
      <w:lvlJc w:val="left"/>
      <w:pPr>
        <w:ind w:left="8152" w:hanging="576"/>
      </w:pPr>
      <w:rPr>
        <w:rFonts w:hint="default"/>
        <w:lang w:val="en-GB" w:eastAsia="en-US" w:bidi="ar-SA"/>
      </w:rPr>
    </w:lvl>
    <w:lvl w:ilvl="8">
      <w:numFmt w:val="bullet"/>
      <w:lvlText w:val="•"/>
      <w:lvlJc w:val="left"/>
      <w:pPr>
        <w:ind w:left="9097" w:hanging="576"/>
      </w:pPr>
      <w:rPr>
        <w:rFonts w:hint="default"/>
        <w:lang w:val="en-GB" w:eastAsia="en-US" w:bidi="ar-SA"/>
      </w:rPr>
    </w:lvl>
  </w:abstractNum>
  <w:abstractNum w:abstractNumId="40" w15:restartNumberingAfterBreak="0">
    <w:nsid w:val="743E3875"/>
    <w:multiLevelType w:val="hybridMultilevel"/>
    <w:tmpl w:val="194AA496"/>
    <w:lvl w:ilvl="0" w:tplc="9BAA6BB8">
      <w:start w:val="1"/>
      <w:numFmt w:val="lowerRoman"/>
      <w:lvlText w:val="(%1)"/>
      <w:lvlJc w:val="left"/>
      <w:pPr>
        <w:ind w:left="2943" w:hanging="567"/>
        <w:jc w:val="left"/>
      </w:pPr>
      <w:rPr>
        <w:rFonts w:ascii="Times New Roman" w:eastAsia="Times New Roman" w:hAnsi="Times New Roman" w:cs="Times New Roman" w:hint="default"/>
        <w:b w:val="0"/>
        <w:bCs w:val="0"/>
        <w:i w:val="0"/>
        <w:iCs w:val="0"/>
        <w:w w:val="99"/>
        <w:sz w:val="24"/>
        <w:szCs w:val="24"/>
        <w:lang w:val="en-GB" w:eastAsia="en-US" w:bidi="ar-SA"/>
      </w:rPr>
    </w:lvl>
    <w:lvl w:ilvl="1" w:tplc="F086F47A">
      <w:numFmt w:val="bullet"/>
      <w:lvlText w:val="•"/>
      <w:lvlJc w:val="left"/>
      <w:pPr>
        <w:ind w:left="3744" w:hanging="567"/>
      </w:pPr>
      <w:rPr>
        <w:rFonts w:hint="default"/>
        <w:lang w:val="en-GB" w:eastAsia="en-US" w:bidi="ar-SA"/>
      </w:rPr>
    </w:lvl>
    <w:lvl w:ilvl="2" w:tplc="7902D4B8">
      <w:numFmt w:val="bullet"/>
      <w:lvlText w:val="•"/>
      <w:lvlJc w:val="left"/>
      <w:pPr>
        <w:ind w:left="4549" w:hanging="567"/>
      </w:pPr>
      <w:rPr>
        <w:rFonts w:hint="default"/>
        <w:lang w:val="en-GB" w:eastAsia="en-US" w:bidi="ar-SA"/>
      </w:rPr>
    </w:lvl>
    <w:lvl w:ilvl="3" w:tplc="585E6256">
      <w:numFmt w:val="bullet"/>
      <w:lvlText w:val="•"/>
      <w:lvlJc w:val="left"/>
      <w:pPr>
        <w:ind w:left="5353" w:hanging="567"/>
      </w:pPr>
      <w:rPr>
        <w:rFonts w:hint="default"/>
        <w:lang w:val="en-GB" w:eastAsia="en-US" w:bidi="ar-SA"/>
      </w:rPr>
    </w:lvl>
    <w:lvl w:ilvl="4" w:tplc="D5C0E576">
      <w:numFmt w:val="bullet"/>
      <w:lvlText w:val="•"/>
      <w:lvlJc w:val="left"/>
      <w:pPr>
        <w:ind w:left="6158" w:hanging="567"/>
      </w:pPr>
      <w:rPr>
        <w:rFonts w:hint="default"/>
        <w:lang w:val="en-GB" w:eastAsia="en-US" w:bidi="ar-SA"/>
      </w:rPr>
    </w:lvl>
    <w:lvl w:ilvl="5" w:tplc="931C45B6">
      <w:numFmt w:val="bullet"/>
      <w:lvlText w:val="•"/>
      <w:lvlJc w:val="left"/>
      <w:pPr>
        <w:ind w:left="6963" w:hanging="567"/>
      </w:pPr>
      <w:rPr>
        <w:rFonts w:hint="default"/>
        <w:lang w:val="en-GB" w:eastAsia="en-US" w:bidi="ar-SA"/>
      </w:rPr>
    </w:lvl>
    <w:lvl w:ilvl="6" w:tplc="D68A0BAC">
      <w:numFmt w:val="bullet"/>
      <w:lvlText w:val="•"/>
      <w:lvlJc w:val="left"/>
      <w:pPr>
        <w:ind w:left="7767" w:hanging="567"/>
      </w:pPr>
      <w:rPr>
        <w:rFonts w:hint="default"/>
        <w:lang w:val="en-GB" w:eastAsia="en-US" w:bidi="ar-SA"/>
      </w:rPr>
    </w:lvl>
    <w:lvl w:ilvl="7" w:tplc="40A0857E">
      <w:numFmt w:val="bullet"/>
      <w:lvlText w:val="•"/>
      <w:lvlJc w:val="left"/>
      <w:pPr>
        <w:ind w:left="8572" w:hanging="567"/>
      </w:pPr>
      <w:rPr>
        <w:rFonts w:hint="default"/>
        <w:lang w:val="en-GB" w:eastAsia="en-US" w:bidi="ar-SA"/>
      </w:rPr>
    </w:lvl>
    <w:lvl w:ilvl="8" w:tplc="C9D231CC">
      <w:numFmt w:val="bullet"/>
      <w:lvlText w:val="•"/>
      <w:lvlJc w:val="left"/>
      <w:pPr>
        <w:ind w:left="9377" w:hanging="567"/>
      </w:pPr>
      <w:rPr>
        <w:rFonts w:hint="default"/>
        <w:lang w:val="en-GB" w:eastAsia="en-US" w:bidi="ar-SA"/>
      </w:rPr>
    </w:lvl>
  </w:abstractNum>
  <w:abstractNum w:abstractNumId="41" w15:restartNumberingAfterBreak="0">
    <w:nsid w:val="79B15274"/>
    <w:multiLevelType w:val="multilevel"/>
    <w:tmpl w:val="D098E08E"/>
    <w:lvl w:ilvl="0">
      <w:start w:val="4"/>
      <w:numFmt w:val="decimal"/>
      <w:lvlText w:val="%1"/>
      <w:lvlJc w:val="left"/>
      <w:pPr>
        <w:ind w:left="2758" w:hanging="900"/>
        <w:jc w:val="left"/>
      </w:pPr>
      <w:rPr>
        <w:rFonts w:hint="default"/>
        <w:lang w:val="en-GB" w:eastAsia="en-US" w:bidi="ar-SA"/>
      </w:rPr>
    </w:lvl>
    <w:lvl w:ilvl="1">
      <w:start w:val="9"/>
      <w:numFmt w:val="decimal"/>
      <w:lvlText w:val="%1.%2"/>
      <w:lvlJc w:val="left"/>
      <w:pPr>
        <w:ind w:left="2758" w:hanging="900"/>
        <w:jc w:val="left"/>
      </w:pPr>
      <w:rPr>
        <w:rFonts w:hint="default"/>
        <w:lang w:val="en-GB" w:eastAsia="en-US" w:bidi="ar-SA"/>
      </w:rPr>
    </w:lvl>
    <w:lvl w:ilvl="2">
      <w:start w:val="3"/>
      <w:numFmt w:val="decimal"/>
      <w:lvlText w:val="%1.%2.%3"/>
      <w:lvlJc w:val="left"/>
      <w:pPr>
        <w:ind w:left="2758" w:hanging="900"/>
        <w:jc w:val="left"/>
      </w:pPr>
      <w:rPr>
        <w:rFonts w:hint="default"/>
        <w:lang w:val="en-GB" w:eastAsia="en-US" w:bidi="ar-SA"/>
      </w:rPr>
    </w:lvl>
    <w:lvl w:ilvl="3">
      <w:start w:val="1"/>
      <w:numFmt w:val="decimal"/>
      <w:lvlText w:val="%1.%2.%3.%4"/>
      <w:lvlJc w:val="left"/>
      <w:pPr>
        <w:ind w:left="2758" w:hanging="900"/>
        <w:jc w:val="left"/>
      </w:pPr>
      <w:rPr>
        <w:rFonts w:ascii="Times New Roman" w:eastAsia="Times New Roman" w:hAnsi="Times New Roman" w:cs="Times New Roman" w:hint="default"/>
        <w:b w:val="0"/>
        <w:bCs w:val="0"/>
        <w:i w:val="0"/>
        <w:iCs w:val="0"/>
        <w:w w:val="100"/>
        <w:sz w:val="24"/>
        <w:szCs w:val="24"/>
        <w:lang w:val="en-GB" w:eastAsia="en-US" w:bidi="ar-SA"/>
      </w:rPr>
    </w:lvl>
    <w:lvl w:ilvl="4">
      <w:numFmt w:val="bullet"/>
      <w:lvlText w:val="•"/>
      <w:lvlJc w:val="left"/>
      <w:pPr>
        <w:ind w:left="6050" w:hanging="900"/>
      </w:pPr>
      <w:rPr>
        <w:rFonts w:hint="default"/>
        <w:lang w:val="en-GB" w:eastAsia="en-US" w:bidi="ar-SA"/>
      </w:rPr>
    </w:lvl>
    <w:lvl w:ilvl="5">
      <w:numFmt w:val="bullet"/>
      <w:lvlText w:val="•"/>
      <w:lvlJc w:val="left"/>
      <w:pPr>
        <w:ind w:left="6873" w:hanging="900"/>
      </w:pPr>
      <w:rPr>
        <w:rFonts w:hint="default"/>
        <w:lang w:val="en-GB" w:eastAsia="en-US" w:bidi="ar-SA"/>
      </w:rPr>
    </w:lvl>
    <w:lvl w:ilvl="6">
      <w:numFmt w:val="bullet"/>
      <w:lvlText w:val="•"/>
      <w:lvlJc w:val="left"/>
      <w:pPr>
        <w:ind w:left="7695" w:hanging="900"/>
      </w:pPr>
      <w:rPr>
        <w:rFonts w:hint="default"/>
        <w:lang w:val="en-GB" w:eastAsia="en-US" w:bidi="ar-SA"/>
      </w:rPr>
    </w:lvl>
    <w:lvl w:ilvl="7">
      <w:numFmt w:val="bullet"/>
      <w:lvlText w:val="•"/>
      <w:lvlJc w:val="left"/>
      <w:pPr>
        <w:ind w:left="8518" w:hanging="900"/>
      </w:pPr>
      <w:rPr>
        <w:rFonts w:hint="default"/>
        <w:lang w:val="en-GB" w:eastAsia="en-US" w:bidi="ar-SA"/>
      </w:rPr>
    </w:lvl>
    <w:lvl w:ilvl="8">
      <w:numFmt w:val="bullet"/>
      <w:lvlText w:val="•"/>
      <w:lvlJc w:val="left"/>
      <w:pPr>
        <w:ind w:left="9341" w:hanging="900"/>
      </w:pPr>
      <w:rPr>
        <w:rFonts w:hint="default"/>
        <w:lang w:val="en-GB" w:eastAsia="en-US" w:bidi="ar-SA"/>
      </w:rPr>
    </w:lvl>
  </w:abstractNum>
  <w:abstractNum w:abstractNumId="42" w15:restartNumberingAfterBreak="0">
    <w:nsid w:val="7BDA2D3F"/>
    <w:multiLevelType w:val="multilevel"/>
    <w:tmpl w:val="0E30A0A2"/>
    <w:lvl w:ilvl="0">
      <w:start w:val="4"/>
      <w:numFmt w:val="decimal"/>
      <w:lvlText w:val="%1"/>
      <w:lvlJc w:val="left"/>
      <w:pPr>
        <w:ind w:left="2302" w:hanging="864"/>
        <w:jc w:val="left"/>
      </w:pPr>
      <w:rPr>
        <w:rFonts w:hint="default"/>
        <w:lang w:val="en-GB" w:eastAsia="en-US" w:bidi="ar-SA"/>
      </w:rPr>
    </w:lvl>
    <w:lvl w:ilvl="1">
      <w:start w:val="1"/>
      <w:numFmt w:val="decimal"/>
      <w:lvlText w:val="%1.%2"/>
      <w:lvlJc w:val="left"/>
      <w:pPr>
        <w:ind w:left="2302" w:hanging="864"/>
        <w:jc w:val="left"/>
      </w:pPr>
      <w:rPr>
        <w:rFonts w:hint="default"/>
        <w:lang w:val="en-GB" w:eastAsia="en-US" w:bidi="ar-SA"/>
      </w:rPr>
    </w:lvl>
    <w:lvl w:ilvl="2">
      <w:start w:val="3"/>
      <w:numFmt w:val="decimal"/>
      <w:lvlText w:val="%1.%2.%3"/>
      <w:lvlJc w:val="left"/>
      <w:pPr>
        <w:ind w:left="2302" w:hanging="864"/>
        <w:jc w:val="left"/>
      </w:pPr>
      <w:rPr>
        <w:rFonts w:hint="default"/>
        <w:lang w:val="en-GB" w:eastAsia="en-US" w:bidi="ar-SA"/>
      </w:rPr>
    </w:lvl>
    <w:lvl w:ilvl="3">
      <w:start w:val="1"/>
      <w:numFmt w:val="decimal"/>
      <w:lvlText w:val="%1.%2.%3.%4"/>
      <w:lvlJc w:val="left"/>
      <w:pPr>
        <w:ind w:left="2302" w:hanging="864"/>
        <w:jc w:val="left"/>
      </w:pPr>
      <w:rPr>
        <w:rFonts w:ascii="Times New Roman" w:eastAsia="Times New Roman" w:hAnsi="Times New Roman" w:cs="Times New Roman" w:hint="default"/>
        <w:b w:val="0"/>
        <w:bCs w:val="0"/>
        <w:i w:val="0"/>
        <w:iCs w:val="0"/>
        <w:w w:val="100"/>
        <w:sz w:val="24"/>
        <w:szCs w:val="24"/>
        <w:lang w:val="en-GB" w:eastAsia="en-US" w:bidi="ar-SA"/>
      </w:rPr>
    </w:lvl>
    <w:lvl w:ilvl="4">
      <w:numFmt w:val="bullet"/>
      <w:lvlText w:val="•"/>
      <w:lvlJc w:val="left"/>
      <w:pPr>
        <w:ind w:left="5774" w:hanging="864"/>
      </w:pPr>
      <w:rPr>
        <w:rFonts w:hint="default"/>
        <w:lang w:val="en-GB" w:eastAsia="en-US" w:bidi="ar-SA"/>
      </w:rPr>
    </w:lvl>
    <w:lvl w:ilvl="5">
      <w:numFmt w:val="bullet"/>
      <w:lvlText w:val="•"/>
      <w:lvlJc w:val="left"/>
      <w:pPr>
        <w:ind w:left="6643" w:hanging="864"/>
      </w:pPr>
      <w:rPr>
        <w:rFonts w:hint="default"/>
        <w:lang w:val="en-GB" w:eastAsia="en-US" w:bidi="ar-SA"/>
      </w:rPr>
    </w:lvl>
    <w:lvl w:ilvl="6">
      <w:numFmt w:val="bullet"/>
      <w:lvlText w:val="•"/>
      <w:lvlJc w:val="left"/>
      <w:pPr>
        <w:ind w:left="7511" w:hanging="864"/>
      </w:pPr>
      <w:rPr>
        <w:rFonts w:hint="default"/>
        <w:lang w:val="en-GB" w:eastAsia="en-US" w:bidi="ar-SA"/>
      </w:rPr>
    </w:lvl>
    <w:lvl w:ilvl="7">
      <w:numFmt w:val="bullet"/>
      <w:lvlText w:val="•"/>
      <w:lvlJc w:val="left"/>
      <w:pPr>
        <w:ind w:left="8380" w:hanging="864"/>
      </w:pPr>
      <w:rPr>
        <w:rFonts w:hint="default"/>
        <w:lang w:val="en-GB" w:eastAsia="en-US" w:bidi="ar-SA"/>
      </w:rPr>
    </w:lvl>
    <w:lvl w:ilvl="8">
      <w:numFmt w:val="bullet"/>
      <w:lvlText w:val="•"/>
      <w:lvlJc w:val="left"/>
      <w:pPr>
        <w:ind w:left="9249" w:hanging="864"/>
      </w:pPr>
      <w:rPr>
        <w:rFonts w:hint="default"/>
        <w:lang w:val="en-GB" w:eastAsia="en-US" w:bidi="ar-SA"/>
      </w:rPr>
    </w:lvl>
  </w:abstractNum>
  <w:abstractNum w:abstractNumId="43" w15:restartNumberingAfterBreak="0">
    <w:nsid w:val="7D487593"/>
    <w:multiLevelType w:val="multilevel"/>
    <w:tmpl w:val="ADA053C2"/>
    <w:lvl w:ilvl="0">
      <w:start w:val="4"/>
      <w:numFmt w:val="decimal"/>
      <w:lvlText w:val="%1"/>
      <w:lvlJc w:val="left"/>
      <w:pPr>
        <w:ind w:left="2302" w:hanging="864"/>
        <w:jc w:val="left"/>
      </w:pPr>
      <w:rPr>
        <w:rFonts w:hint="default"/>
        <w:lang w:val="en-GB" w:eastAsia="en-US" w:bidi="ar-SA"/>
      </w:rPr>
    </w:lvl>
    <w:lvl w:ilvl="1">
      <w:start w:val="2"/>
      <w:numFmt w:val="decimal"/>
      <w:lvlText w:val="%1.%2"/>
      <w:lvlJc w:val="left"/>
      <w:pPr>
        <w:ind w:left="2302" w:hanging="864"/>
        <w:jc w:val="left"/>
      </w:pPr>
      <w:rPr>
        <w:rFonts w:hint="default"/>
        <w:lang w:val="en-GB" w:eastAsia="en-US" w:bidi="ar-SA"/>
      </w:rPr>
    </w:lvl>
    <w:lvl w:ilvl="2">
      <w:start w:val="4"/>
      <w:numFmt w:val="decimal"/>
      <w:lvlText w:val="%1.%2.%3"/>
      <w:lvlJc w:val="left"/>
      <w:pPr>
        <w:ind w:left="2302" w:hanging="864"/>
        <w:jc w:val="left"/>
      </w:pPr>
      <w:rPr>
        <w:rFonts w:hint="default"/>
        <w:lang w:val="en-GB" w:eastAsia="en-US" w:bidi="ar-SA"/>
      </w:rPr>
    </w:lvl>
    <w:lvl w:ilvl="3">
      <w:start w:val="1"/>
      <w:numFmt w:val="decimal"/>
      <w:lvlText w:val="%1.%2.%3.%4"/>
      <w:lvlJc w:val="left"/>
      <w:pPr>
        <w:ind w:left="2302" w:hanging="864"/>
        <w:jc w:val="left"/>
      </w:pPr>
      <w:rPr>
        <w:rFonts w:ascii="Times New Roman" w:eastAsia="Times New Roman" w:hAnsi="Times New Roman" w:cs="Times New Roman" w:hint="default"/>
        <w:b w:val="0"/>
        <w:bCs w:val="0"/>
        <w:i w:val="0"/>
        <w:iCs w:val="0"/>
        <w:w w:val="100"/>
        <w:sz w:val="24"/>
        <w:szCs w:val="24"/>
        <w:lang w:val="en-GB" w:eastAsia="en-US" w:bidi="ar-SA"/>
      </w:rPr>
    </w:lvl>
    <w:lvl w:ilvl="4">
      <w:numFmt w:val="bullet"/>
      <w:lvlText w:val="•"/>
      <w:lvlJc w:val="left"/>
      <w:pPr>
        <w:ind w:left="5774" w:hanging="864"/>
      </w:pPr>
      <w:rPr>
        <w:rFonts w:hint="default"/>
        <w:lang w:val="en-GB" w:eastAsia="en-US" w:bidi="ar-SA"/>
      </w:rPr>
    </w:lvl>
    <w:lvl w:ilvl="5">
      <w:numFmt w:val="bullet"/>
      <w:lvlText w:val="•"/>
      <w:lvlJc w:val="left"/>
      <w:pPr>
        <w:ind w:left="6643" w:hanging="864"/>
      </w:pPr>
      <w:rPr>
        <w:rFonts w:hint="default"/>
        <w:lang w:val="en-GB" w:eastAsia="en-US" w:bidi="ar-SA"/>
      </w:rPr>
    </w:lvl>
    <w:lvl w:ilvl="6">
      <w:numFmt w:val="bullet"/>
      <w:lvlText w:val="•"/>
      <w:lvlJc w:val="left"/>
      <w:pPr>
        <w:ind w:left="7511" w:hanging="864"/>
      </w:pPr>
      <w:rPr>
        <w:rFonts w:hint="default"/>
        <w:lang w:val="en-GB" w:eastAsia="en-US" w:bidi="ar-SA"/>
      </w:rPr>
    </w:lvl>
    <w:lvl w:ilvl="7">
      <w:numFmt w:val="bullet"/>
      <w:lvlText w:val="•"/>
      <w:lvlJc w:val="left"/>
      <w:pPr>
        <w:ind w:left="8380" w:hanging="864"/>
      </w:pPr>
      <w:rPr>
        <w:rFonts w:hint="default"/>
        <w:lang w:val="en-GB" w:eastAsia="en-US" w:bidi="ar-SA"/>
      </w:rPr>
    </w:lvl>
    <w:lvl w:ilvl="8">
      <w:numFmt w:val="bullet"/>
      <w:lvlText w:val="•"/>
      <w:lvlJc w:val="left"/>
      <w:pPr>
        <w:ind w:left="9249" w:hanging="864"/>
      </w:pPr>
      <w:rPr>
        <w:rFonts w:hint="default"/>
        <w:lang w:val="en-GB" w:eastAsia="en-US" w:bidi="ar-SA"/>
      </w:rPr>
    </w:lvl>
  </w:abstractNum>
  <w:num w:numId="1">
    <w:abstractNumId w:val="6"/>
  </w:num>
  <w:num w:numId="2">
    <w:abstractNumId w:val="4"/>
  </w:num>
  <w:num w:numId="3">
    <w:abstractNumId w:val="19"/>
  </w:num>
  <w:num w:numId="4">
    <w:abstractNumId w:val="18"/>
  </w:num>
  <w:num w:numId="5">
    <w:abstractNumId w:val="28"/>
  </w:num>
  <w:num w:numId="6">
    <w:abstractNumId w:val="16"/>
  </w:num>
  <w:num w:numId="7">
    <w:abstractNumId w:val="11"/>
  </w:num>
  <w:num w:numId="8">
    <w:abstractNumId w:val="25"/>
  </w:num>
  <w:num w:numId="9">
    <w:abstractNumId w:val="36"/>
  </w:num>
  <w:num w:numId="10">
    <w:abstractNumId w:val="26"/>
  </w:num>
  <w:num w:numId="11">
    <w:abstractNumId w:val="9"/>
  </w:num>
  <w:num w:numId="12">
    <w:abstractNumId w:val="32"/>
  </w:num>
  <w:num w:numId="13">
    <w:abstractNumId w:val="3"/>
  </w:num>
  <w:num w:numId="14">
    <w:abstractNumId w:val="15"/>
  </w:num>
  <w:num w:numId="15">
    <w:abstractNumId w:val="43"/>
  </w:num>
  <w:num w:numId="16">
    <w:abstractNumId w:val="42"/>
  </w:num>
  <w:num w:numId="17">
    <w:abstractNumId w:val="23"/>
  </w:num>
  <w:num w:numId="18">
    <w:abstractNumId w:val="13"/>
  </w:num>
  <w:num w:numId="19">
    <w:abstractNumId w:val="20"/>
  </w:num>
  <w:num w:numId="20">
    <w:abstractNumId w:val="35"/>
  </w:num>
  <w:num w:numId="21">
    <w:abstractNumId w:val="40"/>
  </w:num>
  <w:num w:numId="22">
    <w:abstractNumId w:val="29"/>
  </w:num>
  <w:num w:numId="23">
    <w:abstractNumId w:val="21"/>
  </w:num>
  <w:num w:numId="24">
    <w:abstractNumId w:val="14"/>
  </w:num>
  <w:num w:numId="25">
    <w:abstractNumId w:val="30"/>
  </w:num>
  <w:num w:numId="26">
    <w:abstractNumId w:val="24"/>
  </w:num>
  <w:num w:numId="27">
    <w:abstractNumId w:val="39"/>
  </w:num>
  <w:num w:numId="28">
    <w:abstractNumId w:val="33"/>
  </w:num>
  <w:num w:numId="29">
    <w:abstractNumId w:val="17"/>
  </w:num>
  <w:num w:numId="30">
    <w:abstractNumId w:val="34"/>
  </w:num>
  <w:num w:numId="31">
    <w:abstractNumId w:val="31"/>
  </w:num>
  <w:num w:numId="32">
    <w:abstractNumId w:val="41"/>
  </w:num>
  <w:num w:numId="33">
    <w:abstractNumId w:val="5"/>
  </w:num>
  <w:num w:numId="34">
    <w:abstractNumId w:val="12"/>
  </w:num>
  <w:num w:numId="35">
    <w:abstractNumId w:val="7"/>
  </w:num>
  <w:num w:numId="36">
    <w:abstractNumId w:val="38"/>
  </w:num>
  <w:num w:numId="37">
    <w:abstractNumId w:val="1"/>
  </w:num>
  <w:num w:numId="38">
    <w:abstractNumId w:val="22"/>
  </w:num>
  <w:num w:numId="39">
    <w:abstractNumId w:val="2"/>
  </w:num>
  <w:num w:numId="40">
    <w:abstractNumId w:val="10"/>
  </w:num>
  <w:num w:numId="41">
    <w:abstractNumId w:val="0"/>
  </w:num>
  <w:num w:numId="42">
    <w:abstractNumId w:val="37"/>
  </w:num>
  <w:num w:numId="43">
    <w:abstractNumId w:val="27"/>
  </w:num>
  <w:num w:numId="44">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uan Fernando Lopez Hernandez">
    <w15:presenceInfo w15:providerId="AD" w15:userId="S::j.lopez-hernandez@ima-europe.eu::72ea03ce-9760-4709-a700-9ecc44531fec"/>
  </w15:person>
  <w15:person w15:author="Gastgebruiker">
    <w15:presenceInfo w15:providerId="AD" w15:userId="S::urn:spo:anon#0f3170b73073854f3d8dca2af9b1552d02d2a1f020043cc22b8a82d47fec10d8::"/>
  </w15:person>
  <w15:person w15:author="Gastbenutzer">
    <w15:presenceInfo w15:providerId="AD" w15:userId="S::urn:spo:anon#0f3170b73073854f3d8dca2af9b1552d02d2a1f020043cc22b8a82d47fec10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AwNTcwNTY3MDIxNDFW0lEKTi0uzszPAykwrAUAK+ErYywAAAA="/>
  </w:docVars>
  <w:rsids>
    <w:rsidRoot w:val="004B799C"/>
    <w:rsid w:val="000A0C2B"/>
    <w:rsid w:val="001022B1"/>
    <w:rsid w:val="00161D3B"/>
    <w:rsid w:val="004B799C"/>
    <w:rsid w:val="00C30F6E"/>
    <w:rsid w:val="00CA4AAC"/>
    <w:rsid w:val="40DEBF3B"/>
    <w:rsid w:val="46D26BAC"/>
    <w:rsid w:val="5121E030"/>
    <w:rsid w:val="574F8F5C"/>
    <w:rsid w:val="679E82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BB3C58"/>
  <w15:docId w15:val="{387EFD6C-4E07-4117-BCF8-14EA40514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en-GB"/>
    </w:rPr>
  </w:style>
  <w:style w:type="paragraph" w:styleId="Heading1">
    <w:name w:val="heading 1"/>
    <w:basedOn w:val="Normal"/>
    <w:uiPriority w:val="9"/>
    <w:qFormat/>
    <w:pPr>
      <w:ind w:left="1534" w:hanging="577"/>
      <w:outlineLvl w:val="0"/>
    </w:pPr>
    <w:rPr>
      <w:b/>
      <w:bCs/>
      <w:sz w:val="24"/>
      <w:szCs w:val="24"/>
    </w:rPr>
  </w:style>
  <w:style w:type="paragraph" w:styleId="Heading2">
    <w:name w:val="heading 2"/>
    <w:basedOn w:val="Normal"/>
    <w:uiPriority w:val="9"/>
    <w:unhideWhenUsed/>
    <w:qFormat/>
    <w:pPr>
      <w:ind w:left="2458" w:hanging="934"/>
      <w:outlineLvl w:val="1"/>
    </w:pPr>
    <w:rPr>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spacing w:before="1"/>
      <w:ind w:left="106"/>
    </w:pPr>
    <w:rPr>
      <w:rFonts w:ascii="Arial" w:eastAsia="Arial" w:hAnsi="Arial" w:cs="Arial"/>
      <w:b/>
      <w:bCs/>
      <w:sz w:val="48"/>
      <w:szCs w:val="48"/>
    </w:rPr>
  </w:style>
  <w:style w:type="paragraph" w:styleId="ListParagraph">
    <w:name w:val="List Paragraph"/>
    <w:basedOn w:val="Normal"/>
    <w:uiPriority w:val="1"/>
    <w:qFormat/>
    <w:pPr>
      <w:ind w:left="1558" w:hanging="567"/>
      <w:jc w:val="both"/>
    </w:pPr>
  </w:style>
  <w:style w:type="paragraph" w:customStyle="1" w:styleId="TableParagraph">
    <w:name w:val="Table Paragraph"/>
    <w:basedOn w:val="Normal"/>
    <w:uiPriority w:val="1"/>
    <w:qFormat/>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GB"/>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image" Target="media/image92.png"/><Relationship Id="rId21" Type="http://schemas.openxmlformats.org/officeDocument/2006/relationships/image" Target="media/image15.png"/><Relationship Id="rId42" Type="http://schemas.openxmlformats.org/officeDocument/2006/relationships/image" Target="media/image35.png"/><Relationship Id="rId47" Type="http://schemas.openxmlformats.org/officeDocument/2006/relationships/image" Target="media/image39.png"/><Relationship Id="rId63" Type="http://schemas.openxmlformats.org/officeDocument/2006/relationships/image" Target="media/image55.png"/><Relationship Id="rId68" Type="http://schemas.microsoft.com/office/2011/relationships/commentsExtended" Target="commentsExtended.xml"/><Relationship Id="rId84" Type="http://schemas.openxmlformats.org/officeDocument/2006/relationships/hyperlink" Target="https://ec.europa.eu/info/funding-tenders/opportunities/docs/2021-2027/innovfund/wp-call/call-annex_c_innovfund-lsc-2020-two-stage_en.pdf" TargetMode="External"/><Relationship Id="rId89" Type="http://schemas.openxmlformats.org/officeDocument/2006/relationships/image" Target="media/image65.png"/><Relationship Id="rId112" Type="http://schemas.openxmlformats.org/officeDocument/2006/relationships/image" Target="media/image87.png"/><Relationship Id="rId16" Type="http://schemas.openxmlformats.org/officeDocument/2006/relationships/image" Target="media/image10.png"/><Relationship Id="rId107" Type="http://schemas.openxmlformats.org/officeDocument/2006/relationships/image" Target="media/image82.png"/><Relationship Id="rId11" Type="http://schemas.openxmlformats.org/officeDocument/2006/relationships/image" Target="media/image5.png"/><Relationship Id="rId32" Type="http://schemas.openxmlformats.org/officeDocument/2006/relationships/image" Target="media/image25.png"/><Relationship Id="rId37" Type="http://schemas.openxmlformats.org/officeDocument/2006/relationships/image" Target="media/image30.png"/><Relationship Id="rId53" Type="http://schemas.openxmlformats.org/officeDocument/2006/relationships/image" Target="media/image45.png"/><Relationship Id="rId58" Type="http://schemas.openxmlformats.org/officeDocument/2006/relationships/image" Target="media/image50.png"/><Relationship Id="rId74" Type="http://schemas.openxmlformats.org/officeDocument/2006/relationships/image" Target="media/image56.png"/><Relationship Id="rId79" Type="http://schemas.openxmlformats.org/officeDocument/2006/relationships/footer" Target="footer6.xml"/><Relationship Id="rId102" Type="http://schemas.openxmlformats.org/officeDocument/2006/relationships/hyperlink" Target="http://www.eea.europa.eu/publications/nature-based-solutions-in-europe/" TargetMode="External"/><Relationship Id="rId123" Type="http://schemas.openxmlformats.org/officeDocument/2006/relationships/image" Target="media/image96.png"/><Relationship Id="rId128" Type="http://schemas.openxmlformats.org/officeDocument/2006/relationships/theme" Target="theme/theme1.xml"/><Relationship Id="rId5" Type="http://schemas.openxmlformats.org/officeDocument/2006/relationships/footnotes" Target="footnotes.xml"/><Relationship Id="rId90" Type="http://schemas.openxmlformats.org/officeDocument/2006/relationships/image" Target="media/image66.png"/><Relationship Id="rId95" Type="http://schemas.openxmlformats.org/officeDocument/2006/relationships/image" Target="media/image71.png"/><Relationship Id="rId22" Type="http://schemas.openxmlformats.org/officeDocument/2006/relationships/image" Target="media/image16.png"/><Relationship Id="rId27" Type="http://schemas.openxmlformats.org/officeDocument/2006/relationships/image" Target="media/image21.png"/><Relationship Id="rId43" Type="http://schemas.openxmlformats.org/officeDocument/2006/relationships/image" Target="media/image36.png"/><Relationship Id="rId48" Type="http://schemas.openxmlformats.org/officeDocument/2006/relationships/image" Target="media/image40.png"/><Relationship Id="rId64" Type="http://schemas.openxmlformats.org/officeDocument/2006/relationships/hyperlink" Target="https://ec.europa.eu/clima/policies/strategies/2050_en" TargetMode="External"/><Relationship Id="rId69" Type="http://schemas.microsoft.com/office/2016/09/relationships/commentsIds" Target="commentsIds.xml"/><Relationship Id="rId113" Type="http://schemas.openxmlformats.org/officeDocument/2006/relationships/image" Target="media/image88.png"/><Relationship Id="rId118" Type="http://schemas.openxmlformats.org/officeDocument/2006/relationships/image" Target="media/image93.png"/><Relationship Id="rId80" Type="http://schemas.openxmlformats.org/officeDocument/2006/relationships/image" Target="media/image59.png"/><Relationship Id="rId85" Type="http://schemas.openxmlformats.org/officeDocument/2006/relationships/image" Target="media/image61.png"/><Relationship Id="rId12" Type="http://schemas.openxmlformats.org/officeDocument/2006/relationships/image" Target="media/image6.png"/><Relationship Id="rId17" Type="http://schemas.openxmlformats.org/officeDocument/2006/relationships/image" Target="media/image11.png"/><Relationship Id="rId33" Type="http://schemas.openxmlformats.org/officeDocument/2006/relationships/image" Target="media/image26.png"/><Relationship Id="rId38" Type="http://schemas.openxmlformats.org/officeDocument/2006/relationships/image" Target="media/image31.png"/><Relationship Id="rId59" Type="http://schemas.openxmlformats.org/officeDocument/2006/relationships/image" Target="media/image51.png"/><Relationship Id="rId103" Type="http://schemas.openxmlformats.org/officeDocument/2006/relationships/image" Target="media/image78.png"/><Relationship Id="rId108" Type="http://schemas.openxmlformats.org/officeDocument/2006/relationships/image" Target="media/image83.png"/><Relationship Id="rId124" Type="http://schemas.openxmlformats.org/officeDocument/2006/relationships/footer" Target="footer9.xml"/><Relationship Id="rId129" Type="http://schemas.openxmlformats.org/officeDocument/2006/relationships/customXml" Target="../customXml/item1.xml"/><Relationship Id="rId54" Type="http://schemas.openxmlformats.org/officeDocument/2006/relationships/image" Target="media/image46.png"/><Relationship Id="rId70" Type="http://schemas.microsoft.com/office/2018/08/relationships/commentsExtensible" Target="commentsExtensible.xml"/><Relationship Id="rId75" Type="http://schemas.openxmlformats.org/officeDocument/2006/relationships/image" Target="media/image57.png"/><Relationship Id="rId91" Type="http://schemas.openxmlformats.org/officeDocument/2006/relationships/image" Target="media/image67.png"/><Relationship Id="rId96" Type="http://schemas.openxmlformats.org/officeDocument/2006/relationships/image" Target="media/image72.png"/><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17.png"/><Relationship Id="rId28" Type="http://schemas.openxmlformats.org/officeDocument/2006/relationships/footer" Target="footer1.xml"/><Relationship Id="rId49" Type="http://schemas.openxmlformats.org/officeDocument/2006/relationships/image" Target="media/image41.png"/><Relationship Id="rId114" Type="http://schemas.openxmlformats.org/officeDocument/2006/relationships/image" Target="media/image89.png"/><Relationship Id="rId119" Type="http://schemas.openxmlformats.org/officeDocument/2006/relationships/image" Target="media/image94.png"/><Relationship Id="rId44" Type="http://schemas.openxmlformats.org/officeDocument/2006/relationships/image" Target="media/image37.png"/><Relationship Id="rId60" Type="http://schemas.openxmlformats.org/officeDocument/2006/relationships/image" Target="media/image52.png"/><Relationship Id="rId65" Type="http://schemas.openxmlformats.org/officeDocument/2006/relationships/hyperlink" Target="https://ec.europa.eu/clima/policies/strategies/2050_en" TargetMode="External"/><Relationship Id="rId81" Type="http://schemas.openxmlformats.org/officeDocument/2006/relationships/image" Target="media/image60.png"/><Relationship Id="rId86" Type="http://schemas.openxmlformats.org/officeDocument/2006/relationships/image" Target="media/image62.png"/><Relationship Id="rId130" Type="http://schemas.openxmlformats.org/officeDocument/2006/relationships/customXml" Target="../customXml/item2.xml"/><Relationship Id="rId13" Type="http://schemas.openxmlformats.org/officeDocument/2006/relationships/image" Target="media/image7.png"/><Relationship Id="rId18" Type="http://schemas.openxmlformats.org/officeDocument/2006/relationships/image" Target="media/image12.png"/><Relationship Id="rId39" Type="http://schemas.openxmlformats.org/officeDocument/2006/relationships/image" Target="media/image32.png"/><Relationship Id="rId109" Type="http://schemas.openxmlformats.org/officeDocument/2006/relationships/image" Target="media/image84.png"/><Relationship Id="rId34" Type="http://schemas.openxmlformats.org/officeDocument/2006/relationships/image" Target="media/image27.png"/><Relationship Id="rId50" Type="http://schemas.openxmlformats.org/officeDocument/2006/relationships/image" Target="media/image42.png"/><Relationship Id="rId55" Type="http://schemas.openxmlformats.org/officeDocument/2006/relationships/image" Target="media/image47.png"/><Relationship Id="rId76" Type="http://schemas.openxmlformats.org/officeDocument/2006/relationships/hyperlink" Target="https://webgate.ec.europa.eu/competition/transparency/public?lang=en" TargetMode="External"/><Relationship Id="rId97" Type="http://schemas.openxmlformats.org/officeDocument/2006/relationships/image" Target="media/image73.png"/><Relationship Id="rId104" Type="http://schemas.openxmlformats.org/officeDocument/2006/relationships/image" Target="media/image79.png"/><Relationship Id="rId120" Type="http://schemas.openxmlformats.org/officeDocument/2006/relationships/image" Target="media/image95.png"/><Relationship Id="rId125" Type="http://schemas.openxmlformats.org/officeDocument/2006/relationships/footer" Target="footer10.xml"/><Relationship Id="rId7" Type="http://schemas.openxmlformats.org/officeDocument/2006/relationships/image" Target="media/image1.jpeg"/><Relationship Id="rId71" Type="http://schemas.openxmlformats.org/officeDocument/2006/relationships/hyperlink" Target="http://www.imo.org/fr/MediaCentre/HotTopics/GHG/Pages/EEDI.aspx)" TargetMode="External"/><Relationship Id="rId92" Type="http://schemas.openxmlformats.org/officeDocument/2006/relationships/image" Target="media/image68.png"/><Relationship Id="rId2" Type="http://schemas.openxmlformats.org/officeDocument/2006/relationships/styles" Target="styles.xml"/><Relationship Id="rId29" Type="http://schemas.openxmlformats.org/officeDocument/2006/relationships/image" Target="media/image22.png"/><Relationship Id="rId24" Type="http://schemas.openxmlformats.org/officeDocument/2006/relationships/image" Target="media/image18.png"/><Relationship Id="rId40" Type="http://schemas.openxmlformats.org/officeDocument/2006/relationships/image" Target="media/image33.png"/><Relationship Id="rId45" Type="http://schemas.openxmlformats.org/officeDocument/2006/relationships/footer" Target="footer2.xml"/><Relationship Id="rId66" Type="http://schemas.openxmlformats.org/officeDocument/2006/relationships/hyperlink" Target="http://www.consilium.europa.eu/media/47296/1011-12-20-euco-conclusions-en.pdf" TargetMode="External"/><Relationship Id="rId87" Type="http://schemas.openxmlformats.org/officeDocument/2006/relationships/image" Target="media/image63.png"/><Relationship Id="rId110" Type="http://schemas.openxmlformats.org/officeDocument/2006/relationships/image" Target="media/image85.png"/><Relationship Id="rId115" Type="http://schemas.openxmlformats.org/officeDocument/2006/relationships/image" Target="media/image90.png"/><Relationship Id="rId131" Type="http://schemas.openxmlformats.org/officeDocument/2006/relationships/customXml" Target="../customXml/item3.xml"/><Relationship Id="rId61" Type="http://schemas.openxmlformats.org/officeDocument/2006/relationships/image" Target="media/image53.png"/><Relationship Id="rId82" Type="http://schemas.openxmlformats.org/officeDocument/2006/relationships/hyperlink" Target="https://ec.europa.eu/info/funding-tenders/opportunities/docs/2021-2027/innovfund/wp-call/call-annex_c_innovfund-lsc-2020-two-stage_en.pdf" TargetMode="External"/><Relationship Id="rId19" Type="http://schemas.openxmlformats.org/officeDocument/2006/relationships/image" Target="media/image13.png"/><Relationship Id="rId14" Type="http://schemas.openxmlformats.org/officeDocument/2006/relationships/image" Target="media/image8.png"/><Relationship Id="rId30" Type="http://schemas.openxmlformats.org/officeDocument/2006/relationships/image" Target="media/image23.png"/><Relationship Id="rId35" Type="http://schemas.openxmlformats.org/officeDocument/2006/relationships/image" Target="media/image28.png"/><Relationship Id="rId56" Type="http://schemas.openxmlformats.org/officeDocument/2006/relationships/image" Target="media/image48.png"/><Relationship Id="rId77" Type="http://schemas.openxmlformats.org/officeDocument/2006/relationships/image" Target="media/image58.png"/><Relationship Id="rId100" Type="http://schemas.openxmlformats.org/officeDocument/2006/relationships/image" Target="media/image76.png"/><Relationship Id="rId105" Type="http://schemas.openxmlformats.org/officeDocument/2006/relationships/image" Target="media/image80.png"/><Relationship Id="rId126" Type="http://schemas.openxmlformats.org/officeDocument/2006/relationships/fontTable" Target="fontTable.xml"/><Relationship Id="rId8" Type="http://schemas.openxmlformats.org/officeDocument/2006/relationships/image" Target="media/image2.png"/><Relationship Id="rId51" Type="http://schemas.openxmlformats.org/officeDocument/2006/relationships/image" Target="media/image43.png"/><Relationship Id="rId72" Type="http://schemas.openxmlformats.org/officeDocument/2006/relationships/footer" Target="footer3.xml"/><Relationship Id="rId93" Type="http://schemas.openxmlformats.org/officeDocument/2006/relationships/image" Target="media/image69.png"/><Relationship Id="rId98" Type="http://schemas.openxmlformats.org/officeDocument/2006/relationships/image" Target="media/image74.png"/><Relationship Id="rId121" Type="http://schemas.openxmlformats.org/officeDocument/2006/relationships/footer" Target="footer7.xml"/><Relationship Id="rId3" Type="http://schemas.openxmlformats.org/officeDocument/2006/relationships/settings" Target="settings.xml"/><Relationship Id="rId25" Type="http://schemas.openxmlformats.org/officeDocument/2006/relationships/image" Target="media/image19.png"/><Relationship Id="rId46" Type="http://schemas.openxmlformats.org/officeDocument/2006/relationships/image" Target="media/image38.png"/><Relationship Id="rId67" Type="http://schemas.openxmlformats.org/officeDocument/2006/relationships/comments" Target="comments.xml"/><Relationship Id="rId116" Type="http://schemas.openxmlformats.org/officeDocument/2006/relationships/image" Target="media/image91.png"/><Relationship Id="rId20" Type="http://schemas.openxmlformats.org/officeDocument/2006/relationships/image" Target="media/image14.png"/><Relationship Id="rId41" Type="http://schemas.openxmlformats.org/officeDocument/2006/relationships/image" Target="media/image34.png"/><Relationship Id="rId62" Type="http://schemas.openxmlformats.org/officeDocument/2006/relationships/image" Target="media/image54.png"/><Relationship Id="rId83" Type="http://schemas.openxmlformats.org/officeDocument/2006/relationships/hyperlink" Target="https://ec.europa.eu/info/funding-tenders/opportunities/docs/2021-2027/innovfund/wp-call/call-annex_c_innovfund-lsc-2020-two-stage_en.pdf" TargetMode="External"/><Relationship Id="rId88" Type="http://schemas.openxmlformats.org/officeDocument/2006/relationships/image" Target="media/image64.png"/><Relationship Id="rId111" Type="http://schemas.openxmlformats.org/officeDocument/2006/relationships/image" Target="media/image86.png"/><Relationship Id="rId15" Type="http://schemas.openxmlformats.org/officeDocument/2006/relationships/image" Target="media/image9.png"/><Relationship Id="rId36" Type="http://schemas.openxmlformats.org/officeDocument/2006/relationships/image" Target="media/image29.png"/><Relationship Id="rId57" Type="http://schemas.openxmlformats.org/officeDocument/2006/relationships/image" Target="media/image49.png"/><Relationship Id="rId106" Type="http://schemas.openxmlformats.org/officeDocument/2006/relationships/image" Target="media/image81.png"/><Relationship Id="rId127" Type="http://schemas.microsoft.com/office/2011/relationships/people" Target="people.xml"/><Relationship Id="rId10" Type="http://schemas.openxmlformats.org/officeDocument/2006/relationships/image" Target="media/image4.png"/><Relationship Id="rId31" Type="http://schemas.openxmlformats.org/officeDocument/2006/relationships/image" Target="media/image24.png"/><Relationship Id="rId52" Type="http://schemas.openxmlformats.org/officeDocument/2006/relationships/image" Target="media/image44.png"/><Relationship Id="rId73" Type="http://schemas.openxmlformats.org/officeDocument/2006/relationships/footer" Target="footer4.xml"/><Relationship Id="rId78" Type="http://schemas.openxmlformats.org/officeDocument/2006/relationships/footer" Target="footer5.xml"/><Relationship Id="rId94" Type="http://schemas.openxmlformats.org/officeDocument/2006/relationships/image" Target="media/image70.png"/><Relationship Id="rId99" Type="http://schemas.openxmlformats.org/officeDocument/2006/relationships/image" Target="media/image75.png"/><Relationship Id="rId101" Type="http://schemas.openxmlformats.org/officeDocument/2006/relationships/image" Target="media/image77.png"/><Relationship Id="rId122" Type="http://schemas.openxmlformats.org/officeDocument/2006/relationships/footer" Target="footer8.xml"/><Relationship Id="rId4" Type="http://schemas.openxmlformats.org/officeDocument/2006/relationships/webSettings" Target="webSettings.xml"/><Relationship Id="rId9" Type="http://schemas.openxmlformats.org/officeDocument/2006/relationships/image" Target="media/image3.png"/><Relationship Id="rId26" Type="http://schemas.openxmlformats.org/officeDocument/2006/relationships/image" Target="media/image2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D7855E997C7CD547BAA84FB5C436F0EB" ma:contentTypeVersion="5" ma:contentTypeDescription="Upload a any type of Document to this Document Library, Tag and Categorize." ma:contentTypeScope="" ma:versionID="9da1a9b8db38812dd4845d0202193013">
  <xsd:schema xmlns:xsd="http://www.w3.org/2001/XMLSchema" xmlns:xs="http://www.w3.org/2001/XMLSchema" xmlns:p="http://schemas.microsoft.com/office/2006/metadata/properties" xmlns:ns1="7cc652c1-0fd7-41eb-a014-c51c51780a7a" targetNamespace="http://schemas.microsoft.com/office/2006/metadata/properties" ma:root="true" ma:fieldsID="d4e861f33666f41124d7fe3faad0c1db" ns1:_="">
    <xsd:import namespace="7cc652c1-0fd7-41eb-a014-c51c51780a7a"/>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b19f75d238cc47e1b22517c8f1caea47" minOccurs="0"/>
                <xsd:element ref="ns1:TaxCatchAll" minOccurs="0"/>
                <xsd:element ref="ns1:TaxCatchAllLabel" minOccurs="0"/>
                <xsd:element ref="ns1:h9a1eb4c7bd54efca9d2a6b83ebb485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c652c1-0fd7-41eb-a014-c51c51780a7a"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b19f75d238cc47e1b22517c8f1caea47" ma:index="6" nillable="true" ma:taxonomy="true" ma:internalName="b19f75d238cc47e1b22517c8f1caea47" ma:taxonomyFieldName="documentGeneralTags" ma:displayName="General Tags" ma:fieldId="{b19f75d2-38cc-47e1-b225-17c8f1caea47}"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437298f6-1c1b-4d51-8c63-a2307b44d2d3}" ma:internalName="TaxCatchAll" ma:showField="CatchAllData" ma:web="7cc652c1-0fd7-41eb-a014-c51c51780a7a">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437298f6-1c1b-4d51-8c63-a2307b44d2d3}" ma:internalName="TaxCatchAllLabel" ma:readOnly="true" ma:showField="CatchAllDataLabel" ma:web="7cc652c1-0fd7-41eb-a014-c51c51780a7a">
      <xsd:complexType>
        <xsd:complexContent>
          <xsd:extension base="dms:MultiChoiceLookup">
            <xsd:sequence>
              <xsd:element name="Value" type="dms:Lookup" maxOccurs="unbounded" minOccurs="0" nillable="true"/>
            </xsd:sequence>
          </xsd:extension>
        </xsd:complexContent>
      </xsd:complexType>
    </xsd:element>
    <xsd:element name="h9a1eb4c7bd54efca9d2a6b83ebb485f" ma:index="10" nillable="true" ma:taxonomy="true" ma:internalName="h9a1eb4c7bd54efca9d2a6b83ebb485f" ma:taxonomyFieldName="documentCaseTags" ma:displayName="Case Tags" ma:fieldId="{19a1eb4c-7bd5-4efc-a9d2-a6b83ebb485f}" ma:taxonomyMulti="true" ma:sspId="0b3cc5dc-dc2a-4346-9392-57628a0b46cb" ma:termSetId="a063f2db-454f-4e18-b57e-ebf5c79ba29f"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7cc652c1-0fd7-41eb-a014-c51c51780a7a">COMPCOLLAB-832284309-2267</_dlc_DocId>
    <_dlc_DocIdUrl xmlns="7cc652c1-0fd7-41eb-a014-c51c51780a7a">
      <Url>https://compcollab.ec.europa.eu/cases/HT.5371/_layouts/15/DocIdRedir.aspx?ID=COMPCOLLAB-832284309-2267</Url>
      <Description>COMPCOLLAB-832284309-2267</Description>
    </_dlc_DocIdUrl>
    <documentSummary xmlns="7cc652c1-0fd7-41eb-a014-c51c51780a7a" xsi:nil="true"/>
    <b19f75d238cc47e1b22517c8f1caea47 xmlns="7cc652c1-0fd7-41eb-a014-c51c51780a7a">
      <Terms xmlns="http://schemas.microsoft.com/office/infopath/2007/PartnerControls"/>
    </b19f75d238cc47e1b22517c8f1caea47>
    <TaxCatchAll xmlns="7cc652c1-0fd7-41eb-a014-c51c51780a7a"/>
    <documentTitle xmlns="7cc652c1-0fd7-41eb-a014-c51c51780a7a" xsi:nil="true"/>
    <documentFollowUp xmlns="7cc652c1-0fd7-41eb-a014-c51c51780a7a" xsi:nil="true"/>
    <h9a1eb4c7bd54efca9d2a6b83ebb485f xmlns="7cc652c1-0fd7-41eb-a014-c51c51780a7a">
      <Terms xmlns="http://schemas.microsoft.com/office/infopath/2007/PartnerControls"/>
    </h9a1eb4c7bd54efca9d2a6b83ebb485f>
  </documentManagement>
</p:properties>
</file>

<file path=customXml/itemProps1.xml><?xml version="1.0" encoding="utf-8"?>
<ds:datastoreItem xmlns:ds="http://schemas.openxmlformats.org/officeDocument/2006/customXml" ds:itemID="{8FD69603-BA37-4014-AFC8-91ED4A32E2E6}"/>
</file>

<file path=customXml/itemProps2.xml><?xml version="1.0" encoding="utf-8"?>
<ds:datastoreItem xmlns:ds="http://schemas.openxmlformats.org/officeDocument/2006/customXml" ds:itemID="{AB023848-3350-420C-8DE1-D5240A288A75}"/>
</file>

<file path=customXml/itemProps3.xml><?xml version="1.0" encoding="utf-8"?>
<ds:datastoreItem xmlns:ds="http://schemas.openxmlformats.org/officeDocument/2006/customXml" ds:itemID="{78889154-9B81-43BC-A8F8-50B74FB3A6A0}"/>
</file>

<file path=docProps/app.xml><?xml version="1.0" encoding="utf-8"?>
<Properties xmlns="http://schemas.openxmlformats.org/officeDocument/2006/extended-properties" xmlns:vt="http://schemas.openxmlformats.org/officeDocument/2006/docPropsVTypes">
  <Template>Normal.dotm</Template>
  <TotalTime>15</TotalTime>
  <Pages>98</Pages>
  <Words>40972</Words>
  <Characters>233546</Characters>
  <Application>Microsoft Office Word</Application>
  <DocSecurity>0</DocSecurity>
  <Lines>1946</Lines>
  <Paragraphs>547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Fernando Lopez Hernandez</dc:creator>
  <cp:lastModifiedBy>Juan Fernando Lopez Hernandez</cp:lastModifiedBy>
  <cp:revision>3</cp:revision>
  <dcterms:created xsi:type="dcterms:W3CDTF">2021-07-30T10:50:00Z</dcterms:created>
  <dcterms:modified xsi:type="dcterms:W3CDTF">2021-07-30T11:10:00Z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2021-06-07T00:00:00Z</vt:filetime>
  </property>
  <property fmtid="{D5CDD505-2E9C-101B-9397-08002B2CF9AE}" pid="3" name="LastSaved">
    <vt:filetime>2021-07-06T00:00:00Z</vt:filetime>
  </property>
  <property fmtid="{D5CDD505-2E9C-101B-9397-08002B2CF9AE}" pid="4" name="_dlc_DocIdItemGuid">
    <vt:lpwstr>712d0ba4-06f4-4b5e-9227-2ceb8faf0201</vt:lpwstr>
  </property>
  <property fmtid="{D5CDD505-2E9C-101B-9397-08002B2CF9AE}" pid="5" name="ContentTypeId">
    <vt:lpwstr>0x01010400988603A364794F7AA753E65AAE73280500D7855E997C7CD547BAA84FB5C436F0EB</vt:lpwstr>
  </property>
</Properties>
</file>